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09D3" w:rsidRPr="001409D3" w:rsidRDefault="001409D3" w:rsidP="001409D3">
      <w:pPr>
        <w:spacing w:after="0" w:line="240" w:lineRule="auto"/>
        <w:jc w:val="center"/>
        <w:rPr>
          <w:rFonts w:ascii="Inter" w:eastAsia="Times New Roman" w:hAnsi="Inter" w:cs="Times New Roman"/>
          <w:color w:val="000000"/>
          <w:spacing w:val="4"/>
          <w:sz w:val="24"/>
          <w:szCs w:val="24"/>
          <w:lang w:eastAsia="ru-RU"/>
        </w:rPr>
      </w:pPr>
      <w:r w:rsidRPr="001409D3">
        <w:rPr>
          <w:rFonts w:ascii="Inter" w:eastAsia="Times New Roman" w:hAnsi="Inter" w:cs="Times New Roman"/>
          <w:color w:val="000000"/>
          <w:spacing w:val="4"/>
          <w:sz w:val="24"/>
          <w:szCs w:val="24"/>
          <w:lang w:eastAsia="ru-RU"/>
        </w:rPr>
        <w:br/>
      </w:r>
      <w:r w:rsidRPr="001409D3">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F79D10"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1409D3" w:rsidRPr="001409D3" w:rsidRDefault="001409D3" w:rsidP="001409D3">
      <w:pPr>
        <w:spacing w:after="0" w:line="240" w:lineRule="auto"/>
        <w:jc w:val="center"/>
        <w:rPr>
          <w:rFonts w:ascii="Inter" w:eastAsia="Times New Roman" w:hAnsi="Inter" w:cs="Times New Roman"/>
          <w:color w:val="000000"/>
          <w:spacing w:val="4"/>
          <w:sz w:val="24"/>
          <w:szCs w:val="24"/>
          <w:lang w:eastAsia="ru-RU"/>
        </w:rPr>
      </w:pPr>
      <w:r w:rsidRPr="001409D3">
        <w:rPr>
          <w:rFonts w:ascii="Inter" w:eastAsia="Times New Roman" w:hAnsi="Inter" w:cs="Times New Roman"/>
          <w:b/>
          <w:bCs/>
          <w:color w:val="575756"/>
          <w:spacing w:val="4"/>
          <w:sz w:val="27"/>
          <w:szCs w:val="27"/>
          <w:lang w:eastAsia="ru-RU"/>
        </w:rPr>
        <w:t>Министерство</w:t>
      </w:r>
      <w:r w:rsidRPr="001409D3">
        <w:rPr>
          <w:rFonts w:ascii="Inter" w:eastAsia="Times New Roman" w:hAnsi="Inter" w:cs="Times New Roman"/>
          <w:b/>
          <w:bCs/>
          <w:color w:val="575756"/>
          <w:spacing w:val="4"/>
          <w:sz w:val="27"/>
          <w:szCs w:val="27"/>
          <w:lang w:eastAsia="ru-RU"/>
        </w:rPr>
        <w:br/>
        <w:t>Здравоохранения</w:t>
      </w:r>
      <w:r w:rsidRPr="001409D3">
        <w:rPr>
          <w:rFonts w:ascii="Inter" w:eastAsia="Times New Roman" w:hAnsi="Inter" w:cs="Times New Roman"/>
          <w:b/>
          <w:bCs/>
          <w:color w:val="575756"/>
          <w:spacing w:val="4"/>
          <w:sz w:val="27"/>
          <w:szCs w:val="27"/>
          <w:lang w:eastAsia="ru-RU"/>
        </w:rPr>
        <w:br/>
        <w:t>Российской Федерации</w:t>
      </w:r>
    </w:p>
    <w:p w:rsidR="001409D3" w:rsidRPr="001409D3" w:rsidRDefault="001409D3" w:rsidP="001409D3">
      <w:pPr>
        <w:spacing w:line="240" w:lineRule="auto"/>
        <w:rPr>
          <w:rFonts w:ascii="Inter" w:eastAsia="Times New Roman" w:hAnsi="Inter" w:cs="Times New Roman"/>
          <w:color w:val="000000"/>
          <w:spacing w:val="4"/>
          <w:sz w:val="24"/>
          <w:szCs w:val="24"/>
          <w:lang w:eastAsia="ru-RU"/>
        </w:rPr>
      </w:pPr>
      <w:r w:rsidRPr="001409D3">
        <w:rPr>
          <w:rFonts w:ascii="Inter" w:eastAsia="Times New Roman" w:hAnsi="Inter" w:cs="Times New Roman"/>
          <w:color w:val="808080"/>
          <w:spacing w:val="4"/>
          <w:sz w:val="24"/>
          <w:szCs w:val="24"/>
          <w:lang w:eastAsia="ru-RU"/>
        </w:rPr>
        <w:t>Клинические рекомендации</w:t>
      </w:r>
      <w:r w:rsidRPr="001409D3">
        <w:rPr>
          <w:rFonts w:ascii="Inter" w:eastAsia="Times New Roman" w:hAnsi="Inter" w:cs="Times New Roman"/>
          <w:b/>
          <w:bCs/>
          <w:color w:val="008000"/>
          <w:spacing w:val="4"/>
          <w:sz w:val="42"/>
          <w:szCs w:val="42"/>
          <w:lang w:eastAsia="ru-RU"/>
        </w:rPr>
        <w:t>Туберкулез у взрослых</w:t>
      </w:r>
    </w:p>
    <w:p w:rsidR="001409D3" w:rsidRPr="001409D3" w:rsidRDefault="001409D3" w:rsidP="001409D3">
      <w:pPr>
        <w:spacing w:after="0" w:line="240" w:lineRule="auto"/>
        <w:rPr>
          <w:rFonts w:ascii="Inter" w:eastAsia="Times New Roman" w:hAnsi="Inter" w:cs="Times New Roman"/>
          <w:color w:val="000000"/>
          <w:spacing w:val="4"/>
          <w:sz w:val="24"/>
          <w:szCs w:val="24"/>
          <w:lang w:eastAsia="ru-RU"/>
        </w:rPr>
      </w:pPr>
      <w:r w:rsidRPr="001409D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1409D3">
        <w:rPr>
          <w:rFonts w:ascii="Inter" w:eastAsia="Times New Roman" w:hAnsi="Inter" w:cs="Times New Roman"/>
          <w:b/>
          <w:bCs/>
          <w:color w:val="000000"/>
          <w:spacing w:val="4"/>
          <w:sz w:val="27"/>
          <w:szCs w:val="27"/>
          <w:lang w:eastAsia="ru-RU"/>
        </w:rPr>
        <w:t>A15, A16, A17, A18, A19</w:t>
      </w:r>
    </w:p>
    <w:p w:rsidR="001409D3" w:rsidRPr="001409D3" w:rsidRDefault="001409D3" w:rsidP="001409D3">
      <w:pPr>
        <w:spacing w:after="0" w:line="240" w:lineRule="auto"/>
        <w:rPr>
          <w:rFonts w:ascii="Inter" w:eastAsia="Times New Roman" w:hAnsi="Inter" w:cs="Times New Roman"/>
          <w:color w:val="000000"/>
          <w:spacing w:val="4"/>
          <w:sz w:val="24"/>
          <w:szCs w:val="24"/>
          <w:lang w:eastAsia="ru-RU"/>
        </w:rPr>
      </w:pPr>
      <w:r w:rsidRPr="001409D3">
        <w:rPr>
          <w:rFonts w:ascii="Inter" w:eastAsia="Times New Roman" w:hAnsi="Inter" w:cs="Times New Roman"/>
          <w:color w:val="9E9E9E"/>
          <w:spacing w:val="4"/>
          <w:sz w:val="27"/>
          <w:szCs w:val="27"/>
          <w:lang w:eastAsia="ru-RU"/>
        </w:rPr>
        <w:t>Год утверждения (частота пересмотра):</w:t>
      </w:r>
      <w:r w:rsidRPr="001409D3">
        <w:rPr>
          <w:rFonts w:ascii="Inter" w:eastAsia="Times New Roman" w:hAnsi="Inter" w:cs="Times New Roman"/>
          <w:b/>
          <w:bCs/>
          <w:color w:val="000000"/>
          <w:spacing w:val="4"/>
          <w:sz w:val="27"/>
          <w:szCs w:val="27"/>
          <w:lang w:eastAsia="ru-RU"/>
        </w:rPr>
        <w:t>2025</w:t>
      </w:r>
      <w:r w:rsidRPr="001409D3">
        <w:rPr>
          <w:rFonts w:ascii="Inter" w:eastAsia="Times New Roman" w:hAnsi="Inter" w:cs="Times New Roman"/>
          <w:color w:val="9E9E9E"/>
          <w:spacing w:val="4"/>
          <w:sz w:val="27"/>
          <w:szCs w:val="27"/>
          <w:lang w:eastAsia="ru-RU"/>
        </w:rPr>
        <w:t>Пересмотр не позднее:</w:t>
      </w:r>
      <w:r w:rsidRPr="001409D3">
        <w:rPr>
          <w:rFonts w:ascii="Inter" w:eastAsia="Times New Roman" w:hAnsi="Inter" w:cs="Times New Roman"/>
          <w:b/>
          <w:bCs/>
          <w:color w:val="000000"/>
          <w:spacing w:val="4"/>
          <w:sz w:val="27"/>
          <w:szCs w:val="27"/>
          <w:lang w:eastAsia="ru-RU"/>
        </w:rPr>
        <w:t>2027</w:t>
      </w:r>
    </w:p>
    <w:p w:rsidR="001409D3" w:rsidRPr="001409D3" w:rsidRDefault="001409D3" w:rsidP="001409D3">
      <w:pPr>
        <w:spacing w:after="0" w:line="240" w:lineRule="auto"/>
        <w:rPr>
          <w:rFonts w:ascii="Inter" w:eastAsia="Times New Roman" w:hAnsi="Inter" w:cs="Times New Roman"/>
          <w:color w:val="000000"/>
          <w:spacing w:val="4"/>
          <w:sz w:val="24"/>
          <w:szCs w:val="24"/>
          <w:lang w:eastAsia="ru-RU"/>
        </w:rPr>
      </w:pPr>
      <w:r w:rsidRPr="001409D3">
        <w:rPr>
          <w:rFonts w:ascii="Inter" w:eastAsia="Times New Roman" w:hAnsi="Inter" w:cs="Times New Roman"/>
          <w:color w:val="9E9E9E"/>
          <w:spacing w:val="4"/>
          <w:sz w:val="27"/>
          <w:szCs w:val="27"/>
          <w:lang w:eastAsia="ru-RU"/>
        </w:rPr>
        <w:t>ID:</w:t>
      </w:r>
      <w:r w:rsidRPr="001409D3">
        <w:rPr>
          <w:rFonts w:ascii="Inter" w:eastAsia="Times New Roman" w:hAnsi="Inter" w:cs="Times New Roman"/>
          <w:b/>
          <w:bCs/>
          <w:color w:val="000000"/>
          <w:spacing w:val="4"/>
          <w:sz w:val="27"/>
          <w:szCs w:val="27"/>
          <w:lang w:eastAsia="ru-RU"/>
        </w:rPr>
        <w:t>16_4</w:t>
      </w:r>
    </w:p>
    <w:p w:rsidR="001409D3" w:rsidRPr="001409D3" w:rsidRDefault="001409D3" w:rsidP="001409D3">
      <w:pPr>
        <w:spacing w:after="0" w:line="240" w:lineRule="auto"/>
        <w:rPr>
          <w:rFonts w:ascii="Inter" w:eastAsia="Times New Roman" w:hAnsi="Inter" w:cs="Times New Roman"/>
          <w:color w:val="000000"/>
          <w:spacing w:val="4"/>
          <w:sz w:val="24"/>
          <w:szCs w:val="24"/>
          <w:lang w:eastAsia="ru-RU"/>
        </w:rPr>
      </w:pPr>
      <w:r w:rsidRPr="001409D3">
        <w:rPr>
          <w:rFonts w:ascii="Inter" w:eastAsia="Times New Roman" w:hAnsi="Inter" w:cs="Times New Roman"/>
          <w:color w:val="9E9E9E"/>
          <w:spacing w:val="4"/>
          <w:sz w:val="27"/>
          <w:szCs w:val="27"/>
          <w:lang w:eastAsia="ru-RU"/>
        </w:rPr>
        <w:t>Возрастная категория:</w:t>
      </w:r>
      <w:r w:rsidRPr="001409D3">
        <w:rPr>
          <w:rFonts w:ascii="Inter" w:eastAsia="Times New Roman" w:hAnsi="Inter" w:cs="Times New Roman"/>
          <w:b/>
          <w:bCs/>
          <w:color w:val="000000"/>
          <w:spacing w:val="4"/>
          <w:sz w:val="27"/>
          <w:szCs w:val="27"/>
          <w:lang w:eastAsia="ru-RU"/>
        </w:rPr>
        <w:t>Взрослые</w:t>
      </w:r>
    </w:p>
    <w:p w:rsidR="001409D3" w:rsidRPr="001409D3" w:rsidRDefault="001409D3" w:rsidP="001409D3">
      <w:pPr>
        <w:spacing w:after="0" w:line="240" w:lineRule="auto"/>
        <w:rPr>
          <w:rFonts w:ascii="Inter" w:eastAsia="Times New Roman" w:hAnsi="Inter" w:cs="Times New Roman"/>
          <w:color w:val="000000"/>
          <w:spacing w:val="4"/>
          <w:sz w:val="24"/>
          <w:szCs w:val="24"/>
          <w:lang w:eastAsia="ru-RU"/>
        </w:rPr>
      </w:pPr>
      <w:r w:rsidRPr="001409D3">
        <w:rPr>
          <w:rFonts w:ascii="Inter" w:eastAsia="Times New Roman" w:hAnsi="Inter" w:cs="Times New Roman"/>
          <w:color w:val="9E9E9E"/>
          <w:spacing w:val="4"/>
          <w:sz w:val="27"/>
          <w:szCs w:val="27"/>
          <w:lang w:eastAsia="ru-RU"/>
        </w:rPr>
        <w:t>Специальность:</w:t>
      </w:r>
    </w:p>
    <w:p w:rsidR="001409D3" w:rsidRPr="001409D3" w:rsidRDefault="001409D3" w:rsidP="001409D3">
      <w:pPr>
        <w:spacing w:after="0" w:line="240" w:lineRule="auto"/>
        <w:rPr>
          <w:rFonts w:ascii="Inter" w:eastAsia="Times New Roman" w:hAnsi="Inter" w:cs="Times New Roman"/>
          <w:color w:val="000000"/>
          <w:spacing w:val="4"/>
          <w:sz w:val="24"/>
          <w:szCs w:val="24"/>
          <w:lang w:eastAsia="ru-RU"/>
        </w:rPr>
      </w:pPr>
      <w:r w:rsidRPr="001409D3">
        <w:rPr>
          <w:rFonts w:ascii="Inter" w:eastAsia="Times New Roman" w:hAnsi="Inter" w:cs="Times New Roman"/>
          <w:color w:val="808080"/>
          <w:spacing w:val="4"/>
          <w:sz w:val="27"/>
          <w:szCs w:val="27"/>
          <w:lang w:eastAsia="ru-RU"/>
        </w:rPr>
        <w:t>Разработчик клинической рекомендации</w:t>
      </w:r>
      <w:r w:rsidRPr="001409D3">
        <w:rPr>
          <w:rFonts w:ascii="Inter" w:eastAsia="Times New Roman" w:hAnsi="Inter" w:cs="Times New Roman"/>
          <w:b/>
          <w:bCs/>
          <w:color w:val="000000"/>
          <w:spacing w:val="4"/>
          <w:sz w:val="27"/>
          <w:szCs w:val="27"/>
          <w:lang w:eastAsia="ru-RU"/>
        </w:rPr>
        <w:t>Российское Общество Фтизиатров, Национальная ассоциация некоммерческих организаций фтизиатров «Ассоциация фтизиатров»</w:t>
      </w:r>
    </w:p>
    <w:p w:rsidR="001409D3" w:rsidRPr="001409D3" w:rsidRDefault="001409D3" w:rsidP="001409D3">
      <w:pPr>
        <w:spacing w:line="240" w:lineRule="auto"/>
        <w:rPr>
          <w:rFonts w:ascii="Inter" w:eastAsia="Times New Roman" w:hAnsi="Inter" w:cs="Times New Roman"/>
          <w:color w:val="000000"/>
          <w:spacing w:val="4"/>
          <w:sz w:val="24"/>
          <w:szCs w:val="24"/>
          <w:lang w:eastAsia="ru-RU"/>
        </w:rPr>
      </w:pPr>
      <w:r w:rsidRPr="001409D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Оглавление</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Список сокращений</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Термины и определения</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2.1 Жалобы и анамнез</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2.2 Физикальное обследование</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2.3 Лабораторные диагностические исследования</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2.4 Инструментальные диагностические исследования</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2.5 Иные диагностические исследования</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6. Организация оказания медицинской помощи</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Критерии оценки качества медицинской помощи</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Список литературы</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Приложение Б. Алгоритмы действий врача</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Приложение В. Информация для пациента</w:t>
      </w:r>
    </w:p>
    <w:p w:rsidR="001409D3" w:rsidRPr="001409D3" w:rsidRDefault="001409D3" w:rsidP="001409D3">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1409D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Список сокращений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АРТ – антиретровирусная терапия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АТР – аллерген туберкулезный рекомбинантный в стандартном разведении**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ВИЧ – вирус иммунодефицита человека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ВК – врачебная комиссия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ВЛТ – внелегочный туберкулез</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ВОЗ – Всемирная организация здравоохранения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ГДН – группа диспансерного наблюдения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ДНК – дезоксирибонуклеиновая кислота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ИП – интраплевральный пневмоторакс</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ИР – изониазид**-резистентность</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эКББ – эндоскопическая клапанная бронхоблокация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КУМ – кислотоустойчивые микроорганизмы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ЛУ – лекарственная устойчивость</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ЛЧ – лекарственная чувствительность</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МБМ – молекулярно-биологические методы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МБТ – микобактерии туберкулеза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МБТК – микобактерии туберкулезного комплекса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МЛУ – множественная лекарственная устойчивость</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МЛУ ТБ – туберкулез, вызванный возбудителем с МЛУ</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НТМБ – нетуберкулезные микобактерии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пре-ШЛУ – пред-широкая лекарственная устойчивость</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ПТП – противотуберкулезный препарат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ПЦР – полимеразная цепная реакция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РР ТБ – туберкулез, вызванный возбудителем с устойчивостью к рифампицину**</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СИОЗС – селективные ингибиторы обратного захвата серотонина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ТБ – туберкулез</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ТЛЧ – тест лекарственной чувствительности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ТПЛУ – туберкулез периферических лимфатических узлов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ТТГ – тиреотропный гормон</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ТУР – трансуретральная резекция простаты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УГТ – урогенитальный туберкулез</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ФРБТ – Федеральный регистр лиц, больных туберкулёзом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ЦНС – центральная нервная система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ШЛУ – широкая лекарственная устойчивость</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ШЛУ ТБ – туберкулез, вызванный возбудителем с ШЛУ</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Термины и определения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М. tuberculosis complex</w:t>
      </w:r>
      <w:r w:rsidRPr="001409D3">
        <w:rPr>
          <w:rFonts w:ascii="Times New Roman" w:eastAsia="Times New Roman" w:hAnsi="Times New Roman" w:cs="Times New Roman"/>
          <w:color w:val="222222"/>
          <w:spacing w:val="4"/>
          <w:sz w:val="27"/>
          <w:szCs w:val="27"/>
          <w:lang w:eastAsia="ru-RU"/>
        </w:rPr>
        <w:t> (МБТК) – это группа микроорганизмов рода </w:t>
      </w:r>
      <w:r w:rsidRPr="001409D3">
        <w:rPr>
          <w:rFonts w:ascii="Times New Roman" w:eastAsia="Times New Roman" w:hAnsi="Times New Roman" w:cs="Times New Roman"/>
          <w:i/>
          <w:iCs/>
          <w:color w:val="333333"/>
          <w:spacing w:val="4"/>
          <w:sz w:val="27"/>
          <w:szCs w:val="27"/>
          <w:lang w:eastAsia="ru-RU"/>
        </w:rPr>
        <w:t>Мусоbаctеrium, </w:t>
      </w:r>
      <w:r w:rsidRPr="001409D3">
        <w:rPr>
          <w:rFonts w:ascii="Times New Roman" w:eastAsia="Times New Roman" w:hAnsi="Times New Roman" w:cs="Times New Roman"/>
          <w:color w:val="222222"/>
          <w:spacing w:val="4"/>
          <w:sz w:val="27"/>
          <w:szCs w:val="27"/>
          <w:lang w:eastAsia="ru-RU"/>
        </w:rPr>
        <w:t>вызывающих специфические туберкулезные поражения органов и тканей;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Нетуберкулезные микобактерии (НТМБ) – это представители рода </w:t>
      </w:r>
      <w:r w:rsidRPr="001409D3">
        <w:rPr>
          <w:rFonts w:ascii="Times New Roman" w:eastAsia="Times New Roman" w:hAnsi="Times New Roman" w:cs="Times New Roman"/>
          <w:i/>
          <w:iCs/>
          <w:color w:val="333333"/>
          <w:spacing w:val="4"/>
          <w:sz w:val="27"/>
          <w:szCs w:val="27"/>
          <w:lang w:eastAsia="ru-RU"/>
        </w:rPr>
        <w:t>Мусоbаctеrium,</w:t>
      </w:r>
      <w:r w:rsidRPr="001409D3">
        <w:rPr>
          <w:rFonts w:ascii="Times New Roman" w:eastAsia="Times New Roman" w:hAnsi="Times New Roman" w:cs="Times New Roman"/>
          <w:color w:val="222222"/>
          <w:spacing w:val="4"/>
          <w:sz w:val="27"/>
          <w:szCs w:val="27"/>
          <w:lang w:eastAsia="ru-RU"/>
        </w:rPr>
        <w:t> патогенные или условно-патогенные виды, способные вызывать заболевания у человека (лепра, микобактериозы);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Лекарственная чувствительность – это способность культуры возбудителя расти на питательной среде, содержащей лекарственный препарат в критической концентрации, что позволяет с большой вероятностью предполагать клиническую эффективность применения этого препарата в стандартной дозировке;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Лекарственная чувствительность клинически установленная – это лекарственная чувствительность </w:t>
      </w:r>
      <w:r w:rsidRPr="001409D3">
        <w:rPr>
          <w:rFonts w:ascii="Times New Roman" w:eastAsia="Times New Roman" w:hAnsi="Times New Roman" w:cs="Times New Roman"/>
          <w:i/>
          <w:iCs/>
          <w:color w:val="333333"/>
          <w:spacing w:val="4"/>
          <w:sz w:val="27"/>
          <w:szCs w:val="27"/>
          <w:lang w:eastAsia="ru-RU"/>
        </w:rPr>
        <w:t>M. tuberculosis complex</w:t>
      </w:r>
      <w:r w:rsidRPr="001409D3">
        <w:rPr>
          <w:rFonts w:ascii="Times New Roman" w:eastAsia="Times New Roman" w:hAnsi="Times New Roman" w:cs="Times New Roman"/>
          <w:color w:val="222222"/>
          <w:spacing w:val="4"/>
          <w:sz w:val="27"/>
          <w:szCs w:val="27"/>
          <w:lang w:eastAsia="ru-RU"/>
        </w:rPr>
        <w:t> к лекарственным препаратам, установленная по клинико-анамнестическим данным при отсутствии ее лабораторного подтверждения;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Лекарственная устойчивость – это способность культуры возбудителя расти на питательной среде, содержащей лекарственный препарат в критической концентрации, что позволяет с большой вероятностью предполагать отсутствие клинического эффекта при применении этого препарата в стандартной дозировке;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Устойчивость к изониазиду** (изониазид**-резистентность, ИР) – это подтвержденная любым бактериологическим или молекулярно-биологическим методом лекарственная устойчивость </w:t>
      </w:r>
      <w:r w:rsidRPr="001409D3">
        <w:rPr>
          <w:rFonts w:ascii="Times New Roman" w:eastAsia="Times New Roman" w:hAnsi="Times New Roman" w:cs="Times New Roman"/>
          <w:i/>
          <w:iCs/>
          <w:color w:val="333333"/>
          <w:spacing w:val="4"/>
          <w:sz w:val="27"/>
          <w:szCs w:val="27"/>
          <w:lang w:eastAsia="ru-RU"/>
        </w:rPr>
        <w:t>M. tuberculosis complex </w:t>
      </w:r>
      <w:r w:rsidRPr="001409D3">
        <w:rPr>
          <w:rFonts w:ascii="Times New Roman" w:eastAsia="Times New Roman" w:hAnsi="Times New Roman" w:cs="Times New Roman"/>
          <w:color w:val="222222"/>
          <w:spacing w:val="4"/>
          <w:sz w:val="27"/>
          <w:szCs w:val="27"/>
          <w:lang w:eastAsia="ru-RU"/>
        </w:rPr>
        <w:t>к изониазиду** с подтвержденной чувствительностью к рифампицину**, независимо от лекарственной устойчивости к другим противотуберкулезным препаратам;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Устойчивость к рифампицину** (рифампицин**-резистентность, РР) – это подтвержденная любым бактериологическим или молекулярно-биологическим методом лекарственная устойчивость </w:t>
      </w:r>
      <w:r w:rsidRPr="001409D3">
        <w:rPr>
          <w:rFonts w:ascii="Times New Roman" w:eastAsia="Times New Roman" w:hAnsi="Times New Roman" w:cs="Times New Roman"/>
          <w:i/>
          <w:iCs/>
          <w:color w:val="333333"/>
          <w:spacing w:val="4"/>
          <w:sz w:val="27"/>
          <w:szCs w:val="27"/>
          <w:lang w:eastAsia="ru-RU"/>
        </w:rPr>
        <w:t>M. tuberculosis complex</w:t>
      </w:r>
      <w:r w:rsidRPr="001409D3">
        <w:rPr>
          <w:rFonts w:ascii="Times New Roman" w:eastAsia="Times New Roman" w:hAnsi="Times New Roman" w:cs="Times New Roman"/>
          <w:color w:val="222222"/>
          <w:spacing w:val="4"/>
          <w:sz w:val="27"/>
          <w:szCs w:val="27"/>
          <w:lang w:eastAsia="ru-RU"/>
        </w:rPr>
        <w:t> к рифампицину**, независимо от лекарственной устойчивости к другим противотуберкулезным препаратам;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Множественная лекарственная устойчивость (МЛУ) – это подтвержденная любым бактериологическим или молекулярно-биологическим методом лекарственная устойчивость </w:t>
      </w:r>
      <w:r w:rsidRPr="001409D3">
        <w:rPr>
          <w:rFonts w:ascii="Times New Roman" w:eastAsia="Times New Roman" w:hAnsi="Times New Roman" w:cs="Times New Roman"/>
          <w:i/>
          <w:iCs/>
          <w:color w:val="333333"/>
          <w:spacing w:val="4"/>
          <w:sz w:val="27"/>
          <w:szCs w:val="27"/>
          <w:lang w:eastAsia="ru-RU"/>
        </w:rPr>
        <w:t>M. tuberculosis complex </w:t>
      </w:r>
      <w:r w:rsidRPr="001409D3">
        <w:rPr>
          <w:rFonts w:ascii="Times New Roman" w:eastAsia="Times New Roman" w:hAnsi="Times New Roman" w:cs="Times New Roman"/>
          <w:color w:val="222222"/>
          <w:spacing w:val="4"/>
          <w:sz w:val="27"/>
          <w:szCs w:val="27"/>
          <w:lang w:eastAsia="ru-RU"/>
        </w:rPr>
        <w:t>по крайне мере к изониазиду** и рифампицину**, независимо от устойчивости к другим противотуберкулезным препаратам;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Множественная лекарственная устойчивость клинически установленная – это множественная лекарственная устойчивость </w:t>
      </w:r>
      <w:r w:rsidRPr="001409D3">
        <w:rPr>
          <w:rFonts w:ascii="Times New Roman" w:eastAsia="Times New Roman" w:hAnsi="Times New Roman" w:cs="Times New Roman"/>
          <w:i/>
          <w:iCs/>
          <w:color w:val="333333"/>
          <w:spacing w:val="4"/>
          <w:sz w:val="27"/>
          <w:szCs w:val="27"/>
          <w:lang w:eastAsia="ru-RU"/>
        </w:rPr>
        <w:t>M. tuberculosis complex, </w:t>
      </w:r>
      <w:r w:rsidRPr="001409D3">
        <w:rPr>
          <w:rFonts w:ascii="Times New Roman" w:eastAsia="Times New Roman" w:hAnsi="Times New Roman" w:cs="Times New Roman"/>
          <w:color w:val="222222"/>
          <w:spacing w:val="4"/>
          <w:sz w:val="27"/>
          <w:szCs w:val="27"/>
          <w:lang w:eastAsia="ru-RU"/>
        </w:rPr>
        <w:t>установленная</w:t>
      </w:r>
      <w:r w:rsidRPr="001409D3">
        <w:rPr>
          <w:rFonts w:ascii="Times New Roman" w:eastAsia="Times New Roman" w:hAnsi="Times New Roman" w:cs="Times New Roman"/>
          <w:i/>
          <w:iCs/>
          <w:color w:val="333333"/>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по клинико-анамнестическим данным при отсутствии ее лабораторного подтверждения;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Пре-широкая лекарственная устойчивость (пре-ШЛУ) – это подтвержденная любым бактериологическим или молекулярно-биологическим методом лекарственная устойчивость </w:t>
      </w:r>
      <w:r w:rsidRPr="001409D3">
        <w:rPr>
          <w:rFonts w:ascii="Times New Roman" w:eastAsia="Times New Roman" w:hAnsi="Times New Roman" w:cs="Times New Roman"/>
          <w:i/>
          <w:iCs/>
          <w:color w:val="333333"/>
          <w:spacing w:val="4"/>
          <w:sz w:val="27"/>
          <w:szCs w:val="27"/>
          <w:lang w:eastAsia="ru-RU"/>
        </w:rPr>
        <w:t>M. tuberculosis complex </w:t>
      </w:r>
      <w:r w:rsidRPr="001409D3">
        <w:rPr>
          <w:rFonts w:ascii="Times New Roman" w:eastAsia="Times New Roman" w:hAnsi="Times New Roman" w:cs="Times New Roman"/>
          <w:color w:val="222222"/>
          <w:spacing w:val="4"/>
          <w:sz w:val="27"/>
          <w:szCs w:val="27"/>
          <w:lang w:eastAsia="ru-RU"/>
        </w:rPr>
        <w:t>к рифампицину** с подтвержденной или неизвестной устойчивостью к изониазиду** в сочетании с устойчивостью к левофлоксацину** и/или #моксифлоксацину**;</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Пре-широкая лекарственная устойчивость клинически установленная – это пре-широкая лекарственная устойчивость </w:t>
      </w:r>
      <w:r w:rsidRPr="001409D3">
        <w:rPr>
          <w:rFonts w:ascii="Times New Roman" w:eastAsia="Times New Roman" w:hAnsi="Times New Roman" w:cs="Times New Roman"/>
          <w:i/>
          <w:iCs/>
          <w:color w:val="333333"/>
          <w:spacing w:val="4"/>
          <w:sz w:val="27"/>
          <w:szCs w:val="27"/>
          <w:lang w:eastAsia="ru-RU"/>
        </w:rPr>
        <w:t>M. tuberculosis complex, </w:t>
      </w:r>
      <w:r w:rsidRPr="001409D3">
        <w:rPr>
          <w:rFonts w:ascii="Times New Roman" w:eastAsia="Times New Roman" w:hAnsi="Times New Roman" w:cs="Times New Roman"/>
          <w:color w:val="222222"/>
          <w:spacing w:val="4"/>
          <w:sz w:val="27"/>
          <w:szCs w:val="27"/>
          <w:lang w:eastAsia="ru-RU"/>
        </w:rPr>
        <w:t>установленная по клинико-анамнестическим данным при отсутствии ее лабораторного подтверждения;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Широкая лекарственная устойчивость (ШЛУ) – это подтвержденная любым бактериологическим или молекулярно-биологическим методом лекарственная устойчивость </w:t>
      </w:r>
      <w:r w:rsidRPr="001409D3">
        <w:rPr>
          <w:rFonts w:ascii="Times New Roman" w:eastAsia="Times New Roman" w:hAnsi="Times New Roman" w:cs="Times New Roman"/>
          <w:i/>
          <w:iCs/>
          <w:color w:val="333333"/>
          <w:spacing w:val="4"/>
          <w:sz w:val="27"/>
          <w:szCs w:val="27"/>
          <w:lang w:eastAsia="ru-RU"/>
        </w:rPr>
        <w:t>M. tuberculosis complex </w:t>
      </w:r>
      <w:r w:rsidRPr="001409D3">
        <w:rPr>
          <w:rFonts w:ascii="Times New Roman" w:eastAsia="Times New Roman" w:hAnsi="Times New Roman" w:cs="Times New Roman"/>
          <w:color w:val="222222"/>
          <w:spacing w:val="4"/>
          <w:sz w:val="27"/>
          <w:szCs w:val="27"/>
          <w:lang w:eastAsia="ru-RU"/>
        </w:rPr>
        <w:t>к рифампицину** с подтвержденной или неизвестной устойчивостью к изониазиду** в сочетании с устойчивостью к левофлоксацину** и/или #моксифлоксацину** и, по крайней мере, к линезолиду** или бедаквилину**;</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Широкая лекарственная устойчивость клинически установленная – это широкая лекарственная устойчивость </w:t>
      </w:r>
      <w:r w:rsidRPr="001409D3">
        <w:rPr>
          <w:rFonts w:ascii="Times New Roman" w:eastAsia="Times New Roman" w:hAnsi="Times New Roman" w:cs="Times New Roman"/>
          <w:i/>
          <w:iCs/>
          <w:color w:val="333333"/>
          <w:spacing w:val="4"/>
          <w:sz w:val="27"/>
          <w:szCs w:val="27"/>
          <w:lang w:eastAsia="ru-RU"/>
        </w:rPr>
        <w:t>M. tuberculosis complex, </w:t>
      </w:r>
      <w:r w:rsidRPr="001409D3">
        <w:rPr>
          <w:rFonts w:ascii="Times New Roman" w:eastAsia="Times New Roman" w:hAnsi="Times New Roman" w:cs="Times New Roman"/>
          <w:color w:val="222222"/>
          <w:spacing w:val="4"/>
          <w:sz w:val="27"/>
          <w:szCs w:val="27"/>
          <w:lang w:eastAsia="ru-RU"/>
        </w:rPr>
        <w:t>установленная</w:t>
      </w:r>
      <w:r w:rsidRPr="001409D3">
        <w:rPr>
          <w:rFonts w:ascii="Times New Roman" w:eastAsia="Times New Roman" w:hAnsi="Times New Roman" w:cs="Times New Roman"/>
          <w:i/>
          <w:iCs/>
          <w:color w:val="333333"/>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по клинико-анамнестическим данным при отсутствии ее лабораторного подтверждения;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Больной туберкулезом с МЛУ возбудителя (больной МЛУ ТБ) – больной, у которого заболевание вызвано </w:t>
      </w:r>
      <w:r w:rsidRPr="001409D3">
        <w:rPr>
          <w:rFonts w:ascii="Times New Roman" w:eastAsia="Times New Roman" w:hAnsi="Times New Roman" w:cs="Times New Roman"/>
          <w:i/>
          <w:iCs/>
          <w:color w:val="333333"/>
          <w:spacing w:val="4"/>
          <w:sz w:val="27"/>
          <w:szCs w:val="27"/>
          <w:lang w:eastAsia="ru-RU"/>
        </w:rPr>
        <w:t>M. tuberculosis complex </w:t>
      </w:r>
      <w:r w:rsidRPr="001409D3">
        <w:rPr>
          <w:rFonts w:ascii="Times New Roman" w:eastAsia="Times New Roman" w:hAnsi="Times New Roman" w:cs="Times New Roman"/>
          <w:color w:val="222222"/>
          <w:spacing w:val="4"/>
          <w:sz w:val="27"/>
          <w:szCs w:val="27"/>
          <w:lang w:eastAsia="ru-RU"/>
        </w:rPr>
        <w:t xml:space="preserve">с устойчивостью к рифампицину** или множественной лекарственной устойчивостью, </w:t>
      </w:r>
      <w:r w:rsidRPr="001409D3">
        <w:rPr>
          <w:rFonts w:ascii="Times New Roman" w:eastAsia="Times New Roman" w:hAnsi="Times New Roman" w:cs="Times New Roman"/>
          <w:color w:val="222222"/>
          <w:spacing w:val="4"/>
          <w:sz w:val="27"/>
          <w:szCs w:val="27"/>
          <w:lang w:eastAsia="ru-RU"/>
        </w:rPr>
        <w:lastRenderedPageBreak/>
        <w:t>подтвержденной любым бактериологическим, или молекулярно-биологическим методом, или клинически установленный;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Пре-ШЛУ ТБ – туберкулез, вызванный штаммами </w:t>
      </w:r>
      <w:r w:rsidRPr="001409D3">
        <w:rPr>
          <w:rFonts w:ascii="Times New Roman" w:eastAsia="Times New Roman" w:hAnsi="Times New Roman" w:cs="Times New Roman"/>
          <w:i/>
          <w:iCs/>
          <w:color w:val="333333"/>
          <w:spacing w:val="4"/>
          <w:sz w:val="27"/>
          <w:szCs w:val="27"/>
          <w:lang w:eastAsia="ru-RU"/>
        </w:rPr>
        <w:t>M. tuberculosis complex </w:t>
      </w:r>
      <w:r w:rsidRPr="001409D3">
        <w:rPr>
          <w:rFonts w:ascii="Times New Roman" w:eastAsia="Times New Roman" w:hAnsi="Times New Roman" w:cs="Times New Roman"/>
          <w:color w:val="222222"/>
          <w:spacing w:val="4"/>
          <w:sz w:val="27"/>
          <w:szCs w:val="27"/>
          <w:lang w:eastAsia="ru-RU"/>
        </w:rPr>
        <w:t>с пре-широкой лекарственной устойчивостью, подтвержденной любым бактериологическим, или молекулярно-биологическим методом, или клинически установленный;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ШЛУ ТБ – туберкулез, вызванный штаммами </w:t>
      </w:r>
      <w:r w:rsidRPr="001409D3">
        <w:rPr>
          <w:rFonts w:ascii="Times New Roman" w:eastAsia="Times New Roman" w:hAnsi="Times New Roman" w:cs="Times New Roman"/>
          <w:i/>
          <w:iCs/>
          <w:color w:val="333333"/>
          <w:spacing w:val="4"/>
          <w:sz w:val="27"/>
          <w:szCs w:val="27"/>
          <w:lang w:eastAsia="ru-RU"/>
        </w:rPr>
        <w:t>M. tuberculosis complex</w:t>
      </w:r>
      <w:r w:rsidRPr="001409D3">
        <w:rPr>
          <w:rFonts w:ascii="Times New Roman" w:eastAsia="Times New Roman" w:hAnsi="Times New Roman" w:cs="Times New Roman"/>
          <w:color w:val="222222"/>
          <w:spacing w:val="4"/>
          <w:sz w:val="27"/>
          <w:szCs w:val="27"/>
          <w:lang w:eastAsia="ru-RU"/>
        </w:rPr>
        <w:t> с широкой лекарственной устойчивостью;</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Химиопрофилактика (превентивное лечение) – применение противотуберкулезных препаратов лицам без признаков туберкулеза, но с повышенным риском его развития, для снижения вероятности развития заболевания [3].</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 это инфекционное заболевание, которое вызывается патогенными микобактериями, относящимися к классу </w:t>
      </w:r>
      <w:r w:rsidRPr="001409D3">
        <w:rPr>
          <w:rFonts w:ascii="Times New Roman" w:eastAsia="Times New Roman" w:hAnsi="Times New Roman" w:cs="Times New Roman"/>
          <w:i/>
          <w:iCs/>
          <w:color w:val="333333"/>
          <w:spacing w:val="4"/>
          <w:sz w:val="27"/>
          <w:szCs w:val="27"/>
          <w:lang w:eastAsia="ru-RU"/>
        </w:rPr>
        <w:t>Actinobacteria</w:t>
      </w:r>
      <w:r w:rsidRPr="001409D3">
        <w:rPr>
          <w:rFonts w:ascii="Times New Roman" w:eastAsia="Times New Roman" w:hAnsi="Times New Roman" w:cs="Times New Roman"/>
          <w:color w:val="222222"/>
          <w:spacing w:val="4"/>
          <w:sz w:val="27"/>
          <w:szCs w:val="27"/>
          <w:lang w:eastAsia="ru-RU"/>
        </w:rPr>
        <w:t>, порядку </w:t>
      </w:r>
      <w:r w:rsidRPr="001409D3">
        <w:rPr>
          <w:rFonts w:ascii="Times New Roman" w:eastAsia="Times New Roman" w:hAnsi="Times New Roman" w:cs="Times New Roman"/>
          <w:i/>
          <w:iCs/>
          <w:color w:val="333333"/>
          <w:spacing w:val="4"/>
          <w:sz w:val="27"/>
          <w:szCs w:val="27"/>
          <w:lang w:eastAsia="ru-RU"/>
        </w:rPr>
        <w:t>Actinomycetales</w:t>
      </w:r>
      <w:r w:rsidRPr="001409D3">
        <w:rPr>
          <w:rFonts w:ascii="Times New Roman" w:eastAsia="Times New Roman" w:hAnsi="Times New Roman" w:cs="Times New Roman"/>
          <w:color w:val="222222"/>
          <w:spacing w:val="4"/>
          <w:sz w:val="27"/>
          <w:szCs w:val="27"/>
          <w:lang w:eastAsia="ru-RU"/>
        </w:rPr>
        <w:t>, семейству </w:t>
      </w:r>
      <w:r w:rsidRPr="001409D3">
        <w:rPr>
          <w:rFonts w:ascii="Times New Roman" w:eastAsia="Times New Roman" w:hAnsi="Times New Roman" w:cs="Times New Roman"/>
          <w:i/>
          <w:iCs/>
          <w:color w:val="333333"/>
          <w:spacing w:val="4"/>
          <w:sz w:val="27"/>
          <w:szCs w:val="27"/>
          <w:lang w:eastAsia="ru-RU"/>
        </w:rPr>
        <w:t>Mycobacteriaceae</w:t>
      </w:r>
      <w:r w:rsidRPr="001409D3">
        <w:rPr>
          <w:rFonts w:ascii="Times New Roman" w:eastAsia="Times New Roman" w:hAnsi="Times New Roman" w:cs="Times New Roman"/>
          <w:color w:val="222222"/>
          <w:spacing w:val="4"/>
          <w:sz w:val="27"/>
          <w:szCs w:val="27"/>
          <w:lang w:eastAsia="ru-RU"/>
        </w:rPr>
        <w:t>, образующими группу </w:t>
      </w:r>
      <w:r w:rsidRPr="001409D3">
        <w:rPr>
          <w:rFonts w:ascii="Times New Roman" w:eastAsia="Times New Roman" w:hAnsi="Times New Roman" w:cs="Times New Roman"/>
          <w:i/>
          <w:iCs/>
          <w:color w:val="333333"/>
          <w:spacing w:val="4"/>
          <w:sz w:val="27"/>
          <w:szCs w:val="27"/>
          <w:lang w:eastAsia="ru-RU"/>
        </w:rPr>
        <w:t>Mycobacterium tuberculosis complex</w:t>
      </w:r>
      <w:r w:rsidRPr="001409D3">
        <w:rPr>
          <w:rFonts w:ascii="Times New Roman" w:eastAsia="Times New Roman" w:hAnsi="Times New Roman" w:cs="Times New Roman"/>
          <w:color w:val="222222"/>
          <w:spacing w:val="4"/>
          <w:sz w:val="27"/>
          <w:szCs w:val="27"/>
          <w:lang w:eastAsia="ru-RU"/>
        </w:rPr>
        <w:t> [4, 5].</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1.2.1 Этиология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Mycobacterium tuberculosis </w:t>
      </w:r>
      <w:r w:rsidRPr="001409D3">
        <w:rPr>
          <w:rFonts w:ascii="Times New Roman" w:eastAsia="Times New Roman" w:hAnsi="Times New Roman" w:cs="Times New Roman"/>
          <w:color w:val="222222"/>
          <w:spacing w:val="4"/>
          <w:sz w:val="27"/>
          <w:szCs w:val="27"/>
          <w:lang w:eastAsia="ru-RU"/>
        </w:rPr>
        <w:t>complex (МБТК) включает </w:t>
      </w:r>
      <w:r w:rsidRPr="001409D3">
        <w:rPr>
          <w:rFonts w:ascii="Times New Roman" w:eastAsia="Times New Roman" w:hAnsi="Times New Roman" w:cs="Times New Roman"/>
          <w:i/>
          <w:iCs/>
          <w:color w:val="333333"/>
          <w:spacing w:val="4"/>
          <w:sz w:val="27"/>
          <w:szCs w:val="27"/>
          <w:lang w:eastAsia="ru-RU"/>
        </w:rPr>
        <w:t>Mycobacterium tuberculosis, Mycobacterium bovis, Mycobacterium bovis BCG, Mycobacterium africanum, Mycobacterium microti, Mycobacterium canetti, Mycobacterium caprae, Mycobacterium pinnipedii </w:t>
      </w:r>
      <w:r w:rsidRPr="001409D3">
        <w:rPr>
          <w:rFonts w:ascii="Times New Roman" w:eastAsia="Times New Roman" w:hAnsi="Times New Roman" w:cs="Times New Roman"/>
          <w:color w:val="222222"/>
          <w:spacing w:val="4"/>
          <w:sz w:val="27"/>
          <w:szCs w:val="27"/>
          <w:lang w:eastAsia="ru-RU"/>
        </w:rPr>
        <w:t>[4]. Большинство случаев заболевания туберкулезом вызываются </w:t>
      </w:r>
      <w:r w:rsidRPr="001409D3">
        <w:rPr>
          <w:rFonts w:ascii="Times New Roman" w:eastAsia="Times New Roman" w:hAnsi="Times New Roman" w:cs="Times New Roman"/>
          <w:i/>
          <w:iCs/>
          <w:color w:val="333333"/>
          <w:spacing w:val="4"/>
          <w:sz w:val="27"/>
          <w:szCs w:val="27"/>
          <w:lang w:eastAsia="ru-RU"/>
        </w:rPr>
        <w:t>Mycobacterium tuberculosis </w:t>
      </w:r>
      <w:r w:rsidRPr="001409D3">
        <w:rPr>
          <w:rFonts w:ascii="Times New Roman" w:eastAsia="Times New Roman" w:hAnsi="Times New Roman" w:cs="Times New Roman"/>
          <w:color w:val="222222"/>
          <w:spacing w:val="4"/>
          <w:sz w:val="27"/>
          <w:szCs w:val="27"/>
          <w:lang w:eastAsia="ru-RU"/>
        </w:rPr>
        <w:t xml:space="preserve">(МБТ), среди которых выделяют </w:t>
      </w:r>
      <w:r w:rsidRPr="001409D3">
        <w:rPr>
          <w:rFonts w:ascii="Times New Roman" w:eastAsia="Times New Roman" w:hAnsi="Times New Roman" w:cs="Times New Roman"/>
          <w:color w:val="222222"/>
          <w:spacing w:val="4"/>
          <w:sz w:val="27"/>
          <w:szCs w:val="27"/>
          <w:lang w:eastAsia="ru-RU"/>
        </w:rPr>
        <w:lastRenderedPageBreak/>
        <w:t>«старые» и современные варианты – МБТ кластеров Beijing, Haarlem, LAM, Ural и другие. В России наиболее распространены МБТ кластера Beijing; многочисленные исследования показали, что представители этого кластера обладают высокой трансмиссивностью и способностью к быстрому формированию лекарственной устойчивости к противотуберкулезным препаратам [6, 7, 8].</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конце XX века был расшифрован геном штамма МБТ Н37Rv, который содержит более 4,4 млн пар нуклеотидов и около 4 тысяч генов.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МБТ крупная, слегка изогнутая или прямая бактерия в форме палочки длиной 1-10 мкм, диаметром 0,2-0,6 мкм. Цикл деления МБТ составляет 18-24 часа, что обуславливает ее медленный рост на питательных средах; они неподвижны, не образуют спор и капсул, не выделяют экзотоксинов.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Основными биохимическими компонентами МБТ являются [4, 9]:</w:t>
      </w:r>
    </w:p>
    <w:p w:rsidR="001409D3" w:rsidRPr="001409D3" w:rsidRDefault="001409D3" w:rsidP="001409D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белки (туберкулопротеиды) – носители антигенных свойств; которые индуцируют специфическую тканевую воспалительную реакцию и образование гранулемы, обуславливая специфичность реакции гиперчувствительности замедленного типа (ГЧЗТ);</w:t>
      </w:r>
    </w:p>
    <w:p w:rsidR="001409D3" w:rsidRPr="001409D3" w:rsidRDefault="001409D3" w:rsidP="001409D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углеводы (полисахариды), к которым обнаруживают антитела;</w:t>
      </w:r>
    </w:p>
    <w:p w:rsidR="001409D3" w:rsidRPr="001409D3" w:rsidRDefault="001409D3" w:rsidP="001409D3">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фосфолипиды поверхностной стенки (корд-фактор) микобактерий определяют вирулентность возбудителя и образование в культуре скоплений бактерий в виде кос. С липидной фракцией связывают устойчивость возбудителей туберкулеза к кислотам (кислотоустойчивость), щелочам и спиртам.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МБТ обладают высокой устойчивостью к негативным факторам внешней среды: они выдерживают нагревание до 80-90̊ С, низкие температуры – до -260̊ С, высушивание, хорошо сохраняются во влажной среде, устойчивы к большинству химических и физических факторов (кроме прямого солнечного света).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МБТ обладают изменчивостью, в том числе могут в неблагоприятных условиях образовывать кокковидные (округлые), ультрамелкие («фильтрующиеся») формы. МБТ способны к L-трансформации. Подобные формы характеризуются глубокими функциональными и морфологическими изменениями, возникающими в процессе длительного воздействия различных </w:t>
      </w:r>
      <w:r w:rsidRPr="001409D3">
        <w:rPr>
          <w:rFonts w:ascii="Times New Roman" w:eastAsia="Times New Roman" w:hAnsi="Times New Roman" w:cs="Times New Roman"/>
          <w:color w:val="222222"/>
          <w:spacing w:val="4"/>
          <w:sz w:val="27"/>
          <w:szCs w:val="27"/>
          <w:lang w:eastAsia="ru-RU"/>
        </w:rPr>
        <w:lastRenderedPageBreak/>
        <w:t>факторов, нарушающих рост и размножение МБТ, образование клеточной стенки, синтез цитоплазмы и цитоплазматической мембраны [4].</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Важным проявлением изменчивости является формирование устойчивости к противотуберкулезным препаратам, которая закрепляется генетически, что создало серьезную проблему общественного здравоохранения в связи с распространением туберкулеза с множественной и широкой лекарственной устойчивостью МБТ во всем мире [10, 11].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 своей природе лекарственная устойчивость МБТ обусловлена хромосомными мутациями: она развивается в результате одной или нескольких хромосомных мутаций в независимых генах МБТ. Множественная лекарственная устойчивость (МЛУ), как результат единовременных спонтанных (природных) мутаций, практически невозможна, поскольку нет единого гена, кодирующего МЛУ, а мутации, приводящие к развитию устойчивости к различным препаратам, генетически не связаны. Лишь воздействие противотуберкулезных препаратов (ПТП) на популяцию микобактерий обеспечивает селективный отбор устойчивых вариантов [12, 13].</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 клинической точки зрения причинами возникновения МЛУ ТБ являются: поздняя диагностика первичной лекарственной устойчивости (ЛУ) возбудителя, неадекватное по количеству и дозам или незавершенное лечение, а также использование некачественных ПТП. Неправильный или ошибочно выбранный режим химиотерапии приводит к тому, что у пациента с туберкулезом лекарственно-устойчивые мутанты постепенно становятся доминирующими в микобактериальной популяции. Но даже при правильно назначенной противотуберкулезной терапии перерывы в лечении, временные отмены того или иного препарата, несоблюдение сроков химиотерапии, неправильные дозы назначаемых противотуберкулезных препаратов способствуют формированию приобретенной устойчивости возбудителя.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Широкая лекарственная устойчивость (ШЛУ) и пре-широкая лекарственная устойчивость (пре-ШЛУ) – наиболее сложные для составления схемы терапии виды устойчивости МБТ. Факторами риска развития ШЛУ являются первичная МЛУ, пре-ШЛУ, два и более курса химиотерапии туберкулеза в анамнезе и применение ПТП резервного ряда в предыдущих курсах химиотерапии [14, 15].</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lastRenderedPageBreak/>
        <w:t>1.2.2 Патогенез</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 антропозоонозная инфекция, основным механизмом передачи которой является аэрогенный. Различают несколько путей передачи [4]:</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воздушно-капельный (доминирующий) путь: при кашле, чихании, громком разговоре, пении, т.е. при любом форсированном выдыхании, МБТ выделяются вместе с капельками мокроты в окружающую среду. Большие капли быстро оседают, реализуя в последующем воздушно-пылевой путь передачи инфекции. Мелкие капли сохраняются в воздухе во взвешенном состоянии до 2-3 часов;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воздушно-пылевой путь: МБТ накапливаются в пыли помещений, в которых находился или находится пациент с туберкулезом в течение длительного времени. Для прерывания этого пути заражения в очагах туберкулезной инфекции обязательно ежедневное выполнение уборки, которая должна быть только влажной;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алиментарный путь: МБТ, находящиеся в молоке, молочных продуктах, мясе животных, больных туберкулезом, могут стать причиной инфицирования и заболевания, особенно в детском возрасте. Входными воротами инфекции в таком случае становятся лимфатические узлы пищеварительного тракта;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контактный путь: МБТ могут накапливаться на предметах, которые использует больной туберкулезом. Для предотвращения передачи инфекции контактным путем в очаге туберкулезной инфекции следует проводить дезинфекцию. Кроме того, необходимо минимизировать количество предметов обихода, а те из них, которые могут накапливать МБТ (ковры, пушистые пледы, покрывала, игрушки, книги и проч.), должны быть исключены;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внутриутробный путь: заражение происходит при поражении туберкулезом плаценты. Такой путь заражения туберкулезом встречается крайне редко.</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Учение о трансмиссии туберкулезной инфекции на современном этапе гласит, что наиболее опасной является аэрозольная взвесь, образующаяся в воздухе в присутствии пациента, выделяющего микобактерии туберкулеза во внешнюю среду, когда он кашляет, чихает, разговаривает. В этом случае образуются мельчайшие капли диаметром 1-5 мкм, содержащие микроорганизмы. В составе этих капель возбудитель туберкулеза может успешно достигнуть </w:t>
      </w:r>
      <w:r w:rsidRPr="001409D3">
        <w:rPr>
          <w:rFonts w:ascii="Times New Roman" w:eastAsia="Times New Roman" w:hAnsi="Times New Roman" w:cs="Times New Roman"/>
          <w:color w:val="222222"/>
          <w:spacing w:val="4"/>
          <w:sz w:val="27"/>
          <w:szCs w:val="27"/>
          <w:lang w:eastAsia="ru-RU"/>
        </w:rPr>
        <w:lastRenderedPageBreak/>
        <w:t>глубоких отделов легких и реализовать взаимодействие с макрофагами, что позволяет ему успешно размножаться в дальнейшем. Данный механизм осуществляется в ходе воздушно-капельного пути. Именно поэтому иные перечисленные выше пути передачи инфекции реализуются казуистически редко, так как несмотря на высокую жизнеспособность микобактерий в окружающей среде, внедрение в макроорганизм при прямом контакте с предметами, пылью и продуктами питания значительно затруднено [16].</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 хроническая бактериальная инфекция, характеризующаяся развитием клеточно-опосредованной гиперчувствительности и формированием гранулем в пораженных тканях. Болезнь, как правило, локализуется в органах дыхания, однако в процесс могут вовлекаться и другие органы. Туберкулезу свойственно многообразие клинических и патоморфологических проявлений [4].</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патогенезе туберкулеза различают два феномена – инфицирование и заболевание. Инфицирование – это проникновение МБТ в организм человека или животного при отсутствии соответствующей клинической симптоматики и локальных проявлений.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Заболевание туберкулезом характеризуется появлением морфологических, клинико-рентгенологических и микробиологических признаков патологии. Пациент с туберкулезом никогда не выявляется в момент первичного инфицирования. От момента заражения до развития болезни может пройти от нескольких недель до нескольких лет [4].</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развитии туберкулеза, как заболевания, различают два периода: первичный и вторичный. Первичные формы туберкулеза с точки зрения патогенеза характеризуются гиперсенсибилизацией, поражением лимфатической системы, генерализацией и частым появлением внелегочных форм заболевания. Вторичные формы заболевания формируются в результате эндогенной реактивации туберкулеза на фоне ослабления иммунитета, характеризуются формированием локальных изменений, однако могут развиться и в результате повторного проникновения МБТ в организм из внешней среды – экзогенной суперинфекции [4].</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Патоморфологической основой туберкулеза является туберкулезная гранулема, формирование которой состоит из четырех стадий: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1) накопление в очаге повреждения ткани юных моноцитарных фагоцитов;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2) созревание этих клеток в макрофаги и образование макрофагальной гранулемы;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3) созревание и трансформация моноцитарных фагоцитов и макрофагов в эпителиоидные клетки и образование эпителиоидноклеточной гранулемы;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4) образование гигантских клеток Пирогова-Лангханса (многоядерные гигантские клетки, характеризующиеся периферическим расположением овальных ядер) и формирование гигантоклеточной гранулемы.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центре эпителиоидноклеточной и/или гигантоклеточной гранулемы формируется казеозный некроз, включающий остатки погибших макрофагов, МБТ, элементы ткани органа, в котором развивается патологический процесс.</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МБТ, проникая в дыхательные пути вместе с капельками мокроты, слизи, слюны, частицами пыли, могут выводиться из бронхов, не вступая в реакцию с фагоцитами, при помощи неспецифических факторов защиты верхних дыхательных путей: кашля, чихания, работы системы мукоцилиарного клиренса, лизоцима, сурфактанта и др.</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Если происходит взаимодействие МБТ с макрофагами, то в этом случае микобактерии распознаются как антигенный материал и фагоцитируются. Макрофаги фиксируют МБТ на клеточной мембране, затем опсонируют их в клетку с образованием фагосомы. Фагосома, сливаясь с лизосомой, образует фаголизосому, в которой происходит разрушение микобактерий с помощью ферментов.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Попадая в макрофаг, микобактерии могут сохранять жизнеспособность и даже размножаться. В результате гибели МБТ, а также в ходе активной жизнедеятельности МБТ внутри макрофага фагоцит разрушается, и микобактерии оказываются вне клеток. Под воздействием ферментов микобактерий, а также ферментов, высвобождающихся при разрушении макрофагов, происходит тканевая альтерация различной степени выраженности. Затем запускаются компоненты воспаления: экссудация, не имеющая признаков специфичности, и пролиферация, особенностью которой является формирование туберкулезной гранулемы. Формирование гранулемы происходит в результате клеточно-опосредованной иммунной реакции – гиперчувствительности замедленного типа. В основе гиперчувствительности </w:t>
      </w:r>
      <w:r w:rsidRPr="001409D3">
        <w:rPr>
          <w:rFonts w:ascii="Times New Roman" w:eastAsia="Times New Roman" w:hAnsi="Times New Roman" w:cs="Times New Roman"/>
          <w:color w:val="222222"/>
          <w:spacing w:val="4"/>
          <w:sz w:val="27"/>
          <w:szCs w:val="27"/>
          <w:lang w:eastAsia="ru-RU"/>
        </w:rPr>
        <w:lastRenderedPageBreak/>
        <w:t>замедленного типа лежит специфическая сенсибилизация иммунокомпетентных клеток – Т-лимфоцитов (Th1). Сенсибилизированные Т-лимфоциты выделяют цитокин (ИЛ-2), который повышает способность макрофагов поглощать микобактерии и переваривать их, а также ускоряет их трансформацию. Активированные макрофаги продуцируют ИЛ-1, который, в свою очередь, повышают активность CD4+ клеток и усиливает процессы фиброзирования, влияющие на формирование фиброзных остаточных изменений при инволюции туберкулеза. Важное влияние на формирование и течение туберкулезного воспаления имеют ФНО-альфа и ИЛ-6 [17].</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является одной из наиболее широко распространенных в мире инфекций. По данным Всемирной организации здравоохранения (ВОЗ) треть населения земного шара инфицирована микобактериями туберкулеза. Ежегодно заболевают туберкулезом 10 млн. человек, умирают от туберкулеза 1,2 млн. и еще 208 тыс. от ко-инфекции сочетания ТБ и ВИЧ-инфекции [2, 11].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ВОЗ в 2014 году приняла масштабный план ликвидации туберкулеза, как массового инфекционного заболевания, к 2035 году и сформулировала четыре основных принципа, выполнение которых необходимо для реализации плана. Для осуществления поставленных задач необходимо ежегодное снижение заболеваемости на 10% и смертности – на 6%. Однако, как отмечено в документах ВОЗ, серьезным препятствием на пути ликвидации туберкулеза являются две проблемы – туберкулез с множественной устойчивостью МБТ к противотуберкулезным препаратам (МЛУ ТБ) и туберкулез, сочетанный с ВИЧ-инфекцией [11, 17].</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В Российской Федерации с 2009 года отмечается благоприятная динамика основных показателей по туберкулезу: заболеваемость снизилась на 64,7% и в 2024 году составила 26,9 на 100 тысяч населения (в 2009 – 82,6 на 100 тысяч населения), смертность уменьшилась на 83,9%, составив в 2024 году 2,7 на 100 тысяч населения (в 2009 году – 16,7 на 100 тысяч населения). Снижение показателей в различных федеральных округах России происходит </w:t>
      </w:r>
      <w:r w:rsidRPr="001409D3">
        <w:rPr>
          <w:rFonts w:ascii="Times New Roman" w:eastAsia="Times New Roman" w:hAnsi="Times New Roman" w:cs="Times New Roman"/>
          <w:color w:val="222222"/>
          <w:spacing w:val="4"/>
          <w:sz w:val="27"/>
          <w:szCs w:val="27"/>
          <w:lang w:eastAsia="ru-RU"/>
        </w:rPr>
        <w:lastRenderedPageBreak/>
        <w:t>неравномерно, но вектор развития эпидемического процесса однонаправленный [18].</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На основе Плана по ликвидации туберкулеза, принятого ВОЗ, в нашей стране разработана стратегия борьбы с туберкулезом, в которой декларировано «повышение качества и экономической эффективности противотуберкулезных мероприятий на основе современных научно обоснованных подходов к профилактике, выявлению, диагностике и лечению туберкулеза, в том числе МЛУ туберкулеза и туберкулеза, сочетанного с ВИЧ-инфекцией».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Несмотря на успехи в борьбе с туберкулезом в России, как и во всем мире, проблема туберкулеза остается актуальной. В первую очередь, это связано с ежегодным ростом доли пациентов с МЛУ, в том числе пре-ШЛУ и ШЛУ возбудителя: с 13,0% среди впервые выявленных пациентов в 2009 году до 32,0% в 2024 году. Известные противотуберкулезной службе контингенты бактериовыделителей также существенно пополнились пациентами с МЛУ возбудителя, которые в 2024 году составили 55,8% от всех бактериовыделителей [18]. Следует учесть, что на этот показатель оказывает существенное влияние повышение объемов и улучшение качества микробиологической и молекулярно-биологической диагностики туберкулеза.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Нарастание доли пациентов с туберкулезом с МЛУ/ШЛУ МБТ в общей структуре больных туберкулезом сопровождается появлением новых серьезных проблем, таких как удлинение сроков лечения, и, как следствие, сложностями формирования приверженности к лечению. Помимо этого, нельзя не отметить существенное удорожание лечебного процесса, связанного как с необходимостью формирования новых алгоритмов диагностики, так и с использованием для лечения дорогостоящих медикаментов. Кроме того, туберкулез с МЛУ МБТ создает значительные проблемы для проведения химиопрофилактики (превентивного лечения).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Растет доля пациентов с ВИЧ-ассоциированным туберкулезом: если в 2009 году этот показатель среди впервые выявленных пациентов составлял 5,5%, то в 2022 году он вырос почти в пять раз и составил 26% [19].</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Сочетание туберкулеза и поздних стадий ВИЧ-инфекции изменило патогенез туберкулезного процесса, сдвинув его в сторону альтеративного воспаления с потерей типичных клинико-рентгенологических признаков и развитием генерализованных процессов лимфогенного и гематогенного генеза. Все это </w:t>
      </w:r>
      <w:r w:rsidRPr="001409D3">
        <w:rPr>
          <w:rFonts w:ascii="Times New Roman" w:eastAsia="Times New Roman" w:hAnsi="Times New Roman" w:cs="Times New Roman"/>
          <w:color w:val="222222"/>
          <w:spacing w:val="4"/>
          <w:sz w:val="27"/>
          <w:szCs w:val="27"/>
          <w:lang w:eastAsia="ru-RU"/>
        </w:rPr>
        <w:lastRenderedPageBreak/>
        <w:t>сопровождается снижением эффективности лечения, ростом числа умерших, а также усложнением диагностики вследствие необходимости выполнения инвазивных процедур для верификации диагноза у данной категории пациентов.</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органов дыхания, подтвержденный бактериологически и гистологически (A15):</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A15.0 – Туберкулез легких, подтвержденный бактериоскопически с наличием или отсутствием роста культуры;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A15.1 – Туберкулез легких, подтвержденный только ростом культуры;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A15.2 – Туберкулез легких, подтвержденный гистологически;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A15.3 – Туберкулез легких, подтвержденный неуточненными методами;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A15.4 – Туберкулез внутригрудных лимфатических узлов, подтвержденный бактериологически и гистологически;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A15.5 – Туберкулез гортани, трахеи и бронхов, подтвержденный бактериологически и гистологически;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A15.6 – Туберкулезный плеврит, подтвержденный бактериологически и гистологически;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A15.7 – Первичный туберкулез органов дыхания, подтвержденный бактериологически и гистологически;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A15.8 – Туберкулез других органов дыхания, подтвержденный бактериологически и гистологически;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A15.9 – Туберкулез органов дыхания неуточненной локализации, подтвержденный бактериологически и гистологически;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органов дыхания, не подтвержденный бактериологически или гистологически (A16):</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A16.0 – Туберкулез легких при отрицательных результатах бактериологических и гистологических исследований;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A16.1 – Туберкулез легких без проведения бактериологического и гистологического исследований;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A16.2 – Туберкулез легких без упоминания о бактериологическом или гистологическом подтверждении;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A16.3 – Туберкулез внутригрудных лимфатических узлов без упоминания о бактериологическом или гистологическом подтверждении;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A16.4 – Туберкулез гортани, трахеи и бронхов без упоминания о бактериологическом или гистологическом подтверждении;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A16.5 – Туберкулезный плеврит без упоминания о бактериологическом или гистологическом подтверждении;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A16.7 – Первичный туберкулез органов дыхания без упоминания о бактериологическом или гистологическом подтверждении;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A16.8 – Туберкулез других органов дыхания без упоминания о бактериологическом или гистологическом подтверждении;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A16.9 – Туберкулез органов дыхания неуточненной локализации без упоминания о бактериологическом или гистологическом подтверждении;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A17+ – Туберкулез нервной системы;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A17.0+ – Туберкулезный менингит (G01*);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A17.1+ – Менингеальная туберкулема (G07*);</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A17.8+ – Туберкулез нервной системы других локализаций;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A17.9+ – Туберкулез нервной системы неуточненный (G99.8*);</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A18 – Туберкулез других органов;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A18.0+ – Туберкулез костей и суставов;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A18.1+ – Туберкулез мочеполовых органов;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A18.2 – Туберкулезная периферическая лимфаденопатия;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A18.3 – Туберкулез кишечника, брюшины и брыжеечных лимфатических узлов;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A18.4 – Туберкулез кожи и подкожной клетчатки;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A18.5+ – Туберкулез глаза;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A18.6+ – Туберкулез уха;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A18.7+ – Туберкулез надпочечников (E35.1*);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A18.8+ – Туберкулез других уточненных органов;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A19 – Милиарный туберкулез;</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A19.0 – Острый милиарный туберкулез одной уточненной локализации;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A19.1 – Острый милиарный туберкулез множественной локализации;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A19.2 – Острый милиарный туберкулез неуточненной локализации;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A19.8 – Другие формы милиарного туберкулеза;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A19.9 – Милиарный туберкулез неуточненной локализации.</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Во многих странах получила распространение классификация туберкулеза, согласно которой туберкулез делится на легочный и внелегочный, а легочный – с указанием наличия или отсутствия бактериовыделения, деструктивный и без деструкции легочной ткани.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В основу классификации, используемой в Российской Федерации, положены несколько принципов, характеризующих клинико-рентгенологические и патоморфологические особенности туберкулезного процесса (клинические формы, локализация), его течение (т.е. фазы) и наличие бактериовыделения.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Современная отечественная классификация туберкулеза принята на VII Российском съезде фтизиатров и закреплена приказом Минздрава России от 20 марта 2003 г. №109 (ред. от 05.06.2017): «О совершенствовании противотуберкулезных мероприятий в Российской Федерации». Классификация состоит из четырех основных разделов: клинические формы туберкулеза, характеристика туберкулезного процесса, осложнения туберкулеза, остаточные изменения после излеченного туберкулеза</w:t>
      </w:r>
      <w:r w:rsidRPr="001409D3">
        <w:rPr>
          <w:rFonts w:ascii="Times New Roman" w:eastAsia="Times New Roman" w:hAnsi="Times New Roman" w:cs="Times New Roman"/>
          <w:color w:val="222222"/>
          <w:spacing w:val="4"/>
          <w:sz w:val="20"/>
          <w:szCs w:val="20"/>
          <w:vertAlign w:val="superscript"/>
          <w:lang w:eastAsia="ru-RU"/>
        </w:rPr>
        <w:t>1</w:t>
      </w:r>
      <w:r w:rsidRPr="001409D3">
        <w:rPr>
          <w:rFonts w:ascii="Times New Roman" w:eastAsia="Times New Roman" w:hAnsi="Times New Roman" w:cs="Times New Roman"/>
          <w:color w:val="222222"/>
          <w:spacing w:val="4"/>
          <w:sz w:val="27"/>
          <w:szCs w:val="27"/>
          <w:lang w:eastAsia="ru-RU"/>
        </w:rPr>
        <w:t>.</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Выделяют следующие клинические формы туберкулеза органов дыхания:</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первичный туберкулезный комплекс (форма первичного туберкулеза, характеризующаяся развитием воспалительных изменений в легочной ткани, поражением регионарных внутригрудных лимфатических узлов и лимфангитом);</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внутригрудных лимфатических узлов (поражение различных групп лимфатических узлов в результате первичного заражения МБТ; различают «малую», инфильтративную и опухолевидную разновидности, возможно наличие деструкции);</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диссеминированный туберкулез легких (различные процессы, развивающиеся в результате распространения микобактерий туберкулеза гематогенным, лимфогенным и смешанными путями в тканях легких, возможно наличие деструкции, разновидности: острый, подострый и хронический);</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очаговый туберкулез легких (характеризуется наличием узелковых образований до 1,0 см диаметром продуктивного, экссудативного и казеозного-некротического характеров, локализующихся в одном или обоих легких и занимающих 1-2 сегмента, возможно наличие деструкции);</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инфильтративный туберкулез легких (характеризуется наличием воспалительных фокусов в легких более 1,0 см в диаметре, преимущественно экссудативного характера с казеозным некрозом, </w:t>
      </w:r>
      <w:r w:rsidRPr="001409D3">
        <w:rPr>
          <w:rFonts w:ascii="Times New Roman" w:eastAsia="Times New Roman" w:hAnsi="Times New Roman" w:cs="Times New Roman"/>
          <w:color w:val="222222"/>
          <w:spacing w:val="4"/>
          <w:sz w:val="27"/>
          <w:szCs w:val="27"/>
          <w:lang w:eastAsia="ru-RU"/>
        </w:rPr>
        <w:lastRenderedPageBreak/>
        <w:t>возможно наличие деструкции легочной ткани и бронхогенного обсеменения);</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казеозная пневмония (развитие специфического процесса с преобладанием казеозно-некротического воспаления, локализующегося в пределах доли и более, для которого характерны тяжелое состояние пациента, выраженная интоксикация, обильное бактериовыделение);</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туберкулема легких (фокус казеозного некроза более 1,0 см в диаметре, окруженный фиброзной капсулой, возможно наличие деструкции, различают три патоморфологические варианта: солитарная, слоистая и конгломератная);</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кавернозный туберкулез легких (характеризуется наличием сформированной каверны при отсутствии выраженных фиброзных изменений в окружающей легочной ткани);</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фиброзно-кавернозный туберкулез легких (характеризуется наличием одной или нескольких фиброзной каверн, очагов бронхогенного отсева различной давности, фиброзных изменений и иных изменений легочных структур (пневмосклероз, эмфизема, бронхоэктазы), имеет хроническое течение, часто сопровождается осложнениями);</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цирротический туберкулез легких (характеризуется разрастанием грубой соединительной ткани в легких и плевре при сохранении фиброзной каверны в толще цирротических изменений);</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туберкулезный плеврит (в том числе эмпиема) (характеризуется наличием выпота в плевральной полости (серозного, серозно-фибринозного, гнойного, реже – геморрагического характера), определяемого по совокупности клинических, ультразвуковых и рентгенологических признаков, лабораторных исследований материала, полученного при пункции плевральной полости или биопсии плевры. Туберкулез плевры, сопровождающийся накоплением гнойного экссудата, представляет собой особую форму экссудативного плеврита – эмпиему, которая развивается при распространенном казеозном поражении плевры, а также в результате перфорации каверны или субплеврально расположенных очагов в плевральную полость);</w:t>
      </w:r>
    </w:p>
    <w:p w:rsidR="001409D3" w:rsidRPr="001409D3" w:rsidRDefault="001409D3" w:rsidP="001409D3">
      <w:pPr>
        <w:numPr>
          <w:ilvl w:val="0"/>
          <w:numId w:val="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туберкулез бронхов, трахеи, верхних дыхательных путей (различают три основные: инфильтративную, язвенную и свищевую (лимфобронхиальные, бронхоплевральные свищи) (течение может осложняться воспалительными стенозами различной степени, выходом казеоза из лимфатического узла в провет дыхательных путей, грануляциями; после излечения могут оставаться фиброзные стенозы трахеи и бронхов, бронхолиты, пигментные пятна).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Характеристика туберкулезного процесса включает данные по локализации и фазе процесса, а также наличию или отсутствию МБТ в диагностическом материале, полученном от пациента.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Локализация и распространенность: в легких по долям, сегментам, а в других органах по локализации поражения.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Фаза: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 инфильтрации, распада, обсеменения;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 рассасывания, уплотнения, рубцевания, обызвествления.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Бактериовыделение: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 с выделением микобактерий туберкулеза (МБТ+);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 без выделения микобактерий туберкулеза (МБТ-).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Осложнения туберкулеза: кровохарканье и легочное кровотечение, спонтанный пневмоторакс, свищи, стенозы, ателектаз, легочно-сердечная недостаточность, амилоидоз, и др.</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Остаточные изменения после излеченного туберкулеза органов дыхания: фиброзные, фиброзно-очаговые, буллезно-дистрофические, кальцинаты в легких и лимфатических узлах, плевропневмосклероз, цирроз.</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последние годы, особенно в связи с появлением ВИЧ-ассоциированного туберкулеза, часто диагностируют туберкулез с множественным поражением органов и систем (от 2 и более). Он может быть классифицирован как:</w:t>
      </w:r>
    </w:p>
    <w:p w:rsidR="001409D3" w:rsidRPr="001409D3" w:rsidRDefault="001409D3" w:rsidP="001409D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генерализованный туберкулез – одновременная локализация туберкулезного процесса в двух и более органах. Может включать в любом </w:t>
      </w:r>
      <w:r w:rsidRPr="001409D3">
        <w:rPr>
          <w:rFonts w:ascii="Times New Roman" w:eastAsia="Times New Roman" w:hAnsi="Times New Roman" w:cs="Times New Roman"/>
          <w:color w:val="222222"/>
          <w:spacing w:val="4"/>
          <w:sz w:val="27"/>
          <w:szCs w:val="27"/>
          <w:lang w:eastAsia="ru-RU"/>
        </w:rPr>
        <w:lastRenderedPageBreak/>
        <w:t>сочетании поражения легких, печени, селезенки, почек, кишечника, центральной нервной системы, костей других органов и систем. Клиническая картина при большой распространенности характеризуется тяжелым состоянием пациента, выраженными симптомами интоксикации. При этой форме туберкулеза следует указывать локализацию туберкулезного процесса;</w:t>
      </w:r>
    </w:p>
    <w:p w:rsidR="001409D3" w:rsidRPr="001409D3" w:rsidRDefault="001409D3" w:rsidP="001409D3">
      <w:pPr>
        <w:numPr>
          <w:ilvl w:val="0"/>
          <w:numId w:val="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милиарный туберкулез, как разновидность генерализованного процесса, характеризуется острым прогрессирующим течением с формированием множества мелких очагов преимущественно продуктивного характера с поражением различных органов и систем. При рентгенологическом исследовании легких определяется двусторонняя мелкоочаговая диссеминация по всем полям;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внелегочном туберкулезе (ВЛТ) классификация зависит от локализации.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Внелегочные формы: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туберкулез костей и суставов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туберкулез мочеполовых органов;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туберкулез надпочечников;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туберкулезная периферическая лимфаденопатия;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туберкулезный перикардит;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туберкулез кишечника, брюшины и брыжеечных лимфатических узлов;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туберкулез глаза;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туберкулез уха;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туберкулез кожи и подкожной клетчатки и другие.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центральной нервной системы (ЦНС)</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Различают следующие формы: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 Центральная нервная система.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1.1. Менингит.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1.2. Менингоэнцефалит.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1.3. Менингоэнцефаломиелит.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1.4. Туберкулема головного мозга.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2. Периферическая нервная система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3. Поражения корешков и спинного мозга при туберкулезном спондилите.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Осложнения перенесенного туберкулеза ЦНС.</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 Церебральный базальный арахноидит (после менингита, менингоэнцефалита).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2. Поражения зрительного нерва и хиазмы.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3. Поражения спинного мозга и корешков после туберкулезного спондилита [19].</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костей и суставов            </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Различают следующие формы и стадии:</w:t>
      </w:r>
    </w:p>
    <w:p w:rsidR="001409D3" w:rsidRPr="001409D3" w:rsidRDefault="001409D3" w:rsidP="001409D3">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Туберкулезный остит, ограниченный (в пределах кости) неосложненный или осложненный;</w:t>
      </w:r>
    </w:p>
    <w:p w:rsidR="001409D3" w:rsidRPr="001409D3" w:rsidRDefault="001409D3" w:rsidP="001409D3">
      <w:pPr>
        <w:numPr>
          <w:ilvl w:val="0"/>
          <w:numId w:val="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Туберкулезный артрит</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околосуставной остит;</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остеоартрит с поражением одной кости, ограниченный синовит;</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остеоартрит с поражением костей, образующих сустав, распространенный синовит;</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тотальное разрушение сустава</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туберкулезный спондилит</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остит в пределах тела позвонка;</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спондилит с деструкцией одного или нескольких тел позвонков;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Осложнения:</w:t>
      </w:r>
    </w:p>
    <w:p w:rsidR="001409D3" w:rsidRPr="001409D3" w:rsidRDefault="001409D3" w:rsidP="001409D3">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воспалительные:</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абсцесс(ы);</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свищи;</w:t>
      </w:r>
    </w:p>
    <w:p w:rsidR="001409D3" w:rsidRPr="001409D3" w:rsidRDefault="001409D3" w:rsidP="001409D3">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ортопедические:</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деформация костей и конечностей;</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lastRenderedPageBreak/>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реактивный артрит;</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контрактура;</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патологические переломы;</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изменения длины сегмента конечности;</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деформации конечностей и суставов (варусная, вальгусная);</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нестабильность сустава – вывих, подвывих;</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ограничение движений в суставе (контрактура);</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деформации позвоночника (патологический кифоз, лордоз, сколиоз, смешанные);</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нестабильность позвоночника;</w:t>
      </w:r>
    </w:p>
    <w:p w:rsidR="001409D3" w:rsidRPr="001409D3" w:rsidRDefault="001409D3" w:rsidP="001409D3">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неврологические:</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болевой синдром;</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миело-(радикуло)-патия: парезы, параличи, нарушения функции тазовых органов;</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пролежни;</w:t>
      </w:r>
    </w:p>
    <w:p w:rsidR="001409D3" w:rsidRPr="001409D3" w:rsidRDefault="001409D3" w:rsidP="001409D3">
      <w:pPr>
        <w:numPr>
          <w:ilvl w:val="0"/>
          <w:numId w:val="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посттуберкулезные изменения:</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деформации костей и конечностей;</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изменение длины (укорочение, удлинение) сегмента конечностей;</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деформирующий артроз, анкилоз, контрактура, подвывих и вывих, нестабильность сустава;</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деформации позвоночника;</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блокирование тел позвонков;</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нестабильность позвоночника;</w:t>
      </w:r>
    </w:p>
    <w:p w:rsidR="001409D3" w:rsidRPr="001409D3" w:rsidRDefault="001409D3" w:rsidP="001409D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Segoe UI Symbol" w:eastAsia="Times New Roman" w:hAnsi="Segoe UI Symbol" w:cs="Segoe UI Symbol"/>
          <w:b/>
          <w:bCs/>
          <w:color w:val="222222"/>
          <w:spacing w:val="4"/>
          <w:sz w:val="27"/>
          <w:szCs w:val="27"/>
          <w:lang w:eastAsia="ru-RU"/>
        </w:rPr>
        <w:t>✓</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парезы, параличи, нарушения функции тазовых органов.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Мочеполовой (урогенитальный) туберкулез включает следующие формы: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I. </w:t>
      </w:r>
      <w:r w:rsidRPr="001409D3">
        <w:rPr>
          <w:rFonts w:ascii="Times New Roman" w:eastAsia="Times New Roman" w:hAnsi="Times New Roman" w:cs="Times New Roman"/>
          <w:b/>
          <w:bCs/>
          <w:color w:val="222222"/>
          <w:spacing w:val="4"/>
          <w:sz w:val="27"/>
          <w:szCs w:val="27"/>
          <w:lang w:eastAsia="ru-RU"/>
        </w:rPr>
        <w:t>Туберкулез мочевой системы: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 Туберкулез почек (нефротуберкулез) различают четыре стадии: туберкулез паренхимы почек, туберкулезный папиллит, кавернозный туберкулез почки, поликавернозный туберкулез почки.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Осложнения нефротуберкулеза: хроническая почечная недостаточность (ХПН), формирование свища поясничной области вследствие прорыва каверны почки в паранефральное пространство, артериальная гипертензия.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2. Туберкулез мочевыводящих путей (мочеточников, мочевого пузыря, уретры) всегда вторичен по отношению к туберкулезу почек.</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II. Туберкулез мужских половых органов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III. Туберкулез женских половых органов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IV. Генерализованный мочеполовой туберкулез – одновременное поражение органов мочевой и половой систем; как правило, сопровождается развитием осложнений.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1. Туберкулез почек (нефротуберкулез)</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паренхимы почек</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На эту форму приходится 80% УГТ. Почечная недостаточность есть, возможна пиурия. На урограммах или КТ с контрастным усилением строение чашечно-лоханочной системы обычное, деструкция и ретенция не определяются. При биопсии почек выявляется гранулематозный нефрит с казеозным некрозом. Может гломерулонефритом, или вторичным амилоидозом.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Туберкулезный папиллит</w:t>
      </w:r>
      <w:r w:rsidRPr="001409D3">
        <w:rPr>
          <w:rFonts w:ascii="Times New Roman" w:eastAsia="Times New Roman" w:hAnsi="Times New Roman" w:cs="Times New Roman"/>
          <w:color w:val="222222"/>
          <w:spacing w:val="4"/>
          <w:sz w:val="27"/>
          <w:szCs w:val="27"/>
          <w:lang w:eastAsia="ru-RU"/>
        </w:rPr>
        <w:t>. Развивается при вовлечении в процесс почечного сосочка. При развитии папиллярного некроза (казеификация гранулем) образуются полости (каверны).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Кавернозный туберкулез почки</w:t>
      </w:r>
      <w:r w:rsidRPr="001409D3">
        <w:rPr>
          <w:rFonts w:ascii="Times New Roman" w:eastAsia="Times New Roman" w:hAnsi="Times New Roman" w:cs="Times New Roman"/>
          <w:color w:val="222222"/>
          <w:spacing w:val="4"/>
          <w:sz w:val="27"/>
          <w:szCs w:val="27"/>
          <w:lang w:eastAsia="ru-RU"/>
        </w:rPr>
        <w:t> патогенетически развивается двумя путями – из туберкулеза паренхимы или из папиллита. В первом случае формируется субкортикальная каверна, не сообщающаяся с чашечно-лоханочной системой; во втором – каверна формируется за счет развития папиллярного некроза (казеификация гранулем).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Поликавернозный туберкулез почки</w:t>
      </w:r>
      <w:r w:rsidRPr="001409D3">
        <w:rPr>
          <w:rFonts w:ascii="Times New Roman" w:eastAsia="Times New Roman" w:hAnsi="Times New Roman" w:cs="Times New Roman"/>
          <w:color w:val="222222"/>
          <w:spacing w:val="4"/>
          <w:sz w:val="27"/>
          <w:szCs w:val="27"/>
          <w:lang w:eastAsia="ru-RU"/>
        </w:rPr>
        <w:t> предполагает наличие нескольких каверн, что ведет к резкому снижению функции органа. По мере развития процесса почка деформируется, кальцифицируется и становится нефункциональной. Осложнение – почечная недостаточность (риск развития плоскоклеточной карциномы).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2.</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b/>
          <w:bCs/>
          <w:color w:val="222222"/>
          <w:spacing w:val="4"/>
          <w:sz w:val="27"/>
          <w:szCs w:val="27"/>
          <w:lang w:eastAsia="ru-RU"/>
        </w:rPr>
        <w:t>Туберкулез мочевыводящих путей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мочеточников</w:t>
      </w:r>
      <w:r w:rsidRPr="001409D3">
        <w:rPr>
          <w:rFonts w:ascii="Times New Roman" w:eastAsia="Times New Roman" w:hAnsi="Times New Roman" w:cs="Times New Roman"/>
          <w:color w:val="222222"/>
          <w:spacing w:val="4"/>
          <w:sz w:val="27"/>
          <w:szCs w:val="27"/>
          <w:lang w:eastAsia="ru-RU"/>
        </w:rPr>
        <w:t> (уретерит) возникает в результате нисходящей инфекции из почек, приводя к рубцеванию и стриктурам чаще в дистальном отделе мочеточника в районе везикоуретерального соединения. При поражении всего мочеточника может развиться обструкция и рефлюкс мочи.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мочевого пузыря</w:t>
      </w:r>
      <w:r w:rsidRPr="001409D3">
        <w:rPr>
          <w:rFonts w:ascii="Times New Roman" w:eastAsia="Times New Roman" w:hAnsi="Times New Roman" w:cs="Times New Roman"/>
          <w:color w:val="222222"/>
          <w:spacing w:val="4"/>
          <w:sz w:val="27"/>
          <w:szCs w:val="27"/>
          <w:lang w:eastAsia="ru-RU"/>
        </w:rPr>
        <w:t> распространяется из почек нисходящим путем и обычно начинается вблизи устьев мочеточников. Наиболее часто поражается купол мочевого пузыря. Осложнение – контрактура мочевого пузыря, уменьшение емкости мочевого пузыря [20].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Поражение уретры </w:t>
      </w:r>
      <w:r w:rsidRPr="001409D3">
        <w:rPr>
          <w:rFonts w:ascii="Times New Roman" w:eastAsia="Times New Roman" w:hAnsi="Times New Roman" w:cs="Times New Roman"/>
          <w:color w:val="222222"/>
          <w:spacing w:val="4"/>
          <w:sz w:val="27"/>
          <w:szCs w:val="27"/>
          <w:lang w:eastAsia="ru-RU"/>
        </w:rPr>
        <w:t>ассоциируется с туберкулезом предстательной железы, осложняется уретроскротальными свищами и стриктурами.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II. Туберкулез мужских половых органов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Клиническая классификация:</w:t>
      </w:r>
    </w:p>
    <w:p w:rsidR="001409D3" w:rsidRPr="001409D3" w:rsidRDefault="001409D3" w:rsidP="001409D3">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туберкулезный эпидидимит (одно- или двусторонний);</w:t>
      </w:r>
    </w:p>
    <w:p w:rsidR="001409D3" w:rsidRPr="001409D3" w:rsidRDefault="001409D3" w:rsidP="001409D3">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туберкулезный эпидидимоорхит (одно- или двусторонний);</w:t>
      </w:r>
    </w:p>
    <w:p w:rsidR="001409D3" w:rsidRPr="001409D3" w:rsidRDefault="001409D3" w:rsidP="001409D3">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предстательной железы (инфильтративный, кавернозный);</w:t>
      </w:r>
    </w:p>
    <w:p w:rsidR="001409D3" w:rsidRPr="001409D3" w:rsidRDefault="001409D3" w:rsidP="001409D3">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семенных пузырьков;</w:t>
      </w:r>
    </w:p>
    <w:p w:rsidR="001409D3" w:rsidRPr="001409D3" w:rsidRDefault="001409D3" w:rsidP="001409D3">
      <w:pPr>
        <w:numPr>
          <w:ilvl w:val="0"/>
          <w:numId w:val="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полового члена.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Осложнения туберкулеза мужских половых органов: свищи мошонки и промежности, бесплодие, сексуальная дисфункция.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III. Туберкулез женских половых органов.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Различают следующие формы:</w:t>
      </w:r>
    </w:p>
    <w:p w:rsidR="001409D3" w:rsidRPr="001409D3" w:rsidRDefault="001409D3" w:rsidP="001409D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маточных труб;</w:t>
      </w:r>
    </w:p>
    <w:p w:rsidR="001409D3" w:rsidRPr="001409D3" w:rsidRDefault="001409D3" w:rsidP="001409D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матки;</w:t>
      </w:r>
    </w:p>
    <w:p w:rsidR="001409D3" w:rsidRPr="001409D3" w:rsidRDefault="001409D3" w:rsidP="001409D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яичника;</w:t>
      </w:r>
    </w:p>
    <w:p w:rsidR="001409D3" w:rsidRPr="001409D3" w:rsidRDefault="001409D3" w:rsidP="001409D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шейки матки;</w:t>
      </w:r>
    </w:p>
    <w:p w:rsidR="001409D3" w:rsidRPr="001409D3" w:rsidRDefault="001409D3" w:rsidP="001409D3">
      <w:pPr>
        <w:numPr>
          <w:ilvl w:val="0"/>
          <w:numId w:val="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наружных половых органов и влагалища.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периферических лимфатических узлов (ТПЛУ):</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Различают следующие стадии:</w:t>
      </w:r>
    </w:p>
    <w:p w:rsidR="001409D3" w:rsidRPr="001409D3" w:rsidRDefault="001409D3" w:rsidP="001409D3">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инфильтративная;</w:t>
      </w:r>
    </w:p>
    <w:p w:rsidR="001409D3" w:rsidRPr="001409D3" w:rsidRDefault="001409D3" w:rsidP="001409D3">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казеозная;</w:t>
      </w:r>
    </w:p>
    <w:p w:rsidR="001409D3" w:rsidRPr="001409D3" w:rsidRDefault="001409D3" w:rsidP="001409D3">
      <w:pPr>
        <w:numPr>
          <w:ilvl w:val="0"/>
          <w:numId w:val="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абсцедирующая.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Туберкулезный перикардит</w:t>
      </w:r>
      <w:r w:rsidRPr="001409D3">
        <w:rPr>
          <w:rFonts w:ascii="Times New Roman" w:eastAsia="Times New Roman" w:hAnsi="Times New Roman" w:cs="Times New Roman"/>
          <w:color w:val="222222"/>
          <w:spacing w:val="4"/>
          <w:sz w:val="27"/>
          <w:szCs w:val="27"/>
          <w:lang w:eastAsia="ru-RU"/>
        </w:rPr>
        <w:t xml:space="preserve"> – специфическое воспаление листков перикарда, которое, как правило, развивается при туберкулезе множественных локализаций. Туберкулезная этиология является наиболее частой из всех </w:t>
      </w:r>
      <w:r w:rsidRPr="001409D3">
        <w:rPr>
          <w:rFonts w:ascii="Times New Roman" w:eastAsia="Times New Roman" w:hAnsi="Times New Roman" w:cs="Times New Roman"/>
          <w:color w:val="222222"/>
          <w:spacing w:val="4"/>
          <w:sz w:val="27"/>
          <w:szCs w:val="27"/>
          <w:lang w:eastAsia="ru-RU"/>
        </w:rPr>
        <w:lastRenderedPageBreak/>
        <w:t>инфекционных причин перикардитов в странах с высоким бременем туберкулеза (достигая у больных ВИЧ-инфекцией 90%), однако выявить вызбудителя туберкулеза удается не всегда.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Для выявления и оценки количества выпота в полости перикарда показана трансторакальная эхокардиография всем пациентам с подозрением на наличие жидкости в полости перикарда.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Размеры выпота в полость перикарда подразделяются следующим образом: 1) минимальный выпот (виден только в фазу систолы), 2) расхождение листков перикарда в фазу диастолы менее 1 см соответствует объему около 300 мл, 3) диастаз листков 1-2 см – соответствует объему около 500 мл и 4) расхождение листков на 2 см и более – объему более 700 мл выпота. Наличие большого количества выпота (эхонегативное пространство в диастолу 2 см и более), тампонада сердца или угроза ее развития, а также подозрение на гнойный перикардит являются основаниями для проведения пункции перикарда (перикардиоцентеза) [21].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туберкулезном поражении нередко развивается констриктивный перикардит, который характеризуется утолщением перикарда, между его листками формируются спайки и рубцовая ткань, обызвествления околосердечной сумки различной степени выраженности. Типичными эхокардиографическими признаками являются парадоксальное диастолическое движение межжелудочковой перегородки, утолщение стенок перикарда ≥3 мм, локальные или распространенные участки адгезии, а при компьютерной томографии возможно визуализировать кальцификацию перикарда.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Абдоминальный туберкулёз.</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Различают следующие формы:</w:t>
      </w:r>
    </w:p>
    <w:p w:rsidR="001409D3" w:rsidRPr="001409D3" w:rsidRDefault="001409D3" w:rsidP="001409D3">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туберкулезный энтероколит;</w:t>
      </w:r>
    </w:p>
    <w:p w:rsidR="001409D3" w:rsidRPr="001409D3" w:rsidRDefault="001409D3" w:rsidP="001409D3">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туберкулезный перитонит;</w:t>
      </w:r>
    </w:p>
    <w:p w:rsidR="001409D3" w:rsidRPr="001409D3" w:rsidRDefault="001409D3" w:rsidP="001409D3">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туберкулезный мезаденит;</w:t>
      </w:r>
    </w:p>
    <w:p w:rsidR="001409D3" w:rsidRPr="001409D3" w:rsidRDefault="001409D3" w:rsidP="001409D3">
      <w:pPr>
        <w:numPr>
          <w:ilvl w:val="0"/>
          <w:numId w:val="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туберкулёз других органов брюшной полости.</w:t>
      </w:r>
    </w:p>
    <w:p w:rsidR="001409D3" w:rsidRPr="001409D3" w:rsidRDefault="001409D3" w:rsidP="001409D3">
      <w:pPr>
        <w:numPr>
          <w:ilvl w:val="0"/>
          <w:numId w:val="1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Туберкулёз кишечника</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b/>
          <w:bCs/>
          <w:color w:val="222222"/>
          <w:spacing w:val="4"/>
          <w:sz w:val="27"/>
          <w:szCs w:val="27"/>
          <w:lang w:eastAsia="ru-RU"/>
        </w:rPr>
        <w:t>туберкулезный энтероколит).</w:t>
      </w:r>
      <w:r w:rsidRPr="001409D3">
        <w:rPr>
          <w:rFonts w:ascii="Times New Roman" w:eastAsia="Times New Roman" w:hAnsi="Times New Roman" w:cs="Times New Roman"/>
          <w:color w:val="222222"/>
          <w:spacing w:val="4"/>
          <w:sz w:val="27"/>
          <w:szCs w:val="27"/>
          <w:lang w:eastAsia="ru-RU"/>
        </w:rPr>
        <w:t xml:space="preserve"> Различают следующие виды: язвенный, гипертрофический (инфильтративный), </w:t>
      </w:r>
      <w:r w:rsidRPr="001409D3">
        <w:rPr>
          <w:rFonts w:ascii="Times New Roman" w:eastAsia="Times New Roman" w:hAnsi="Times New Roman" w:cs="Times New Roman"/>
          <w:color w:val="222222"/>
          <w:spacing w:val="4"/>
          <w:sz w:val="27"/>
          <w:szCs w:val="27"/>
          <w:lang w:eastAsia="ru-RU"/>
        </w:rPr>
        <w:lastRenderedPageBreak/>
        <w:t>язвенно-гипертрофический. Осложнения: перфорация язв с развитием перитонита или абсцессов брюшной полости, кишечное кровотечение, рубцово-язвенные стриктуры кишки с развитием полной или частичной кишечной непроходимости.</w:t>
      </w:r>
    </w:p>
    <w:p w:rsidR="001409D3" w:rsidRPr="001409D3" w:rsidRDefault="001409D3" w:rsidP="001409D3">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Туберкулёз брюшины (туберкулёзный перитонит). Различают следующие виды: экссудативный, адгезивный (пластический), казеозный (деструктивный). Осложнения: спаечная кишечная непроходимость, фибринозно-гнойный перитонит, абсцесс брюшной полости.</w:t>
      </w:r>
    </w:p>
    <w:p w:rsidR="001409D3" w:rsidRPr="001409D3" w:rsidRDefault="001409D3" w:rsidP="001409D3">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Туберкулёз лимфатических узлов брюшной полости (туберкулёзный мезаденит). Различают следующие виды: инфильтративный, казеозный (деструктивный). Осложнения: абсцесс брюшной полости или забрюшинного пространства, перитонит.</w:t>
      </w:r>
    </w:p>
    <w:p w:rsidR="001409D3" w:rsidRPr="001409D3" w:rsidRDefault="001409D3" w:rsidP="001409D3">
      <w:pPr>
        <w:numPr>
          <w:ilvl w:val="0"/>
          <w:numId w:val="1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Туберкулёз других органов брюшной полости включает туберкулез печени, поджелудочной железы, желчевыводящих путей, селезенки, желудка. При поражении печени, поджелудочной железы, селезенки различают типы: милиарный (микронодулярный) и очаговый (макронодулярный).</w:t>
      </w:r>
    </w:p>
    <w:p w:rsidR="001409D3" w:rsidRPr="001409D3" w:rsidRDefault="001409D3" w:rsidP="001409D3">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pict>
          <v:rect id="_x0000_i1026" style="width:0;height:0" o:hralign="center" o:hrstd="t" o:hr="t" fillcolor="#a0a0a0" stroked="f"/>
        </w:pic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0"/>
          <w:szCs w:val="20"/>
          <w:vertAlign w:val="superscript"/>
          <w:lang w:eastAsia="ru-RU"/>
        </w:rPr>
        <w:t>1</w:t>
      </w:r>
      <w:r w:rsidRPr="001409D3">
        <w:rPr>
          <w:rFonts w:ascii="Times New Roman" w:eastAsia="Times New Roman" w:hAnsi="Times New Roman" w:cs="Times New Roman"/>
          <w:color w:val="222222"/>
          <w:spacing w:val="4"/>
          <w:sz w:val="27"/>
          <w:szCs w:val="27"/>
          <w:lang w:eastAsia="ru-RU"/>
        </w:rPr>
        <w:t> Приказ Минздрава России от №109 от 21.03.2003 (ред. от 05.06.2017) «О совершенствовании противотуберкулёзных мероприятий в Российской Федерации», приложение №2 «Инструкция по применению клинической классификации туберкулеза»</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имеет широкий спектр клинических проявлений, выраженность которых зависит от тяжести течения заболевания и распространенности процесса. Характерные симптомы можно разделить на две основные категории: синдром интоксикации и симптомы поражения того или иного органа. Симптомы, как правило, развиваются постепенно. На ранних стадиях они могут быть минимальными и не давать возможности установить точную дату начала заболевания [4].</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Синдром интоксикации наиболее часто представлен длительной умеренно выраженной лихорадкой, чаще субфебрильной, нарастающей в вечерние часы. </w:t>
      </w:r>
      <w:r w:rsidRPr="001409D3">
        <w:rPr>
          <w:rFonts w:ascii="Times New Roman" w:eastAsia="Times New Roman" w:hAnsi="Times New Roman" w:cs="Times New Roman"/>
          <w:color w:val="222222"/>
          <w:spacing w:val="4"/>
          <w:sz w:val="27"/>
          <w:szCs w:val="27"/>
          <w:lang w:eastAsia="ru-RU"/>
        </w:rPr>
        <w:lastRenderedPageBreak/>
        <w:t>Лихорадка может не сопровождаться другими симптомами и относительно хорошо переноситься пациентом. При снижении температуры тела, как правило во время сна, происходит обильное потоотделение, что приводит к появлению симптома «ночных потов». Могут присутствовать другие симптомы общей интоксикации, такие, как немотивированная слабость или повышенная утомляемость, потливость, снижение или потеря аппетита, похудение, головная боль, раздражительность.</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Респираторная симптоматика включает в себя кашель, с мокротой или сухой, который может сопровождаться кровохарканьем, боль в грудной клетке. При обширном поражении легочной ткани или развитии бронхиальной обструкции развивается одышка [4]. </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ВЛТ не имеет патогномоничных симптомов. Заподозрить заболевание следует в первую очередь при неэффективности стандартного лечения, частых рецидивах «неспецифического» заболевания, под маской которого протекает та или иная форма ВЛТ, а также при появлении свищей любой локализации.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 мере прогрессирования заболевания клинические проявления становятся более выраженными, однако отсутствие патогномоничных симптомов требует тщательной дифференциальной диагностики. Сбор анамнеза в хронологическом порядке с уточнением длительности заболевания, клинических проявлений до выявления, метода выявления заболевания, лечения, возможный контакт с больными туберкулезом, сопутствующих заболеваний являются важными для установления диагноза. При длительном течении туберкулеза необходимо обратить внимание на особенности течения заболевания, собрать информацию о бактериовыделении и спектре лекарственной устойчивости возбудителя, назначенных режимах химиотерапии и полученных результатах лечения [4, 22, 23].</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с МЛУ МБТ не имеет каких-либо клинических особенностей течения заболевания. По данным анамнеза можно предположить наличие клинически установленной МЛУ МБТ.</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1409D3">
        <w:rPr>
          <w:rFonts w:ascii="Inter" w:eastAsia="Times New Roman" w:hAnsi="Inter" w:cs="Times New Roman"/>
          <w:b/>
          <w:bCs/>
          <w:color w:val="000000"/>
          <w:spacing w:val="4"/>
          <w:kern w:val="36"/>
          <w:sz w:val="48"/>
          <w:szCs w:val="48"/>
          <w:lang w:eastAsia="ru-RU"/>
        </w:rPr>
        <w:lastRenderedPageBreak/>
        <w:t>противопоказания к применению методов диагностики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i/>
          <w:iCs/>
          <w:color w:val="333333"/>
          <w:spacing w:val="4"/>
          <w:sz w:val="27"/>
          <w:szCs w:val="27"/>
          <w:lang w:eastAsia="ru-RU"/>
        </w:rPr>
        <w:t>Критерии установления диагноза/состояния: </w:t>
      </w:r>
      <w:r w:rsidRPr="001409D3">
        <w:rPr>
          <w:rFonts w:ascii="Times New Roman" w:eastAsia="Times New Roman" w:hAnsi="Times New Roman" w:cs="Times New Roman"/>
          <w:i/>
          <w:iCs/>
          <w:color w:val="333333"/>
          <w:spacing w:val="4"/>
          <w:sz w:val="27"/>
          <w:szCs w:val="27"/>
          <w:lang w:eastAsia="ru-RU"/>
        </w:rPr>
        <w:t>Туберкулез не имеет специфических признаков, его клинические проявления разнообразны, заболевание может поражать различные органы и ткани, иногда локализуясь одновременно в нескольких органах. Основным условием правильной диагностики туберкулеза является комплексное обследование пациента, анализ результатов лабораторных и инструментальных методов исследования.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Диагноз формулируется в следующей последовательности: клиническая форма туберкулеза, локализация, фаза, бактериовыделение (с указанием лекарственной чувствительности МБТ), осложнение (если имеется).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Диагноз туберкулеза считается </w:t>
      </w:r>
      <w:r w:rsidRPr="001409D3">
        <w:rPr>
          <w:rFonts w:ascii="Times New Roman" w:eastAsia="Times New Roman" w:hAnsi="Times New Roman" w:cs="Times New Roman"/>
          <w:b/>
          <w:bCs/>
          <w:i/>
          <w:iCs/>
          <w:color w:val="333333"/>
          <w:spacing w:val="4"/>
          <w:sz w:val="27"/>
          <w:szCs w:val="27"/>
          <w:lang w:eastAsia="ru-RU"/>
        </w:rPr>
        <w:t>вероятным</w:t>
      </w:r>
      <w:r w:rsidRPr="001409D3">
        <w:rPr>
          <w:rFonts w:ascii="Times New Roman" w:eastAsia="Times New Roman" w:hAnsi="Times New Roman" w:cs="Times New Roman"/>
          <w:i/>
          <w:iCs/>
          <w:color w:val="333333"/>
          <w:spacing w:val="4"/>
          <w:sz w:val="27"/>
          <w:szCs w:val="27"/>
          <w:lang w:eastAsia="ru-RU"/>
        </w:rPr>
        <w:t>, если имеются клинические признаки, подозрительные на туберкулез, и положительная внутрикожная проба с туберкулезным аллергеном (с применением аллергена бактерий**, а также аллергена туберкулезного рекомбинантного в стандартном разведении**) и/или положительный результат исследования уровня интерферона-гамма на антигены Mycobacterium tuberculosis complex в крови.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Диагноз туберкулеза считается </w:t>
      </w:r>
      <w:r w:rsidRPr="001409D3">
        <w:rPr>
          <w:rFonts w:ascii="Times New Roman" w:eastAsia="Times New Roman" w:hAnsi="Times New Roman" w:cs="Times New Roman"/>
          <w:b/>
          <w:bCs/>
          <w:i/>
          <w:iCs/>
          <w:color w:val="333333"/>
          <w:spacing w:val="4"/>
          <w:sz w:val="27"/>
          <w:szCs w:val="27"/>
          <w:lang w:eastAsia="ru-RU"/>
        </w:rPr>
        <w:t>установленным</w:t>
      </w:r>
      <w:r w:rsidRPr="001409D3">
        <w:rPr>
          <w:rFonts w:ascii="Times New Roman" w:eastAsia="Times New Roman" w:hAnsi="Times New Roman" w:cs="Times New Roman"/>
          <w:i/>
          <w:iCs/>
          <w:color w:val="333333"/>
          <w:spacing w:val="4"/>
          <w:sz w:val="27"/>
          <w:szCs w:val="27"/>
          <w:lang w:eastAsia="ru-RU"/>
        </w:rPr>
        <w:t>, если у пациента имеются клинико-рентгенологические признаки заболевания и положительная внутрикожная проба с туберкулезным аллергеном (с применением аллергена бактерий**, а также аллергена туберкулезного рекомбинантного в стандартном разведении**) и/или положительный результат исследования уровня исследования уровня интерферона-гамма на антигены Mycobacterium tuberculosis complex в крови.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Диагноз считается </w:t>
      </w:r>
      <w:r w:rsidRPr="001409D3">
        <w:rPr>
          <w:rFonts w:ascii="Times New Roman" w:eastAsia="Times New Roman" w:hAnsi="Times New Roman" w:cs="Times New Roman"/>
          <w:b/>
          <w:bCs/>
          <w:i/>
          <w:iCs/>
          <w:color w:val="333333"/>
          <w:spacing w:val="4"/>
          <w:sz w:val="27"/>
          <w:szCs w:val="27"/>
          <w:lang w:eastAsia="ru-RU"/>
        </w:rPr>
        <w:t>верифицированным,</w:t>
      </w:r>
      <w:r w:rsidRPr="001409D3">
        <w:rPr>
          <w:rFonts w:ascii="Times New Roman" w:eastAsia="Times New Roman" w:hAnsi="Times New Roman" w:cs="Times New Roman"/>
          <w:i/>
          <w:iCs/>
          <w:color w:val="333333"/>
          <w:spacing w:val="4"/>
          <w:sz w:val="27"/>
          <w:szCs w:val="27"/>
          <w:lang w:eastAsia="ru-RU"/>
        </w:rPr>
        <w:t> если у пациента, наряду с клинико-лабораторными и рентгенологическими признаками туберкулеза</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возможна положительная внутрикожная проба с туберкулезным аллергеном (с применением аллергена бактерий**, а также аллергена туберкулезного рекомбинантного в стандартном разведении**) и/или положительный результат исследования уровня интерферона-гамма на антигены Mycobacterium tuberculosis complex в крови и/или обнаружена Mycobacterium tuberculosis complex молекулярно-биологическим исследованием, микробиологическим (культуральным) исследованием и/или при просмотре гистологического препарата наличие туберкулезной гранулемы в пораженном органе</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(Приложение Г1).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lastRenderedPageBreak/>
        <w:t>При выявлении МБТ без клинических, рентгенологических и лабораторных признаков заболевания требуется углубленное обследование с использованием инструментальных методов диагностики. Однократное выделение кислотоустойчивых микроорганизмов методом микроскопии или ДНК микобактерий молекулярно-биологическим методом при отсутствии других признаков заболевания требует динамического наблюдения за пациентом. При однократном выделении КУМ и отсутствии других признаков туберкулеза требуется исключение микобактериоза.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Подход к диагностике туберкулёза у лиц с ВИЧ-инфекцией существенным образом не отличается от такового у неинфицированных. Однако эффективность такого подхода у лиц с ВИЧ-инфекцией может иметь ограничения по следующим причинам: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клинические проявления, схожие с проявлениями туберкулёза, могут быть связаны и с другими вторичными заболеваниями, и, следовательно, менее специфичны для туберкулёза, чем у лиц с отрицательным статусом ВИЧ;</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лица с ВИЧ-инфекцией значительно чаще, чем лица с отрицательным статусом ВИЧ, могут иметь заболевания, обусловленные несколькими причинами, что может маскировать ответ на противотуберкулезную терапию;</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у лиц с ВИЧ-инфекцией рентгенологические изменения в легких при туберкулёзе могут быть схожими с другими вторичными и оппортунистическими заболеваниями, что затрудняет интерпретацию скиалогической картины;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туберкулёз, развивающийся у пациентов при значительной иммуносупрессии (уровень CD4+лимфоцитов менее 200 клеток/мкл), часто носит генерализованный характер с одновременным поражением нескольких систем и органов.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Диагноз «туберкулез» подтверждается комиссией врачей противотуберкулезной медицинской организации, которая принимает решение о необходимости диспансерного наблюдения, в том числе госпитализации, лечения и наблюдения, пациента с туберкулезом. О принятом решении пациент информируется письменно в 3-дневный срок.</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2.1 Жалобы и анамнез</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Характерные для пациентов с туберкулезом жалобы и анамнез указаны в подразделе 1.6.</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2.2 Физикальное обследование</w:t>
      </w:r>
    </w:p>
    <w:p w:rsidR="001409D3" w:rsidRPr="001409D3" w:rsidRDefault="001409D3" w:rsidP="001409D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Рекомендуется</w:t>
      </w:r>
      <w:r w:rsidRPr="001409D3">
        <w:rPr>
          <w:rFonts w:ascii="Times New Roman" w:eastAsia="Times New Roman" w:hAnsi="Times New Roman" w:cs="Times New Roman"/>
          <w:color w:val="222222"/>
          <w:spacing w:val="4"/>
          <w:sz w:val="27"/>
          <w:szCs w:val="27"/>
          <w:lang w:eastAsia="ru-RU"/>
        </w:rPr>
        <w:t> для постановки диагноза проведение физикального осмотра пациента с предполагаемым диагнозом туберкулеза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при физикальном обследовании пациентов с туберкулезом обращает на себя внимание относительно удовлетворительное состояние пациента. Далеко зашедшие случаи заболевания, хроническое течение болезни могут проявляться среднетяжелым или тяжелым состоянием пациента, обусловленным выраженной интоксикацией, легочно-сердечной недостаточностью, кахексией.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туберкулезе часто отмечается скудность физикальных проявлений со стороны поражённого органа, нередко патологические признаки могут вообще отсутствовать.</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Лабораторная диагностика туберкулеза вне зависимости от локализации процесса проводится по единому алгоритму.</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Для лабораторной диагностики туберкулеза органов дыхания используют любой доступный для исследования диагностический материал в соответствии с локализацией процесса: мокроту, плевральную, бронхоальвеолярную жидкости, биоптат бронхолегочной ткани. Больным с подозрением на ВЛТ при соответствующей локализации также возможно исследование синовиальной, асцитической, спинномозговой жидкости, мочи, эякулята, секрета простаты, отделяемого из уха, отделяемого свищей, пунктатов, биоптатов, операционного материала и др. (мокрота, отделяемое женских половых органов, плевральная жидкость, пунктат, пролежень кожи, спинномозговая жидкость, отделяемое конъюнктивы, бронхоальвеолярная жидкость, бронхо-легочной ткань, синовиальная жидкость, гнойное отделяемое, костная ткань, кровь, секрет простаты, эякулят (в зависимости от предполагаемой локализации).</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2.3.1. Методы выявления МБТК</w:t>
      </w:r>
    </w:p>
    <w:p w:rsidR="001409D3" w:rsidRPr="001409D3" w:rsidRDefault="001409D3" w:rsidP="001409D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пациентам с подозрением на туберкулез</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для этиологической диагностики туберкулеза проведение исследования мокроты или другого диагностического материала с применением комплекса лабораторных исследований, включающего молекулярно-</w:t>
      </w:r>
      <w:r w:rsidRPr="001409D3">
        <w:rPr>
          <w:rFonts w:ascii="Times New Roman" w:eastAsia="Times New Roman" w:hAnsi="Times New Roman" w:cs="Times New Roman"/>
          <w:color w:val="222222"/>
          <w:spacing w:val="4"/>
          <w:sz w:val="27"/>
          <w:szCs w:val="27"/>
          <w:lang w:eastAsia="ru-RU"/>
        </w:rPr>
        <w:lastRenderedPageBreak/>
        <w:t>биологические, микробиологические (культуральное) и микроскопические методы исследования в течение 2-3 последовательных дней с целью обнаружения </w:t>
      </w:r>
      <w:r w:rsidRPr="001409D3">
        <w:rPr>
          <w:rFonts w:ascii="Times New Roman" w:eastAsia="Times New Roman" w:hAnsi="Times New Roman" w:cs="Times New Roman"/>
          <w:i/>
          <w:iCs/>
          <w:color w:val="333333"/>
          <w:spacing w:val="4"/>
          <w:sz w:val="27"/>
          <w:szCs w:val="27"/>
          <w:lang w:eastAsia="ru-RU"/>
        </w:rPr>
        <w:t>Mycobacterium tuberculosis</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complex</w:t>
      </w:r>
      <w:r w:rsidRPr="001409D3">
        <w:rPr>
          <w:rFonts w:ascii="Times New Roman" w:eastAsia="Times New Roman" w:hAnsi="Times New Roman" w:cs="Times New Roman"/>
          <w:color w:val="222222"/>
          <w:spacing w:val="4"/>
          <w:sz w:val="27"/>
          <w:szCs w:val="27"/>
          <w:lang w:eastAsia="ru-RU"/>
        </w:rPr>
        <w:t> [24, 25, 27].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быстрая и качественная этиологическая диагностика туберкулеза является основой диагностических мероприятий при туберкулезе. Приоритетным является подтверждение/исключение наличия МБТК в диагностическом материале методами с максимальной чувствительностью и специфичностью. Чтобы минимизировать вероятность расхождения в результатах, полученных разными методами, комплексное исследование должно проводиться из одного и того же образца диагностического материала</w:t>
      </w:r>
      <w:r w:rsidRPr="001409D3">
        <w:rPr>
          <w:rFonts w:ascii="Times New Roman" w:eastAsia="Times New Roman" w:hAnsi="Times New Roman" w:cs="Times New Roman"/>
          <w:color w:val="222222"/>
          <w:spacing w:val="4"/>
          <w:sz w:val="27"/>
          <w:szCs w:val="27"/>
          <w:lang w:eastAsia="ru-RU"/>
        </w:rPr>
        <w:t>.</w:t>
      </w:r>
    </w:p>
    <w:p w:rsidR="001409D3" w:rsidRPr="001409D3" w:rsidRDefault="001409D3" w:rsidP="001409D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с подозрением на туберкулез для этиологической диагностики туберкулеза проведение молекулярно-биологического исследования мокроты или другого диагностического материала с целью обнаружения ДНК Mycobacterium tuberculosis complex [28, 29, 30, 31, 32, 33, 34, 35, 36].</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1).</w:t>
      </w:r>
    </w:p>
    <w:p w:rsidR="001409D3" w:rsidRPr="001409D3" w:rsidRDefault="001409D3" w:rsidP="001409D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при выявлении ДНК МБТ (</w:t>
      </w:r>
      <w:r w:rsidRPr="001409D3">
        <w:rPr>
          <w:rFonts w:ascii="Times New Roman" w:eastAsia="Times New Roman" w:hAnsi="Times New Roman" w:cs="Times New Roman"/>
          <w:i/>
          <w:iCs/>
          <w:color w:val="333333"/>
          <w:spacing w:val="4"/>
          <w:sz w:val="27"/>
          <w:szCs w:val="27"/>
          <w:lang w:eastAsia="ru-RU"/>
        </w:rPr>
        <w:t>Mycobacterium tuberculosis</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complex</w:t>
      </w:r>
      <w:r w:rsidRPr="001409D3">
        <w:rPr>
          <w:rFonts w:ascii="Times New Roman" w:eastAsia="Times New Roman" w:hAnsi="Times New Roman" w:cs="Times New Roman"/>
          <w:color w:val="222222"/>
          <w:spacing w:val="4"/>
          <w:sz w:val="27"/>
          <w:szCs w:val="27"/>
          <w:lang w:eastAsia="ru-RU"/>
        </w:rPr>
        <w:t>) молекулярно-биологическим исследованием в мокроте или другом диагностическом материале с целью верификации диагноза повторно данное исследование не выполнять [28, 29, 30, 31, 32, 33, 34, 35, 36].</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1)</w:t>
      </w:r>
    </w:p>
    <w:p w:rsidR="001409D3" w:rsidRPr="001409D3" w:rsidRDefault="001409D3" w:rsidP="001409D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при отрицательном результате первого молекулярно-биологического метода исследования мокроты или другого диагностического материала, а также при положительном результате и одновременном отсутствии клинико-рентгенологических признаков туберкулеза выполнить данное исследование повторно с целью верификации диагноза [28, 29, 30, 31, 32, 33, 34, 35].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xml:space="preserve"> все лица с подозрением на туберкулез любой локализации должны быть обследованы при помощи молекулярно-биологических </w:t>
      </w:r>
      <w:r w:rsidRPr="001409D3">
        <w:rPr>
          <w:rFonts w:ascii="Times New Roman" w:eastAsia="Times New Roman" w:hAnsi="Times New Roman" w:cs="Times New Roman"/>
          <w:i/>
          <w:iCs/>
          <w:color w:val="333333"/>
          <w:spacing w:val="4"/>
          <w:sz w:val="27"/>
          <w:szCs w:val="27"/>
          <w:lang w:eastAsia="ru-RU"/>
        </w:rPr>
        <w:lastRenderedPageBreak/>
        <w:t>исследований для раннего выявления МБТ, постановки диагноза ТБ и начала лечения. Основное преимущество молекулярно-биологических исследований в том, что они являются быстрыми, позволяющими получить результаты в короткие (1-2 дня) сроки, в отличие от микробиологических (культуральных) исследований (10-90 дней), а также имеют высокую чувствительность и специфичность. Заключение о наличии МБТ в диагностическом материале делается на основании выявления ДНК МБТ [37].</w:t>
      </w:r>
    </w:p>
    <w:p w:rsidR="001409D3" w:rsidRPr="001409D3" w:rsidRDefault="001409D3" w:rsidP="001409D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Не рекомендуется</w:t>
      </w:r>
      <w:r w:rsidRPr="001409D3">
        <w:rPr>
          <w:rFonts w:ascii="Times New Roman" w:eastAsia="Times New Roman" w:hAnsi="Times New Roman" w:cs="Times New Roman"/>
          <w:color w:val="222222"/>
          <w:spacing w:val="4"/>
          <w:sz w:val="27"/>
          <w:szCs w:val="27"/>
          <w:lang w:eastAsia="ru-RU"/>
        </w:rPr>
        <w:t> применение молекулярно-биологических методов исследования для контроля лечения и оценки прекращения бактериовыделения [38].</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положительные результаты молекулярно-биологических методов исследования не определяют статус бактериовыделения, как микроскопические и культуральные методы. Молекулярно-биологические исследования не отличают жизнеспособные и нежизнеспособные микобактерии, а также свободноциркулирующую ДНК.</w:t>
      </w:r>
    </w:p>
    <w:p w:rsidR="001409D3" w:rsidRPr="001409D3" w:rsidRDefault="001409D3" w:rsidP="001409D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с подозрением на туберкулез для этиологической диагностики туберкулеза проведение микробиологического (культурального) исследования мокроты или другого диагностического материала с целью обнаружения </w:t>
      </w:r>
      <w:r w:rsidRPr="001409D3">
        <w:rPr>
          <w:rFonts w:ascii="Times New Roman" w:eastAsia="Times New Roman" w:hAnsi="Times New Roman" w:cs="Times New Roman"/>
          <w:i/>
          <w:iCs/>
          <w:color w:val="333333"/>
          <w:spacing w:val="4"/>
          <w:sz w:val="27"/>
          <w:szCs w:val="27"/>
          <w:lang w:eastAsia="ru-RU"/>
        </w:rPr>
        <w:t>Mycobacterium tuberculosis</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complex</w:t>
      </w:r>
      <w:r w:rsidRPr="001409D3">
        <w:rPr>
          <w:rFonts w:ascii="Times New Roman" w:eastAsia="Times New Roman" w:hAnsi="Times New Roman" w:cs="Times New Roman"/>
          <w:color w:val="222222"/>
          <w:spacing w:val="4"/>
          <w:sz w:val="27"/>
          <w:szCs w:val="27"/>
          <w:lang w:eastAsia="ru-RU"/>
        </w:rPr>
        <w:t> [24, 25, 27].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1).</w:t>
      </w:r>
    </w:p>
    <w:p w:rsidR="001409D3" w:rsidRPr="001409D3" w:rsidRDefault="001409D3" w:rsidP="001409D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с предполагаемым диагнозом туберкулеза в комплекс лабораторных исследований включать микроскопическое исследование мокроты на микобактерии (Mycobacterium spp.) или другого диагностического материала – не менее двух образцов. Для мониторинга эффективности лечения в интенсивную фазу выполняется одно исследование в месяц, в фазу продолжения – не реже одного раза в два месяца [36, 39, 40, 41, 42, 43].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 xml:space="preserve">в настоящее время микроскопические методы, обладающие относительно невысокой чувствительностью (не более 50% впервые выявленных пациентов с ТБ легких) и не позволяющие дифференцировать МБТ от нетуберкулезных микобактерий (НТМБ) и других кислотоустойчивых </w:t>
      </w:r>
      <w:r w:rsidRPr="001409D3">
        <w:rPr>
          <w:rFonts w:ascii="Times New Roman" w:eastAsia="Times New Roman" w:hAnsi="Times New Roman" w:cs="Times New Roman"/>
          <w:i/>
          <w:iCs/>
          <w:color w:val="333333"/>
          <w:spacing w:val="4"/>
          <w:sz w:val="27"/>
          <w:szCs w:val="27"/>
          <w:lang w:eastAsia="ru-RU"/>
        </w:rPr>
        <w:lastRenderedPageBreak/>
        <w:t>микроорганизмов, сохраняют свою актуальность ввиду простоты и дешевизны исследования. Эти методы рекомендуются для использования в общей лечебной сети, т.к. с их помощью выявляют наиболее эпидемически опасных пациентов с ТБ (например, с помощью окраски препарата по Цилю-Нильсену или люминесцентной микроскопии). В противотуберкулезных учреждениях методы микроскопии в обязательном порядке используют на всех этапах обследования пациентов в связи с необходимостью определения статуса бактериовыделения. Кроме того, эти методы позволяют оценить массивность бактериовыделения, а также динамику прекращения бактериовыделения, т.к. микроскопические исследования проводятся на всех этапах диагностики туберкулеза и контроля химиотерапии [44]. </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2.3.2. Методы определения лекарственной чувствительности МБТК</w:t>
      </w:r>
    </w:p>
    <w:p w:rsidR="001409D3" w:rsidRPr="001409D3" w:rsidRDefault="001409D3" w:rsidP="001409D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определение мутаций ДНК, ассоциированных с лекарственной устойчивостью в ДНК микобактерий туберкулеза (</w:t>
      </w:r>
      <w:r w:rsidRPr="001409D3">
        <w:rPr>
          <w:rFonts w:ascii="Times New Roman" w:eastAsia="Times New Roman" w:hAnsi="Times New Roman" w:cs="Times New Roman"/>
          <w:i/>
          <w:iCs/>
          <w:color w:val="333333"/>
          <w:spacing w:val="4"/>
          <w:sz w:val="27"/>
          <w:szCs w:val="27"/>
          <w:lang w:eastAsia="ru-RU"/>
        </w:rPr>
        <w:t>Mycobacterium tuberculosis</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complex</w:t>
      </w:r>
      <w:r w:rsidRPr="001409D3">
        <w:rPr>
          <w:rFonts w:ascii="Times New Roman" w:eastAsia="Times New Roman" w:hAnsi="Times New Roman" w:cs="Times New Roman"/>
          <w:color w:val="222222"/>
          <w:spacing w:val="4"/>
          <w:sz w:val="27"/>
          <w:szCs w:val="27"/>
          <w:lang w:eastAsia="ru-RU"/>
        </w:rPr>
        <w:t>) к препаратам первого ряда – изониазиду** и рифампицину** или, как минимум, к рифампицину** как приоритетный компонент комплекса исследования у пациентов с туберкулезом для определения тактики лечения [28-31, 50].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 xml:space="preserve">информация о лекарственной чувствительности МБТ к противотуберкулезным препаратам необходима для назначения режима химиотерапии. Вывод о лекарственной устойчивости (ЛУ) к препаратам первого и второго ряда при использовании молекулярно-биологического исследования (определение мутаций, ассоциированных с лекарственной устойчивостью в ДНК микобактерий туберкулеза методом ПЦР в режиме реального времени или методом ПЦР с дальнейшей гибридизацией) основывается на выявлении мутаций в ДНК микобактерий туберкулеза, ассоциированных с ЛУ. Важным достоинством молекулярно-биологического исследования является быстрое и достоверное выявление у пациентов туберкулеза с МЛУ МБТ, что позволяет разделить потоки пациентов и своевременно назначить режим химиотерапии для лечения МЛУ ТБ, является первоначальным этапом обследования пациентов и не исключает необходимость применения микробиологических (культуральных) методов </w:t>
      </w:r>
      <w:r w:rsidRPr="001409D3">
        <w:rPr>
          <w:rFonts w:ascii="Times New Roman" w:eastAsia="Times New Roman" w:hAnsi="Times New Roman" w:cs="Times New Roman"/>
          <w:i/>
          <w:iCs/>
          <w:color w:val="333333"/>
          <w:spacing w:val="4"/>
          <w:sz w:val="27"/>
          <w:szCs w:val="27"/>
          <w:lang w:eastAsia="ru-RU"/>
        </w:rPr>
        <w:lastRenderedPageBreak/>
        <w:t>исследования для определения лекарственной чувствительности (ЛЧ) Mycobacterium tuberculosis complex [51-56, 57].</w:t>
      </w:r>
    </w:p>
    <w:p w:rsidR="001409D3" w:rsidRPr="001409D3" w:rsidRDefault="001409D3" w:rsidP="001409D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Всем пациентам</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с лекарственной устойчивостью к рифампицину</w:t>
      </w:r>
      <w:r w:rsidRPr="001409D3">
        <w:rPr>
          <w:rFonts w:ascii="Times New Roman" w:eastAsia="Times New Roman" w:hAnsi="Times New Roman" w:cs="Times New Roman"/>
          <w:b/>
          <w:bCs/>
          <w:color w:val="222222"/>
          <w:spacing w:val="4"/>
          <w:sz w:val="27"/>
          <w:szCs w:val="27"/>
          <w:lang w:eastAsia="ru-RU"/>
        </w:rPr>
        <w:t> рекомендуется</w:t>
      </w:r>
      <w:r w:rsidRPr="001409D3">
        <w:rPr>
          <w:rFonts w:ascii="Times New Roman" w:eastAsia="Times New Roman" w:hAnsi="Times New Roman" w:cs="Times New Roman"/>
          <w:color w:val="222222"/>
          <w:spacing w:val="4"/>
          <w:sz w:val="27"/>
          <w:szCs w:val="27"/>
          <w:lang w:eastAsia="ru-RU"/>
        </w:rPr>
        <w:t> определение мутаций в ДНК микобактерий туберкулеза, ассоциированных с лекарственной устойчивостью молекулярно-биологическими методами к препарату первого ряда – изониазиду и препарату второго ряда – фторхинолону для определения тактики лечения [58, 59].</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препараты группы фторхинолонов используются в лечении туберкулеза уже несколько десятилетий, что повлекло за собой формирование и распространение лекарственно устойчивых МБТ к этой группе препаратов [50, 51]. Наличие лекарственной устойчивости возбудителя к фторхинолонам ассоциируется с низкой эффективностью лечения [52]. Определение лекарственной чувствительности МБТ к лекарственным препаратам группы фторхинолонов позволяет своевременно назначить МЛУ, пре-ШЛУ и ШЛУ режим химиотерапии при одновременной устойчивости возбудителя к рифампицину** или усилить режим лечения изониазид**-резистентного туберкулеза. Выявление в ДНК МБТ мутаций, ассоциированных с устойчивостью к фторхинолонам, не позволяет дифференцировать устойчивость к препаратам внутри группы.</w:t>
      </w:r>
    </w:p>
    <w:p w:rsidR="001409D3" w:rsidRPr="001409D3" w:rsidRDefault="001409D3" w:rsidP="001409D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Всем пациентам с положительным результатом</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микробиологического (культурального) исследования мокроты или другого диагностического материала на микобактерии туберкулеза (Mycobacterium tuberculosis complex)</w:t>
      </w:r>
      <w:r w:rsidRPr="001409D3">
        <w:rPr>
          <w:rFonts w:ascii="Times New Roman" w:eastAsia="Times New Roman" w:hAnsi="Times New Roman" w:cs="Times New Roman"/>
          <w:b/>
          <w:bCs/>
          <w:color w:val="222222"/>
          <w:spacing w:val="4"/>
          <w:sz w:val="27"/>
          <w:szCs w:val="27"/>
          <w:lang w:eastAsia="ru-RU"/>
        </w:rPr>
        <w:t> рекомендуется</w:t>
      </w:r>
      <w:r w:rsidRPr="001409D3">
        <w:rPr>
          <w:rFonts w:ascii="Times New Roman" w:eastAsia="Times New Roman" w:hAnsi="Times New Roman" w:cs="Times New Roman"/>
          <w:color w:val="222222"/>
          <w:spacing w:val="4"/>
          <w:sz w:val="27"/>
          <w:szCs w:val="27"/>
          <w:lang w:eastAsia="ru-RU"/>
        </w:rPr>
        <w:t> выполнять микробиологическое (культуральное) исследование для определения чувствительности микобактерий туберкулеза (</w:t>
      </w:r>
      <w:r w:rsidRPr="001409D3">
        <w:rPr>
          <w:rFonts w:ascii="Times New Roman" w:eastAsia="Times New Roman" w:hAnsi="Times New Roman" w:cs="Times New Roman"/>
          <w:i/>
          <w:iCs/>
          <w:color w:val="333333"/>
          <w:spacing w:val="4"/>
          <w:sz w:val="27"/>
          <w:szCs w:val="27"/>
          <w:lang w:eastAsia="ru-RU"/>
        </w:rPr>
        <w:t>Mycobacterium tuberculosis complex</w:t>
      </w:r>
      <w:r w:rsidRPr="001409D3">
        <w:rPr>
          <w:rFonts w:ascii="Times New Roman" w:eastAsia="Times New Roman" w:hAnsi="Times New Roman" w:cs="Times New Roman"/>
          <w:color w:val="222222"/>
          <w:spacing w:val="4"/>
          <w:sz w:val="27"/>
          <w:szCs w:val="27"/>
          <w:lang w:eastAsia="ru-RU"/>
        </w:rPr>
        <w:t>), к противотуберкулезным препаратам первого и второго ряда на жидких и плотных питательных средах методом пропорций [60].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микробиологическое (культуральное) исследование для определения чувствительности (Mycobacterium tuberculosis complex) позволяет определить чувствительность к широкому спектру ПТП и назначить индивидуализированную схему лечения в соответствии с полученными результатами.</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 xml:space="preserve">Предпочтение должно отдаваться </w:t>
      </w:r>
      <w:r w:rsidRPr="001409D3">
        <w:rPr>
          <w:rFonts w:ascii="Times New Roman" w:eastAsia="Times New Roman" w:hAnsi="Times New Roman" w:cs="Times New Roman"/>
          <w:i/>
          <w:iCs/>
          <w:color w:val="333333"/>
          <w:spacing w:val="4"/>
          <w:sz w:val="27"/>
          <w:szCs w:val="27"/>
          <w:lang w:eastAsia="ru-RU"/>
        </w:rPr>
        <w:lastRenderedPageBreak/>
        <w:t>исследованиям ЛЧ на жидких средах. Проводить повторное тестирование лекарственной чувствительности целесообразно по окончании интенсивной фазы химиотерапии при сохранении бактериовыделения. Раньше – только по показаниям (отрицательная клинико-рентгенологическая динамика, появление бактериовыделения и пр.) [61, 62].</w:t>
      </w:r>
    </w:p>
    <w:p w:rsidR="001409D3" w:rsidRPr="001409D3" w:rsidRDefault="001409D3" w:rsidP="001409D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Всем пациентам с положительным результатом</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микробиологического (культурального) исследования мокроты или другого диагностического материала на микобактерии туберкулеза (Mycobacterium tuberculosis complex)</w:t>
      </w:r>
      <w:r w:rsidRPr="001409D3">
        <w:rPr>
          <w:rFonts w:ascii="Times New Roman" w:eastAsia="Times New Roman" w:hAnsi="Times New Roman" w:cs="Times New Roman"/>
          <w:b/>
          <w:bCs/>
          <w:color w:val="222222"/>
          <w:spacing w:val="4"/>
          <w:sz w:val="27"/>
          <w:szCs w:val="27"/>
          <w:lang w:eastAsia="ru-RU"/>
        </w:rPr>
        <w:t> не рекомендуется</w:t>
      </w:r>
      <w:r w:rsidRPr="001409D3">
        <w:rPr>
          <w:rFonts w:ascii="Times New Roman" w:eastAsia="Times New Roman" w:hAnsi="Times New Roman" w:cs="Times New Roman"/>
          <w:color w:val="222222"/>
          <w:spacing w:val="4"/>
          <w:sz w:val="27"/>
          <w:szCs w:val="27"/>
          <w:lang w:eastAsia="ru-RU"/>
        </w:rPr>
        <w:t> проводить микробиологическое (культуральное) исследование для определения чувствительности (Mycobacterium tuberculosis complex)</w:t>
      </w:r>
      <w:r w:rsidRPr="001409D3">
        <w:rPr>
          <w:rFonts w:ascii="Times New Roman" w:eastAsia="Times New Roman" w:hAnsi="Times New Roman" w:cs="Times New Roman"/>
          <w:i/>
          <w:iCs/>
          <w:color w:val="333333"/>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методом абсолютных концентраций [63].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 настоящее время метод абсолютных концентраций утратил свою актуальность из-за относительно низкой точности, по сравнению с методом пропорций, а также ограниченного числа противотуберкулезных препаратов, для которых установлены критические концентрации для этого метода [61, 62].</w:t>
      </w:r>
    </w:p>
    <w:p w:rsidR="001409D3" w:rsidRPr="001409D3" w:rsidRDefault="001409D3" w:rsidP="001409D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с туберкулезом при выявлении устойчивости МБТ, как минимум, к рифампицину** молекулярно-биологическим методом и при наличии положительного результата</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микробиологического (культурального) исследования мокроты или другого диагностического материала на микобактерии туберкулеза (Mycobacterium tuberculosis complex) сразу же выполнять микробиологическое (культуральное) исследование для определения чувствительности (Mycobacterium tuberculosis complex) к противотуберкулезным препаратам первого и второго ряда на плотных и жидких питательных средах, чтобы в максимально короткие сроки получить данные об устойчивости возбудителя к широкому спектру противотуберкулезных препаратов и антибиотиков [63]. Дублирование исследований (к одному и тому же препарату разными культуральными методами) не рекомендуется [60].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 xml:space="preserve">микробиологическое (культуральное) исследование для определения чувствительности (Mycobacterium tuberculosis complex) к противотуберкулезным препаратам на плотных и жидких питательных </w:t>
      </w:r>
      <w:r w:rsidRPr="001409D3">
        <w:rPr>
          <w:rFonts w:ascii="Times New Roman" w:eastAsia="Times New Roman" w:hAnsi="Times New Roman" w:cs="Times New Roman"/>
          <w:i/>
          <w:iCs/>
          <w:color w:val="333333"/>
          <w:spacing w:val="4"/>
          <w:sz w:val="27"/>
          <w:szCs w:val="27"/>
          <w:lang w:eastAsia="ru-RU"/>
        </w:rPr>
        <w:lastRenderedPageBreak/>
        <w:t>средах позволяет определить чувствительность (ЛЧ) к широкому спектру ПТП первого и второго ряда и назначить индивидуализированную схему лечения в соответствии с полученными результатами. Согласно рекомендациям ВОЗ могут применяться следующией микробиологические (культуральные) методы: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модифицированный метод пропорций на жидкой питательной среде для препаратов первого ряда (стрептомицин**, изониазид**, рифампицин**, этамбутол**, пиразинамид**) и второго ряда (левофлоксацин**, #моксифлоксацин**, этионамид**, протионамид**, капреомицин**, #амикацин**, канамицин**, линезолид**, деламанид**, бедаквилин**, #клофазимин, претоманид);</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метод пропорций на плотной питательной среде Миддлбрука 7Н10 и 7Н11 для препаратов первого ряда (стрептомицин**, изониазид**, рифампицин**, этамбутол**) и препаратов второго ряда (этионамид**, капреомицин**, канамицин**, #амикацин**, #моксифлоксацин**, левофлоксацин**, бедаквилин**, деламанид**) [61, 64];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метод пропорций на плотной питательной среде Левенштейна-Йенсена для препаратов первого ряда (стрептомицин**, изониазид**, рифампицин**, этамбутол**) и препаратов второго ряда (этионамид**, протионамид**, капреомицин**, канамицин**, #амикацин**, левофлоксацин**, #моксифлоксацин**);</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Список препаратов, к которым необходимо проводить определение лекарственной чувствительности и их критические концентрации приведены в Приложении А3.</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Рентгенологические методы позволяют установить локализацию туберкулеза, его распространенность и клиническую форму, что важно для лечения [4, 65-68]. При отрицательных результатах микробиологических (культуральных) исследований, микроскопического исследования и молекулярно-биологических исследований на Mycobacterium tuberculosis complex рентгенологические методы позволяют правильно провести диагностический поиск с целью дифференциальной диагностики.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xml:space="preserve">Для лучевой диагностики туберкулеза органов дыхания используются: рентгенография легких цифровая или аналоговая, томография легких, компьютерная томография органов грудной полости, томосинтез легких, </w:t>
      </w:r>
      <w:r w:rsidRPr="001409D3">
        <w:rPr>
          <w:rFonts w:ascii="Times New Roman" w:eastAsia="Times New Roman" w:hAnsi="Times New Roman" w:cs="Times New Roman"/>
          <w:i/>
          <w:iCs/>
          <w:color w:val="333333"/>
          <w:spacing w:val="4"/>
          <w:sz w:val="27"/>
          <w:szCs w:val="27"/>
          <w:lang w:eastAsia="ru-RU"/>
        </w:rPr>
        <w:lastRenderedPageBreak/>
        <w:t>ультразвуковое исследование легких и средостения. При ВЛТ используют компьютерную томографию органов брюшной полости и забрюшинного пространства, почек и верхних мочевыводящих путей, позвоночника, сустава и других анатомических областей (в зависимости от локализации процесса), в том числе с внутривенным болюсным контрастированием, магнитно-резонансную томографию органов брюшной полости и забрюшинного пространства, почек и верхних мочевыводящих путей и других анатомических областей (в зависимости от локализации процесса), ультразвуковое исследование органов брюшной полости (комплексное) и забрюшинного пространства и других анатомических областей, в том числе периферических лимфатических узлов (в зависимости от локализации процесса). При туберкулезе костей и суставов для раннего обнаружения абсцессов, воспалительных и некротических изменений используют магнитно-резонансную томографию костной ткани и суставов [4, 117].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Пациентам с туберкулезом простаты показана уретрография восходящая. Низкая частота обнаружения возбудителя при туберкулезе костей и суставов требует использования биопсии при артроскопии диагностической, биопсии под УЗИ и КТ навигацией при подозрении на туберкулез позвоночника и другие локализации туберкулеза костей и суставов. У пациентов с ВЛТ необходимо исключать туберкулез органов дыхания методами лучевой диагностики.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Общие задачи лучевой диагностики туберкулеза на различных этапах обследования и лечения пациента: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диагностика и дифференциальная диагностика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определение клинической формы;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оценка активности и распространенности процесса;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мониторинг и контроль результатов лечения.</w:t>
      </w:r>
    </w:p>
    <w:p w:rsidR="001409D3" w:rsidRPr="001409D3" w:rsidRDefault="001409D3" w:rsidP="001409D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выполнить рентгенографию легких в двух проекциях и/или компьютерную томографию органов грудной полости и/или томосинтез легких пациентам для диагностики туберкулеза органов дыхания [64-66, 69, 117].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b/>
          <w:bCs/>
          <w:i/>
          <w:iCs/>
          <w:color w:val="333333"/>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целесообразно</w:t>
      </w:r>
      <w:r w:rsidRPr="001409D3">
        <w:rPr>
          <w:rFonts w:ascii="Times New Roman" w:eastAsia="Times New Roman" w:hAnsi="Times New Roman" w:cs="Times New Roman"/>
          <w:b/>
          <w:bCs/>
          <w:i/>
          <w:iCs/>
          <w:color w:val="333333"/>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 xml:space="preserve">пациентам с подозрением на внелегочной туберкулез для исключения легочной локализации выполнить рентгенографию легких в двух проекциях. Рентгенография легких в двух проекциях и/или компьютерная томография органов грудной полости и/или томосинтез </w:t>
      </w:r>
      <w:r w:rsidRPr="001409D3">
        <w:rPr>
          <w:rFonts w:ascii="Times New Roman" w:eastAsia="Times New Roman" w:hAnsi="Times New Roman" w:cs="Times New Roman"/>
          <w:i/>
          <w:iCs/>
          <w:color w:val="333333"/>
          <w:spacing w:val="4"/>
          <w:sz w:val="27"/>
          <w:szCs w:val="27"/>
          <w:lang w:eastAsia="ru-RU"/>
        </w:rPr>
        <w:lastRenderedPageBreak/>
        <w:t>легких выполняется для определения формы, активности и распространенности процесса. По решению ВК рентгенография легких может быть заменена на компьютерную томографию органов грудной полости [381].</w:t>
      </w:r>
    </w:p>
    <w:p w:rsidR="001409D3" w:rsidRPr="001409D3" w:rsidRDefault="001409D3" w:rsidP="001409D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для мониторинга эффективности лечения выполнять контрольную рентгенографию в зависимости от локализации туберкулезного процесса [4, 66, 67].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исследование проводится 1 раз в два месяца. Преимущество рентгенографии, как метода лучевой диагностики, обусловлено небольшой лучевой нагрузкой на пациента и низкой стоимостью исследования. Благодаря аппарату рентгеновскому цифровому значительно снизилась доза облучения, повысилось качество изображения, изображение может быть сохранено в электронном формате.</w:t>
      </w:r>
    </w:p>
    <w:p w:rsidR="001409D3" w:rsidRPr="001409D3" w:rsidRDefault="001409D3" w:rsidP="001409D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выполнить компьютерную томографию органов грудной полости и/или томосинтез легких лихорадящим пациентам с ВИЧ-инфекцией и выраженной иммуносупрессией при отсутствии изменений при рентгенографии легких c целью диагностики туберкулеза [69, 70].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Для визуализации деструктивных полостей, выявления степени распространения контактной деструкции суставных концов, секвестров</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и выбора лечебной тактики </w:t>
      </w: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пациентам с туберкулезом костей и суставов выполнять компьютерную томографию костей и суставов [71, 72].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Для раннего обнаружения воспалительных и некротических изменений в телах позвонков, оценки проходимости ликворных путей и выбора правильной лечебной тактики</w:t>
      </w:r>
      <w:r w:rsidRPr="001409D3">
        <w:rPr>
          <w:rFonts w:ascii="Times New Roman" w:eastAsia="Times New Roman" w:hAnsi="Times New Roman" w:cs="Times New Roman"/>
          <w:b/>
          <w:bCs/>
          <w:color w:val="222222"/>
          <w:spacing w:val="4"/>
          <w:sz w:val="27"/>
          <w:szCs w:val="27"/>
          <w:lang w:eastAsia="ru-RU"/>
        </w:rPr>
        <w:t> рекомендуется </w:t>
      </w:r>
      <w:r w:rsidRPr="001409D3">
        <w:rPr>
          <w:rFonts w:ascii="Times New Roman" w:eastAsia="Times New Roman" w:hAnsi="Times New Roman" w:cs="Times New Roman"/>
          <w:color w:val="222222"/>
          <w:spacing w:val="4"/>
          <w:sz w:val="27"/>
          <w:szCs w:val="27"/>
          <w:lang w:eastAsia="ru-RU"/>
        </w:rPr>
        <w:t>пациенту с туберкулезом позвоночника выполнять магнитно-резонансную томографию костной ткани [72].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 xml:space="preserve">проведение бронхоскопии у пациентов с туберкулезом органов дыхания при отрицательных результатах микробиологического и </w:t>
      </w:r>
      <w:r w:rsidRPr="001409D3">
        <w:rPr>
          <w:rFonts w:ascii="Times New Roman" w:eastAsia="Times New Roman" w:hAnsi="Times New Roman" w:cs="Times New Roman"/>
          <w:color w:val="222222"/>
          <w:spacing w:val="4"/>
          <w:sz w:val="27"/>
          <w:szCs w:val="27"/>
          <w:lang w:eastAsia="ru-RU"/>
        </w:rPr>
        <w:lastRenderedPageBreak/>
        <w:t>молекулярно-биологического исследований мокроты для уточнения диагноза [4, 51, 73].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бронхоскопия позволяет получить визуальную информацию о состоянии трахеобронхиального дерева и взять биопсийный материал для микробиологического, цитологического и гистологического исследований. Наиболее часто используется эндоскопический метод с видеосопровождением – бронхоскопия. В настоящее время чаще проводится видеотрахеобронхоскопия – эндоскопическое исследование бронхов. Во время диагностической бронхоскопии выполняют осмотр трахеи и бронхов (до сегментарных бронхов 4-5 порядка), различные биопсии (тканевые и жидкостные) из бронхов разного уровня, легочной ткани и лимфатических узлов средостения. Место биопсии устанавливают визуально или по данным компьютерной томографии. Возможно проведение эндосонографического исследования трахеи и бронхов с пункционной и аспирационной биопсией лимфатических узлов средостения, выполняемой с помощью бронхоскопов с ультразвуковым излучением. Наименее сложными и наиболее безопасными видами биопсий являются – получение трахео-бронхиального смыва, щеточная (браш-) биопсия, бронхоальвеолярный лаваж. Материал этих биопсийных манипуляций используется для микробиологических и цитологических исследований. Трансбронхиальная пункция лимфатических узлов, позволяют получить цитологический/гистологический материал и исследовать его, в том числе на МБТ. Биопсия легкого трансбронхиальная рентгенохирургическая, способна обеспечить получение биологического материала для морфологических и микробиологических исследований. При неэффективности указанных методов, должна применяться биопсия лимфатического узла интраоперационная, биопсия плевры, биопсия легкого, видеоторакоскопическая биопсия лимфатических узлов средостения, легкого, плевры. В случае тотальной облитерации плевральной полости оправдано проведение открытой биопсии – диагностическая торакотомия [74-76].</w:t>
      </w:r>
    </w:p>
    <w:p w:rsidR="001409D3" w:rsidRPr="001409D3" w:rsidRDefault="001409D3" w:rsidP="001409D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использовать миниинвазивные способы для диагностики заболеваний органов дыхания: фибробронхоскопию, видеомедиастиноскопию, видеоторакоскопию [77].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Комментарии:</w:t>
      </w:r>
      <w:r w:rsidRPr="001409D3">
        <w:rPr>
          <w:rFonts w:ascii="Times New Roman" w:eastAsia="Times New Roman" w:hAnsi="Times New Roman" w:cs="Times New Roman"/>
          <w:i/>
          <w:iCs/>
          <w:color w:val="333333"/>
          <w:spacing w:val="4"/>
          <w:sz w:val="27"/>
          <w:szCs w:val="27"/>
          <w:lang w:eastAsia="ru-RU"/>
        </w:rPr>
        <w:t> диагностические операции выполняют при необходимости дифференциации туберкулеза с другими заболеваниями.</w:t>
      </w:r>
    </w:p>
    <w:p w:rsidR="001409D3" w:rsidRPr="001409D3" w:rsidRDefault="001409D3" w:rsidP="001409D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при наличии клинических и/или рентгенологических признаков стеноза бронхов выполнять видеотрахеобронхоскопию [382, 383,283].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2.5 Иные диагностические исследования</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Иммунодиагностика</w:t>
      </w:r>
    </w:p>
    <w:p w:rsidR="001409D3" w:rsidRPr="001409D3" w:rsidRDefault="001409D3" w:rsidP="001409D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включение внутрикожной пробы с туберкулезным аллергеном (аллерген туберкулезный рекомбинантный в стандартном разведении**) в комплексное клинико-лабораторное и рентгенологическое обследование лицам с предполагаемым диагнозом туберкулеза легких для установления диагноза [78, 79].</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внутрикожная проба с туберкулезным аллергеном </w:t>
      </w:r>
      <w:r w:rsidRPr="001409D3">
        <w:rPr>
          <w:rFonts w:ascii="Times New Roman" w:eastAsia="Times New Roman" w:hAnsi="Times New Roman" w:cs="Times New Roman"/>
          <w:color w:val="222222"/>
          <w:spacing w:val="4"/>
          <w:sz w:val="27"/>
          <w:szCs w:val="27"/>
          <w:lang w:eastAsia="ru-RU"/>
        </w:rPr>
        <w:t>(аллерген туберкулезный рекомбинантный в стандартном разведении</w:t>
      </w:r>
      <w:r w:rsidRPr="001409D3">
        <w:rPr>
          <w:rFonts w:ascii="Times New Roman" w:eastAsia="Times New Roman" w:hAnsi="Times New Roman" w:cs="Times New Roman"/>
          <w:i/>
          <w:iCs/>
          <w:color w:val="333333"/>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обладает: 1) максимально высокой чувствительностью (98-100%) – частота положительных реакций у лиц, больных туберкулезом с активным процессом; 2) максимально высокой специфичностью (90-100%) – частота отрицательных реакций у лиц, не инфицированных M. tuberculosis,  излеченных от туберкулеза; 3) отсутствием развития положительной реакции, связанной с вакцинацией вакциной для профилактики туберкулеза**; 4) минимальной частотой проявлений неспецифической аллергии; 5) минимальной частотой избыточно сильных реакций (ухудшение самочувствия, повышение температуры тела, головные боли и т.д).</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Иммунодиагностика – специфические диагностические тесты: внитрикожные пробы с туберкулезным аллергеном (с применением аллергена бактерий**, а также аллергена туберкулезного рекомбинантного в стандартном разведении**) и/или исследование уровня интерферона-гамма на антигены Mycobacterium tuberculosis complex в крови проводятся с целью выявления сенсибилизации организма (инфицирования) к микобактериям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xml:space="preserve">Исследование уровня интерферона гамма на антигены Mycobacterium tuberculosis complex в крови назначают при отказе от проведения кожных </w:t>
      </w:r>
      <w:r w:rsidRPr="001409D3">
        <w:rPr>
          <w:rFonts w:ascii="Times New Roman" w:eastAsia="Times New Roman" w:hAnsi="Times New Roman" w:cs="Times New Roman"/>
          <w:i/>
          <w:iCs/>
          <w:color w:val="333333"/>
          <w:spacing w:val="4"/>
          <w:sz w:val="27"/>
          <w:szCs w:val="27"/>
          <w:lang w:eastAsia="ru-RU"/>
        </w:rPr>
        <w:lastRenderedPageBreak/>
        <w:t>тестов или невозможности их проведения по медицинским показаниям, риске получения ложноотрицательного результата.</w:t>
      </w:r>
    </w:p>
    <w:p w:rsidR="001409D3" w:rsidRPr="001409D3" w:rsidRDefault="001409D3" w:rsidP="001409D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исследование уровня интерферона-гамма на антигены микобактерий туберкулеза (Mycobacterium tuberculosis complex) в крови</w:t>
      </w:r>
      <w:r w:rsidRPr="001409D3">
        <w:rPr>
          <w:rFonts w:ascii="Times New Roman" w:eastAsia="Times New Roman" w:hAnsi="Times New Roman" w:cs="Times New Roman"/>
          <w:i/>
          <w:iCs/>
          <w:color w:val="333333"/>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пациентам с аллергическими, аутоиммунными заболеваниями с целью выявления туберкулезной инфекции и исключения влияния неспецифической аллергии на результат внитрикожных проб с туберкулезным аллергеном (с применением аллергена бактерий**, а также аллергена туберкулезного рекомбинантного в стандартном разведении**) [80-82, 338, 339, 340].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Исследование уровня интерферона-гамма на антигены микобактерий туберкулеза (Mycobacterium tuberculosis complex) в крови имеют высокое прогностическое значение. Проведение данных тестов in vitro не предполагает введение лекарственных препаратов в организм, что полностью исключает, во-первых, возможность нежелательных явлений в виде аллергических реакций у лиц, имеющих отягощенный аллергологический анамнез, во-вторых, затруднения при интерпретации результатов теста у лиц с кожными проявлениями аллергических заболеваний и состояний.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xml:space="preserve">Положительный результат внутрикожной пробы с туберкулезным аллергеном (аллерген туберкулезный рекомбинантный в стандартном разведении)** и/или исследования уровня  интерферона-гамма на антигены микобактерий туберкулеза (Mycobacterium tuberculosis complex) в крови свидетельствует в пользу активно метаболизирующей популяции МБТ (размножающихся), что требует более тщательного обследования и наблюдения пациента с целью подтверждения или исключения локальной формы туберкулеза, в частности, выполнение КТ органов грудной полости. При сомнительном результате внитрикожной пробы с туберкулезным аллергеном (аллерген туберкулезный рекомбинантный в стандартном разведении**) целесообразно повторить пробу через 3-6 месяцев. У людей, живущих с ВИЧ-инфекцией, существует риск ложноотрицательных результатов (анергии) при проведении диагностических тестов: при снижении уровня CD4-лимфоцитов менее 350 клеток/мкл – для внитрикожной пробы с туберкулезным аллергеном (аллерген туберкулезный рекомбинантный в стандартном разведении**) и менее 100 клеток/мкл – для исследования </w:t>
      </w:r>
      <w:r w:rsidRPr="001409D3">
        <w:rPr>
          <w:rFonts w:ascii="Times New Roman" w:eastAsia="Times New Roman" w:hAnsi="Times New Roman" w:cs="Times New Roman"/>
          <w:i/>
          <w:iCs/>
          <w:color w:val="333333"/>
          <w:spacing w:val="4"/>
          <w:sz w:val="27"/>
          <w:szCs w:val="27"/>
          <w:lang w:eastAsia="ru-RU"/>
        </w:rPr>
        <w:lastRenderedPageBreak/>
        <w:t>уровня интерферона гамма на антигены микобактерий туберкулеза (Mycobacterium tuberculosis complex) в крови [321, 322, 332, 333, 334].</w:t>
      </w:r>
      <w:r w:rsidRPr="001409D3">
        <w:rPr>
          <w:rFonts w:ascii="Times New Roman" w:eastAsia="Times New Roman" w:hAnsi="Times New Roman" w:cs="Times New Roman"/>
          <w:color w:val="222222"/>
          <w:spacing w:val="4"/>
          <w:sz w:val="27"/>
          <w:szCs w:val="27"/>
          <w:lang w:eastAsia="ru-RU"/>
        </w:rPr>
        <w:t> </w:t>
      </w:r>
    </w:p>
    <w:p w:rsidR="001409D3" w:rsidRPr="001409D3" w:rsidRDefault="001409D3" w:rsidP="001409D3">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проведение пациентам с иммунодефицитами различного генеза (в том числе на фоне ВИЧ-инфекции) исследование уровня интерферона-гамма на антигены Mycobacterium tuberculosis complex в крови пациентам с иммунодефицитами различного генеза (в том числе на фоне ВИЧ-инфекции) с целью выявления туберкулезной инфекции [83, 84, 341, 342, 343]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Консультации врачей.</w:t>
      </w:r>
    </w:p>
    <w:p w:rsidR="001409D3" w:rsidRPr="001409D3" w:rsidRDefault="001409D3" w:rsidP="001409D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Для исключения ВЛТ </w:t>
      </w: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назначить прием (осмотр, консультация) врачей-специалистов (врача-уролога, врача-акушера-гинеколога, врача-хирурга, врача-оториноларинголога, врача-офтальмолога, врача-гастроэнтеролога, врача-невролога, врача-эндокринолога, врача-кардиолога, врача-травматолога-ортопеда) [159-166, 347, 348, 349, 351, 352, 353, 363, 221].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1409D3" w:rsidRPr="001409D3" w:rsidRDefault="001409D3" w:rsidP="001409D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409D3">
        <w:rPr>
          <w:rFonts w:ascii="Times New Roman" w:eastAsia="Times New Roman" w:hAnsi="Times New Roman" w:cs="Times New Roman"/>
          <w:b/>
          <w:bCs/>
          <w:color w:val="222222"/>
          <w:spacing w:val="4"/>
          <w:sz w:val="33"/>
          <w:szCs w:val="33"/>
          <w:lang w:eastAsia="ru-RU"/>
        </w:rPr>
        <w:t>3.1 Химиотерапия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Химиотерапия является основным компонентом лечения туберкулеза вне зависимости от локализации инфекционного процесса и заключается в длительном применении комбинации лекарственных препаратов, подавляющих размножение МБТ (бактериостатический эффект) или уничтожающих их в организме пациента (бактерицидный эффект).</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lastRenderedPageBreak/>
        <w:t>Режим химиотерапии – это комбинация противотуберкулезных препаратов и антибиотиков, длительность и кратность их приема, сроки и содержание контрольных исследований, а также организационные формы проведения лечения.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 лечении туберкулеза используется пять режимов химиотерапии. Режимы химиотерапии назначаются на основании индивидуальных результатов определения лекарственной устойчивости возбудителя: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режим лекарственно-чувствительного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режим изониазид**-резистентного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режим МЛУ ТБ;</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режим пре-ШЛУ ТБ;</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режим ШЛУ ТБ.</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Подробная информация о режимах химиотерапии содержится в приложении А3.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отсутствии индивидуальных результатов определения лекарственной устойчивости возбудителя назначение химиотерапии проводится на основании результатов оценки риска туберкулеза с лекарственной устойчивостью возбудителя. Из данных анамнеза имеет значение: лечился ли ранее пациент от туберкулеза (регистрационная группа), ранее применяемые препараты, приверженность к лечению, результаты ТЛЧ, исходы предыдущего лечения, контакт с больным туберкулезом с бактериовыделением. До получения результатов ТЛЧ важно правильно определить клинически установленную МЛУ, пре-ШЛУ, ШЛУ МБТ [4, 24, 60, 54].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Химиотерапия проводится в 2 фазы:</w:t>
      </w:r>
    </w:p>
    <w:p w:rsidR="001409D3" w:rsidRPr="001409D3" w:rsidRDefault="001409D3" w:rsidP="001409D3">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фаза интенсивной терапии – направлена на ликвидацию клинических проявлений заболевания, максимальное воздействие на популяцию МБТ с целью прекращения бактериовыделения и предотвращения развития лекарственной устойчивости, уменьшение инфильтративных и деструктивных изменений в органах; может быть составляющей частью подготовки к хирургической операции;</w:t>
      </w:r>
    </w:p>
    <w:p w:rsidR="001409D3" w:rsidRPr="001409D3" w:rsidRDefault="001409D3" w:rsidP="001409D3">
      <w:pPr>
        <w:numPr>
          <w:ilvl w:val="0"/>
          <w:numId w:val="3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фаза продолжения лечения – направлена на подавление сохраняющейся микобактериальной популяции, обеспечивает дальнейшее уменьшение воспалительных изменений и инволюцию туберкулезного процесса, а также восстановление функциональных возможностей организма.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Лекарственные препараты, применяемые при химиотерапии туберкулеза, подразделяют на:</w:t>
      </w:r>
    </w:p>
    <w:p w:rsidR="001409D3" w:rsidRPr="001409D3" w:rsidRDefault="001409D3" w:rsidP="001409D3">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lastRenderedPageBreak/>
        <w:t>противотуберкулезные препараты первого ряда (основные, препараты для лечения лекарственно-чувствительного туберкулеза): изониазид**, изоникотиноилгидразин железа сульфат, рифампицин**, рифабутин**, рифапентин, пиразинамид**, этамбутол**, стрептомицин**;</w:t>
      </w:r>
    </w:p>
    <w:p w:rsidR="001409D3" w:rsidRPr="001409D3" w:rsidRDefault="001409D3" w:rsidP="001409D3">
      <w:pPr>
        <w:numPr>
          <w:ilvl w:val="0"/>
          <w:numId w:val="3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противотуберкулезные препараты второго ряда (резервные, препараты для лечения лекарственно-устойчивого туберкулеза): бедаквилин**, линезолид**, левофлоксацин**, #моксифлоксацин**, спарфлоксацин**, деламанид**, канамицин**, #амикацин**, капреомицин**, претоманид**, #клофазимин, #имипенем+[циластатин]**, #меропенем**, циклосерин**, теризидон**, протионамид**, этионамид**, аминосалициловая кислота**, тиоуреидоиминометилпиридиния перхлорат**.</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этом приоритетными препаратами для включения в схемы терапии являются бедаквилин**, линезолид**, лекарственные препараты группы фторхинолонов, а также рекомендуются к назначению циклосерин** или теризидон**, деламанид** [85]. #Клофазимин (противолепрозный препарат) может быть использован по решению ВК.</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ВОЗ рекомендует деление препаратов для лечения туберкулеза с устойчивостью МБТ к рифампицину** и изониазиду** (или только рифампицину**) на 3 группы в зависимости от соотношения их пользы и вреда:</w:t>
      </w:r>
    </w:p>
    <w:p w:rsidR="001409D3" w:rsidRPr="001409D3" w:rsidRDefault="001409D3" w:rsidP="001409D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Группа А: фторхинолоны (левофлоксацин** и #моксифлоксацин**), бедаквилин** и линезолид** сочтены высокоэффективными и настоятельно рекомендуются для включения во все режимы при отсутствии противопоказаний;</w:t>
      </w:r>
    </w:p>
    <w:p w:rsidR="001409D3" w:rsidRPr="001409D3" w:rsidRDefault="001409D3" w:rsidP="001409D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Группа B: циклосерин** или теризидон**, #клофазимин настоятельно рекомендуется для включения во все режимы при отсутствии противопоказаний</w:t>
      </w:r>
    </w:p>
    <w:p w:rsidR="001409D3" w:rsidRPr="001409D3" w:rsidRDefault="001409D3" w:rsidP="001409D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Группа C: в нее входят все прочие препараты, которые могут использоваться в том случае, если режим не может быть составлен из препаратов групп A и B. Препараты в группе С отсортированы по ожидаемому от каждого из них относительному балансу пользы и вреда. К группе С относятся: этамбутол**, деламанид**, пиразинамид**, #имипенем+[циластатин]**, #меропенем**, #амикацин**, стрептомицин**, протионамид**, этионамид**, аминосалициловая кислота**.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Подробное описание препаратов представлено в приложении А3.</w:t>
      </w:r>
    </w:p>
    <w:p w:rsidR="001409D3" w:rsidRPr="001409D3" w:rsidRDefault="001409D3" w:rsidP="001409D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Настоятельно</w:t>
      </w:r>
      <w:r w:rsidRPr="001409D3">
        <w:rPr>
          <w:rFonts w:ascii="Times New Roman" w:eastAsia="Times New Roman" w:hAnsi="Times New Roman" w:cs="Times New Roman"/>
          <w:b/>
          <w:bCs/>
          <w:color w:val="222222"/>
          <w:spacing w:val="4"/>
          <w:sz w:val="27"/>
          <w:szCs w:val="27"/>
          <w:lang w:eastAsia="ru-RU"/>
        </w:rPr>
        <w:t> рекомендуется </w:t>
      </w:r>
      <w:r w:rsidRPr="001409D3">
        <w:rPr>
          <w:rFonts w:ascii="Times New Roman" w:eastAsia="Times New Roman" w:hAnsi="Times New Roman" w:cs="Times New Roman"/>
          <w:color w:val="222222"/>
          <w:spacing w:val="4"/>
          <w:sz w:val="27"/>
          <w:szCs w:val="27"/>
          <w:lang w:eastAsia="ru-RU"/>
        </w:rPr>
        <w:t>начинать химиотерапию туберкулеза в максимально ранние сроки после установления и верификации диагноза для улучшения результатов лечения [22, 60].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1409D3" w:rsidRPr="001409D3" w:rsidRDefault="001409D3" w:rsidP="001409D3">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режима химиотерапии лекарственно-чувствительного туберкулеза следующим группам пациентов с установленным диагнозом при наличии или отсутствии бактериовыделения [2, 86].</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xml:space="preserve"> при установленной чувствительности МБТ к изониазиду** и рифампицину** (или только к рифампицину** при отсутствии результатов устойчивости к изониазиду** до получения результатов определения лекарственной чувствительности возбудителя);</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пациентам с впервые выявленным туберкулезом или рецидивом без бактериовыделения при отсутствии клинически установленной МЛУ МБТ, пре-ШЛУ МБТ, ШЛУ МБТ.</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установлении лекарственной устойчивости возбудителя к изониазиду** и/или рифампицину** вне зависимости от длительности лечения по режиму химиотерапии туберкулеза с лекарственной чувствительностью возбудителя</w:t>
      </w:r>
      <w:r w:rsidRPr="001409D3">
        <w:rPr>
          <w:rFonts w:ascii="Times New Roman" w:eastAsia="Times New Roman" w:hAnsi="Times New Roman" w:cs="Times New Roman"/>
          <w:b/>
          <w:bCs/>
          <w:color w:val="222222"/>
          <w:spacing w:val="4"/>
          <w:sz w:val="27"/>
          <w:szCs w:val="27"/>
          <w:lang w:eastAsia="ru-RU"/>
        </w:rPr>
        <w:t>, рекомендуется </w:t>
      </w:r>
      <w:r w:rsidRPr="001409D3">
        <w:rPr>
          <w:rFonts w:ascii="Times New Roman" w:eastAsia="Times New Roman" w:hAnsi="Times New Roman" w:cs="Times New Roman"/>
          <w:color w:val="222222"/>
          <w:spacing w:val="4"/>
          <w:sz w:val="27"/>
          <w:szCs w:val="27"/>
          <w:lang w:eastAsia="ru-RU"/>
        </w:rPr>
        <w:t>смена режима химиотерапии у пациентов с туберкулезом в соответствии с результатом определения лекарственной чувствительности возбудителя для повышения эффективности лечения [87, 88].</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xml:space="preserve"> назначение режима химиотерапии изониазид**-резистентного туберкулеза  для лечения туберкулеза с установленной молекулярно-биологическими и/или микробиологическими (культуральными) методами устойчивостью возбудителя только к изониазиду** или к изониазиду** в сочетании с другими противотуберкулезными препаратами, при сохранении лекарственной чувствительности (ЛЧ) к рифампицину**, подтвержденной результатами микробиологического (культурального) исследования или двукратными </w:t>
      </w:r>
      <w:r w:rsidRPr="001409D3">
        <w:rPr>
          <w:rFonts w:ascii="Times New Roman" w:eastAsia="Times New Roman" w:hAnsi="Times New Roman" w:cs="Times New Roman"/>
          <w:color w:val="222222"/>
          <w:spacing w:val="4"/>
          <w:sz w:val="27"/>
          <w:szCs w:val="27"/>
          <w:lang w:eastAsia="ru-RU"/>
        </w:rPr>
        <w:lastRenderedPageBreak/>
        <w:t>результатами молекулярно-биологического исследования для улучшения результатов лечения [89, 90].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при расхождении результатов определения лекарственной чувствительности (ЛЧ) Mycobacterium tuberculosis complex к рифампицину**, полученных разными методами, дополнительно проводится двукратное молекулярно-биологическое исследование лекарственной чувствительности (ЛЧ)</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Mycobacterium tuberculosis complex к рифампицину** и фторхинолонам. После определения резистентности возбудителя к фторхинолонам пациенту должен быть назначен соответствующий режим химиотерапии (изониазид**-резистентный, МЛУ ТБ или пре-ШЛУ ТБ). При расхождении результатов определения лекарственной чувствительности (ЛЧ) Mycobacterium tuberculosis complex к рифампицину** и невозможности проведения дополнительного двукратного молекулярно-биологического исследования лекарственной чувствительности (ЛЧ) Mycobacterium tuberculosis complex к рифампицину** и фторхинолонам, проводится дополнительное микробиологическое (культуральное) исследование для определения лекарственной чувствительности (Mycobacterium tuberculosis complex) к противотуберкулезным препаратам первого и второго ряда на жидких и плотных питательных средах методом пропорций. До получения результатов назначается режим лечения пре-ШЛУ ТБ.</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Подробное описание режима представлено в разделе 3.1.2</w:t>
      </w:r>
    </w:p>
    <w:p w:rsidR="001409D3" w:rsidRPr="001409D3" w:rsidRDefault="001409D3" w:rsidP="001409D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режима химиотерапии МЛУ ТБ для лечения туберкулеза с установленной лекарственной устойчивостью (ЛУ) </w:t>
      </w:r>
      <w:r w:rsidRPr="001409D3">
        <w:rPr>
          <w:rFonts w:ascii="Times New Roman" w:eastAsia="Times New Roman" w:hAnsi="Times New Roman" w:cs="Times New Roman"/>
          <w:i/>
          <w:iCs/>
          <w:color w:val="333333"/>
          <w:spacing w:val="4"/>
          <w:sz w:val="27"/>
          <w:szCs w:val="27"/>
          <w:lang w:eastAsia="ru-RU"/>
        </w:rPr>
        <w:t>(Mycobacterium tuberculosis complex) </w:t>
      </w:r>
      <w:r w:rsidRPr="001409D3">
        <w:rPr>
          <w:rFonts w:ascii="Times New Roman" w:eastAsia="Times New Roman" w:hAnsi="Times New Roman" w:cs="Times New Roman"/>
          <w:color w:val="222222"/>
          <w:spacing w:val="4"/>
          <w:sz w:val="27"/>
          <w:szCs w:val="27"/>
          <w:lang w:eastAsia="ru-RU"/>
        </w:rPr>
        <w:t>к рифампицину** и изониазиду** или только рифампицину** любым методом и подтвержденной чувствительностью к фторхинолонам [51, 55, 91].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подробное описание режима представлено в разделе 3.1.4 и в приложении А3.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отсутствии индивидуальных результатов определения лекарственной чувствительности возбудителя к фторхинолонам пациенту следует назначать режим пре-ШЛУ ТБ.</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lastRenderedPageBreak/>
        <w:t>Пациентами с клинически установленной МЛУ возбудителя при отсутствии результатов определения лекарственной чувствительности возбудителя считают:</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пациентов с рецидивом туберкулеза и в других случаях повторного лечения, если ранее у пациента была выявлена лекарственная устойчивость по крайней мере к одному из препаратов – изониазиду** или рифампицину**;</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пациентов, получавших лечение по режимам химиотерапии лекарственно-чувствительного туберкулеза при отрицательной клинико-рентгенологической динамике процесса после приема 90 суточных доз, а также при сохранении или появлении бактериовыделения после приема 60 суточных доз контролируемого лечения в случае выполнения следующих условий: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лечение проводилось под строгим контролем;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в лечении не применялись фторхинолоны (левофлоксацин**, #моксифлоксацин** </w:t>
      </w:r>
      <w:r w:rsidRPr="001409D3">
        <w:rPr>
          <w:rFonts w:ascii="Times New Roman" w:eastAsia="Times New Roman" w:hAnsi="Times New Roman" w:cs="Times New Roman"/>
          <w:color w:val="222222"/>
          <w:spacing w:val="4"/>
          <w:sz w:val="27"/>
          <w:szCs w:val="27"/>
          <w:lang w:eastAsia="ru-RU"/>
        </w:rPr>
        <w:t>(400 мг ежедневно)</w:t>
      </w:r>
      <w:r w:rsidRPr="001409D3">
        <w:rPr>
          <w:rFonts w:ascii="Times New Roman" w:eastAsia="Times New Roman" w:hAnsi="Times New Roman" w:cs="Times New Roman"/>
          <w:i/>
          <w:iCs/>
          <w:color w:val="333333"/>
          <w:spacing w:val="4"/>
          <w:sz w:val="27"/>
          <w:szCs w:val="27"/>
          <w:lang w:eastAsia="ru-RU"/>
        </w:rPr>
        <w:t>);</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отсутствуют другие причины неэффективности лечения: сопутствующие заболевания, побочные реакции на прием противотуберкулезных и других препаратов и др.</w:t>
      </w:r>
    </w:p>
    <w:p w:rsidR="001409D3" w:rsidRPr="001409D3" w:rsidRDefault="001409D3" w:rsidP="001409D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назначать режим пре-ШЛУ ТБ пациентам с установленной пре-ШЛУ возбудителя и пациентам с клинически установленной МЛУ/пре-ШЛУ возбудителя [92, 93].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пациентами с клинически установленной пре-ШЛУ МБТ при отсутствии бактериовыделения и результатов определения лекарственной резистентности возбудителя считают:</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i/>
          <w:iCs/>
          <w:color w:val="333333"/>
          <w:spacing w:val="4"/>
          <w:sz w:val="27"/>
          <w:szCs w:val="27"/>
          <w:lang w:eastAsia="ru-RU"/>
        </w:rPr>
        <w:t>⎯</w:t>
      </w:r>
      <w:r w:rsidRPr="001409D3">
        <w:rPr>
          <w:rFonts w:ascii="Times New Roman" w:eastAsia="Times New Roman" w:hAnsi="Times New Roman" w:cs="Times New Roman"/>
          <w:i/>
          <w:iCs/>
          <w:color w:val="333333"/>
          <w:spacing w:val="4"/>
          <w:sz w:val="27"/>
          <w:szCs w:val="27"/>
          <w:lang w:eastAsia="ru-RU"/>
        </w:rPr>
        <w:t xml:space="preserve"> заболевших из достоверного контакта с пациентом, страдающим туберкулезом с МЛУ и пре-ШЛУ возбудителя (МЛУ или пре-ШЛУ МБТ у вероятного источника заражения должна быть задокументирована);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пациентов с рецидивом туберкулеза и в других случаях повторного лечения, если ранее у пациента была выявлена ЛУ к одному из основных препаратов – изониазиду**, рифампицину**, и получавших фторхинолоны (левофлоксацин**, #моксифлоксацин** (400 мг ежедневно));</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 xml:space="preserve">пациентов, получавших лечение по режимам химиотерапии изониазид- резистентного, МЛУ туберкулеза, при отрицательной клинико-рентгенологической динамике процесса после приема 90 суточных доз, а также при сохранении или появлении бактериовыделения после приема 60 </w:t>
      </w:r>
      <w:r w:rsidRPr="001409D3">
        <w:rPr>
          <w:rFonts w:ascii="Times New Roman" w:eastAsia="Times New Roman" w:hAnsi="Times New Roman" w:cs="Times New Roman"/>
          <w:i/>
          <w:iCs/>
          <w:color w:val="333333"/>
          <w:spacing w:val="4"/>
          <w:sz w:val="27"/>
          <w:szCs w:val="27"/>
          <w:lang w:eastAsia="ru-RU"/>
        </w:rPr>
        <w:lastRenderedPageBreak/>
        <w:t>суточных доз контролируемого лечения в случае выполнения следующих условий: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лечение проводилось под строгим контролем;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отсутствуют другие причины неэффективности лечения: сопутствующие заболевания, побочные реакции на прием противотуберкулезных и других препаратов и др.</w:t>
      </w:r>
    </w:p>
    <w:p w:rsidR="001409D3" w:rsidRPr="001409D3" w:rsidRDefault="001409D3" w:rsidP="001409D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ШЛУ режима химиотерапии пациентам с туберкулезом с установленной лекарственной устойчивостью возбудителя к изониазиду** и рифампицину** в сочетании с установленной устойчивостью хотя бы к одному фторхинолону, а также с устойчивостью к бедаквилину** или линезолиду**, а также пациентам с клинически установленной ШЛУ [95].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проводить систематический мониторинг побочных реакций при проведении химиотерапии для повышения приверженности больных к лечению [96, 97].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подробное описание схемы мониторинга приведено в Приложении А3.6.</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3.1.1. Режим химиотерапии лекарственно-чувствительного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Лечение ЛЧ туберкулеза может осуществляться по двум режимам (в течение 4 месяцев и 6 месяцев). Режим определяется решением врачебной комиссии (ВК) в зависимости от характера специфического процесса, наличия сопутствующих заболеваний, риска развития побочных реакций.</w:t>
      </w:r>
    </w:p>
    <w:p w:rsidR="001409D3" w:rsidRPr="001409D3" w:rsidRDefault="001409D3" w:rsidP="001409D3">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изониазида**, рифампицина**, пиразинамида** и этамбутола** для пациентов с лекарственно-чувствительным туберкулезом с подтвержденной или предполагаемой лекарственной чувствительностью (ЛЧ) </w:t>
      </w:r>
      <w:r w:rsidRPr="001409D3">
        <w:rPr>
          <w:rFonts w:ascii="Times New Roman" w:eastAsia="Times New Roman" w:hAnsi="Times New Roman" w:cs="Times New Roman"/>
          <w:i/>
          <w:iCs/>
          <w:color w:val="333333"/>
          <w:spacing w:val="4"/>
          <w:sz w:val="27"/>
          <w:szCs w:val="27"/>
          <w:lang w:eastAsia="ru-RU"/>
        </w:rPr>
        <w:t>Mycobacterium tuberculosis complex </w:t>
      </w:r>
      <w:r w:rsidRPr="001409D3">
        <w:rPr>
          <w:rFonts w:ascii="Times New Roman" w:eastAsia="Times New Roman" w:hAnsi="Times New Roman" w:cs="Times New Roman"/>
          <w:color w:val="222222"/>
          <w:spacing w:val="4"/>
          <w:sz w:val="27"/>
          <w:szCs w:val="27"/>
          <w:lang w:eastAsia="ru-RU"/>
        </w:rPr>
        <w:t>к рифампицину** и изониазиду** молекулярно-биологическими методами исследования или микробиологическими (культуральными) методами исследования для полного подавления микробной популяции длительностью не менее 6 месяцев [98, 99, 100, 101, 102,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А (уровень достоверности доказательств 1)</w:t>
      </w:r>
    </w:p>
    <w:p w:rsidR="001409D3" w:rsidRPr="001409D3" w:rsidRDefault="001409D3" w:rsidP="001409D3">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в интенсивную фазу химиотерапии назначать комбинацию из 4 лекарственных препаратов первого ряда: изониазид**, рифампицин**, пиразинамид** и этамбутол**. В фазу продолжения лечения назначать комбинацию как минимум из 3 препаратов первого ряда: изониазид**, рифампицин** и пиразинамид** или этамбутол** [98, 99, 100, 101]</w:t>
      </w:r>
      <w:del w:id="0" w:author="Unknown">
        <w:r w:rsidRPr="001409D3">
          <w:rPr>
            <w:rFonts w:ascii="Times New Roman" w:eastAsia="Times New Roman" w:hAnsi="Times New Roman" w:cs="Times New Roman"/>
            <w:color w:val="222222"/>
            <w:spacing w:val="4"/>
            <w:sz w:val="27"/>
            <w:szCs w:val="27"/>
            <w:lang w:eastAsia="ru-RU"/>
          </w:rPr>
          <w:delText>.</w:delText>
        </w:r>
      </w:del>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i/>
          <w:iCs/>
          <w:color w:val="333333"/>
          <w:spacing w:val="4"/>
          <w:sz w:val="27"/>
          <w:szCs w:val="27"/>
          <w:lang w:eastAsia="ru-RU"/>
        </w:rPr>
        <w:t>В интенсивную фазу химиотерапии</w:t>
      </w:r>
      <w:r w:rsidRPr="001409D3">
        <w:rPr>
          <w:rFonts w:ascii="Times New Roman" w:eastAsia="Times New Roman" w:hAnsi="Times New Roman" w:cs="Times New Roman"/>
          <w:i/>
          <w:iCs/>
          <w:color w:val="333333"/>
          <w:spacing w:val="4"/>
          <w:sz w:val="27"/>
          <w:szCs w:val="27"/>
          <w:lang w:eastAsia="ru-RU"/>
        </w:rPr>
        <w:t xml:space="preserve"> пациент с впервые выявленным туберкулезом должен принять не менее 60 суточных доз (2 месяца) комбинации из 4 основных препаратов, пациенты из групп «После прерывания курса химиотерапии», «Рецидив туберкулеза» и «Прочие случаи повторного лечения» </w:t>
      </w:r>
      <w:r w:rsidRPr="001409D3">
        <w:rPr>
          <w:rFonts w:ascii="Cambria Math" w:eastAsia="Times New Roman" w:hAnsi="Cambria Math" w:cs="Cambria Math"/>
          <w:i/>
          <w:iCs/>
          <w:color w:val="333333"/>
          <w:spacing w:val="4"/>
          <w:sz w:val="27"/>
          <w:szCs w:val="27"/>
          <w:lang w:eastAsia="ru-RU"/>
        </w:rPr>
        <w:t>⎯</w:t>
      </w:r>
      <w:r w:rsidRPr="001409D3">
        <w:rPr>
          <w:rFonts w:ascii="Times New Roman" w:eastAsia="Times New Roman" w:hAnsi="Times New Roman" w:cs="Times New Roman"/>
          <w:i/>
          <w:iCs/>
          <w:color w:val="333333"/>
          <w:spacing w:val="4"/>
          <w:sz w:val="27"/>
          <w:szCs w:val="27"/>
          <w:lang w:eastAsia="ru-RU"/>
        </w:rPr>
        <w:t xml:space="preserve"> не менее 90 (3 месяца).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отсутствии бактериовыделения, подтвержденного результатами микроскопических исследований и/или наличии положительной клинико-рентгенологической динамики после приема 60 или 90 суточных доз, предписанных режимом лекарственно-чувствительного туберкулеза, переходят к фазе продолжения химиотерапии, в течение которой пациент с впервые выявленным туберкулезом должен принять не менее 120 доз (4 месяца), пациенты из групп «После прерывания курса химиотерапии», «Рецидив туберкулеза» и «Прочие случаи повторного лечения» - не менее 150 (5 месяцев)[4].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Решением ВК фаза интенсивной терапии по режиму химиотерапии лекарственно-чувствительного туберкулеза может быть продлена [354, 355]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до приема 90 суточных доз или до получения результатов определения лекарственной чувствительности возбудителя пациентам с впервые выявленным туберкулезом после приема 60 суточных доз;</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до приема 120 и 150 суточных доз в случаях распространенного и осложненного туберкулеза только при ежемесячном подтверждении чувствительности МБТ к изониазиду** и рифампицину** пациентам любой группы после приема 90 суточных доз:</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при положительных результатах микроскопических исследований после приема 60 суточных доз;</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при отрицательных результатах микроскопических исследований, но при отсутствии положительной или замедленной клинико-рентгенологической динамике после приема 60 суточных доз.</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lastRenderedPageBreak/>
        <w:t>При отсутствии лечебного эффекта химиотерапии к 2-3 месяцу лечения и сохранении бактериовыделения следует повторить определение мутаций, ассоциированных с лекарственной устойчивостью в ДНК микобактерий туберкулеза (Mycobacterium tuberculosis complex) и определение лекарственной чувствительности (ЛЧ) микобактерий туберкулеза (Mycobacterium tuberculosis complex) к противотуберкулезным препаратам первого и второго ряда на жидких и плотных питательных средах методом пропорций.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Длительность лечения больных генерализованным туберкулезом по режиму химиотерапии лекарственно-чувствительного туберкулеза продлевается до 12 месяцев [104].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i/>
          <w:iCs/>
          <w:color w:val="333333"/>
          <w:spacing w:val="4"/>
          <w:sz w:val="27"/>
          <w:szCs w:val="27"/>
          <w:lang w:eastAsia="ru-RU"/>
        </w:rPr>
        <w:t>В фазе продолжения терапии допускается назначение: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изониазида**, рифампицина** и пиразинамида** или этамбутола** одновременно – при отсутствии данных теста лекарственной чувствительности на изониазид** и рифампицин**; впервые выявленным пациентам при распространенных формах туберкулеза; ранее получавшим лечение вне зависимости от распространенности процесса;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изониазида** и рифампицина** одновременно – впервые выявленным пациентам с положительной рентгенологической динамикой, полученной во время проведения фазы интенсивной терапии, при установленной лекарственной чувствительности к изониазиду** и рифампицину**;</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вместо рифампицина** в фазу продолжения может быть назначен рифапентин [355].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Прием препаратов, как в интенсивную фазу, так и в фазу продолжения должен быть ежедневным за исключением применения рифапентина 2-3 раза в неделю.</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длительность интенсивной фазы – не менее 2 месяцев;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длительность фазы продолжения лечения – не менее 4 месяцев.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Другие комбинации препаратов могут быть назначены по решению врачебной комиссии (ВК) в особых ситуациях, при этом длительность лечения может быть увеличена [4].             </w:t>
      </w:r>
    </w:p>
    <w:p w:rsidR="001409D3" w:rsidRPr="001409D3" w:rsidRDefault="001409D3" w:rsidP="001409D3">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перевод пациента на фазу продолжения терапии проводить после контролируемого завершения приема всех доз фазы интенсивной терапии режима лечения лекарственно-чувствительного туберкулеза при получении не менее двух отрицательных результатов микроскопических исследований диагностического материала и положительной клинико-</w:t>
      </w:r>
      <w:r w:rsidRPr="001409D3">
        <w:rPr>
          <w:rFonts w:ascii="Times New Roman" w:eastAsia="Times New Roman" w:hAnsi="Times New Roman" w:cs="Times New Roman"/>
          <w:color w:val="222222"/>
          <w:spacing w:val="4"/>
          <w:sz w:val="27"/>
          <w:szCs w:val="27"/>
          <w:lang w:eastAsia="ru-RU"/>
        </w:rPr>
        <w:lastRenderedPageBreak/>
        <w:t>рентгенологической динамике для повышения эффективности лечения [105].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для лечения пациентов по режиму химиотерапии лекарственно-чувствительного туберкулеза назначение комбинированных препаратов с фиксированными дозами, соответствующих режиму [100, 101,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применение таких препаратов, в том числе в диспергируемой форме, наиболее целесообразно для повышения приверженности больных к лечению [2, 101, 345, 346].</w:t>
      </w:r>
    </w:p>
    <w:p w:rsidR="001409D3" w:rsidRPr="001409D3" w:rsidRDefault="001409D3" w:rsidP="001409D3">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Не рекомендуется</w:t>
      </w:r>
      <w:r w:rsidRPr="001409D3">
        <w:rPr>
          <w:rFonts w:ascii="Times New Roman" w:eastAsia="Times New Roman" w:hAnsi="Times New Roman" w:cs="Times New Roman"/>
          <w:color w:val="222222"/>
          <w:spacing w:val="4"/>
          <w:sz w:val="27"/>
          <w:szCs w:val="27"/>
          <w:lang w:eastAsia="ru-RU"/>
        </w:rPr>
        <w:t> назначение интермиттирующего режима химиотерапии в фазе продолжения лечения лекарственно-чувствительного туберкулеза для предотвращения развития рецидивов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повторное определение мутаций, ассоциированных с лекарственной устойчивостью в ДНК микобактерий туберкулеза (Mycobacterium tuberculosis complex) и определение лекарственной чувствительности (ЛЧ) микобактерий туберкулеза (Mycobacterium tuberculosis complex) к противотуберкулезным препаратам первого и второго ряда на жидких и плотных питательных средах методом пропорций при сохранении или появлении бактериовыделения и (или) отрицательной клинико-рентгенологической динамике туберкулезного процесса для назначения эффективного лечения [106].</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изоникотиноилгидразин железа сульфата вместо изониазида** при риске развития побочных реакций</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[107-109].</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1409D3" w:rsidRPr="001409D3" w:rsidRDefault="001409D3" w:rsidP="001409D3">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назначение этионамида** вместо этамбутола** у пациентов с туберкулезным менингитом [111].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Комментарий:</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этионамид** имеет более благоприятный профиль безопасности, хорошо проникает в спинномозговую жидкость как в здоровых, так и в воспаленных мозговых оболочках.</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изониазида**, #рифапентина </w:t>
      </w:r>
      <w:r w:rsidRPr="001409D3">
        <w:rPr>
          <w:rFonts w:ascii="Times New Roman" w:eastAsia="Times New Roman" w:hAnsi="Times New Roman" w:cs="Times New Roman"/>
          <w:i/>
          <w:iCs/>
          <w:color w:val="333333"/>
          <w:spacing w:val="4"/>
          <w:sz w:val="27"/>
          <w:szCs w:val="27"/>
          <w:lang w:eastAsia="ru-RU"/>
        </w:rPr>
        <w:t>(ежедневно в дозе 1200 мг/сут)</w:t>
      </w:r>
      <w:r w:rsidRPr="001409D3">
        <w:rPr>
          <w:rFonts w:ascii="Times New Roman" w:eastAsia="Times New Roman" w:hAnsi="Times New Roman" w:cs="Times New Roman"/>
          <w:color w:val="222222"/>
          <w:spacing w:val="4"/>
          <w:sz w:val="27"/>
          <w:szCs w:val="27"/>
          <w:lang w:eastAsia="ru-RU"/>
        </w:rPr>
        <w:t>, пиразинамида** и #моксифлоксацина** (400 мг ежедневно) в течение 4 месяцев для полного подавления микробной популяции. В интенсивную фазу терапии назначается комбинация из четырех лекарственных препаратов: изониазид**, #рифапентин </w:t>
      </w:r>
      <w:r w:rsidRPr="001409D3">
        <w:rPr>
          <w:rFonts w:ascii="Times New Roman" w:eastAsia="Times New Roman" w:hAnsi="Times New Roman" w:cs="Times New Roman"/>
          <w:i/>
          <w:iCs/>
          <w:color w:val="333333"/>
          <w:spacing w:val="4"/>
          <w:sz w:val="27"/>
          <w:szCs w:val="27"/>
          <w:lang w:eastAsia="ru-RU"/>
        </w:rPr>
        <w:t>(ежедневно в дозе 1200 мг/сут)</w:t>
      </w:r>
      <w:r w:rsidRPr="001409D3">
        <w:rPr>
          <w:rFonts w:ascii="Times New Roman" w:eastAsia="Times New Roman" w:hAnsi="Times New Roman" w:cs="Times New Roman"/>
          <w:color w:val="222222"/>
          <w:spacing w:val="4"/>
          <w:sz w:val="27"/>
          <w:szCs w:val="27"/>
          <w:lang w:eastAsia="ru-RU"/>
        </w:rPr>
        <w:t>, пиразинамид** и #моксифлоксацин** (400 мг ежедневно). В фазу продолжения лечения назначается комбинация из 3 лекарственных препаратов: изониазид**, #рифапентин </w:t>
      </w:r>
      <w:r w:rsidRPr="001409D3">
        <w:rPr>
          <w:rFonts w:ascii="Times New Roman" w:eastAsia="Times New Roman" w:hAnsi="Times New Roman" w:cs="Times New Roman"/>
          <w:i/>
          <w:iCs/>
          <w:color w:val="333333"/>
          <w:spacing w:val="4"/>
          <w:sz w:val="27"/>
          <w:szCs w:val="27"/>
          <w:lang w:eastAsia="ru-RU"/>
        </w:rPr>
        <w:t>(ежедневно в дозе 1200 мг/сут)</w:t>
      </w:r>
      <w:r w:rsidRPr="001409D3">
        <w:rPr>
          <w:rFonts w:ascii="Times New Roman" w:eastAsia="Times New Roman" w:hAnsi="Times New Roman" w:cs="Times New Roman"/>
          <w:color w:val="222222"/>
          <w:spacing w:val="4"/>
          <w:sz w:val="27"/>
          <w:szCs w:val="27"/>
          <w:lang w:eastAsia="ru-RU"/>
        </w:rPr>
        <w:t> и #моксифлоксацин** (400 мг ежедневно) [112].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Данный режим химиотерапии назначается пациентам: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с впервые выявленным</w:t>
      </w:r>
      <w:r w:rsidRPr="001409D3">
        <w:rPr>
          <w:rFonts w:ascii="Times New Roman" w:eastAsia="Times New Roman" w:hAnsi="Times New Roman" w:cs="Times New Roman"/>
          <w:b/>
          <w:bCs/>
          <w:i/>
          <w:iCs/>
          <w:color w:val="333333"/>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туберкулезом легких;</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w:t>
      </w:r>
      <w:r w:rsidRPr="001409D3">
        <w:rPr>
          <w:rFonts w:ascii="Times New Roman" w:eastAsia="Times New Roman" w:hAnsi="Times New Roman" w:cs="Times New Roman"/>
          <w:b/>
          <w:bCs/>
          <w:i/>
          <w:iCs/>
          <w:color w:val="333333"/>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независимо от объема поражения легких;</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w:t>
      </w:r>
      <w:r w:rsidRPr="001409D3">
        <w:rPr>
          <w:rFonts w:ascii="Times New Roman" w:eastAsia="Times New Roman" w:hAnsi="Times New Roman" w:cs="Times New Roman"/>
          <w:b/>
          <w:bCs/>
          <w:i/>
          <w:iCs/>
          <w:color w:val="333333"/>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которые в течение 3 месяцев не получали лекарственные препараты из схемы химиотерапии;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с ВИЧ-инфекцией с уровнем CD4+ лимфоцитов не менее 100 клеток/мкл [112].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с подтвержденной лекарственной чувствительностью к рифампицину**, изониазиду** и фторхинолонам МГМ и/или культуральными методами исследования.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Прием препаратов, как в интенсивную фазу, так и в фазу продолжения должен быть ежедневным. При сокращении длительности лечения до 4 месяцев прием #рифапентина должен быть ежедневным. </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 интенсивную фазу химиотерапии назначают на 2 месяца комбинацию из 4 препаратов: изониазид**, #рифапентин (ежедневно в дозе 1200 мг/сут), пиразинамид** и #моксифлоксацин** (ежедневно в дозе 400 мг/сут), в фазу продолжения </w:t>
      </w:r>
      <w:r w:rsidRPr="001409D3">
        <w:rPr>
          <w:rFonts w:ascii="Cambria Math" w:eastAsia="Times New Roman" w:hAnsi="Cambria Math" w:cs="Cambria Math"/>
          <w:i/>
          <w:iCs/>
          <w:color w:val="333333"/>
          <w:spacing w:val="4"/>
          <w:sz w:val="27"/>
          <w:szCs w:val="27"/>
          <w:lang w:eastAsia="ru-RU"/>
        </w:rPr>
        <w:t>⎯</w:t>
      </w:r>
      <w:r w:rsidRPr="001409D3">
        <w:rPr>
          <w:rFonts w:ascii="Times New Roman" w:eastAsia="Times New Roman" w:hAnsi="Times New Roman" w:cs="Times New Roman"/>
          <w:i/>
          <w:iCs/>
          <w:color w:val="333333"/>
          <w:spacing w:val="4"/>
          <w:sz w:val="27"/>
          <w:szCs w:val="27"/>
          <w:lang w:eastAsia="ru-RU"/>
        </w:rPr>
        <w:t xml:space="preserve"> 2 месяца комбинацию из 3 препаратов: изониазид**, #рифапентин (ежедневно в дозе 1200 мг/сут) и #моксифлоксацин**(ежедневно в дозе 400 мг/сут).</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Дозы лекарственных препаратов вне показаний указаны в приложении А3.</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lastRenderedPageBreak/>
        <w:t>3.1.2 Режим химиотерапии изониазид**-резистентного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Лечение изониазид**-резистентного туберкулеза может осуществляться </w:t>
      </w:r>
      <w:r w:rsidRPr="001409D3">
        <w:rPr>
          <w:rFonts w:ascii="Times New Roman" w:eastAsia="Times New Roman" w:hAnsi="Times New Roman" w:cs="Times New Roman"/>
          <w:b/>
          <w:bCs/>
          <w:i/>
          <w:iCs/>
          <w:color w:val="333333"/>
          <w:spacing w:val="4"/>
          <w:sz w:val="27"/>
          <w:szCs w:val="27"/>
          <w:lang w:eastAsia="ru-RU"/>
        </w:rPr>
        <w:t>по одному</w:t>
      </w:r>
      <w:r w:rsidRPr="001409D3">
        <w:rPr>
          <w:rFonts w:ascii="Times New Roman" w:eastAsia="Times New Roman" w:hAnsi="Times New Roman" w:cs="Times New Roman"/>
          <w:i/>
          <w:iCs/>
          <w:color w:val="333333"/>
          <w:spacing w:val="4"/>
          <w:sz w:val="27"/>
          <w:szCs w:val="27"/>
          <w:lang w:eastAsia="ru-RU"/>
        </w:rPr>
        <w:t> режиму. </w:t>
      </w:r>
    </w:p>
    <w:p w:rsidR="001409D3" w:rsidRPr="001409D3" w:rsidRDefault="001409D3" w:rsidP="001409D3">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лечение пациента по режиму химиотерапии изониазид**-резистентного туберкулеза проводить длительностью не менее 6 месяцев для повышения эффективности лечения и уменьшения частоты рецидивов [113, 114].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1409D3" w:rsidRPr="001409D3" w:rsidRDefault="001409D3" w:rsidP="001409D3">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рифампицина**, левофлоксацина** этамбутола**, пиразинамида в течение 6 месяцев для пациентов с изониазид**-резистентным туберкулезом для полного подавления микробной популяции [113, 114, 89, 2, 357, 311].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при известной или предполагаемой лекарственной устойчивости возбудителя к этамбутолу** и/или пиразинамиду** в схему терапии могут быть включены канамицин**, #амикацин** или капреомицин**, протионамид** или этионамид**. Дозы лекарственных препаратов вне показаний указаны в приложении А3.</w:t>
      </w:r>
    </w:p>
    <w:p w:rsidR="001409D3" w:rsidRPr="001409D3" w:rsidRDefault="001409D3" w:rsidP="001409D3">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Длительность лечения по режиму химиотерапии изониазид**-резистентного туберкулеза</w:t>
      </w:r>
      <w:r w:rsidRPr="001409D3">
        <w:rPr>
          <w:rFonts w:ascii="Times New Roman" w:eastAsia="Times New Roman" w:hAnsi="Times New Roman" w:cs="Times New Roman"/>
          <w:b/>
          <w:bCs/>
          <w:color w:val="222222"/>
          <w:spacing w:val="4"/>
          <w:sz w:val="27"/>
          <w:szCs w:val="27"/>
          <w:lang w:eastAsia="ru-RU"/>
        </w:rPr>
        <w:t> рекомендуется </w:t>
      </w:r>
      <w:r w:rsidRPr="001409D3">
        <w:rPr>
          <w:rFonts w:ascii="Times New Roman" w:eastAsia="Times New Roman" w:hAnsi="Times New Roman" w:cs="Times New Roman"/>
          <w:color w:val="222222"/>
          <w:spacing w:val="4"/>
          <w:sz w:val="27"/>
          <w:szCs w:val="27"/>
          <w:lang w:eastAsia="ru-RU"/>
        </w:rPr>
        <w:t>продлить более 6 месяцев (по решению ВК) при условии сохранённой чувствительности к рифампицину** на всем протяжении лечения в целях полного подавления микробной популяции и достижения стойкой положительной динамики:</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при положительных результатах микроскопических и/или культуральных исследований после приема 90 доз;</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при отрицательных результатах микроскопических и/или культуральных исследований, но при отсутствии положительной рентгенологической динамики после приема 90 доз;</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при распространенном деструктивном процессе [113].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Комментарии: </w:t>
      </w:r>
      <w:r w:rsidRPr="001409D3">
        <w:rPr>
          <w:rFonts w:ascii="Times New Roman" w:eastAsia="Times New Roman" w:hAnsi="Times New Roman" w:cs="Times New Roman"/>
          <w:i/>
          <w:iCs/>
          <w:color w:val="333333"/>
          <w:spacing w:val="4"/>
          <w:sz w:val="27"/>
          <w:szCs w:val="27"/>
          <w:lang w:eastAsia="ru-RU"/>
        </w:rPr>
        <w:t>решение о необходимости продления сроков лечения по режиму химиотерапии изониазид**-резистентного туберкулеза у пациентов с внелегочным туберкулезом принимается ВК в каждом случае индивидуально.</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3.1.3 Режим химиотерапии МЛУ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Лечение МЛУ туберкулеза может осуществляться по</w:t>
      </w:r>
      <w:r w:rsidRPr="001409D3">
        <w:rPr>
          <w:rFonts w:ascii="Times New Roman" w:eastAsia="Times New Roman" w:hAnsi="Times New Roman" w:cs="Times New Roman"/>
          <w:b/>
          <w:bCs/>
          <w:i/>
          <w:iCs/>
          <w:color w:val="333333"/>
          <w:spacing w:val="4"/>
          <w:sz w:val="27"/>
          <w:szCs w:val="27"/>
          <w:lang w:eastAsia="ru-RU"/>
        </w:rPr>
        <w:t> трем </w:t>
      </w:r>
      <w:r w:rsidRPr="001409D3">
        <w:rPr>
          <w:rFonts w:ascii="Times New Roman" w:eastAsia="Times New Roman" w:hAnsi="Times New Roman" w:cs="Times New Roman"/>
          <w:i/>
          <w:iCs/>
          <w:color w:val="333333"/>
          <w:spacing w:val="4"/>
          <w:sz w:val="27"/>
          <w:szCs w:val="27"/>
          <w:lang w:eastAsia="ru-RU"/>
        </w:rPr>
        <w:t>режимам химиотерапии (в течение 6 месяцев, 9 месяцев и 18-20 месяцев). Режим определяется решением врачебной комиссии (ВК) в зависимости от характера специфического процесса, наличия сопутствующих заболеваний, риска развития побочных реакций.</w:t>
      </w:r>
    </w:p>
    <w:p w:rsidR="001409D3" w:rsidRPr="001409D3" w:rsidRDefault="001409D3" w:rsidP="001409D3">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назначать лечение пациентам по режиму химиотерапии МЛУ туберкулеза длительностью не менее 6 месяцев для полного подавления микробной популяции и предотвращения рецидива</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[115, 116, 72,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при недостаточном ответе пациента на лечение по режиму химиотерапии МЛУ туберкулеза (по решению ВК) его длительность увеличивается до 20 месяцев [2].</w:t>
      </w:r>
    </w:p>
    <w:p w:rsidR="001409D3" w:rsidRPr="001409D3" w:rsidRDefault="001409D3" w:rsidP="001409D3">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комбинации следующих препаратов: бедаквилин**, линезолид**, деламанид**, левофлоксацин** и #клофазимин (100 мг ежедневно), в течение 6 месяцев пациентам с МЛУ туберкулезом легких и подтвержденной лекарственной чувствительностью к фторхинолонам молекулярно-биологическими исследованиями и/или микробиологическими (культуральными) исследования для полного подавления микробной популяции [368].</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409D3" w:rsidRPr="001409D3" w:rsidRDefault="001409D3" w:rsidP="001409D3">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комбинации следующих препаратов: бедаквилин**, претоманид**, линезолид** и #моксифлоксацин** (400 мг ежедневно), в течение 6 месяцев пациентам с МЛУ туберкулезом легких и подтвержденной лекарственной чувствительностью к фторхинолонам молекулярно-биологическими исследованиями и/или микробиологическими (культуральными) исследованиями для полного подавления микробной популяции [118].</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lastRenderedPageBreak/>
        <w:t>Весь курс химиотерапии пациент должен принимать комбинацию из 4 препаратов: бедаквилин**, претоманид** (ежедневно в дозе 200 мг/сут), линезолид** и #моксифлоксацин** (ежедневно в дозе 400 мг/сут).</w:t>
      </w:r>
    </w:p>
    <w:p w:rsidR="001409D3" w:rsidRPr="001409D3" w:rsidRDefault="001409D3" w:rsidP="001409D3">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назначение схемы, состоящей из комбинации не менее четырех лекарственных препаратов: бедаквилин**, линезолид**, деламанид**, #клофазимин, фторхинолон (левофлоксацин** или #моксифлоксацин** (ежедневно в дозе 400 мг/сут) и пиразинамид**, в течение 9 месяцев всем пациентам с МЛУ туберкулезом легких и подтвержденной лекарственной чувствительностью к фторхинолонам (молекулярно-биологическими исследованиями и/или микробиологическими (культуральными) исследования для полного подавления микробной популяции [115, 307, 359, 358, 360, 311]:</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бедаквилин**, линезолид**, #моксифлоксацин** (ежедневно в дозе 400 мг/сут), пиразинамид**;</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бедаквилин**, линезолид**, левофлоксацин**, #клофазимин (100 мг ежедневно), пиразинамид**;</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бедаквилин**, деламанид** линезолид**, левофлоксацин**, пиразинамид**;</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Длительность режима химиотерапии МЛУ туберкулеза может быть увеличена до 20 месяцев при недостаточном ответе пациента на лечение по решению ВК [2].</w:t>
      </w:r>
    </w:p>
    <w:p w:rsidR="001409D3" w:rsidRPr="001409D3" w:rsidRDefault="001409D3" w:rsidP="001409D3">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не менее пяти лекарственных препаратов в течение не менее 18 месяцев пациентам с МЛУ туберкулезом легких и подтвержденной лекарственной чувствительностью к фторхинолонам молекулярно-биологическими исследованиями и/или микробиологическими (культуральными) [135].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1409D3" w:rsidRPr="001409D3" w:rsidRDefault="001409D3" w:rsidP="001409D3">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в интенсивной фазе режима химиотерапии МЛУ туберкулеза назначать комбинацию, одновременно включающую не менее пяти противотуберкулезных препаратов первого и второго ряда с доказанной или предполагаемой лекарственной чувствительностью возбудителя [135, 311].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больному назначается бедаквилин**, линезолид**, препарат из группы фторхинолонов (левофлоксацин**, #моксифлоксацин** </w:t>
      </w:r>
      <w:r w:rsidRPr="001409D3">
        <w:rPr>
          <w:rFonts w:ascii="Times New Roman" w:eastAsia="Times New Roman" w:hAnsi="Times New Roman" w:cs="Times New Roman"/>
          <w:color w:val="222222"/>
          <w:spacing w:val="4"/>
          <w:sz w:val="27"/>
          <w:szCs w:val="27"/>
          <w:lang w:eastAsia="ru-RU"/>
        </w:rPr>
        <w:t>(ежедневно в дозе 400 мг/сут)</w:t>
      </w:r>
      <w:r w:rsidRPr="001409D3">
        <w:rPr>
          <w:rFonts w:ascii="Times New Roman" w:eastAsia="Times New Roman" w:hAnsi="Times New Roman" w:cs="Times New Roman"/>
          <w:i/>
          <w:iCs/>
          <w:color w:val="333333"/>
          <w:spacing w:val="4"/>
          <w:sz w:val="27"/>
          <w:szCs w:val="27"/>
          <w:lang w:eastAsia="ru-RU"/>
        </w:rPr>
        <w:t>, спарфлоксацин**) и деламанид**, а также один дополнительный препарат с доказанной или предполагаемой лекарственной чувствительностью возбудителя.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назначении </w:t>
      </w:r>
      <w:r w:rsidRPr="001409D3">
        <w:rPr>
          <w:rFonts w:ascii="Times New Roman" w:eastAsia="Times New Roman" w:hAnsi="Times New Roman" w:cs="Times New Roman"/>
          <w:b/>
          <w:bCs/>
          <w:i/>
          <w:iCs/>
          <w:color w:val="333333"/>
          <w:spacing w:val="4"/>
          <w:sz w:val="27"/>
          <w:szCs w:val="27"/>
          <w:lang w:eastAsia="ru-RU"/>
        </w:rPr>
        <w:t>бедаквилина</w:t>
      </w:r>
      <w:r w:rsidRPr="001409D3">
        <w:rPr>
          <w:rFonts w:ascii="Times New Roman" w:eastAsia="Times New Roman" w:hAnsi="Times New Roman" w:cs="Times New Roman"/>
          <w:i/>
          <w:iCs/>
          <w:color w:val="333333"/>
          <w:spacing w:val="4"/>
          <w:sz w:val="27"/>
          <w:szCs w:val="27"/>
          <w:lang w:eastAsia="ru-RU"/>
        </w:rPr>
        <w:t>** в составе режима химиотерапии: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необходимо применять в комбинации с другими противотуберкулезными препаратами, к которым сохранена или предполагается лекарственная чувствительность возбудителя;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общая продолжительность курса лечения бедаквилином** составляет 24 недели (6 месяцев) и может быть продлена по решению ВК при условии информированного согласия пациента [96, 97, 115, 122, 123].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назначении </w:t>
      </w:r>
      <w:r w:rsidRPr="001409D3">
        <w:rPr>
          <w:rFonts w:ascii="Times New Roman" w:eastAsia="Times New Roman" w:hAnsi="Times New Roman" w:cs="Times New Roman"/>
          <w:b/>
          <w:bCs/>
          <w:i/>
          <w:iCs/>
          <w:color w:val="333333"/>
          <w:spacing w:val="4"/>
          <w:sz w:val="27"/>
          <w:szCs w:val="27"/>
          <w:lang w:eastAsia="ru-RU"/>
        </w:rPr>
        <w:t>деламанида</w:t>
      </w:r>
      <w:r w:rsidRPr="001409D3">
        <w:rPr>
          <w:rFonts w:ascii="Times New Roman" w:eastAsia="Times New Roman" w:hAnsi="Times New Roman" w:cs="Times New Roman"/>
          <w:i/>
          <w:iCs/>
          <w:color w:val="333333"/>
          <w:spacing w:val="4"/>
          <w:sz w:val="27"/>
          <w:szCs w:val="27"/>
          <w:lang w:eastAsia="ru-RU"/>
        </w:rPr>
        <w:t>** в составе режима химиотерапии: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необходимо применять в комбинации с другими противотуберкулезными препаратами, к которым сохранена или предполагается лекарственная чувствительность возбудителя;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общая продолжительность курса лечения деламанидом** составляет 24 недели (6 месяцев) и может быть продлена по решению ВК при условии информированного согласия пациента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невозможности составления схемы терапии из вышеперечисленных препаратов в схему терапии могут быть включены пиразинамид**, #клофазимин </w:t>
      </w:r>
      <w:r w:rsidRPr="001409D3">
        <w:rPr>
          <w:rFonts w:ascii="Times New Roman" w:eastAsia="Times New Roman" w:hAnsi="Times New Roman" w:cs="Times New Roman"/>
          <w:color w:val="222222"/>
          <w:spacing w:val="4"/>
          <w:sz w:val="27"/>
          <w:szCs w:val="27"/>
          <w:lang w:eastAsia="ru-RU"/>
        </w:rPr>
        <w:t>(100 мг ежедневно)</w:t>
      </w:r>
      <w:r w:rsidRPr="001409D3">
        <w:rPr>
          <w:rFonts w:ascii="Times New Roman" w:eastAsia="Times New Roman" w:hAnsi="Times New Roman" w:cs="Times New Roman"/>
          <w:i/>
          <w:iCs/>
          <w:color w:val="333333"/>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циклосерин** или теризидон**, этамбутол**, протионамид** или этионамид**. Применение капреомицина**, канамицина** или #амикацина** возможно при сохранении к ним лекарственной чувствительности возбудителя. В схему терапии могут быть включены аминосалициловая кислота**, тиоуреидоиминометилпиридиния перхлорат**.</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Эффективное завершение интенсивной фазы подтверждается получением двух последовательных отрицательных результатов посева мокроты или другого диагностического материала с интервалом в один месяц [91, 124, 125, 311].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Дозы лекарственных препаратов вне показаний указаны в приложении А3.</w:t>
      </w:r>
    </w:p>
    <w:p w:rsidR="001409D3" w:rsidRPr="001409D3" w:rsidRDefault="001409D3" w:rsidP="001409D3">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xml:space="preserve"> в фазе продолжения режима химиотерапии МЛУ туберкулеза назначение комбинации, одновременно включающей не менее четырех эффективных противотуберкулезных препаратов и антибиотиков с </w:t>
      </w:r>
      <w:r w:rsidRPr="001409D3">
        <w:rPr>
          <w:rFonts w:ascii="Times New Roman" w:eastAsia="Times New Roman" w:hAnsi="Times New Roman" w:cs="Times New Roman"/>
          <w:color w:val="222222"/>
          <w:spacing w:val="4"/>
          <w:sz w:val="27"/>
          <w:szCs w:val="27"/>
          <w:lang w:eastAsia="ru-RU"/>
        </w:rPr>
        <w:lastRenderedPageBreak/>
        <w:t>сохраненной или предполагаемой лекарственной чувствительностью возбудителя для повышения эффективности лечения [106, 91].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3.1.4 Режим химиотерапии пре-ШЛУ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Лечение пре-ШЛУ туберкулеза может осуществляться по трем режимам (в течение 6 месяцев, 9 месяцев и 18-20 месяцев). Режим определяется решением врачебной комиссии (ВК) в зависимости от характера специфического процесса, наличия сопутствующих заболеваний, риска развития побочных реакций.</w:t>
      </w:r>
    </w:p>
    <w:p w:rsidR="001409D3" w:rsidRPr="001409D3" w:rsidRDefault="001409D3" w:rsidP="001409D3">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назначать лечение пациентам по режиму химиотерапии пре-ШЛУ туберкулеза длительностью не менее 6 месяцев для полного подавления микробной популяции и предотвращения рецидива [106, 126].</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длительность режима химиотерапии пре-ШЛУ туберкулеза может быть увеличена до 20 месяцев при недостаточном ответе пациента на лечение по решению ВК.</w:t>
      </w:r>
    </w:p>
    <w:p w:rsidR="001409D3" w:rsidRPr="001409D3" w:rsidRDefault="001409D3" w:rsidP="001409D3">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комбинации следующих препаратов: бедаквилин**, линезолид**, деламанид** и #клофазимин (100 мг ежедневно), в течение 6 месяцев пациентам с пре-ШЛУ туберкулезом легких с подтвержденной лекарственной устойчивостью к фторхинолонам молекулярно-биологическими исследованиями и/или микробиологическими (культуральными) исследованиями или клинически установленной МЛУ и пре-ШЛУ для полного подавления микробной популяции [126].</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1409D3" w:rsidRPr="001409D3" w:rsidRDefault="001409D3" w:rsidP="001409D3">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комбинации из следующих препаратов: бедаквилин**, претоманид**, линезолид**, в течение 6 месяцев всем пациентам с пре-ШЛУ туберкулезом легких с подтвержденной лекарственной устойчивостью к фторхинолонам молекулярно-биологическими исследованиями и/или микробиологическими (культуральными) исследованиями или клинически установленной МЛУ и пре-ШЛУ для полного подавления микробной популяции [118, 124].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2)</w:t>
      </w:r>
    </w:p>
    <w:p w:rsidR="001409D3" w:rsidRPr="001409D3" w:rsidRDefault="001409D3" w:rsidP="001409D3">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назначение не менее пяти лекарственных препаратов в течение 9 месяцев пациентам с пре-ШЛУ туберкулезом легких или неизвестной лекарственной устойчивостью к фторхинолонам молекулярно-биологическими исследованиями и/или микробиологическими (культуральными) исследованиями или клинически установленной МЛУ и пре-ШЛУ для полного подавления микробной популяции [91, 125, 115].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Больному назначается бедаквилин**, линезолид**, деламанид**, а также два дополнительных препарата с доказанной или предполагаемой лекарственной чувствительностью возбудителя.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составлении схемы терапии могут быть включены циклосерин** или теризидон**, #клофазимин </w:t>
      </w:r>
      <w:r w:rsidRPr="001409D3">
        <w:rPr>
          <w:rFonts w:ascii="Times New Roman" w:eastAsia="Times New Roman" w:hAnsi="Times New Roman" w:cs="Times New Roman"/>
          <w:color w:val="222222"/>
          <w:spacing w:val="4"/>
          <w:sz w:val="27"/>
          <w:szCs w:val="27"/>
          <w:lang w:eastAsia="ru-RU"/>
        </w:rPr>
        <w:t>(100 мг ежедневно)</w:t>
      </w:r>
      <w:r w:rsidRPr="001409D3">
        <w:rPr>
          <w:rFonts w:ascii="Times New Roman" w:eastAsia="Times New Roman" w:hAnsi="Times New Roman" w:cs="Times New Roman"/>
          <w:i/>
          <w:iCs/>
          <w:color w:val="333333"/>
          <w:spacing w:val="4"/>
          <w:sz w:val="27"/>
          <w:szCs w:val="27"/>
          <w:lang w:eastAsia="ru-RU"/>
        </w:rPr>
        <w:t>, пиразинамид**, этамбутол**, протионамид** или этионамид**. Применение капреомицина**, канамицина** или #амикацина** возможно при сохранении к ним лекарственной чувствительности возбудителя. В схему терапии могут быть включены аминосалициловая кислота**, тиоуреидоиминометилпиридиния перхлорат**. Применение фторхинолонов возможно при сохранении к ним лекарственной чувствительности возбудителя [127, 123, 311].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Дозы лекарственных препаратов вне показаний указаны в приложении А3 (приложение А3.3).</w:t>
      </w:r>
    </w:p>
    <w:p w:rsidR="001409D3" w:rsidRPr="001409D3" w:rsidRDefault="001409D3" w:rsidP="001409D3">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назначение не менее пяти лекарственных препаратов в течение не менее 18 месяцев пациентам с пре-ШЛУ туберкулезом для полного подавления микробной популяции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больному назначается бедаквилин**, линезолид**, деламанид**, а также два дополнительных препарата с доказанной или предполагаемой лекарственной чувствительностью возбудителя.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xml:space="preserve">Бедаквилин** в составе режима химиотерапии необходимо применять в комбинации с другими противотуберкулезными препаратами, к которым сохранена или предполагается лекарственная чувствительность возбудителя; общая продолжительность курса лечения бедаквилином** </w:t>
      </w:r>
      <w:r w:rsidRPr="001409D3">
        <w:rPr>
          <w:rFonts w:ascii="Times New Roman" w:eastAsia="Times New Roman" w:hAnsi="Times New Roman" w:cs="Times New Roman"/>
          <w:i/>
          <w:iCs/>
          <w:color w:val="333333"/>
          <w:spacing w:val="4"/>
          <w:sz w:val="27"/>
          <w:szCs w:val="27"/>
          <w:lang w:eastAsia="ru-RU"/>
        </w:rPr>
        <w:lastRenderedPageBreak/>
        <w:t>составляет 24 недели (6 месяцев) и может быть продлена по решению ВК при условии информированного согласия пациента [122, 128, 123].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Деламанид** в составе режима химиотерапии необходимо применять в комбинации с другими противотуберкулезными препаратами, к которым сохранена или предполагается лекарственная чувствительность возбудителя; общая продолжительность курса лечения деламанидом** составляет 24 недели (6 месяцев) и может быть продлена по решению ВК при условии информированного согласия пациента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невозможности составления схемы терапии из вышеперечисленных препаратов в схему терапии могут быть включены циклосерин** или теризидон**, пиразинамид**, #клофазимин </w:t>
      </w:r>
      <w:r w:rsidRPr="001409D3">
        <w:rPr>
          <w:rFonts w:ascii="Times New Roman" w:eastAsia="Times New Roman" w:hAnsi="Times New Roman" w:cs="Times New Roman"/>
          <w:color w:val="222222"/>
          <w:spacing w:val="4"/>
          <w:sz w:val="27"/>
          <w:szCs w:val="27"/>
          <w:lang w:eastAsia="ru-RU"/>
        </w:rPr>
        <w:t>(100 мг ежедневно)</w:t>
      </w:r>
      <w:r w:rsidRPr="001409D3">
        <w:rPr>
          <w:rFonts w:ascii="Times New Roman" w:eastAsia="Times New Roman" w:hAnsi="Times New Roman" w:cs="Times New Roman"/>
          <w:i/>
          <w:iCs/>
          <w:color w:val="333333"/>
          <w:spacing w:val="4"/>
          <w:sz w:val="27"/>
          <w:szCs w:val="27"/>
          <w:lang w:eastAsia="ru-RU"/>
        </w:rPr>
        <w:t>, этамбутол**, протионамид** или этионамид**. Применение капреомицина**, канамицина** или #амикацина**возможно при сохранении к ним лекарственной чувствительности возбудителя. В схему терапии могут быть включены аминосалициловая кислота**, тиоуреидоиминометилпиридиния перхлорат**. Применение фторхинолонов (левофлоксацин**, #моксифлоксацин** (ежедневно в дозе 400 мг/сут) возможно при сохранении к ним лекарственной чувствительности возбудителя. [311].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Эффективное завершение интенсивной фазы подтверждается получением двух последовательных отрицательных результатов посева мокроты или другого диагностического материала с интервалом в один месяц [91, 124, 125, 311].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 фазе продолжения режима химиотерапии пре-ШЛУ туберкулеза необходимо назначение комбинации, одновременно включающей не менее четырех эффективных противотуберкулезных препаратов и антибиотиков с сохраненной или предполагаемой лекарственной чувствительностью возбудителя, для повышения эффективности лечения [106, 91].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Дозы лекарственных препаратов вне показаний указаны в приложении А3.</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3.1.5 Режим химиотерапии ШЛУ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Лечение ШЛУ туберкулеза может осуществляться по одному режиму. </w:t>
      </w:r>
    </w:p>
    <w:p w:rsidR="001409D3" w:rsidRPr="001409D3" w:rsidRDefault="001409D3" w:rsidP="001409D3">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xml:space="preserve"> назначение не менее пяти лекарственных препаратов не менее 18 месяцев пациентам с ШЛУ туберкулезом с подтвержденной или предпологаемой лекарственной устойчивостью к фторхинолонам молекулярно-биологическими исследованиями и/или микробиологическими (культуральными) исследованиями для полного </w:t>
      </w:r>
      <w:r w:rsidRPr="001409D3">
        <w:rPr>
          <w:rFonts w:ascii="Times New Roman" w:eastAsia="Times New Roman" w:hAnsi="Times New Roman" w:cs="Times New Roman"/>
          <w:color w:val="222222"/>
          <w:spacing w:val="4"/>
          <w:sz w:val="27"/>
          <w:szCs w:val="27"/>
          <w:lang w:eastAsia="ru-RU"/>
        </w:rPr>
        <w:lastRenderedPageBreak/>
        <w:t>подавления микробной популяции [121, 129, 130, 131, 132, 133, 134, 136, 137, 125].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Больному назначается бедаквилин** или линезолид**, деламанид**, а также три дополнительных препарата с доказанной или предполагаемой лекарственной чувствительностью возбудителя.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назначении бедаквилина** в составе режима химиотерапии: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Необходимо применять в комбинации с другими противотуберкулезными препаратами, к которым сохранена или предполагается лекарственная чувствительность возбудителя;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Общая продолжительность курса лечения бедаквилином** составляет 24 недели (6 месяцев) и может быть продлена по решению ВК при условии информированного согласия пациента</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[96, 97, 115, 122].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назначении деламанида** в составе режима химиотерапии: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Необходимо применять в комбинации с другими противотуберкулезными препаратами, к которым сохранена или предполагается лекарственная чувствительность возбудителя;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Общая продолжительность курса лечения деламанидом** составляет 24 недели (6 месяцев) и может быть продлена по решению ВК при условии информированного согласия пациента.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невозможности составления схемы терапии из вышеперечисленных препаратов в схему терапии могут быть включены пиразинамид**, #клофазимин </w:t>
      </w:r>
      <w:r w:rsidRPr="001409D3">
        <w:rPr>
          <w:rFonts w:ascii="Times New Roman" w:eastAsia="Times New Roman" w:hAnsi="Times New Roman" w:cs="Times New Roman"/>
          <w:color w:val="222222"/>
          <w:spacing w:val="4"/>
          <w:sz w:val="27"/>
          <w:szCs w:val="27"/>
          <w:lang w:eastAsia="ru-RU"/>
        </w:rPr>
        <w:t>(100 мг ежедневно)</w:t>
      </w:r>
      <w:r w:rsidRPr="001409D3">
        <w:rPr>
          <w:rFonts w:ascii="Times New Roman" w:eastAsia="Times New Roman" w:hAnsi="Times New Roman" w:cs="Times New Roman"/>
          <w:i/>
          <w:iCs/>
          <w:color w:val="333333"/>
          <w:spacing w:val="4"/>
          <w:sz w:val="27"/>
          <w:szCs w:val="27"/>
          <w:lang w:eastAsia="ru-RU"/>
        </w:rPr>
        <w:t>, циклосерин** или теризидон**, этамбутол**, протионамид** или этионамид**. Применение капреомицина**, канамицина** или #амикацина** возможно при сохранении к ним лекарственной чувствительности возбудителя. В схему терапии могут быть включены #имипенем+[циластатин]**</w:t>
      </w:r>
      <w:r w:rsidRPr="001409D3">
        <w:rPr>
          <w:rFonts w:ascii="Times New Roman" w:eastAsia="Times New Roman" w:hAnsi="Times New Roman" w:cs="Times New Roman"/>
          <w:color w:val="222222"/>
          <w:spacing w:val="4"/>
          <w:sz w:val="27"/>
          <w:szCs w:val="27"/>
          <w:lang w:eastAsia="ru-RU"/>
        </w:rPr>
        <w:t> (2000+2000 мг/сут) </w:t>
      </w:r>
      <w:r w:rsidRPr="001409D3">
        <w:rPr>
          <w:rFonts w:ascii="Times New Roman" w:eastAsia="Times New Roman" w:hAnsi="Times New Roman" w:cs="Times New Roman"/>
          <w:i/>
          <w:iCs/>
          <w:color w:val="333333"/>
          <w:spacing w:val="4"/>
          <w:sz w:val="27"/>
          <w:szCs w:val="27"/>
          <w:lang w:eastAsia="ru-RU"/>
        </w:rPr>
        <w:t>или #меропенем** </w:t>
      </w:r>
      <w:r w:rsidRPr="001409D3">
        <w:rPr>
          <w:rFonts w:ascii="Times New Roman" w:eastAsia="Times New Roman" w:hAnsi="Times New Roman" w:cs="Times New Roman"/>
          <w:color w:val="222222"/>
          <w:spacing w:val="4"/>
          <w:sz w:val="27"/>
          <w:szCs w:val="27"/>
          <w:lang w:eastAsia="ru-RU"/>
        </w:rPr>
        <w:t>(3000-4000 мг ежедневно)</w:t>
      </w:r>
      <w:r w:rsidRPr="001409D3">
        <w:rPr>
          <w:rFonts w:ascii="Times New Roman" w:eastAsia="Times New Roman" w:hAnsi="Times New Roman" w:cs="Times New Roman"/>
          <w:i/>
          <w:iCs/>
          <w:color w:val="333333"/>
          <w:spacing w:val="4"/>
          <w:sz w:val="27"/>
          <w:szCs w:val="27"/>
          <w:lang w:eastAsia="ru-RU"/>
        </w:rPr>
        <w:t>, аминосалициловая кислота**, тиоуреидоиминометилпиридиния перхлорат**. Применение фторхинолонов (левофлоксацин**, #моксифлоксацин**) возможно при сохранении к ним лекарственной чувствительности возбудителя [128, 123, 127, 311].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 фазе продолжения режима химиотерапии ШЛУ туберкулеза необходимо назначение комбинации, одновременно включающей не менее четырех эффективных противотуберкулезных препаратов и антибиотиков с сохраненной или предполагаемой лекарственной чувствительностью возбудителя, для повышения эффективности лечения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lastRenderedPageBreak/>
        <w:t>Длительность режима химиотерапии ШЛУ туберкулеза может быть увеличена до 24 месяцев при недостаточном ответе пациента на лечение по решению ВК.</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Дозы лекарственных препаратов вне показаний указаны в приложении А3.</w:t>
      </w:r>
    </w:p>
    <w:p w:rsidR="001409D3" w:rsidRPr="001409D3" w:rsidRDefault="001409D3" w:rsidP="001409D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409D3">
        <w:rPr>
          <w:rFonts w:ascii="Times New Roman" w:eastAsia="Times New Roman" w:hAnsi="Times New Roman" w:cs="Times New Roman"/>
          <w:b/>
          <w:bCs/>
          <w:color w:val="222222"/>
          <w:spacing w:val="4"/>
          <w:sz w:val="33"/>
          <w:szCs w:val="33"/>
          <w:lang w:eastAsia="ru-RU"/>
        </w:rPr>
        <w:t>3.2 Хирургическое лечение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Хирургическое лечение является компонентом комплексного лечения туберкулеза. Вопрос о возможности и сроках проведения хирургического вмешательства решается ВК с участием врача-торакального хирурга и врача-фтизиатра, врача-травматолога-ортопеда, врача-нейрохирурга, врача-уролога, врача-акушера-гинеколога, врача-офтальмолога, врача-анестезиолога-реаниматолога, врача-кардиолога, врача-пульмонолога, врача-терапевта до начала химиотерапии и в период химиотерапии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Основные принципы оптимального сочетания химиотерапии и хирургического лечения:</w:t>
      </w:r>
    </w:p>
    <w:p w:rsidR="001409D3" w:rsidRPr="001409D3" w:rsidRDefault="001409D3" w:rsidP="001409D3">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активном туберкулезе перед проведением плановой операции химиотерапия должна продолжаться не менее двух месяцев;</w:t>
      </w:r>
    </w:p>
    <w:p w:rsidR="001409D3" w:rsidRPr="001409D3" w:rsidRDefault="001409D3" w:rsidP="001409D3">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Режим химиотерапии должен оставаться непрерывным, за исключением одного или двух первых дней раннего послеоперационного периода;</w:t>
      </w:r>
    </w:p>
    <w:p w:rsidR="001409D3" w:rsidRPr="001409D3" w:rsidRDefault="001409D3" w:rsidP="001409D3">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Общая длительность химиотерапии пациента, страдающего туберкулезом, определяется режимом химиотерапии в соответствии с результатом ТЛЧ;</w:t>
      </w:r>
    </w:p>
    <w:p w:rsidR="001409D3" w:rsidRPr="001409D3" w:rsidRDefault="001409D3" w:rsidP="001409D3">
      <w:pPr>
        <w:numPr>
          <w:ilvl w:val="0"/>
          <w:numId w:val="7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составлении режима химиотерапии пациентов, подвергшихся хирургическому вмешательству, учитываются результаты определения лекарственной чувствительности возбудителя, полученного из операционного материала;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У пациентов с ВИЧ-инфекцией экстренные, диагностические, а также плановые оперативные вмешательства по поводу туберкулёза и его осложнений проводятся вне зависимости от степени иммуносупрессии, наличия или отсутствия антиретровирусной терапии, исходя из наличия показаний также, как и у пациентов с отрицательным ВИЧ-статусом. Риск послеоперационных осложнений снижается у пациентов с уровнем CD 4+ более 200 кл/мкл на фоне АРВТ [138]. </w:t>
      </w:r>
      <w:r w:rsidRPr="001409D3">
        <w:rPr>
          <w:rFonts w:ascii="Times New Roman" w:eastAsia="Times New Roman" w:hAnsi="Times New Roman" w:cs="Times New Roman"/>
          <w:color w:val="222222"/>
          <w:spacing w:val="4"/>
          <w:sz w:val="27"/>
          <w:szCs w:val="27"/>
          <w:lang w:eastAsia="ru-RU"/>
        </w:rPr>
        <w:t> </w:t>
      </w:r>
    </w:p>
    <w:p w:rsidR="001409D3" w:rsidRPr="001409D3" w:rsidRDefault="001409D3" w:rsidP="001409D3">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Рекомендуется </w:t>
      </w:r>
      <w:r w:rsidRPr="001409D3">
        <w:rPr>
          <w:rFonts w:ascii="Times New Roman" w:eastAsia="Times New Roman" w:hAnsi="Times New Roman" w:cs="Times New Roman"/>
          <w:color w:val="222222"/>
          <w:spacing w:val="4"/>
          <w:sz w:val="27"/>
          <w:szCs w:val="27"/>
          <w:lang w:eastAsia="ru-RU"/>
        </w:rPr>
        <w:t>выполнять оперативное лечение больным туберкулезом органов дыхания при отсутствии положительной динамики от этиотропной химиотерапии [139, 140].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Показания к операции:</w:t>
      </w:r>
    </w:p>
    <w:p w:rsidR="001409D3" w:rsidRPr="001409D3" w:rsidRDefault="001409D3" w:rsidP="001409D3">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Туберкулема от 2 см</w:t>
      </w:r>
    </w:p>
    <w:p w:rsidR="001409D3" w:rsidRPr="001409D3" w:rsidRDefault="001409D3" w:rsidP="001409D3">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Кавернозный туберкулез</w:t>
      </w:r>
    </w:p>
    <w:p w:rsidR="001409D3" w:rsidRPr="001409D3" w:rsidRDefault="001409D3" w:rsidP="001409D3">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Фиброзно-кавернозный туберкулез</w:t>
      </w:r>
    </w:p>
    <w:p w:rsidR="001409D3" w:rsidRPr="001409D3" w:rsidRDefault="001409D3" w:rsidP="001409D3">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Осложнения туберкулеза: легочное кровотечение, пневмоторакс, бронхиальный свищ, эмпиема плевры.</w:t>
      </w:r>
    </w:p>
    <w:p w:rsidR="001409D3" w:rsidRPr="001409D3" w:rsidRDefault="001409D3" w:rsidP="001409D3">
      <w:pPr>
        <w:numPr>
          <w:ilvl w:val="0"/>
          <w:numId w:val="75"/>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Дифференциальная диагностика туберкулеза с другими заболеваниями.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Противопоказания к операции:</w:t>
      </w:r>
    </w:p>
    <w:p w:rsidR="001409D3" w:rsidRPr="001409D3" w:rsidRDefault="001409D3" w:rsidP="001409D3">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Значительное поражение легочной ткани туберкулезным процессом, не позволяющее добиться прекращения бактериовыделения и (или) ликвидации полостей распада ни одним из рекомендуемых хирургических методов.</w:t>
      </w:r>
    </w:p>
    <w:p w:rsidR="001409D3" w:rsidRPr="001409D3" w:rsidRDefault="001409D3" w:rsidP="001409D3">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Туберкулез бронха по предполагаемой линии пересечения или бронхов, дренирующих часть легкого, которую планируется подвергнуть коллапсу.</w:t>
      </w:r>
    </w:p>
    <w:p w:rsidR="001409D3" w:rsidRPr="001409D3" w:rsidRDefault="001409D3" w:rsidP="001409D3">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Легочно-сердечная недостаточность III-IV степени (классификация NYHA), амилоидоз внутренних органов</w:t>
      </w:r>
    </w:p>
    <w:p w:rsidR="001409D3" w:rsidRPr="001409D3" w:rsidRDefault="001409D3" w:rsidP="001409D3">
      <w:pPr>
        <w:numPr>
          <w:ilvl w:val="0"/>
          <w:numId w:val="76"/>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Сопутствующие заболевания: любое состояние в стадии декомпенсации, которое может угрожать жизни пациента, в том числе сахарный диабет, обострение язвенной болезни желудка и двенадцатиперстной кишки, печеночная, почечная недостаточность.</w:t>
      </w:r>
    </w:p>
    <w:p w:rsidR="001409D3" w:rsidRPr="001409D3" w:rsidRDefault="001409D3" w:rsidP="001409D3">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определить показания к оперативному лечению в первые 2-4 месяца от начала этиотропной терапии [139, 141, 142, 143].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 xml:space="preserve">смещение сроков оперативного лечения при неэффективности этиотропной химиотерапии может приводить к дальнейшему распространению туберкулеза и невозможности выполнения операции. Рациональные сроки хирургического лечения на фоне адекватной химиотерапии туберкулеза по достижению стабилизации составляют: при сформированных туберкулемах после 2 месяцев противотуберкулезной химиотерапии, при кавернозном и фиброзно-кавернозном туберкулезе – после 4 месяцев при сохраненной чувствительности и после 6 месяцев при </w:t>
      </w:r>
      <w:r w:rsidRPr="001409D3">
        <w:rPr>
          <w:rFonts w:ascii="Times New Roman" w:eastAsia="Times New Roman" w:hAnsi="Times New Roman" w:cs="Times New Roman"/>
          <w:i/>
          <w:iCs/>
          <w:color w:val="333333"/>
          <w:spacing w:val="4"/>
          <w:sz w:val="27"/>
          <w:szCs w:val="27"/>
          <w:lang w:eastAsia="ru-RU"/>
        </w:rPr>
        <w:lastRenderedPageBreak/>
        <w:t>туберкулезе с МЛУ и ШЛУ возбудителя. Следует подчеркнуть, что эти сроки являются ориентировочными, в каждом конкретном случае оптимальный срок проведения операции определяется клинико-рентгенологической динамикой. Именно ее отсутствие на фоне адекватной химиотерапии туберкулеза представляет показания для проведения операции. В некоторых случаях (при развитии рецидивирующего легочного кровотечения, неуклонном прогрессировании процесса у больных казеозной пневмонией) хирургическое лечение туберкулеза может быть проведено в более ранние сроки.</w:t>
      </w:r>
    </w:p>
    <w:p w:rsidR="001409D3" w:rsidRPr="001409D3" w:rsidRDefault="001409D3" w:rsidP="001409D3">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прием (осмотр,</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консультация) врача-торакального хирурга первичный всем пациентам с ЛУ туберкулезом для решения вопроса о своевременном хирургическом лечении [4, 144].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при туберкулезе органов дыхания применяются следующие хирургические вмешательства: резекция лёгких, пневмонэктомия, торакопластика, экстраплевральный пневмолиз; дренирование плевральной полости; плеврэктомия; операции на бронхах (окклюзия, резекция и пластика, реампутация культи), лимфаденэктомия медиастинальная.</w:t>
      </w:r>
    </w:p>
    <w:p w:rsidR="001409D3" w:rsidRPr="001409D3" w:rsidRDefault="001409D3" w:rsidP="001409D3">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выполнять резекции легкого различного объема по поводу туберкулеза в соответствии с установленными показаниями [139, 145, 140, 141, 142].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резекции легкого должны выполняться в подавляющем большинстве случаев хирургического лечения туберкулеза легких. При ограниченных туберкулезных поражениях выполняют краевые, сегментарные, бисегментарные резекции. При распространенных туберкулезных процессах выполняют лобэктомии, комбинированные и мультисегментарные, а также двусторонние резекции. При тотальном поражении легкого выполняют пневмонэктомию, при этом локальные (до двух сегментов) очаговые и (или) деструктивные изменения в контрлатеральном легком не являются противопоказанием к операции при отсутствии прогрессирования.</w:t>
      </w:r>
    </w:p>
    <w:p w:rsidR="001409D3" w:rsidRPr="001409D3" w:rsidRDefault="001409D3" w:rsidP="001409D3">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проводить торакопластику и торакомиопластику при наличии противопоказаний к резекции легкого. Сочетание торакопластики и эндоскопической клапанной бронхоблокации усиливает лечебный эффект [141, 146, 147, 148, 149].</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В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оперативное лечение выполняют для создания лечебного коллапса пораженного легкого при невозможности выполнить резекцию и для коррекции объема гемиторакса после ранее произведенной резекции легкого в случае неполного расправления легкого и формирования остаточной плевральной полости. Также торакомиопластическое оперативное лечение проводят при лечении бронхиальных свищей, закрытии дефектов грудной стенки. В качестве альтернативы торакомиопластике может быть выполнен экстраплевральный пневмолиз. Для санации плевральной полости при эмпиеме, в ряде случаев, выполнять торакостомию.</w:t>
      </w:r>
    </w:p>
    <w:p w:rsidR="001409D3" w:rsidRPr="001409D3" w:rsidRDefault="001409D3" w:rsidP="001409D3">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с туберкулезным экссудативным плевритом проводить плевральную пункцию или торакоцентез [142, 150, 151, 152].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при туберкулезном поражении в экссудативную фазу проводят пункционное лечение и дренирование. Дренирование плевральной полости проводят в случае скопления воздуха и (или) экссудата при неэффективном пункционном ведении. С целью ликвидации полости эмпиемы, удаления гнойно-фибринозного содержимого, казеозных масс, предотвращения развития плеврогенного пневмофиброза и для обеспечения расправления легкого производят плеврэктомию с декортикацией легкого (тотальную или частичную).</w:t>
      </w:r>
    </w:p>
    <w:p w:rsidR="001409D3" w:rsidRPr="001409D3" w:rsidRDefault="001409D3" w:rsidP="001409D3">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выполнять плеврэктомию при сохранении специфического туберкулезного воспаления в плевре [153].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2).</w:t>
      </w:r>
    </w:p>
    <w:p w:rsidR="001409D3" w:rsidRPr="001409D3" w:rsidRDefault="001409D3" w:rsidP="001409D3">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выполнять эндоскопическую клапанную бронхоблокацию для создания коллапса легкого при деструктивных процессах, в том числе в сочетании с торакомиопластикой [154, 155].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 xml:space="preserve">эндоскопические методы лечения применяют при легочных кровотечениях, бронхиальных свищах, а также в качестве метода создания коллапса пораженной деструктивным процессом части легкого. Основным методом является эндоскопическая клапанная бронхоблокация. При развитии стенозов трахеи и главных бронхов проводят эндоскопическую дилатацию </w:t>
      </w:r>
      <w:r w:rsidRPr="001409D3">
        <w:rPr>
          <w:rFonts w:ascii="Times New Roman" w:eastAsia="Times New Roman" w:hAnsi="Times New Roman" w:cs="Times New Roman"/>
          <w:i/>
          <w:iCs/>
          <w:color w:val="333333"/>
          <w:spacing w:val="4"/>
          <w:sz w:val="27"/>
          <w:szCs w:val="27"/>
          <w:lang w:eastAsia="ru-RU"/>
        </w:rPr>
        <w:lastRenderedPageBreak/>
        <w:t>(бужирование) с последующим эндоскопическим стентированием трахеи и бронхов.</w:t>
      </w:r>
    </w:p>
    <w:p w:rsidR="001409D3" w:rsidRPr="001409D3" w:rsidRDefault="001409D3" w:rsidP="001409D3">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Рекомендовано </w:t>
      </w:r>
      <w:r w:rsidRPr="001409D3">
        <w:rPr>
          <w:rFonts w:ascii="Times New Roman" w:eastAsia="Times New Roman" w:hAnsi="Times New Roman" w:cs="Times New Roman"/>
          <w:color w:val="222222"/>
          <w:spacing w:val="4"/>
          <w:sz w:val="27"/>
          <w:szCs w:val="27"/>
          <w:lang w:eastAsia="ru-RU"/>
        </w:rPr>
        <w:t>выполнять дренирование плевральной полости при пневмотораксе, пиопневмотораксе, эмпиеме плевральной полости</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[155-157].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для выполнения дренирования плевральной полости проводят как малоинвазивные оперативные вмешательства (временная эндоскопическая окклюзия бронха), так и значительные по объему высокотехнологичные вмешательства – пневмонэктомию, окклюзию главного бронха, легочной артерии, торакомиопластику.</w:t>
      </w:r>
    </w:p>
    <w:p w:rsidR="001409D3" w:rsidRPr="001409D3" w:rsidRDefault="001409D3" w:rsidP="001409D3">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больным туберкулезом костей и cуставов выполнять оперативное лечение с целью восстановления опорно-двигательных функций [158-163].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хирургическое лечение больных туберкулезом костей и суставов направлено на проведение санации очага, обеспечение стабильности сегмента и коррекцию кифотической деформации [164].</w:t>
      </w:r>
    </w:p>
    <w:p w:rsidR="001409D3" w:rsidRPr="001409D3" w:rsidRDefault="001409D3" w:rsidP="001409D3">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больным с туберкулезом позвоночника выполнять трепанобиопсию костей позвоночника под контролем компьютерной томографии [165-172, 173].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трепанобиопсию позвоночника проводят для получения диагностического материала для проведения микробиологического, вирусологического и патоморфологического исследования. При выявлении возбудителей определяют мутации, ассоциированные с лекарственной устойчивостью в ДНК микобактерий туберкулеза (Mycobacterium tuberculosis complex) и определение лекарственной чувствительности (ЛЧ) микобактерий туберкулеза (Mycobacterium tuberculosis complex) к противотуберкулезным препаратам первого и второго ряда на жидких и плотных питательных средах методом пропорций.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выраженном нарушении сагиттального баланса проводится его хирургическая коррекция [174].</w:t>
      </w:r>
    </w:p>
    <w:p w:rsidR="001409D3" w:rsidRPr="001409D3" w:rsidRDefault="001409D3" w:rsidP="001409D3">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Рекомендуется</w:t>
      </w:r>
      <w:r w:rsidRPr="001409D3">
        <w:rPr>
          <w:rFonts w:ascii="Times New Roman" w:eastAsia="Times New Roman" w:hAnsi="Times New Roman" w:cs="Times New Roman"/>
          <w:color w:val="222222"/>
          <w:spacing w:val="4"/>
          <w:sz w:val="27"/>
          <w:szCs w:val="27"/>
          <w:lang w:eastAsia="ru-RU"/>
        </w:rPr>
        <w:t> больным с туберкулезным артритом тазобедренного и коленного сустава выполнять биопсию тканей сустава, остеонекрэктомию, артродез, эндопротезирование [175-178].</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биопсию сустава выполняют на дооперационном этапе с целью получения биологического материала для микробиологического, вирусологического и патоморфологического исследования [179].</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выявлении возбудителей определяют чувствительность микроорганизмов к противотуберкулезным препаратам и антиретровирусным препаратам. Операцией выбора при активном туберкулезном артрите является резекция сустава с двухэтапным эндопротезированием. На первом этапе интраоперационно изготавливается анатомически-адаптированный цементный спейсер (цемент костный, не антибактериальный), насыщенный противотуберкулезными препаратами согласно чувствительности возбудителя, и устанавливается вместо резецируемых костных облразований [180].</w:t>
      </w:r>
    </w:p>
    <w:p w:rsidR="001409D3" w:rsidRPr="001409D3" w:rsidRDefault="001409D3" w:rsidP="001409D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409D3">
        <w:rPr>
          <w:rFonts w:ascii="Times New Roman" w:eastAsia="Times New Roman" w:hAnsi="Times New Roman" w:cs="Times New Roman"/>
          <w:b/>
          <w:bCs/>
          <w:color w:val="222222"/>
          <w:spacing w:val="4"/>
          <w:sz w:val="33"/>
          <w:szCs w:val="33"/>
          <w:lang w:eastAsia="ru-RU"/>
        </w:rPr>
        <w:t>3.3 Иное лечение</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3.3 Подраздел 1 Наложение интраплеврального пневмоторакса и наложение пневмопенитонеума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Управляемый коллапс предполагает создание охранительных условий для пораженного органа или его части в виде уменьшения эластического напряжения легкого и частичном сближении стенок каверны, а также способствует возникновению висцеро-висцеральных рефлексов, приводящих к снижению тонуса эластических и гладкомышечных элементов легкого, что способствует рубцеванию деструкции и абациллированию пациента.</w:t>
      </w:r>
    </w:p>
    <w:p w:rsidR="001409D3" w:rsidRPr="001409D3" w:rsidRDefault="001409D3" w:rsidP="001409D3">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наложение интраплеврального пневмоторакса (ИП):</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xml:space="preserve"> при наличии сформированных каверн без выраженной перикавитарной инфильтрации при инфильтративном, кавернозном и ограниченном диссеминированном туберкулезе легких у пациентов при непереносимости основных противотуберкулезных препаратов (ХП), лекарственной устойчивости (ЛУ) МБТ, сопутствующих заболеваниях, ограничивающих проведение адекватной химиотерапии, кровохарканья.</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lastRenderedPageBreak/>
        <w:t>⎯</w:t>
      </w:r>
      <w:r w:rsidRPr="001409D3">
        <w:rPr>
          <w:rFonts w:ascii="Times New Roman" w:eastAsia="Times New Roman" w:hAnsi="Times New Roman" w:cs="Times New Roman"/>
          <w:color w:val="222222"/>
          <w:spacing w:val="4"/>
          <w:sz w:val="27"/>
          <w:szCs w:val="27"/>
          <w:lang w:eastAsia="ru-RU"/>
        </w:rPr>
        <w:t xml:space="preserve"> при двустороннем инфильтративном, кавернозном, ограниченном диссеминированном и фиброзно-кавернозном туберкулезе с целью уменьшения остроты и распространенности процесса и подготовки пациента к хирургическому лечению на стороне противоположного легкого (на стороне наименьшего поражения) для закрытия полостей распада в легких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интраплевральный пневмоторакс (ИП) – метод лечения туберкулеза легких, заключающийся во введении воздуха в грудную клетку между париетальным и висцеральным листками плевры. Интраплевральный пневмоторакс (ИП) назначается по строго определенным показаниям.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Противопоказаниями к ИП являются:</w:t>
      </w:r>
    </w:p>
    <w:p w:rsidR="001409D3" w:rsidRPr="001409D3" w:rsidRDefault="001409D3" w:rsidP="001409D3">
      <w:pPr>
        <w:numPr>
          <w:ilvl w:val="0"/>
          <w:numId w:val="8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клинические формы:</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казеозная пневмония;</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цирротический туберкулез легких;</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экссудативный и адгезивный плеврит на стороне наложения ИП.</w:t>
      </w:r>
    </w:p>
    <w:p w:rsidR="001409D3" w:rsidRPr="001409D3" w:rsidRDefault="001409D3" w:rsidP="001409D3">
      <w:pPr>
        <w:numPr>
          <w:ilvl w:val="0"/>
          <w:numId w:val="8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каверны:</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размерами более 6 см.;</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расположенные в цирротических участках легкого;</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примыкающие к плевре;</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блокированные (противопоказание временное).</w:t>
      </w:r>
    </w:p>
    <w:p w:rsidR="001409D3" w:rsidRPr="001409D3" w:rsidRDefault="001409D3" w:rsidP="001409D3">
      <w:pPr>
        <w:numPr>
          <w:ilvl w:val="0"/>
          <w:numId w:val="89"/>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общие противопоказания:</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активный туберкулез бронха на стороне поражения;</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активное воспаление бронхов любой природы;</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стеноз бронха 2-3 степени;</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эмфизема легких;</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пневмокониоз;</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дыхательная недостаточность II-III степени;</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бронхообструктивный синдром;</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состояние после оперативного вмешательства на стороне каверны;</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поражение сердечно-сосудистой системы в фазе декомпенсации (ИБС: стенокардия III-IV функционального класса, нарушения сердечного ритма, постинфарктный кардиосклероз, гипертоническая болезнь II-III степени);</w:t>
      </w:r>
    </w:p>
    <w:p w:rsidR="001409D3" w:rsidRPr="001409D3" w:rsidRDefault="001409D3" w:rsidP="001409D3">
      <w:pPr>
        <w:numPr>
          <w:ilvl w:val="1"/>
          <w:numId w:val="89"/>
        </w:numPr>
        <w:shd w:val="clear" w:color="auto" w:fill="FFFFFF"/>
        <w:spacing w:after="0" w:line="390" w:lineRule="atLeast"/>
        <w:ind w:left="6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возраст пациента старше 60 лет.</w:t>
      </w:r>
    </w:p>
    <w:p w:rsidR="001409D3" w:rsidRPr="001409D3" w:rsidRDefault="001409D3" w:rsidP="001409D3">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Рекомендуется </w:t>
      </w:r>
      <w:r w:rsidRPr="001409D3">
        <w:rPr>
          <w:rFonts w:ascii="Times New Roman" w:eastAsia="Times New Roman" w:hAnsi="Times New Roman" w:cs="Times New Roman"/>
          <w:color w:val="222222"/>
          <w:spacing w:val="4"/>
          <w:sz w:val="27"/>
          <w:szCs w:val="27"/>
          <w:lang w:eastAsia="ru-RU"/>
        </w:rPr>
        <w:t>наложение пневмоперитонеума для повышения эффективности лечения при деструктивных формах туберкулеза при:</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деструктивных процессах в нижних долях легких независимо от клинической формы;</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xml:space="preserve"> деструктивных процессах в верхних долях легких при противопоказаниях или невозможности проведения ИП;</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кровохарканье [4, 181, 182].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пневмоперитонеум (ПП) – метод лечения туберкулеза легких, заключающийся во введении воздуха в брюшную полость. При выполнении ПП введенный в брюшную полость газ вызывает висцеро-висцеральный рефлекс, спадение лёгкого, подъём диафрагмы, усиление рёберно-диафрагмального дыхания, повышение лимфотока, улучшение кровообращения, усиление окислительных процессов, артериализацию крови.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Противопоказания к ПП:</w:t>
      </w:r>
    </w:p>
    <w:p w:rsidR="001409D3" w:rsidRPr="001409D3" w:rsidRDefault="001409D3" w:rsidP="001409D3">
      <w:pPr>
        <w:numPr>
          <w:ilvl w:val="0"/>
          <w:numId w:val="9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облитерация дренирующего бронха в процессе заживления каверны и образование «блокированной» каверны;</w:t>
      </w:r>
    </w:p>
    <w:p w:rsidR="001409D3" w:rsidRPr="001409D3" w:rsidRDefault="001409D3" w:rsidP="001409D3">
      <w:pPr>
        <w:numPr>
          <w:ilvl w:val="0"/>
          <w:numId w:val="9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генерализованный, в т.ч. милиарный туберкулез;</w:t>
      </w:r>
    </w:p>
    <w:p w:rsidR="001409D3" w:rsidRPr="001409D3" w:rsidRDefault="001409D3" w:rsidP="001409D3">
      <w:pPr>
        <w:numPr>
          <w:ilvl w:val="0"/>
          <w:numId w:val="9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дыхательная недостаточность II-III степени;</w:t>
      </w:r>
    </w:p>
    <w:p w:rsidR="001409D3" w:rsidRPr="001409D3" w:rsidRDefault="001409D3" w:rsidP="001409D3">
      <w:pPr>
        <w:numPr>
          <w:ilvl w:val="0"/>
          <w:numId w:val="9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воспалительные изменения в брюшной полости, грыжи белой линии, паховые, перерастянутый брюшной пресс;</w:t>
      </w:r>
    </w:p>
    <w:p w:rsidR="001409D3" w:rsidRPr="001409D3" w:rsidRDefault="001409D3" w:rsidP="001409D3">
      <w:pPr>
        <w:numPr>
          <w:ilvl w:val="0"/>
          <w:numId w:val="9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активный туберкулез органов малого таза;</w:t>
      </w:r>
    </w:p>
    <w:p w:rsidR="001409D3" w:rsidRPr="001409D3" w:rsidRDefault="001409D3" w:rsidP="001409D3">
      <w:pPr>
        <w:numPr>
          <w:ilvl w:val="0"/>
          <w:numId w:val="9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ИБС, сердечно-сосудистая недостаточность, атеросклероз сосудов;</w:t>
      </w:r>
    </w:p>
    <w:p w:rsidR="001409D3" w:rsidRPr="001409D3" w:rsidRDefault="001409D3" w:rsidP="001409D3">
      <w:pPr>
        <w:numPr>
          <w:ilvl w:val="0"/>
          <w:numId w:val="9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амилоидоз внутренних органов;</w:t>
      </w:r>
    </w:p>
    <w:p w:rsidR="001409D3" w:rsidRPr="001409D3" w:rsidRDefault="001409D3" w:rsidP="001409D3">
      <w:pPr>
        <w:numPr>
          <w:ilvl w:val="0"/>
          <w:numId w:val="91"/>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ранний послеоперационный период на органах брюшной полости.</w:t>
      </w:r>
    </w:p>
    <w:p w:rsidR="001409D3" w:rsidRPr="001409D3" w:rsidRDefault="001409D3" w:rsidP="001409D3">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назначение клапанной бронхоблокации для лечения деструктивных изменений у пациентов с туберкулезом легких (в первую очередь, инфильтративном и фиброзно-кавернозном туберкулезе легких) при:</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xml:space="preserve"> длительно незакрывающейся деструкции при адекватной химиотерапии;</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xml:space="preserve"> состояниях и/или обстоятельствах (непереносимость противотуберкулезных препаратов, МЛУ МБТ, сопутствующих </w:t>
      </w:r>
      <w:r w:rsidRPr="001409D3">
        <w:rPr>
          <w:rFonts w:ascii="Times New Roman" w:eastAsia="Times New Roman" w:hAnsi="Times New Roman" w:cs="Times New Roman"/>
          <w:color w:val="222222"/>
          <w:spacing w:val="4"/>
          <w:sz w:val="27"/>
          <w:szCs w:val="27"/>
          <w:lang w:eastAsia="ru-RU"/>
        </w:rPr>
        <w:lastRenderedPageBreak/>
        <w:t>заболеваниях), обусловливающих невозможность проведения адекватной химиотерапии;</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xml:space="preserve"> сопутствующих заболеваниях, повышающих риски неэффективного лечения и/или рецидива туберкулеза [183, 154, 310].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эндоскопическая клапанная бронхоблокация (эКББ) – метод создания лечебной гиповентиляции в пораженном участке легкого с сохранением дренажной функции бронха путем установки в его просвет эндобронхиального клапана (инструмента для блокировки бронха (клапана)). Технология эКББ используется как малоинвазивный немедикаментозный метод в лечении деструктивных изменений при туберкулезе легких. Метод основан на создании лечебной гиповентиляции в пораженном участке легкого (локальный коллапс легкого) при сохраненной дренажной функции, что достигается путем установки в просвет дренирующего бронха (сегментарного и крупнее) эндобронхиального клапана (инструмента для блокировки бронха (клапана). Эндобронхиальный клапан (инструмент для блокировки бронха (клапан) устроен таким образом, что при интенсивном выдохе и кашле воздух и бронхиальное содержимое выходят через него из блокированного участка легкого, а при вдохе туда не поступает атмосферный воздух, это и приводит к локальному коллапсу легкого иногда вплоть до ателектаза. В Российской Федерации налажено промышленное производство эндобронхиальных клапанов (инструмента для блокировки бронха (клапана)) разных размеров.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Режим химиотерапии, на фоне которого применяется эндоскопическая клапанная бронхоблокация, должен выбираться согласно Приказа Минздрава России №951 от 2014 г. с соблюдением принципов, изложенных в клинических рекомендациях по диагностике и лечению туберкулеза органов дыхания.</w:t>
      </w:r>
      <w:r w:rsidRPr="001409D3">
        <w:rPr>
          <w:rFonts w:ascii="Times New Roman" w:eastAsia="Times New Roman" w:hAnsi="Times New Roman" w:cs="Times New Roman"/>
          <w:b/>
          <w:bCs/>
          <w:i/>
          <w:iCs/>
          <w:color w:val="333333"/>
          <w:spacing w:val="4"/>
          <w:sz w:val="20"/>
          <w:szCs w:val="20"/>
          <w:vertAlign w:val="superscript"/>
          <w:lang w:eastAsia="ru-RU"/>
        </w:rPr>
        <w:t>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xml:space="preserve">Химиотерапия должна предшествовать эндоскопической клапанной бронхоблокации, продолжаться во время нее и после ее завершения (извлечения эндобронхиального клапана (инструмента для блокировки бронха (клапана)). Так как метод эКББ влияет только на процессы репарации, наиболее ярко проявляющиеся закрытием полостей распада (каверн), то сроки антибактериального воздействия должны соблюдаться, в соответствии с режимом химиотерапии. Настоятельно рекомендуется сочетание эКББ и лечебного ПП для предупреждения перерастяжения неблокированных </w:t>
      </w:r>
      <w:r w:rsidRPr="001409D3">
        <w:rPr>
          <w:rFonts w:ascii="Times New Roman" w:eastAsia="Times New Roman" w:hAnsi="Times New Roman" w:cs="Times New Roman"/>
          <w:i/>
          <w:iCs/>
          <w:color w:val="333333"/>
          <w:spacing w:val="4"/>
          <w:sz w:val="27"/>
          <w:szCs w:val="27"/>
          <w:lang w:eastAsia="ru-RU"/>
        </w:rPr>
        <w:lastRenderedPageBreak/>
        <w:t>участков легкого, для этих целей нежелательно применять ИП из-за высокой вероятности плевральных осложнений. Можно говорить и о том, что эндоскопическая клапанная бронхоблокация практически заменила собой лечебный пневмоторакс во фтизиатрии.</w:t>
      </w:r>
    </w:p>
    <w:p w:rsidR="001409D3" w:rsidRPr="001409D3" w:rsidRDefault="001409D3" w:rsidP="001409D3">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применение комбинированной коллапсотерапии (ИП+ПП) для повышения эффективности лечения при деструктивных формах туберкулеза при:</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xml:space="preserve"> двустороннем деструктивном туберкулезе лёгких с кавернами в верхней и нижней и/или средней долях;</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одностороннем деструктивном туберкулезе легких с кавернами в верхней и нижней и/или средней долях;</w:t>
      </w:r>
    </w:p>
    <w:p w:rsidR="001409D3" w:rsidRPr="001409D3" w:rsidRDefault="001409D3" w:rsidP="001409D3">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рецидивирующем кровохарканье и или легочном кровотечении [181, 182, 309].</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сочетанный коллапс – комбинация ПП и ИП или сочетание эКББ, ПП и ИП на противоположном эКББ легком.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i/>
          <w:iCs/>
          <w:color w:val="333333"/>
          <w:spacing w:val="4"/>
          <w:sz w:val="20"/>
          <w:szCs w:val="20"/>
          <w:vertAlign w:val="superscript"/>
          <w:lang w:eastAsia="ru-RU"/>
        </w:rPr>
        <w:t>2</w:t>
      </w:r>
      <w:r w:rsidRPr="001409D3">
        <w:rPr>
          <w:rFonts w:ascii="Times New Roman" w:eastAsia="Times New Roman" w:hAnsi="Times New Roman" w:cs="Times New Roman"/>
          <w:b/>
          <w:bCs/>
          <w:i/>
          <w:iCs/>
          <w:color w:val="333333"/>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Методические рекомендации по совершенствованию диагностики и лечения туберкулеза органов дыхания (Приказ Минздрава России от 29.12.2014 №951).</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3.3 Подраздел 2 Патогенетическая терапия и симптоматическая терапия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Патогенетическая терапия применяется для комплексного лечения пациентов и повышения эффективности лечения за счет применения средств (методов), воздействующих не на возбудителя заболевания (микобактерию туберкулеза), а на состояние различных систем организма пациента.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Способ применения, дозы и кратность приема препаратов представлены в приложении А3.8.</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Патогенетическая терапия включает немедикаментозные и медикаментозные методы и средства [4, 184].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Немедикаментозные методы: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режим;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лечебное питание;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воздействие климата и других санаторных факторов;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физиотерапия.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lastRenderedPageBreak/>
        <w:t>Медикаментозные методы (лекарственная терапия).</w:t>
      </w:r>
    </w:p>
    <w:p w:rsidR="001409D3" w:rsidRPr="001409D3" w:rsidRDefault="001409D3" w:rsidP="001409D3">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назначение патогенетического лечения с использованием одного или нескольких мединакментозных средств [187, 191]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назначение интерферона гамма человеческого рекомбинантного** при лечении больных туберкулезом в качестве адъювантной противотуберкулезной терапии [185, 186]. </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назначение интерферона гамма человеческого рекомбинантного** может потенцировать антибактериальный эффект изониазида**, увеличивая вероятность полного и максимально раннего абациллирования пациентов, находящихся на изониазид**-содержащих режимах химиотерапии. Для ускорения репаративных процессов и сокращения сроков бактериовыделения целесообразно использовать интерферон гамма человеческий рекомбинантный** при лечении больных туберкулезом. В качестве адъювантного средства интерферон гамма человеческий рекомбинантный** повышает эффективность противотуберкулезной терапии, стимулируя клеточное звено иммунитета, усиливая фагоцитоз и активность макрофагов, что позволяет ускорить гибель внутриклеточных микобактерий. Отсутствие или недостаток выработки интерферона гамма ассоциированы с чрезмерным ростом внутриклеточных патогенов и неблагоприятным прогнозом заболевания.</w:t>
      </w:r>
    </w:p>
    <w:p w:rsidR="001409D3" w:rsidRPr="001409D3" w:rsidRDefault="001409D3" w:rsidP="001409D3">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назначение глутамил-цистеинил-глицин динатрия** при лечении больных туберкулезом в качестве адъювантной противотуберкулезной терапии, а также с целью минимизации риска развития и лечения побочных реакций, связанных с приёмом противотуберкулёзных препаратов [188-190].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полученные экспериментальные и клинические данные подтверждают потенцирующее действие глутамил-цистеинил-глицин динатрия** на противотуберкулезные препараты основного и резервного рядов.</w:t>
      </w:r>
    </w:p>
    <w:p w:rsidR="001409D3" w:rsidRPr="001409D3" w:rsidRDefault="001409D3" w:rsidP="001409D3">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 xml:space="preserve">назначение #натрия тиосульфата** (внутривенное введение 30% раствора натрия тиосульфата по 10 мл ежедневно 30 дней) при лечении </w:t>
      </w:r>
      <w:r w:rsidRPr="001409D3">
        <w:rPr>
          <w:rFonts w:ascii="Times New Roman" w:eastAsia="Times New Roman" w:hAnsi="Times New Roman" w:cs="Times New Roman"/>
          <w:color w:val="222222"/>
          <w:spacing w:val="4"/>
          <w:sz w:val="27"/>
          <w:szCs w:val="27"/>
          <w:lang w:eastAsia="ru-RU"/>
        </w:rPr>
        <w:lastRenderedPageBreak/>
        <w:t>больных туберкулезом в качестве адъювантной противотуберкулезной терапии [4, 195-197].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способствуя восстановлению дисульфидных связей, </w:t>
      </w:r>
      <w:r w:rsidRPr="001409D3">
        <w:rPr>
          <w:rFonts w:ascii="Times New Roman" w:eastAsia="Times New Roman" w:hAnsi="Times New Roman" w:cs="Times New Roman"/>
          <w:color w:val="222222"/>
          <w:spacing w:val="4"/>
          <w:sz w:val="27"/>
          <w:szCs w:val="27"/>
          <w:lang w:eastAsia="ru-RU"/>
        </w:rPr>
        <w:t>#</w:t>
      </w:r>
      <w:r w:rsidRPr="001409D3">
        <w:rPr>
          <w:rFonts w:ascii="Times New Roman" w:eastAsia="Times New Roman" w:hAnsi="Times New Roman" w:cs="Times New Roman"/>
          <w:i/>
          <w:iCs/>
          <w:color w:val="333333"/>
          <w:spacing w:val="4"/>
          <w:sz w:val="27"/>
          <w:szCs w:val="27"/>
          <w:lang w:eastAsia="ru-RU"/>
        </w:rPr>
        <w:t>натрия тиосульфат** предупреждает окислительное повреждение белков и является эффективным антиоксидантом. Препарат следует применять в интенсивную фазу лечения у больных с экссудативным характером тканевой воспалительной реакции. Кроме того, препарат показан для применения у больных туберкулезом, независимо от клинической формы, при развитии побочных, в первую очередь, гепатотоксических, реакций на противотуберкулезные препараты.</w:t>
      </w:r>
    </w:p>
    <w:p w:rsidR="001409D3" w:rsidRPr="001409D3" w:rsidRDefault="001409D3" w:rsidP="001409D3">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назначение таурактанта** при лечении больных туберкулезом в качестве адъювантной противотуберкулезной терапии [198-201, 202-204].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таурактант** (легочные сурфактанты) обладает способностью снижать поверхностное натяжение на поверхности легочных альвеол, предотвращая их коллапс и развитие ателектазов. повышает активность альвеолярных макрофагов и улучшает мукоцилиарный клиренс. Кроме того, препарат уменьшает объем посттуберкулезных изменений, препятствуя формированию хронических обструктивных изменений после завершения основного курса лечения туберкулеза [204, 205]. Таурактант** следует применять у больных туберкулезом легких, в том числе при сочетании с ВИЧ-инфекцией, не ответивших положительной динамикой на лечение противотуберкулезными препаратами в течение 2-6 месяцев. Противопоказаниями являются: наличие/склонность к кровохарканью и легочным кровотечениям; синдром утечки воздуха; возраст до 18 лет.</w:t>
      </w:r>
    </w:p>
    <w:p w:rsidR="001409D3" w:rsidRPr="001409D3" w:rsidRDefault="001409D3" w:rsidP="001409D3">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назначение глюкокортикоидов (преднизолона** или дексаметазона**) в качестве адъювантной терапии при лечении пациентов с туберкулезом органов дыхания, менингитом, перикардитом [206-209]. </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xml:space="preserve"> глюкокортикоиды должны применяться по строгим показаниям у пациентов с туберкулезным менингитом, перикардитом и плевритом и при условии наличия адекватного режима химиотерапии с </w:t>
      </w:r>
      <w:r w:rsidRPr="001409D3">
        <w:rPr>
          <w:rFonts w:ascii="Times New Roman" w:eastAsia="Times New Roman" w:hAnsi="Times New Roman" w:cs="Times New Roman"/>
          <w:i/>
          <w:iCs/>
          <w:color w:val="333333"/>
          <w:spacing w:val="4"/>
          <w:sz w:val="27"/>
          <w:szCs w:val="27"/>
          <w:lang w:eastAsia="ru-RU"/>
        </w:rPr>
        <w:lastRenderedPageBreak/>
        <w:t>постепенным снижением дозы в течение 6-8 недель. Глюкокортикоиды могут назначаться по другим показаниям индивидуально по решению врачебной комиссии.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Назначение лекарственных средств может применяться с целью предотвращения и купирования побочных реакций на противотуберкулезные препараты [4, 210].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Основные побочные реакции на противотуберкулезные препараты, а также алгоритмы их предупреждения и купирования описаны в приложении А3.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Дозы лекарственных препаратов и длительность указаны в приложении А3.</w:t>
      </w:r>
    </w:p>
    <w:p w:rsidR="001409D3" w:rsidRPr="001409D3" w:rsidRDefault="001409D3" w:rsidP="001409D3">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назначение лекарственных средств для симптоматической коррекции побочных реакций противотуберкулезных препаратов и купирования симптомов заболевания [194, 211].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пациенту могут быть назначены препараты следующих групп:</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А09АА</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Ферментные препараты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A04AA</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Блокаторы серотониновых 5HT3-рецепторов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А11НА Другие витаминные препараты;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A11DA Витамин B1;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xml:space="preserve"> A11HA02 Пиридоксин** (витамин B6)</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A16AA Аминокислоты и их производные;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A05AA Препараты желчных кислот;</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A05BA Препараты для лечения заболеваний печени;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A02BC Ингибиторы протонного насоса;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А02ВА Блокаторы H2-гистаминовых рецепторов;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A03AD Папаверин и его производные;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A06AD Осмотические слабительные средства;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A07BC Другие адсорбирующие кишечные препараты;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A07DA Препараты, снижающие моторику желудочно-кишечного тракта;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A03FA Стимуляторы моторики желудочно-кишечного тракта;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A12CX Другие минеральные вещества;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B05AA Кровезаменители и препараты плазмы крови;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B01AB Группа гепарина;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B02AA Аминокислоты;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B03BA Витамин B12 (цианокобаламин и его аналоги);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lastRenderedPageBreak/>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B03AB Пероральные препараты трехвалентного железа      </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B03AC Парентеральные препараты трехвалентного железа;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B05XA Растворы электролитов;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C03CA Сульфонамиды;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C03DA Антагонисты альдостерона;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М01АВ Производные уксусной кислоты и родственные соединения;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М01АЕ Производные пропионовой кислоты;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M03BX Другие миорелаксанты центрального действия;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M04AA</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Ингибиторы образования мочевой кислоты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N02BE Анилиды;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N06AA Неселективные ингибиторы обратного захвата моноаминов;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N06BX Другие психостимуляторы и ноотропные препараты;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R03AC Селективные бета 2-адреномиметики;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R05CB Муколитические препараты;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R03DA Ксантины;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R06AC Замещенные этилендиамины;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R06AE Производные пиперазина;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R06AX Другие антигистаминные средства системного действия;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L03AX Глутамил -цистеинил-глицин динатрия**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L03АВ Интерферон гамма человеческий рекомбинантный**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Обязательным условием назначения любого метода патогенетической терапии является применение его на фоне проводимой специфической химиотерапии. Выбор средства (метода) патогенетической терапии должен быть обоснованным с учетом механизмов патогенеза туберкулеза, применения диагностических методов для оценки имеющихся нарушений, возможного взаимодействия с другими лекарственными средствами (методами), прогноза клинической и фармакоэкономической эффективности. Для выявления и оценки имеющихся нарушений могут применяться различные методы диагностики (клинические, инструментальные, лабораторные).</w:t>
      </w:r>
    </w:p>
    <w:p w:rsidR="001409D3" w:rsidRPr="001409D3" w:rsidRDefault="001409D3" w:rsidP="001409D3">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1409D3">
        <w:rPr>
          <w:rFonts w:ascii="Times New Roman" w:eastAsia="Times New Roman" w:hAnsi="Times New Roman" w:cs="Times New Roman"/>
          <w:b/>
          <w:bCs/>
          <w:color w:val="222222"/>
          <w:spacing w:val="4"/>
          <w:sz w:val="33"/>
          <w:szCs w:val="33"/>
          <w:lang w:eastAsia="ru-RU"/>
        </w:rPr>
        <w:t>3.4 Диетотерапия</w:t>
      </w:r>
    </w:p>
    <w:p w:rsidR="001409D3" w:rsidRPr="001409D3" w:rsidRDefault="001409D3" w:rsidP="001409D3">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больным туберкулезом назначать высококалорийная диету (не менее 3100 ккал/сут) с</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увеличенным содержанием легкоусвояемых белков [384].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 xml:space="preserve">диетотерапия должна осуществляться согласно Приказа Минздрава России от 05.08.2003 №330 (ред. от 19.02.2024) "О мерах по </w:t>
      </w:r>
      <w:r w:rsidRPr="001409D3">
        <w:rPr>
          <w:rFonts w:ascii="Times New Roman" w:eastAsia="Times New Roman" w:hAnsi="Times New Roman" w:cs="Times New Roman"/>
          <w:i/>
          <w:iCs/>
          <w:color w:val="333333"/>
          <w:spacing w:val="4"/>
          <w:sz w:val="27"/>
          <w:szCs w:val="27"/>
          <w:lang w:eastAsia="ru-RU"/>
        </w:rPr>
        <w:lastRenderedPageBreak/>
        <w:t>совершенствованию лечебного питания в лечебно-профилактических учреждениях Российской Федерации".</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Медицинская реабилитация и санаторно-курортное лечение и представляют собой последовательных взаимодополняющие мероприятия по восстановлению здоровья больных туберкулезом, улучшению исходов его лечения и профилактике рецидивов, имеющую доказанную клиническую и социальную эффективность, подверженную международными исследованиями и рекомендациями [223, 224, 235, 371, 372]</w:t>
      </w:r>
    </w:p>
    <w:p w:rsidR="001409D3" w:rsidRPr="001409D3" w:rsidRDefault="001409D3" w:rsidP="001409D3">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рассматривать возможности применения медицинской реабилитации и санаторно-курортного лечения по показаниям у всех больных туберкулезом, а также излеченных от туберкулеза лиц с остаточными посттуберкулезными изменениями или высоким риском рецидива процесса [211, 215, 216, 235, 373]</w:t>
      </w:r>
      <w:r w:rsidRPr="001409D3">
        <w:rPr>
          <w:rFonts w:ascii="Times New Roman" w:eastAsia="Times New Roman" w:hAnsi="Times New Roman" w:cs="Times New Roman"/>
          <w:color w:val="222222"/>
          <w:spacing w:val="4"/>
          <w:sz w:val="20"/>
          <w:szCs w:val="20"/>
          <w:vertAlign w:val="superscript"/>
          <w:lang w:eastAsia="ru-RU"/>
        </w:rPr>
        <w:t>4</w:t>
      </w:r>
      <w:r w:rsidRPr="001409D3">
        <w:rPr>
          <w:rFonts w:ascii="Times New Roman" w:eastAsia="Times New Roman" w:hAnsi="Times New Roman" w:cs="Times New Roman"/>
          <w:color w:val="222222"/>
          <w:spacing w:val="4"/>
          <w:sz w:val="27"/>
          <w:szCs w:val="27"/>
          <w:lang w:eastAsia="ru-RU"/>
        </w:rPr>
        <w:t>.</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Медицинская реабилитация, нейропсихологическая и социально-реабилитационная работа являются основными составляющими комплексной реабилитационной помощи пациентам с туберкулезом и осуществляются на стационарном, амбулаторном и санаторном этапах специализированной медицинской помощи, в том числе в условиях дневного стационара.</w:t>
      </w:r>
    </w:p>
    <w:p w:rsidR="001409D3" w:rsidRPr="001409D3" w:rsidRDefault="001409D3" w:rsidP="001409D3">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проводить социально-реабилитационную работу уже с момента подтверждения диагноза, проводить весь период лечения и, по показаниям, после клинического излечения в период диспансерного наблюдения пациента [215-218].</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Комментарии: </w:t>
      </w:r>
      <w:r w:rsidRPr="001409D3">
        <w:rPr>
          <w:rFonts w:ascii="Times New Roman" w:eastAsia="Times New Roman" w:hAnsi="Times New Roman" w:cs="Times New Roman"/>
          <w:i/>
          <w:iCs/>
          <w:color w:val="333333"/>
          <w:spacing w:val="4"/>
          <w:sz w:val="27"/>
          <w:szCs w:val="27"/>
          <w:lang w:eastAsia="ru-RU"/>
        </w:rPr>
        <w:t>действующий Порядок организации медицинской реабилитации взрослых</w:t>
      </w:r>
      <w:r w:rsidRPr="001409D3">
        <w:rPr>
          <w:rFonts w:ascii="Times New Roman" w:eastAsia="Times New Roman" w:hAnsi="Times New Roman" w:cs="Times New Roman"/>
          <w:color w:val="222222"/>
          <w:spacing w:val="4"/>
          <w:sz w:val="20"/>
          <w:szCs w:val="20"/>
          <w:vertAlign w:val="superscript"/>
          <w:lang w:eastAsia="ru-RU"/>
        </w:rPr>
        <w:t>3</w:t>
      </w:r>
      <w:r w:rsidRPr="001409D3">
        <w:rPr>
          <w:rFonts w:ascii="Times New Roman" w:eastAsia="Times New Roman" w:hAnsi="Times New Roman" w:cs="Times New Roman"/>
          <w:i/>
          <w:iCs/>
          <w:color w:val="333333"/>
          <w:spacing w:val="4"/>
          <w:sz w:val="27"/>
          <w:szCs w:val="27"/>
          <w:lang w:eastAsia="ru-RU"/>
        </w:rPr>
        <w:t> определяет медицинскую реабилитацию как комплекс мероприятий медицинского и психологического характера, направленных на полное или частичное восстановление нарушенных и (или) компенсацию утраченных функций организма, в том числе с применением технических средств реабилитации, поддержание функций организма в процессе завершения остро развившегося патологического процесса или обострения хронического патологического процесса в организме, а также на предупреждение, раннюю диагностику и коррекцию возможных нарушений функций, предупреждение и снижение степени возможной инвалидности, улучшение качества жизни, сохранение работоспособности пациента и его социальную интеграцию в общество.</w:t>
      </w:r>
    </w:p>
    <w:p w:rsidR="001409D3" w:rsidRPr="001409D3" w:rsidRDefault="001409D3" w:rsidP="001409D3">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для оценки реабилитационного статуса использовать данные анамнеза, наличие жалоб и клинических симптомов, данные рентгенологических и функциональных исследований в динамике, а также ряд опросников и инструментов оценки состояния и реабилитационного потенциала пациента [220-223, 225].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рассматривать возможность реабилитации пациента с заболеванием дыхательной системы во всех случаях туберкулеза легких, а также после излечения от туберкулеза у пациентов, имеющих снижение физической работоспособности, зарегистрированные респираторные симптомы, сопутствующие заболевания, включая хроническую обструктивную болезнь легких, бронхиальную астму, бронхоэктазы, фиброз легких [210, 223, 224, 234].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рассматривать возможность реабилитации пациента после оперативного лечения или при наличии показаний к плановому хирургическому вмешательству по поводу туберкулеза легочной и внелегочных локализаций [369, 374, 375].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xml:space="preserve"> включать в программы реабилитации пациента с заболеванием дыхательной системы для больных туберкулезом групповые и индивидуальные занятия лечебной физкультурой, включающие аэробные </w:t>
      </w:r>
      <w:r w:rsidRPr="001409D3">
        <w:rPr>
          <w:rFonts w:ascii="Times New Roman" w:eastAsia="Times New Roman" w:hAnsi="Times New Roman" w:cs="Times New Roman"/>
          <w:color w:val="222222"/>
          <w:spacing w:val="4"/>
          <w:sz w:val="27"/>
          <w:szCs w:val="27"/>
          <w:lang w:eastAsia="ru-RU"/>
        </w:rPr>
        <w:lastRenderedPageBreak/>
        <w:t>упражнения для тренировки выносливости, тренировку респираторных мышц, применение методов очистки дыхательных путей, а также (для больных всеми формами туберкулеза) методы лечебного питания и  нутритивной коррекции, психологического сопровождения, и меры социальной поддержки, обеспечивающие повышение эффективности комплексного лечения, профилактику рецидивов и обострений, а также улучшение качества жизни пациентов [219, 223, 225-233, 249, 251, 252].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включение реабилитационных технологий в программу реабилитации больных туберкулезом должно осуществляться с учетом показаний, противопоказаний и факторов риска, ограничивающих проведение реабилитационных мероприятий [225, 233-235, 255].</w:t>
      </w:r>
    </w:p>
    <w:p w:rsidR="001409D3" w:rsidRPr="001409D3" w:rsidRDefault="001409D3" w:rsidP="001409D3">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включать в комплекс реабилитационных мероприятий больных туберкулезом физиотерапевтические методы [236-244].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color w:val="222222"/>
          <w:spacing w:val="4"/>
          <w:sz w:val="27"/>
          <w:szCs w:val="27"/>
          <w:lang w:eastAsia="ru-RU"/>
        </w:rPr>
        <w:t>к </w:t>
      </w:r>
      <w:r w:rsidRPr="001409D3">
        <w:rPr>
          <w:rFonts w:ascii="Times New Roman" w:eastAsia="Times New Roman" w:hAnsi="Times New Roman" w:cs="Times New Roman"/>
          <w:i/>
          <w:iCs/>
          <w:color w:val="333333"/>
          <w:spacing w:val="4"/>
          <w:sz w:val="27"/>
          <w:szCs w:val="27"/>
          <w:lang w:eastAsia="ru-RU"/>
        </w:rPr>
        <w:t>физиотерапевтическим методам относят использование аэрозольтерапии, воздействие синусоидальными модулированными токами, электрическим полем ультравысокой частоты, магнитотерапия, лазеротерапия низкоинтенсивным лазерным излучением, ультразвуковое лечение, а также, а также электрофорез лекарственных препаратов и другие методы с подтвержденной эффективностью.</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Выбор физических факторов для включения в комплекс лечебных мероприятий больных туберкулезом легких должен основываться на механизмах лечебного воздействия каждого из этих физических факторов с учетом особенностей течения специфического процесса (типа воспалительной реакции и фазы заболевания) [22-30, 42].</w:t>
      </w:r>
    </w:p>
    <w:p w:rsidR="001409D3" w:rsidRPr="001409D3" w:rsidRDefault="001409D3" w:rsidP="001409D3">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осуществлять проведение второго и третьего этапа реабилитации больных туберкулезом, а также клинически излеченных от туберкулеза лиц, в условиях санаторно-курортных организаций в соответствии с медицинскими показаниями для санаторно-курортного лечения взрослого населения при заболевании туберкулезом</w:t>
      </w:r>
      <w:r w:rsidRPr="001409D3">
        <w:rPr>
          <w:rFonts w:ascii="Times New Roman" w:eastAsia="Times New Roman" w:hAnsi="Times New Roman" w:cs="Times New Roman"/>
          <w:color w:val="222222"/>
          <w:spacing w:val="4"/>
          <w:sz w:val="20"/>
          <w:szCs w:val="20"/>
          <w:vertAlign w:val="superscript"/>
          <w:lang w:eastAsia="ru-RU"/>
        </w:rPr>
        <w:t>4</w:t>
      </w:r>
      <w:r w:rsidRPr="001409D3">
        <w:rPr>
          <w:rFonts w:ascii="Times New Roman" w:eastAsia="Times New Roman" w:hAnsi="Times New Roman" w:cs="Times New Roman"/>
          <w:color w:val="222222"/>
          <w:spacing w:val="4"/>
          <w:sz w:val="27"/>
          <w:szCs w:val="27"/>
          <w:lang w:eastAsia="ru-RU"/>
        </w:rPr>
        <w:t> [215, 217, 249, 255 -257].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проведение реабилитационных мероприятий в условиях санатория у пациентов, завершивших стационарный этап лечения, в том числе функцию внешнего дыхания и психологическое состояние пациентов [257, 258, 260-262].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i/>
          <w:iCs/>
          <w:color w:val="333333"/>
          <w:spacing w:val="4"/>
          <w:sz w:val="27"/>
          <w:szCs w:val="27"/>
          <w:lang w:eastAsia="ru-RU"/>
        </w:rPr>
        <w:t>Санаторно-курортное</w:t>
      </w:r>
      <w:r w:rsidRPr="001409D3">
        <w:rPr>
          <w:rFonts w:ascii="Times New Roman" w:eastAsia="Times New Roman" w:hAnsi="Times New Roman" w:cs="Times New Roman"/>
          <w:i/>
          <w:iCs/>
          <w:color w:val="333333"/>
          <w:spacing w:val="4"/>
          <w:sz w:val="27"/>
          <w:szCs w:val="27"/>
          <w:lang w:eastAsia="ru-RU"/>
        </w:rPr>
        <w:t> лечение больных активным туберкулезом является завершающим этапом терапии туберкулеза, направленным на дальнейшее подавление активности возбудителя и закрепление результатов интенсивной фазы лечения.</w:t>
      </w:r>
    </w:p>
    <w:p w:rsidR="001409D3" w:rsidRPr="001409D3" w:rsidRDefault="001409D3" w:rsidP="001409D3">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по завершению интенсивной фазы лечения направлять для дальнейшего лечения в фазе продолжения химиотерапии в специализированные санаторно-курортные организации всех больных активным туберкулезом, в том числе после хирургического лечения, а также активным туберкулезом других органов и систем при отсутствии бактериовыделения [211, 217, 220, 361].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Медицинские показания и противопоказания для санаторно-курортного лечения взрослого населения при заболевании туберкулезом определены Приказом Минздрава России от 28.09.2020 № 1029н</w:t>
      </w:r>
      <w:r w:rsidRPr="001409D3">
        <w:rPr>
          <w:rFonts w:ascii="Times New Roman" w:eastAsia="Times New Roman" w:hAnsi="Times New Roman" w:cs="Times New Roman"/>
          <w:b/>
          <w:bCs/>
          <w:i/>
          <w:iCs/>
          <w:color w:val="333333"/>
          <w:spacing w:val="4"/>
          <w:sz w:val="20"/>
          <w:szCs w:val="20"/>
          <w:vertAlign w:val="superscript"/>
          <w:lang w:eastAsia="ru-RU"/>
        </w:rPr>
        <w:t>5</w:t>
      </w:r>
    </w:p>
    <w:p w:rsidR="001409D3" w:rsidRPr="001409D3" w:rsidRDefault="001409D3" w:rsidP="001409D3">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направлять в специализированные санаторно-курортные организации пациентов, достигших клинического излечения от туберкулеза, при наличии сопутствующих заболеваний и других отягощающих факторов с целью проведения противорецидивных курсов терапии туберкулеза и  достижения полной медицинской и трудовой реабилитации пациентов</w:t>
      </w:r>
      <w:r w:rsidRPr="001409D3">
        <w:rPr>
          <w:rFonts w:ascii="Times New Roman" w:eastAsia="Times New Roman" w:hAnsi="Times New Roman" w:cs="Times New Roman"/>
          <w:color w:val="222222"/>
          <w:spacing w:val="4"/>
          <w:sz w:val="20"/>
          <w:szCs w:val="20"/>
          <w:vertAlign w:val="superscript"/>
          <w:lang w:eastAsia="ru-RU"/>
        </w:rPr>
        <w:t>2</w:t>
      </w:r>
      <w:r w:rsidRPr="001409D3">
        <w:rPr>
          <w:rFonts w:ascii="Times New Roman" w:eastAsia="Times New Roman" w:hAnsi="Times New Roman" w:cs="Times New Roman"/>
          <w:color w:val="222222"/>
          <w:spacing w:val="4"/>
          <w:sz w:val="27"/>
          <w:szCs w:val="27"/>
          <w:lang w:eastAsia="ru-RU"/>
        </w:rPr>
        <w:t> [220, 212, 371, 372].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Продолжительность санаторно-курортного лечения больного туберкулезом составляет от 21 дня и более</w:t>
      </w:r>
      <w:r w:rsidRPr="001409D3">
        <w:rPr>
          <w:rFonts w:ascii="Times New Roman" w:eastAsia="Times New Roman" w:hAnsi="Times New Roman" w:cs="Times New Roman"/>
          <w:i/>
          <w:iCs/>
          <w:color w:val="333333"/>
          <w:spacing w:val="4"/>
          <w:sz w:val="20"/>
          <w:szCs w:val="20"/>
          <w:vertAlign w:val="superscript"/>
          <w:lang w:eastAsia="ru-RU"/>
        </w:rPr>
        <w:t>2</w:t>
      </w:r>
      <w:r w:rsidRPr="001409D3">
        <w:rPr>
          <w:rFonts w:ascii="Times New Roman" w:eastAsia="Times New Roman" w:hAnsi="Times New Roman" w:cs="Times New Roman"/>
          <w:i/>
          <w:iCs/>
          <w:color w:val="333333"/>
          <w:spacing w:val="4"/>
          <w:sz w:val="27"/>
          <w:szCs w:val="27"/>
          <w:lang w:eastAsia="ru-RU"/>
        </w:rPr>
        <w:t>, которая определяется решениями врачебной комиссии санатория.</w:t>
      </w:r>
    </w:p>
    <w:p w:rsidR="001409D3" w:rsidRPr="001409D3" w:rsidRDefault="001409D3" w:rsidP="001409D3">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в условиях специализированных противотуберкулёзных санаториев сочетать профилактическое назначение противотуберкулёзных препаратов с климатотерапией, диетотерапией,  а также методами физиотерапии, что способствует повышению эффективности противорецидивных мероприятий и снижению частоты хронизации процесса [212, 215, 218, 248]</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4)</w:t>
      </w:r>
    </w:p>
    <w:p w:rsidR="001409D3" w:rsidRPr="001409D3" w:rsidRDefault="001409D3" w:rsidP="001409D3">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проведение санаторно-курортного лечения и медицинской реабилитации с применением природных лечебных ресурсов (лечебный климат) больным туберкулезом после прекращения бактериовыделения в результате проведения интенсивной фазы химиотерапии вне зависимости от наличия лекарственной устойчивости возбудителя</w:t>
      </w:r>
      <w:r w:rsidRPr="001409D3">
        <w:rPr>
          <w:rFonts w:ascii="Times New Roman" w:eastAsia="Times New Roman" w:hAnsi="Times New Roman" w:cs="Times New Roman"/>
          <w:color w:val="222222"/>
          <w:spacing w:val="4"/>
          <w:sz w:val="20"/>
          <w:szCs w:val="20"/>
          <w:vertAlign w:val="superscript"/>
          <w:lang w:eastAsia="ru-RU"/>
        </w:rPr>
        <w:t>6 </w:t>
      </w:r>
      <w:r w:rsidRPr="001409D3">
        <w:rPr>
          <w:rFonts w:ascii="Times New Roman" w:eastAsia="Times New Roman" w:hAnsi="Times New Roman" w:cs="Times New Roman"/>
          <w:color w:val="222222"/>
          <w:spacing w:val="4"/>
          <w:sz w:val="27"/>
          <w:szCs w:val="27"/>
          <w:lang w:eastAsia="ru-RU"/>
        </w:rPr>
        <w:t>[244, 192, 361, 244].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медицинские противопоказания для санаторно-курортного лечения и медицинской реабилитации с применением природных лечебных ресурсов включают туберкулез любой локализации в интенсивную фазу лечения при наличии бактериовыделения, подтвержденного микроскопическим или микробиологическими (культуральными) исследованиями.</w:t>
      </w:r>
    </w:p>
    <w:p w:rsidR="001409D3" w:rsidRPr="001409D3" w:rsidRDefault="001409D3" w:rsidP="001409D3">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проводить санаторно-курортное лечение с применением природных лечебных факторов (климатолечение и аэротерапия, терренкур, использование питьевых минеральных вод) в условиях санаторных организаций целесообразно осуществлять в комплексе с другими методами реабилитации (лечебная физкультура, лечебное питание, в том числе кумысолечение, физиотерапия, патогенетическая терапия по показаниям) [219, 249, 250, 258, 260, 261, 263].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в условиях специализированных санаторно-курортных организаций</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включать в комплекс реабилитационных мероприятий этиотропные и патогенетические методы, медикаментозные методы коррекции сопутствующих заболеваний и другой патологии органов и систем, последствий развития нежелательных реакций при проведении противотуберкулезной терапии, психологические и медицинские методы лечения табачной и алкогольной зависимостей [219, 250, 253, 259-263].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 xml:space="preserve">в случае признания пациента инвалидом дальнейшие мероприятия по реабилитации и абилитации инвалида определяются индивидуальной программой реабилитации в соответствии с требованиями </w:t>
      </w:r>
      <w:r w:rsidRPr="001409D3">
        <w:rPr>
          <w:rFonts w:ascii="Times New Roman" w:eastAsia="Times New Roman" w:hAnsi="Times New Roman" w:cs="Times New Roman"/>
          <w:i/>
          <w:iCs/>
          <w:color w:val="333333"/>
          <w:spacing w:val="4"/>
          <w:sz w:val="27"/>
          <w:szCs w:val="27"/>
          <w:lang w:eastAsia="ru-RU"/>
        </w:rPr>
        <w:lastRenderedPageBreak/>
        <w:t>ст. 9 Федерального закона «О социальной защите инвалидов в Российской Федерации» от 24.11.1995 N 181-ФЗ</w:t>
      </w:r>
      <w:r w:rsidRPr="001409D3">
        <w:rPr>
          <w:rFonts w:ascii="Times New Roman" w:eastAsia="Times New Roman" w:hAnsi="Times New Roman" w:cs="Times New Roman"/>
          <w:b/>
          <w:bCs/>
          <w:i/>
          <w:iCs/>
          <w:color w:val="333333"/>
          <w:spacing w:val="4"/>
          <w:sz w:val="20"/>
          <w:szCs w:val="20"/>
          <w:vertAlign w:val="superscript"/>
          <w:lang w:eastAsia="ru-RU"/>
        </w:rPr>
        <w:t>7</w:t>
      </w:r>
    </w:p>
    <w:p w:rsidR="001409D3" w:rsidRPr="001409D3" w:rsidRDefault="001409D3" w:rsidP="001409D3">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включать в программы санаторно-курортного лечения и реабилитации пациентов образовательные программы формирования приверженности к здоровому образу жизни, групповое и индивидуальное профилактическое консультирование, санитарно-просветительскую работу, организацию школ по отказу от потребления табака [223, 249, 251, 262].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многопрофильный образовательный компонент должен содержать в доступной для пациента форме информацию о туберкулезе и посттуберкулезных изменениях в легких, наиболее распространенных сопутствующих заболеваниях дыхательных путей, пользе ежедневной физической активности, правильного питания, значимости медикаментозной терапии [16, 18, 37]. Целесообразно включать в образовательные программы меры по раннему и эффективному отказу от курения и указывать на риски, связанные со злоупотреблением алкоголем, начиная с уровня первичной медико-санитарной помощи [250, 253, 254, 255].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0"/>
          <w:szCs w:val="20"/>
          <w:vertAlign w:val="superscript"/>
          <w:lang w:eastAsia="ru-RU"/>
        </w:rPr>
        <w:t>3</w:t>
      </w:r>
      <w:r w:rsidRPr="001409D3">
        <w:rPr>
          <w:rFonts w:ascii="Times New Roman" w:eastAsia="Times New Roman" w:hAnsi="Times New Roman" w:cs="Times New Roman"/>
          <w:i/>
          <w:iCs/>
          <w:color w:val="333333"/>
          <w:spacing w:val="4"/>
          <w:sz w:val="27"/>
          <w:szCs w:val="27"/>
          <w:lang w:eastAsia="ru-RU"/>
        </w:rPr>
        <w:t> Приказ Министерства здравоохранения РФ от 31 июля 2020 г. №788 н «Об утверждении Порядка организации медицинской реабилитации взрослых“</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0"/>
          <w:szCs w:val="20"/>
          <w:vertAlign w:val="superscript"/>
          <w:lang w:eastAsia="ru-RU"/>
        </w:rPr>
        <w:t>4</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Приказ Министерства здравоохранения и медицинской промышленности РФ от 19 июля 1996 г. №291 «О совершенствовании санаторно- курортной и реабилитационной помощи больным туберкулезом»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0"/>
          <w:szCs w:val="20"/>
          <w:vertAlign w:val="superscript"/>
          <w:lang w:eastAsia="ru-RU"/>
        </w:rPr>
        <w:t>5</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Приказ Министерства здравоохранения Российской Федерации от 28.09.2020 №1029н "Об утверждении перечней медицинских показаний и противопоказаний для санаторно-курортного лечения"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0"/>
          <w:szCs w:val="20"/>
          <w:vertAlign w:val="superscript"/>
          <w:lang w:eastAsia="ru-RU"/>
        </w:rPr>
        <w:t>6</w:t>
      </w:r>
      <w:r w:rsidRPr="001409D3">
        <w:rPr>
          <w:rFonts w:ascii="Times New Roman" w:eastAsia="Times New Roman" w:hAnsi="Times New Roman" w:cs="Times New Roman"/>
          <w:i/>
          <w:iCs/>
          <w:color w:val="333333"/>
          <w:spacing w:val="4"/>
          <w:sz w:val="27"/>
          <w:szCs w:val="27"/>
          <w:lang w:eastAsia="ru-RU"/>
        </w:rPr>
        <w:t> Приказ Минздрава России от 27.03.2024 г. №143 н «Об утверждении классификации природных лечебных ресурсов, указанных в п.2 статьи 2.1. Федерального закона от 23 февраля 1995 г. №26-ФЗ «О природных лечебных ресурсах, лечебно – оздоровительных местностях и курортах», их характеристик и перечня медицинских показаний и противопоказаний для санаторно – курортного лечения и медицинской реабилитации с применением таких природных лечебных ресурсов»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0"/>
          <w:szCs w:val="20"/>
          <w:vertAlign w:val="superscript"/>
          <w:lang w:eastAsia="ru-RU"/>
        </w:rPr>
        <w:t>7</w:t>
      </w:r>
      <w:r w:rsidRPr="001409D3">
        <w:rPr>
          <w:rFonts w:ascii="Times New Roman" w:eastAsia="Times New Roman" w:hAnsi="Times New Roman" w:cs="Times New Roman"/>
          <w:i/>
          <w:iCs/>
          <w:color w:val="333333"/>
          <w:spacing w:val="4"/>
          <w:sz w:val="27"/>
          <w:szCs w:val="27"/>
          <w:lang w:eastAsia="ru-RU"/>
        </w:rPr>
        <w:t> Федеральный закон «О социальной защите инвалидов в Российской Федерации» от 24.11.1995 №181-ФЗ.</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lastRenderedPageBreak/>
        <w:t>5. Профилактика и диспансерное наблюдение, медицинские показания и противопоказания к применению методов профилактики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Профилактика туберкулеза в настоящее время складывается из комплекса мероприятий и основывается на требованиях, изложенных в Постановлении Главного государственного санитарного врача РФ от 28.01.2021 №4 утверждены СанПиН 3.3686-21 «Санитарно-эпидемиологические требования по профилактике инфекционных болезней».</w:t>
      </w:r>
      <w:r w:rsidRPr="001409D3">
        <w:rPr>
          <w:rFonts w:ascii="Times New Roman" w:eastAsia="Times New Roman" w:hAnsi="Times New Roman" w:cs="Times New Roman"/>
          <w:b/>
          <w:bCs/>
          <w:i/>
          <w:iCs/>
          <w:color w:val="333333"/>
          <w:spacing w:val="4"/>
          <w:sz w:val="20"/>
          <w:szCs w:val="20"/>
          <w:vertAlign w:val="superscript"/>
          <w:lang w:eastAsia="ru-RU"/>
        </w:rPr>
        <w:t>8</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 настоящее время диспансерное наблюдение пациентов с туберкулезом осуществляется в соответствии с Приказом Минздрава России от 13.03.2019 №127н «Об утверждении порядка диспансерного наблюдения за пациентами с туберкулезом, лицами, находящимися или находившимися в контакте с источником туберкулеза, а также лицами с подозрением на туберкулез и излеченными от туберкулеза и признании утратившими силу пунктов 6-17 Порядка оказания медицинской помощи больным туберкулезом, утвержденного Приказом № 932н Министерства здравоохранения Российской Федерации от 15 ноября 2012 г. (ред. от 19.05.2023)»</w:t>
      </w:r>
      <w:r w:rsidRPr="001409D3">
        <w:rPr>
          <w:rFonts w:ascii="Times New Roman" w:eastAsia="Times New Roman" w:hAnsi="Times New Roman" w:cs="Times New Roman"/>
          <w:b/>
          <w:bCs/>
          <w:i/>
          <w:iCs/>
          <w:color w:val="333333"/>
          <w:spacing w:val="4"/>
          <w:sz w:val="20"/>
          <w:szCs w:val="20"/>
          <w:vertAlign w:val="superscript"/>
          <w:lang w:eastAsia="ru-RU"/>
        </w:rPr>
        <w:t>9</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 настоящее время сроки проведения профилактических медицинских осмотров граждан в целях выявления туберкулеза осуществляются в соответствии с Приказом Министерства здравоохранения Российской Федерации от 11 апреля 2025 года №190н «Об утверждении порядка и сроков проведения профилактических медицинских осмотров граждан в целях выявления туберкулеза» утверждает новый порядок проведения профилактических медицинских осмотров населения для выявления туберкулеза)</w:t>
      </w:r>
      <w:r w:rsidRPr="001409D3">
        <w:rPr>
          <w:rFonts w:ascii="Times New Roman" w:eastAsia="Times New Roman" w:hAnsi="Times New Roman" w:cs="Times New Roman"/>
          <w:b/>
          <w:bCs/>
          <w:i/>
          <w:iCs/>
          <w:color w:val="333333"/>
          <w:spacing w:val="4"/>
          <w:sz w:val="20"/>
          <w:szCs w:val="20"/>
          <w:vertAlign w:val="superscript"/>
          <w:lang w:eastAsia="ru-RU"/>
        </w:rPr>
        <w:t>10</w:t>
      </w:r>
      <w:r w:rsidRPr="001409D3">
        <w:rPr>
          <w:rFonts w:ascii="Times New Roman" w:eastAsia="Times New Roman" w:hAnsi="Times New Roman" w:cs="Times New Roman"/>
          <w:i/>
          <w:iCs/>
          <w:color w:val="333333"/>
          <w:spacing w:val="4"/>
          <w:sz w:val="27"/>
          <w:szCs w:val="27"/>
          <w:lang w:eastAsia="ru-RU"/>
        </w:rPr>
        <w:t>.</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Различают социальную, санитарную и специфическую профилактику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К мерам социальной профилактики относят:</w:t>
      </w:r>
    </w:p>
    <w:p w:rsidR="001409D3" w:rsidRPr="001409D3" w:rsidRDefault="001409D3" w:rsidP="001409D3">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оздоровление условий труда и быта;</w:t>
      </w:r>
    </w:p>
    <w:p w:rsidR="001409D3" w:rsidRPr="001409D3" w:rsidRDefault="001409D3" w:rsidP="001409D3">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формирование здорового образа жизни;</w:t>
      </w:r>
    </w:p>
    <w:p w:rsidR="001409D3" w:rsidRPr="001409D3" w:rsidRDefault="001409D3" w:rsidP="001409D3">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нормативная регуляция миграции;</w:t>
      </w:r>
    </w:p>
    <w:p w:rsidR="001409D3" w:rsidRPr="001409D3" w:rsidRDefault="001409D3" w:rsidP="001409D3">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борьба с алкоголизмом и наркоманией;</w:t>
      </w:r>
    </w:p>
    <w:p w:rsidR="001409D3" w:rsidRPr="001409D3" w:rsidRDefault="001409D3" w:rsidP="001409D3">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социальная поддержка малоимущих, бездомных, прибывших из мест лишения свободы</w:t>
      </w:r>
      <w:r w:rsidRPr="001409D3">
        <w:rPr>
          <w:rFonts w:ascii="Times New Roman" w:eastAsia="Times New Roman" w:hAnsi="Times New Roman" w:cs="Times New Roman"/>
          <w:color w:val="222222"/>
          <w:spacing w:val="4"/>
          <w:sz w:val="20"/>
          <w:szCs w:val="20"/>
          <w:vertAlign w:val="superscript"/>
          <w:lang w:eastAsia="ru-RU"/>
        </w:rPr>
        <w:t>11</w:t>
      </w:r>
      <w:r w:rsidRPr="001409D3">
        <w:rPr>
          <w:rFonts w:ascii="Times New Roman" w:eastAsia="Times New Roman" w:hAnsi="Times New Roman" w:cs="Times New Roman"/>
          <w:i/>
          <w:iCs/>
          <w:color w:val="333333"/>
          <w:spacing w:val="4"/>
          <w:sz w:val="27"/>
          <w:szCs w:val="27"/>
          <w:lang w:eastAsia="ru-RU"/>
        </w:rPr>
        <w:t>;</w:t>
      </w:r>
    </w:p>
    <w:p w:rsidR="001409D3" w:rsidRPr="001409D3" w:rsidRDefault="001409D3" w:rsidP="001409D3">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lastRenderedPageBreak/>
        <w:t>соблюдение санитарно-гигиенических норм во ФСИН.</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Под санитарной профилактикой понимают планомерную организацию и проведение системы санитарно-гигиенических и профилактических мероприятий, направленных на предохранение здоровых людей от заражения и заболевания туберкулезом. К санитарной профилактике относятся меры по ограждению наиболее угрожаемых контингентов населения от пациентов с заразными формами туберкулеза и ограничение допуска лиц, больных туберкулезом, к работе в некоторых профессиях. В соответствии со специальной инструкцией пациенты с активными формами туберкулеза не допускаются к работе в родильных домах, лечебно-профилактических, воспитательных, оздоровительных и спортивных учреждениях для детей и подростков, в пищевой, промышленности, школах, на предприятиях общественного питания, в коммунальном хозяйстве и общественном транспорте.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Вторая составляющая санитарной профилактики – социальные, противоэпидемические и лечебно-профилактические мероприятия в очагах туберкулезной инфекции. Основную опасность для окружающих представляют пациенты с туберкулезом органов дыхания, выделяющие МБТ; в том числе, наиболее тяжелые из них – пациенты с МЛУ ТБ, пре-ШЛУ и ШЛУ ТБ.</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Согласно приложению №12 к Приказу Минздрава России от 21.03.2003 №109 (ред. от 05.06.2017) «Рекомендации по противоэпидемическим мероприятиям в очагах туберкулеза»</w:t>
      </w:r>
      <w:r w:rsidRPr="001409D3">
        <w:rPr>
          <w:rFonts w:ascii="Times New Roman" w:eastAsia="Times New Roman" w:hAnsi="Times New Roman" w:cs="Times New Roman"/>
          <w:i/>
          <w:iCs/>
          <w:color w:val="333333"/>
          <w:spacing w:val="4"/>
          <w:sz w:val="20"/>
          <w:szCs w:val="20"/>
          <w:vertAlign w:val="superscript"/>
          <w:lang w:eastAsia="ru-RU"/>
        </w:rPr>
        <w:t>13</w:t>
      </w:r>
      <w:r w:rsidRPr="001409D3">
        <w:rPr>
          <w:rFonts w:ascii="Times New Roman" w:eastAsia="Times New Roman" w:hAnsi="Times New Roman" w:cs="Times New Roman"/>
          <w:i/>
          <w:iCs/>
          <w:color w:val="333333"/>
          <w:spacing w:val="4"/>
          <w:sz w:val="27"/>
          <w:szCs w:val="27"/>
          <w:lang w:eastAsia="ru-RU"/>
        </w:rPr>
        <w:t> в зависимости от риска возникновения новых заболеваний очаги подразделяют на 5 групп: очаги с наибольшим риском заражения туберкулезом, с меньшим риском, минимальным и потенциальным риском, а также очаги зоонозного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Появление пациентов с МЛУ ТБ, пре-ШЛУ и ШЛУ ТБ и коинфекцией ТБ/ВИЧ сформировало новые типы очагов; по новым Санитарным правилам лица с ВИЧ-инфекцией, контактирующие с больными туберкулезом, должны быть удалены из очага туберкулезной инфекции.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xml:space="preserve">Третьей составляющей санитарной профилактики является санитарно-просветительная работа среди населения. В первую очередь, самому пациенту необходимо привить необходимые гигиенические навыки, от которых во многом будет зависеть здоровье окружающих его людей. Санитарное просвещение лиц, контактных с пациентами-бактериовыделителями, особенно среди пациентов с ВИЧ-инфекцией, должно быть направлено на разъяснение необходимости регулярного обследования в </w:t>
      </w:r>
      <w:r w:rsidRPr="001409D3">
        <w:rPr>
          <w:rFonts w:ascii="Times New Roman" w:eastAsia="Times New Roman" w:hAnsi="Times New Roman" w:cs="Times New Roman"/>
          <w:i/>
          <w:iCs/>
          <w:color w:val="333333"/>
          <w:spacing w:val="4"/>
          <w:sz w:val="27"/>
          <w:szCs w:val="27"/>
          <w:lang w:eastAsia="ru-RU"/>
        </w:rPr>
        <w:lastRenderedPageBreak/>
        <w:t>диспансере, важности длительного и систематического проведения мероприятий в очаге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Под специфической профилактикой понимают вакцинацию и ревакцинацию БЦЖ и химиопрофилактику (превентивное лечение). Проведение вакцинации и ревакцинации осуществляется согласно Национальному календарю прививок</w:t>
      </w:r>
      <w:r w:rsidRPr="001409D3">
        <w:rPr>
          <w:rFonts w:ascii="Times New Roman" w:eastAsia="Times New Roman" w:hAnsi="Times New Roman" w:cs="Times New Roman"/>
          <w:i/>
          <w:iCs/>
          <w:color w:val="333333"/>
          <w:spacing w:val="4"/>
          <w:sz w:val="20"/>
          <w:szCs w:val="20"/>
          <w:vertAlign w:val="superscript"/>
          <w:lang w:eastAsia="ru-RU"/>
        </w:rPr>
        <w:t>7</w:t>
      </w:r>
      <w:r w:rsidRPr="001409D3">
        <w:rPr>
          <w:rFonts w:ascii="Times New Roman" w:eastAsia="Times New Roman" w:hAnsi="Times New Roman" w:cs="Times New Roman"/>
          <w:i/>
          <w:iCs/>
          <w:color w:val="333333"/>
          <w:spacing w:val="4"/>
          <w:sz w:val="27"/>
          <w:szCs w:val="27"/>
          <w:lang w:eastAsia="ru-RU"/>
        </w:rPr>
        <w:t>.</w:t>
      </w:r>
    </w:p>
    <w:p w:rsidR="001409D3" w:rsidRPr="001409D3" w:rsidRDefault="001409D3" w:rsidP="001409D3">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проводить химиопрофилактику (превентивное лечение) туберкулеза пациентам при первичном установлении диагноза ВИЧ-инфекции [264, 265, 266].</w:t>
      </w:r>
      <w:r w:rsidRPr="001409D3">
        <w:rPr>
          <w:rFonts w:ascii="Times New Roman" w:eastAsia="Times New Roman" w:hAnsi="Times New Roman" w:cs="Times New Roman"/>
          <w:i/>
          <w:iCs/>
          <w:color w:val="333333"/>
          <w:spacing w:val="4"/>
          <w:sz w:val="27"/>
          <w:szCs w:val="27"/>
          <w:lang w:eastAsia="ru-RU"/>
        </w:rPr>
        <w:t> </w:t>
      </w:r>
      <w:r w:rsidRPr="001409D3">
        <w:rPr>
          <w:rFonts w:ascii="Times New Roman" w:eastAsia="Times New Roman" w:hAnsi="Times New Roman" w:cs="Times New Roman"/>
          <w:color w:val="222222"/>
          <w:spacing w:val="4"/>
          <w:sz w:val="27"/>
          <w:szCs w:val="27"/>
          <w:lang w:eastAsia="ru-RU"/>
        </w:rPr>
        <w:t> </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Комментарий:</w:t>
      </w:r>
      <w:r w:rsidRPr="001409D3">
        <w:rPr>
          <w:rFonts w:ascii="Times New Roman" w:eastAsia="Times New Roman" w:hAnsi="Times New Roman" w:cs="Times New Roman"/>
          <w:i/>
          <w:iCs/>
          <w:color w:val="333333"/>
          <w:spacing w:val="4"/>
          <w:sz w:val="27"/>
          <w:szCs w:val="27"/>
          <w:lang w:eastAsia="ru-RU"/>
        </w:rPr>
        <w:t> необходимость проведения повторных курсов химиопрофилактики (превентивного лечения) туберкулеза лицам с ВИЧ-инфекцией определяется в индивидуальном порядке решением ВК на основании веских клинических показаний.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Дозы лекарственных препаратов и длительность указана в таблице (Приложение А3.5)</w:t>
      </w:r>
    </w:p>
    <w:p w:rsidR="001409D3" w:rsidRPr="001409D3" w:rsidRDefault="001409D3" w:rsidP="001409D3">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У пациентов с ВИЧ-инфекцией, получающих антиретровирусную терапию, </w:t>
      </w: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учитывать межлекарственные взаимодействия между противотуберкулёзными и противовирусными препаратами системного действия [272].</w:t>
      </w:r>
      <w:r w:rsidRPr="001409D3">
        <w:rPr>
          <w:rFonts w:ascii="Times New Roman" w:eastAsia="Times New Roman" w:hAnsi="Times New Roman" w:cs="Times New Roman"/>
          <w:b/>
          <w:bCs/>
          <w:color w:val="222222"/>
          <w:spacing w:val="4"/>
          <w:sz w:val="27"/>
          <w:szCs w:val="27"/>
          <w:lang w:eastAsia="ru-RU"/>
        </w:rPr>
        <w:t> </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у пациентов с ВИЧ-инфекцией, получающих противовирусные препараты системного действия, важно учитывать лекарственные взаимодействия с противотуберкулезными препаратами, проверять на сайте https://www.hiv-druginteractions.org  </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Дозы лекарственных препаратов и длительность указана в таблице (Приложение А3.5)</w:t>
      </w:r>
    </w:p>
    <w:p w:rsidR="001409D3" w:rsidRPr="001409D3" w:rsidRDefault="001409D3" w:rsidP="001409D3">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проводить химиопрофилактику (превентивное лечение) туберкулеза лицам при наличии у них иммунокомпрометирующих состояний и заболеваний [265, 266, 267].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 </w:t>
      </w:r>
      <w:r w:rsidRPr="001409D3">
        <w:rPr>
          <w:rFonts w:ascii="Times New Roman" w:eastAsia="Times New Roman" w:hAnsi="Times New Roman" w:cs="Times New Roman"/>
          <w:i/>
          <w:iCs/>
          <w:color w:val="333333"/>
          <w:spacing w:val="4"/>
          <w:sz w:val="27"/>
          <w:szCs w:val="27"/>
          <w:lang w:eastAsia="ru-RU"/>
        </w:rPr>
        <w:t xml:space="preserve">химиопрофилактика (превентивное лечение) туберкулеза  также необходима лицам при наличии у них иммунокомпрометирующих состояний и заболеваний (пациентам, начинающим терапию селективными иммунодепрессантами, ингибиторами </w:t>
      </w:r>
      <w:r w:rsidRPr="001409D3">
        <w:rPr>
          <w:rFonts w:ascii="Times New Roman" w:eastAsia="Times New Roman" w:hAnsi="Times New Roman" w:cs="Times New Roman"/>
          <w:i/>
          <w:iCs/>
          <w:color w:val="333333"/>
          <w:spacing w:val="4"/>
          <w:sz w:val="27"/>
          <w:szCs w:val="27"/>
          <w:lang w:eastAsia="ru-RU"/>
        </w:rPr>
        <w:lastRenderedPageBreak/>
        <w:t>интерлейкина, ингибиторами фактора некроза опухоли альфа (ФНО-альфа), находящимся на диализе, готовящимся к трансплантации органов, пациентам с пневмокониозом, лицам, подвергающиеся воздействию кремниевой пыли, лица из социально уязвимых слоёв населения (включая лиц без постоянного места жительства, мигрантов, лиц, находящихся в местах лишения свободы) [83, 103, 268-270].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Дозы лекарственных препаратов и длительность указана в таблице (Приложение А3.5)</w:t>
      </w:r>
    </w:p>
    <w:p w:rsidR="001409D3" w:rsidRPr="001409D3" w:rsidRDefault="001409D3" w:rsidP="001409D3">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с наличием иммунокомпрометирующих состояний и заболеваний (в том числе ВИЧ-инфекции) проводить тестирование на наличие латентной туберкулезной инфекции с применением методов иммунодиагностики [271, 265, 264, 267, 344].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если в начале диспансерного наблюдения пациента с ВИЧ-инфекцией тестирование не проводилось, его необходимо выполнить при следующем обращении к врачу и в дальнейшем 2 раза в год с решением вопроса о проведении химиопрофилактики (превентивного лечения) туберкулеза. Лицам при наличии  у них иммунокомпрометирующих состояний и заболеваний (пациентам, начинающим и получающим терапию селективными иммунодепрессантами, находящимся на диализе, готовящимся к трансплантации органов,  или трансплантации костного мозга, пациентам с пневмокониозом, с наличием иммунодефицитных состояний), лицам, подвергающимся воздействию кремниевой пыли, лицам из социально уязвимых слоёв населения (включая лиц без постоянного места жительства, мигрантов, лиц, находящихся в местах лишения свободы) лицам повышенного риска по развитию туберкулеза тестирование необходимо проводить при первичном обращении к специалисту и далее 2 раза в год (Приложение А3) [323,324, 325, 326, 327, 328, 329].</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0"/>
          <w:szCs w:val="20"/>
          <w:vertAlign w:val="superscript"/>
          <w:lang w:eastAsia="ru-RU"/>
        </w:rPr>
        <w:t>8</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Постановление Главного государственного санитарного врача РФ от 28.01.2021 №4 утверждены СанПиН 3.3686-21 «Санитарно-эпидемиологические требования по профилактике инфекционных болезней»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0"/>
          <w:szCs w:val="20"/>
          <w:vertAlign w:val="superscript"/>
          <w:lang w:eastAsia="ru-RU"/>
        </w:rPr>
        <w:t>9</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 xml:space="preserve">Приказ Минздрава России от 13.03.2019 №127 н «Об утверждении порядка диспансерного наблюдения за пациентами с туберкулезом, лицами, находящимися или находившимися в контакте с источником туберкулеза, а </w:t>
      </w:r>
      <w:r w:rsidRPr="001409D3">
        <w:rPr>
          <w:rFonts w:ascii="Times New Roman" w:eastAsia="Times New Roman" w:hAnsi="Times New Roman" w:cs="Times New Roman"/>
          <w:i/>
          <w:iCs/>
          <w:color w:val="333333"/>
          <w:spacing w:val="4"/>
          <w:sz w:val="27"/>
          <w:szCs w:val="27"/>
          <w:lang w:eastAsia="ru-RU"/>
        </w:rPr>
        <w:lastRenderedPageBreak/>
        <w:t>также лицами с подозрением на туберкулез и излеченными от туберкулеза и признании утратившими силу пунктов – 6-17 Порядка оказания медицинской помощи больным туберкулезом, утвержденного приказом №932н Министерства здравоохранения Российской Федерации от 15 ноября 2012 г. (ред. от 19.05.2023)»</w:t>
      </w:r>
      <w:r w:rsidRPr="001409D3">
        <w:rPr>
          <w:rFonts w:ascii="Times New Roman" w:eastAsia="Times New Roman" w:hAnsi="Times New Roman" w:cs="Times New Roman"/>
          <w:i/>
          <w:iCs/>
          <w:color w:val="333333"/>
          <w:spacing w:val="4"/>
          <w:sz w:val="20"/>
          <w:szCs w:val="20"/>
          <w:vertAlign w:val="superscript"/>
          <w:lang w:eastAsia="ru-RU"/>
        </w:rPr>
        <w:t>.</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0"/>
          <w:szCs w:val="20"/>
          <w:vertAlign w:val="superscript"/>
          <w:lang w:eastAsia="ru-RU"/>
        </w:rPr>
        <w:t>10</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Приказ Министерства здравоохранения Российской Федерации от 11 апреля 2025 года №190 н «Об утверждении порядка и сроков проведения профилактических медицинских осмотров граждан в целях выявления туберкулеза» утверждает новый порядок проведения профилактических медицинских осмотров населения для выявления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0"/>
          <w:szCs w:val="20"/>
          <w:vertAlign w:val="superscript"/>
          <w:lang w:eastAsia="ru-RU"/>
        </w:rPr>
        <w:t>13</w:t>
      </w:r>
      <w:r w:rsidRPr="001409D3">
        <w:rPr>
          <w:rFonts w:ascii="Times New Roman" w:eastAsia="Times New Roman" w:hAnsi="Times New Roman" w:cs="Times New Roman"/>
          <w:i/>
          <w:iCs/>
          <w:color w:val="333333"/>
          <w:spacing w:val="4"/>
          <w:sz w:val="27"/>
          <w:szCs w:val="27"/>
          <w:lang w:eastAsia="ru-RU"/>
        </w:rPr>
        <w:t> Приказ Минздрава России от 21.03.2003 №109 (ред. от 05.06.2017) «Рекомендации по противоэпидемическим мероприятиям в очагах туберкулеза»</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Медицинская помощь оказывается пациенту с туберкулезом органов дыхания согласно Приказу Минздрава России №932н от 15.11.2012 г. (ред. от 19.05.2023) «Об утверждении Порядка оказания медицинской помощи больным туберкулезом»</w:t>
      </w:r>
      <w:r w:rsidRPr="001409D3">
        <w:rPr>
          <w:rFonts w:ascii="Times New Roman" w:eastAsia="Times New Roman" w:hAnsi="Times New Roman" w:cs="Times New Roman"/>
          <w:color w:val="222222"/>
          <w:spacing w:val="4"/>
          <w:sz w:val="20"/>
          <w:szCs w:val="20"/>
          <w:vertAlign w:val="superscript"/>
          <w:lang w:eastAsia="ru-RU"/>
        </w:rPr>
        <w:t>12</w:t>
      </w:r>
      <w:r w:rsidRPr="001409D3">
        <w:rPr>
          <w:rFonts w:ascii="Times New Roman" w:eastAsia="Times New Roman" w:hAnsi="Times New Roman" w:cs="Times New Roman"/>
          <w:color w:val="222222"/>
          <w:spacing w:val="4"/>
          <w:sz w:val="27"/>
          <w:szCs w:val="27"/>
          <w:lang w:eastAsia="ru-RU"/>
        </w:rPr>
        <w:t> (Подробная информация о списке нормативных документов содержится в приложении А3).</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выявлении у пациента туберкулеза он ставится на учет в противотуберкулезной организации, и решением ВК определяется место лечения пациента. Лечение пациента с диагнозом «туберкулез» может осуществляться: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в круглосуточном противотуберкулезном стационаре;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в дневном стационаре;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в туберкулезном санатории;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Cambria Math" w:eastAsia="Times New Roman" w:hAnsi="Cambria Math" w:cs="Cambria Math"/>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амбулаторно.</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Показанием для госпитализации пациента с туберкулезом в круглосуточный стационар являются: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1) выявление бактериовыделения, определяемого любым микробиологическим методом, независимо от наличия или отсутствия других, </w:t>
      </w:r>
      <w:r w:rsidRPr="001409D3">
        <w:rPr>
          <w:rFonts w:ascii="Times New Roman" w:eastAsia="Times New Roman" w:hAnsi="Times New Roman" w:cs="Times New Roman"/>
          <w:color w:val="222222"/>
          <w:spacing w:val="4"/>
          <w:sz w:val="27"/>
          <w:szCs w:val="27"/>
          <w:lang w:eastAsia="ru-RU"/>
        </w:rPr>
        <w:lastRenderedPageBreak/>
        <w:t>ниже приведенных показаний. Исключением может стать только пациент, выделяющий МБТ, категорически, в письменной форме отказывающийся от госпитализации, но к такому пациенту применима статья 10 77-ФЗ;</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2) наличие осложнений туберкулеза (легочно-сердечная недостаточность, легочное кровохарканье и кровотечение, свищи в бронхах, спонтанный пневмоторакс и др.) независимо от бактериовыделения;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3) среднетяжелое и тяжелое течение туберкулеза независимо от бактериовыделения, распространенные диссеминированные формы, туберкулез внелегочной локализации;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4) появление среднетяжелых, тяжелых неустранимых побочных реакций на противотуберкулезные препараты при амбулаторном лечении независимо от бактериовыделения;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5) наличие сопутствующих заболеваний среднетяжелого или тяжелого течения, а также других заболеваний и состояний, требующих круглосуточного медицинского наблюдения;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6) наличие одного и более отягощающих эпидемических факторов (проживание в коммунальной квартире, общежитии, в квартире с детьми 0-17 лет, беременными и др.);</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7) наличие отягощающих социальных факторов, снижающих приверженность пациента к лечению;</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8) отсутствие приверженности к лечению на амбулаторном этапе лечения, зафиксированное врачебной комиссией;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9) сочетание медицинских, эпидемических и социальных показаний к госпитализации.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10) необходимость хирургического лечения и подготовки к хирургическому лечению.</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Решение о сроках и организационной форме лечения больного принимается врачебной комиссией в каждом случае индивидуально, в зависимости от клинических, бактериологических и социальных особенностей.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Продление стационарного этапа лечения и сроки продления определяются решением врачебной комиссии с учетом медицинских, социальных и эпидемических факторов.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отсутствии медицинских, эпидемических и социальных показаний для продолжения лечения в условиях круглосуточного стационара пациент продолжает лечение в условиях:</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дневного стационара;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туберкулезного санатория;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амбулаторно.</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условиях дневного стационара получают полный курс лечения пациенты с туберкулезом органов дыхания без распада и бактериовыделения. Однако для таких пациентов имеются определенные ограничения для лечения в дневном стационаре: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 состояние пациента удовлетворительное, без риска развития неотложных состояний или прогрессирования основного заболевания;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2) тяжелые состояния, угрожающие развитием острых и неотложных состояний;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3) сопутствующие заболевания должны быть компенсированы или в стадии ремиссии;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4) побочные реакции на противотуберкулезные препараты должны отсутствовать или быть в легкой, быстро устранимой форме;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5) пациенты не должны иметь отягощающих эпидемических факторов (очаги III степени эпидемической отягощенности очагов туберкулезной инфекции согласно приложению №12 Приказа Минздрава России №109 от 21.03.2003 (ред. от 05.06.2017) «О совершенствовании противотуберкулезных мероприятий в Российской Федерации»);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6) пациенты должны быть привержены к лечению.</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Кроме того, в условиях дневного стационара могут получать лечение все пациенты, успешно завершившие интенсивную фазу лечения, если, по </w:t>
      </w:r>
      <w:r w:rsidRPr="001409D3">
        <w:rPr>
          <w:rFonts w:ascii="Times New Roman" w:eastAsia="Times New Roman" w:hAnsi="Times New Roman" w:cs="Times New Roman"/>
          <w:color w:val="222222"/>
          <w:spacing w:val="4"/>
          <w:sz w:val="27"/>
          <w:szCs w:val="27"/>
          <w:lang w:eastAsia="ru-RU"/>
        </w:rPr>
        <w:lastRenderedPageBreak/>
        <w:t>решению врачебной комиссии, у них не выявлено медицинских, социальных и/или эпидемических показаний для дальнейшего стационарного лечения. Такие пациенты получают контролируемое лечение на фазе продолжения в условиях дневного стационара на весь срок фазы или частично, чередуя с санаторным этапом.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Пациенты с туберкулезом, успешно завершившие интенсивную фазу химиотерапии, могут быть выписаны из стационара и продолжить лечение в условиях туберкулезного санатория.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исключительных случаях, когда пациент категорически отказывается от госпитализации или посещения дневного стационара ввиду эпидемической опасности туберкулезной инфекции, ему организуют лечение в режиме стационара на дому, при котором пациента ежедневно посещает медицинский работник для осуществления контролируемого лечения.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Амбулаторное лечение выполняется в противотуберкулезных диспансерах, не имеющих дневного стационара; при этом соблюдаются вышеприведенные показания для лечения в дневных стационарах. В большинстве случаев амбулаторное лечение пациентов с туберкулезом – это долечивание (часто – после санаторного этапа) на фазе продолжения основного курса химиотерапии.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После окончания основного курса лечения при исчезновении всех клинико-рентгенологических и микробиологических признаков туберкулеза, подтвержденных систематическим обследованием пациента, он считается клинически излеченным и переводится в III группу диспансерного учета для дальнейшего диспансерного наблюдения и реабилитации.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Видеоконтролируемое лечение туберкулеза (далее – ВКЛ) – это контролируемый прием пациентами противотуберкулезных препаратов в домашних условиях, контроль приема препаратов осуществляется онлайн посредством связи пациента с медицинским работником (медицинская сестра, врач).</w:t>
      </w:r>
    </w:p>
    <w:p w:rsidR="001409D3" w:rsidRPr="001409D3" w:rsidRDefault="001409D3" w:rsidP="001409D3">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применять ВКЛ при лечении больных туберкулезом на фазе продолжения на амбулаторном этапе, в условиях дневного стационара, стационара на дому. Для больных, не представляющих эпидемиологической опасности для окружающих по решению ЦВКК, возможно проведение ВКЛ на интенсивной фазе лечения [336, 337].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ВКЛ не отменяет очные посещения медицинской организации пациентов полностью. Пациентам рекомендовано с периодичностью один раз в 7-10 дней или по необходимости обращаться на очный прием в медицинскую организацию.</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На пациента с бактериовыделением, неоднократно нарушившего режим стационарного лечения и/или уклоняющегося от обследования,</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может быть</w:t>
      </w: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подано заявление от противотуберкулезной медицинской организации в судебные органы, для решения о его недобровольной госпитализации.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 соответствии с требованиями ст. 10 Федерального закона от 18.06.2001 № 77-ФЗ «О предупреждении распространения туберкулеза в Российской Федерации»</w:t>
      </w:r>
      <w:r w:rsidRPr="001409D3">
        <w:rPr>
          <w:rFonts w:ascii="Times New Roman" w:eastAsia="Times New Roman" w:hAnsi="Times New Roman" w:cs="Times New Roman"/>
          <w:i/>
          <w:iCs/>
          <w:color w:val="333333"/>
          <w:spacing w:val="4"/>
          <w:sz w:val="20"/>
          <w:szCs w:val="20"/>
          <w:vertAlign w:val="superscript"/>
          <w:lang w:eastAsia="ru-RU"/>
        </w:rPr>
        <w:t>13</w:t>
      </w:r>
      <w:r w:rsidRPr="001409D3">
        <w:rPr>
          <w:rFonts w:ascii="Times New Roman" w:eastAsia="Times New Roman" w:hAnsi="Times New Roman" w:cs="Times New Roman"/>
          <w:i/>
          <w:iCs/>
          <w:color w:val="333333"/>
          <w:spacing w:val="4"/>
          <w:sz w:val="27"/>
          <w:szCs w:val="27"/>
          <w:lang w:eastAsia="ru-RU"/>
        </w:rPr>
        <w:t> больные заразными формами туберкулеза, неоднократно нарушавшие санитарно-противоэпидемический режим, а также «умышленно уклоняющиеся от обследования в целях выявления туберкулеза или от его лечения», подлежат принудительной госпитализации в недобровольном порядке в медицинскую противотуберкулезную организацию для обязательного обследования и лечения в стационарных условиях по решению суда.</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Данный механизм обеспечивает соблюдение санитарно-противоэпидемического режима и защиту окружающих от распространения инфекции.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ВКЛ является технической альтернативой лечению под непосредственным наблюдением, предполагает взаимодействие пациента и медицинского работника в удаленном режиме: в записи или в формате реального времени при помощи подключенных к интернету смартфонов, планшетов или компьютеров с использованием популярных программ для проведения видеосвязи или аппаратно-программных комплексов с использованием технологий искусственного интеллекта.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Преимуществами ВКЛ являются: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простота и доступность метода;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исключительно высокая приверженность пациентов к ВКЛ – более 90%;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обеспечение регулярного ежедневного контроля медицинского персонала за состоянием пациента и достоверностью приема противотуберкулезных препаратов;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повышение приверженности больных к лечению за счет приема препаратов в наиболее комфортных для пациента условиях, с сокращением транспортных расходов и экономией времени на дорогу;</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 </w:t>
      </w:r>
      <w:r w:rsidRPr="001409D3">
        <w:rPr>
          <w:rFonts w:ascii="Times New Roman" w:eastAsia="Times New Roman" w:hAnsi="Times New Roman" w:cs="Times New Roman"/>
          <w:i/>
          <w:iCs/>
          <w:color w:val="333333"/>
          <w:spacing w:val="4"/>
          <w:sz w:val="27"/>
          <w:szCs w:val="27"/>
          <w:lang w:eastAsia="ru-RU"/>
        </w:rPr>
        <w:t>возможность интегрировать прием препаратов в обычный распорядок дня пациента и в удобное для больного время, не отвлекая от работы или учебы;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обеспечение профилактики и раннее выявление побочных эффектов и снижение рисков их появления из-за отсутствия частых и длительных поездок на лечение.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 Для организации ВКЛ в медицинских организациях необходимо:</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разработать внутренние локальные акты по ВКЛ: инструкция по ВКЛ, опросник для медицинской сестры по мониторингу побочных эффектов препаратов и в каких случаях направить пациента на консультацию к врачу, памятка для пациента по участию в ВКЛ, форма информированного согласия, инструкция по осуществлению сеанса видеосвязи,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обучить медицинский персонал: проведение инструктажа по работе на персональных компьютерах, планшете с программами для проведения видеосвязи или аппаратно-программными комплексами с использованием технологий искусственного интеллекта, онлайн общению, ведению сеанса связи, ознакомление с особенностями контроля за приемом препаратов, ознакомление с инструкцией по ВКЛ и опросником для контроля за состоянием пациента.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При отборе пациентов на ВКЛ необходимо:</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оценить есть ли у больного туберкулезом или у его опекуна наличие смартфона, планшета или компьютера и текущий тарифный план, поддерживающий программное приложение, имеется ли постоянный доступ к устройству связи.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получить от пациента письменное информированное добровольное согласие на видеоконтроль, с четким разъяснением целей и способов хранения данных. Медицинская организация обязана обеспечить конфиденциальность и защиту передаваемых данных в соответствии с требованиями российского законодательства.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провести индивидуальный инструктаж по работе программными продуктами для проведения видеосвязи или другими приложениями.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Во время проведения ВКЛ медсестра выполняет следующие действия: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визуально идентифицирует пациента;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проводит опрос пациента на наличие жалоб и состояния здоровья после предыдущего приема лекарственных препаратов;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размещает пациента перед камерой для четкого визуального контроля перед приемом лекарственных препаратов;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 </w:t>
      </w:r>
      <w:r w:rsidRPr="001409D3">
        <w:rPr>
          <w:rFonts w:ascii="Times New Roman" w:eastAsia="Times New Roman" w:hAnsi="Times New Roman" w:cs="Times New Roman"/>
          <w:i/>
          <w:iCs/>
          <w:color w:val="333333"/>
          <w:spacing w:val="4"/>
          <w:sz w:val="27"/>
          <w:szCs w:val="27"/>
          <w:lang w:eastAsia="ru-RU"/>
        </w:rPr>
        <w:t>при приеме каждого лекарственного препарата предлагает пациенту называть и показывать: какой именно препарат и в какой дозе он должен принять;</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визуально убеждается, что пациент названный препарат принял внутрь;</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делает отметки в медицинской карте лечения больного туберкулезом;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ежедневно сохраняет архив данных о сеансе видеосвязи;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ежедневно информирует лечащих врачей о проведенном лечении и наличии жалоб или побочных эффектов, а в выходные и праздничные дни – дежурного врача. При возникновении необходимости лечащий или дежурный врач связывается с пациентом немедленно.</w:t>
      </w:r>
    </w:p>
    <w:p w:rsidR="001409D3" w:rsidRPr="001409D3" w:rsidRDefault="001409D3" w:rsidP="001409D3">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1409D3">
        <w:rPr>
          <w:rFonts w:ascii="Times New Roman" w:eastAsia="Times New Roman" w:hAnsi="Times New Roman" w:cs="Times New Roman"/>
          <w:b/>
          <w:bCs/>
          <w:color w:val="222222"/>
          <w:spacing w:val="4"/>
          <w:sz w:val="33"/>
          <w:szCs w:val="33"/>
          <w:lang w:eastAsia="ru-RU"/>
        </w:rPr>
        <w:t>Мониторинг курсов лечения больных туберкулезом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Регистрация больных туберкулезом.</w:t>
      </w:r>
      <w:r w:rsidRPr="001409D3">
        <w:rPr>
          <w:rFonts w:ascii="Times New Roman" w:eastAsia="Times New Roman" w:hAnsi="Times New Roman" w:cs="Times New Roman"/>
          <w:color w:val="222222"/>
          <w:spacing w:val="4"/>
          <w:sz w:val="27"/>
          <w:szCs w:val="27"/>
          <w:lang w:eastAsia="ru-RU"/>
        </w:rPr>
        <w:t> Регистрации в Федеральном регистре лиц, больных туберкулезом, (ФРБТ) и в районном (региональном) журнале регистрации больных туберкулезом с оформлением карты химиотерапии подлежат все впервые выявленные больные и больные рецидивом ТБ, выявленные при жизни [214, 1, 2], а также случаи повторных курсов противотуберкулезной терапии, начатых в субъекте/ведомстве, вне зависимости от возраста и гражданства. Одновременно с регистрацией курса химиотерапии пациентов, подлежащих диспансерному наблюдению в соответствии с действующим Порядком диспансерного наблюдения, включают (переводят) в I группу диспансерного наблюдения (ГДН).</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Все случаи туберкулеза, выявленные посмертно, подлежат регистрации в ФРБТ с заполнением карты посмертного выявления (вместо карты лечения) и в районном (региональном) журнале регистрации больных туберкулезом. </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 регистрируются случаи химиотерапии в рамках оказания паллиативной медицинской помощи, а также случаи назначения противотуберкулезных препаратов лицам, не являющимся больными туберкулёзом.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Группы больных туберкулезом, зарегистрированных для лечения, определяются в соответствии с критериями: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b/>
          <w:bCs/>
          <w:color w:val="222222"/>
          <w:spacing w:val="4"/>
          <w:sz w:val="27"/>
          <w:szCs w:val="27"/>
          <w:lang w:eastAsia="ru-RU"/>
        </w:rPr>
        <w:t>впервые выявленные</w:t>
      </w:r>
      <w:r w:rsidRPr="001409D3">
        <w:rPr>
          <w:rFonts w:ascii="Times New Roman" w:eastAsia="Times New Roman" w:hAnsi="Times New Roman" w:cs="Times New Roman"/>
          <w:color w:val="222222"/>
          <w:spacing w:val="4"/>
          <w:sz w:val="27"/>
          <w:szCs w:val="27"/>
          <w:lang w:eastAsia="ru-RU"/>
        </w:rPr>
        <w:t> (новые случаи) – это больные туберкулёзом с новым эпизодом заболевания туберкулезом [214], ранее не болевшие туберкулёзом и не регистрировавшиеся по регистрационной группе «впервые выявленные»;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 </w:t>
      </w:r>
      <w:r w:rsidRPr="001409D3">
        <w:rPr>
          <w:rFonts w:ascii="Times New Roman" w:eastAsia="Times New Roman" w:hAnsi="Times New Roman" w:cs="Times New Roman"/>
          <w:b/>
          <w:bCs/>
          <w:color w:val="222222"/>
          <w:spacing w:val="4"/>
          <w:sz w:val="27"/>
          <w:szCs w:val="27"/>
          <w:lang w:eastAsia="ru-RU"/>
        </w:rPr>
        <w:t>рецидивы</w:t>
      </w:r>
      <w:r w:rsidRPr="001409D3">
        <w:rPr>
          <w:rFonts w:ascii="Times New Roman" w:eastAsia="Times New Roman" w:hAnsi="Times New Roman" w:cs="Times New Roman"/>
          <w:color w:val="222222"/>
          <w:spacing w:val="4"/>
          <w:sz w:val="27"/>
          <w:szCs w:val="27"/>
          <w:lang w:eastAsia="ru-RU"/>
        </w:rPr>
        <w:t> – это больные туберкулёзом с повторным случаем заболевания [214], при условии, что предыдущий случай заболевания завершился клиническим излечением либо самоизлечением;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b/>
          <w:bCs/>
          <w:color w:val="222222"/>
          <w:spacing w:val="4"/>
          <w:sz w:val="27"/>
          <w:szCs w:val="27"/>
          <w:lang w:eastAsia="ru-RU"/>
        </w:rPr>
        <w:t>после неэффективного курса химиотерапии</w:t>
      </w:r>
      <w:r w:rsidRPr="001409D3">
        <w:rPr>
          <w:rFonts w:ascii="Times New Roman" w:eastAsia="Times New Roman" w:hAnsi="Times New Roman" w:cs="Times New Roman"/>
          <w:color w:val="222222"/>
          <w:spacing w:val="4"/>
          <w:sz w:val="27"/>
          <w:szCs w:val="27"/>
          <w:lang w:eastAsia="ru-RU"/>
        </w:rPr>
        <w:t> – случаи лечения пациентов, страдающих туберкулёзом, у которых зарегистрирован неэффективный исход предшествующего курса химиотерапии, либо которые были переведены с режимов лечения лекарственно-чувствительного туберкулеза и изониазид**-резистентного туберкулеза на режим лечения туберкулеза с устойчивостью как минимум к рифампицину**;</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b/>
          <w:bCs/>
          <w:color w:val="222222"/>
          <w:spacing w:val="4"/>
          <w:sz w:val="27"/>
          <w:szCs w:val="27"/>
          <w:lang w:eastAsia="ru-RU"/>
        </w:rPr>
        <w:t>после прерывания курса химиотерапии</w:t>
      </w:r>
      <w:r w:rsidRPr="001409D3">
        <w:rPr>
          <w:rFonts w:ascii="Times New Roman" w:eastAsia="Times New Roman" w:hAnsi="Times New Roman" w:cs="Times New Roman"/>
          <w:color w:val="222222"/>
          <w:spacing w:val="4"/>
          <w:sz w:val="27"/>
          <w:szCs w:val="27"/>
          <w:lang w:eastAsia="ru-RU"/>
        </w:rPr>
        <w:t> – случаи лечения пациентов, страдающих туберкулёзом, у которых было зарегистрировано прерывание предшествующего курса химиотерапии;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b/>
          <w:bCs/>
          <w:color w:val="222222"/>
          <w:spacing w:val="4"/>
          <w:sz w:val="27"/>
          <w:szCs w:val="27"/>
          <w:lang w:eastAsia="ru-RU"/>
        </w:rPr>
        <w:t>переведенные</w:t>
      </w:r>
      <w:r w:rsidRPr="001409D3">
        <w:rPr>
          <w:rFonts w:ascii="Times New Roman" w:eastAsia="Times New Roman" w:hAnsi="Times New Roman" w:cs="Times New Roman"/>
          <w:color w:val="222222"/>
          <w:spacing w:val="4"/>
          <w:sz w:val="27"/>
          <w:szCs w:val="27"/>
          <w:lang w:eastAsia="ru-RU"/>
        </w:rPr>
        <w:t> (для продолжения лечения) – больные, прибывшие из другой административной территории или из другого ведомства (другого регистра), где им был начат курс химиотерапии, для продолжения ранее начатого курса лечения, на который есть соответствующая документально подтверждённая информация;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b/>
          <w:bCs/>
          <w:color w:val="222222"/>
          <w:spacing w:val="4"/>
          <w:sz w:val="27"/>
          <w:szCs w:val="27"/>
          <w:lang w:eastAsia="ru-RU"/>
        </w:rPr>
        <w:t>прочие</w:t>
      </w:r>
      <w:r w:rsidRPr="001409D3">
        <w:rPr>
          <w:rFonts w:ascii="Times New Roman" w:eastAsia="Times New Roman" w:hAnsi="Times New Roman" w:cs="Times New Roman"/>
          <w:color w:val="222222"/>
          <w:spacing w:val="4"/>
          <w:sz w:val="27"/>
          <w:szCs w:val="27"/>
          <w:lang w:eastAsia="ru-RU"/>
        </w:rPr>
        <w:t> – случаи лечения любых других пациентов, страдающих туберкулёзом, которые не соответствуют приведенным выше определениям и в отношении которых принято решение о проведении повторного курса химиотерапии.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прочие – в отношении которых принято решение о проведении повторного курса химиотерапии.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Регистрация и эпидемический учет бактериовыделения.</w:t>
      </w:r>
      <w:r w:rsidRPr="001409D3">
        <w:rPr>
          <w:rFonts w:ascii="Times New Roman" w:eastAsia="Times New Roman" w:hAnsi="Times New Roman" w:cs="Times New Roman"/>
          <w:color w:val="222222"/>
          <w:spacing w:val="4"/>
          <w:sz w:val="27"/>
          <w:szCs w:val="27"/>
          <w:lang w:eastAsia="ru-RU"/>
        </w:rPr>
        <w:t> Наличие бактериовыделения является основным методом подтверждения диагноза туберкулеза, а также служит основанием для эпидемического учета. Больные, у которых в биологических жидкостях организма и/или патологических материалах, выделяемых во внешнюю среду, обнаружены МБТ, подлежат регистрации и эпидемическому учету по бактериовыделению. К бактериовыделителям причисляют больных туберкулёзом, у которых МБТ обнаруживают в мокроте, моче, кале, сперме, менструальной крови, в отделяемом свищей или в выделениях других органов. Выявление МБТ при посеве пункционного, биопсийного или операционного материала, а также выявление ДНК МБТ в любом материале (включая мокроту, промывные воды желудка, бронхов и т.п.) также является методом верификации диагноза туберкулеза, но как бактериовыделение не учитывается.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Прекращение бактериовыделения со снятием с эпидемического учета должно быть подтверждено получением не менее двух последовательных отрицательных результатов посева с интервалом не менее 7 дней. В случае успешного исхода курса химиотерапии при отсутствии достаточного микробиологического подтверждения, прекращение бактериовыделения фиксируется одновременно с регистрацией клинического излечения.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Постановка пациента на учёт как бактериовыделителя и снятие с учета производится решением врачебной комиссии, данные для которой должны быть представлены не позднее недели после получения соответствующих результатов бактериологического исследования материала, выделяемого во внешнюю среду.</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Мониторинг результатов курсов химиотерапии.</w:t>
      </w:r>
      <w:r w:rsidRPr="001409D3">
        <w:rPr>
          <w:rFonts w:ascii="Times New Roman" w:eastAsia="Times New Roman" w:hAnsi="Times New Roman" w:cs="Times New Roman"/>
          <w:color w:val="222222"/>
          <w:spacing w:val="4"/>
          <w:sz w:val="27"/>
          <w:szCs w:val="27"/>
          <w:lang w:eastAsia="ru-RU"/>
        </w:rPr>
        <w:t> Различают следующие исходы курса химиотерапии: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1. </w:t>
      </w:r>
      <w:r w:rsidRPr="001409D3">
        <w:rPr>
          <w:rFonts w:ascii="Times New Roman" w:eastAsia="Times New Roman" w:hAnsi="Times New Roman" w:cs="Times New Roman"/>
          <w:b/>
          <w:bCs/>
          <w:color w:val="222222"/>
          <w:spacing w:val="4"/>
          <w:sz w:val="27"/>
          <w:szCs w:val="27"/>
          <w:lang w:eastAsia="ru-RU"/>
        </w:rPr>
        <w:t>Клинически излечен</w:t>
      </w:r>
      <w:r w:rsidRPr="001409D3">
        <w:rPr>
          <w:rFonts w:ascii="Times New Roman" w:eastAsia="Times New Roman" w:hAnsi="Times New Roman" w:cs="Times New Roman"/>
          <w:color w:val="222222"/>
          <w:spacing w:val="4"/>
          <w:sz w:val="27"/>
          <w:szCs w:val="27"/>
          <w:lang w:eastAsia="ru-RU"/>
        </w:rPr>
        <w:t> – успешный исход курса химиотерапии пациентов, которые приняли все предусмотренные режимом дозы противотуберкулезных препаратов и не нуждаются в проведении им повторного курса химиотерапии. Клинически излеченных пациентов переводят в III группу диспансерного наблюдения в день регистрации успешного исхода курса химиотерапии.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зависимости от способа подтверждения результата лечения данный исход состоит из суммы двух видов успешных исходов: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1.1. </w:t>
      </w:r>
      <w:r w:rsidRPr="001409D3">
        <w:rPr>
          <w:rFonts w:ascii="Times New Roman" w:eastAsia="Times New Roman" w:hAnsi="Times New Roman" w:cs="Times New Roman"/>
          <w:b/>
          <w:bCs/>
          <w:color w:val="222222"/>
          <w:spacing w:val="4"/>
          <w:sz w:val="27"/>
          <w:szCs w:val="27"/>
          <w:lang w:eastAsia="ru-RU"/>
        </w:rPr>
        <w:t>Клинически излечен с бактериологическим подтверждением</w:t>
      </w:r>
      <w:r w:rsidRPr="001409D3">
        <w:rPr>
          <w:rFonts w:ascii="Times New Roman" w:eastAsia="Times New Roman" w:hAnsi="Times New Roman" w:cs="Times New Roman"/>
          <w:color w:val="222222"/>
          <w:spacing w:val="4"/>
          <w:sz w:val="27"/>
          <w:szCs w:val="27"/>
          <w:lang w:eastAsia="ru-RU"/>
        </w:rPr>
        <w:t> – исход курса химиотерапии пациента с туберкулёзом лёгких, взятого на эпидемический учёт по поводу бактериовыделения, выявленного по результатам исследования материала, выделенного до начала лечения, получено микробиологическое подтверждение прекращения бактериовыделения [214]. Оценка результата лечения пациентов с туберкулёзом лёгких в ФРБТ и иной документации мониторинга туберкулеза проводится также по отдельным критериям: </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1.1.1. Если из мокроты, взятой перед началом курса химиотерапии, получен положительный результат микроскопии мокроты и зарегистрирован исход «излечен с бактериологическим подтверждением», то результат – «эффективный курс химиотерапии, подтвержденный микроскопией мокроты»;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1.1.2. Если из мокроты, взятой перед началом курса химиотерапии, получен положительный результат посева мокроты (на плотные или жидкие </w:t>
      </w:r>
      <w:r w:rsidRPr="001409D3">
        <w:rPr>
          <w:rFonts w:ascii="Times New Roman" w:eastAsia="Times New Roman" w:hAnsi="Times New Roman" w:cs="Times New Roman"/>
          <w:color w:val="222222"/>
          <w:spacing w:val="4"/>
          <w:sz w:val="27"/>
          <w:szCs w:val="27"/>
          <w:lang w:eastAsia="ru-RU"/>
        </w:rPr>
        <w:lastRenderedPageBreak/>
        <w:t>питательные среды) и зарегистрирован исход «излечен с бактериологическим подтверждением», то результат – «эффективный курс химиотерапии, подтвержденный посевом мокроты».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1.1.3. У пациента с исходами «эффективный курс химиотерапии, подтвержденный микроскопией мокроты» и «эффективный курс химиотерапии, подтвержденный посевом мокроты» отмечается результат – «эффективный курс химиотерапии, подтвержденный микроскопией и посевом мокроты».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1.2. </w:t>
      </w:r>
      <w:r w:rsidRPr="001409D3">
        <w:rPr>
          <w:rFonts w:ascii="Times New Roman" w:eastAsia="Times New Roman" w:hAnsi="Times New Roman" w:cs="Times New Roman"/>
          <w:b/>
          <w:bCs/>
          <w:color w:val="222222"/>
          <w:spacing w:val="4"/>
          <w:sz w:val="27"/>
          <w:szCs w:val="27"/>
          <w:lang w:eastAsia="ru-RU"/>
        </w:rPr>
        <w:t>Клинически излечен без бактериологического подтверждения</w:t>
      </w:r>
      <w:r w:rsidRPr="001409D3">
        <w:rPr>
          <w:rFonts w:ascii="Times New Roman" w:eastAsia="Times New Roman" w:hAnsi="Times New Roman" w:cs="Times New Roman"/>
          <w:color w:val="222222"/>
          <w:spacing w:val="4"/>
          <w:sz w:val="27"/>
          <w:szCs w:val="27"/>
          <w:lang w:eastAsia="ru-RU"/>
        </w:rPr>
        <w:t> – успешный исход курса химиотерапии пациентов, не попадающих под критерии исхода «Клинически излечен с бактериологическим подтверждением». В ФРБТ и иной документации мониторинга туберкулеза при этом регистрируют результат – «эффективный курс химиотерапии, подтверждённый клинико-рентгенологически».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2. </w:t>
      </w:r>
      <w:r w:rsidRPr="001409D3">
        <w:rPr>
          <w:rFonts w:ascii="Times New Roman" w:eastAsia="Times New Roman" w:hAnsi="Times New Roman" w:cs="Times New Roman"/>
          <w:b/>
          <w:bCs/>
          <w:color w:val="222222"/>
          <w:spacing w:val="4"/>
          <w:sz w:val="27"/>
          <w:szCs w:val="27"/>
          <w:lang w:eastAsia="ru-RU"/>
        </w:rPr>
        <w:t>Перерегистрирован</w:t>
      </w:r>
      <w:r w:rsidRPr="001409D3">
        <w:rPr>
          <w:rFonts w:ascii="Times New Roman" w:eastAsia="Times New Roman" w:hAnsi="Times New Roman" w:cs="Times New Roman"/>
          <w:color w:val="222222"/>
          <w:spacing w:val="4"/>
          <w:sz w:val="27"/>
          <w:szCs w:val="27"/>
          <w:lang w:eastAsia="ru-RU"/>
        </w:rPr>
        <w:t> с режимов лечения лекарственно-чувствительного и изониазид-резистентного туберкулеза на режим лечения МЛУ, пре-ШЛУ, ШЛУ туберкулёза. Исход регистрируется во всех случаях, в которых пациент нуждается в его переводе для продолжения лечения на режимы химиотерапии «МЛУ туберкулеза», «пре-ШЛУ туберкулеза» и «ШЛУ туберкулеза».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3. </w:t>
      </w:r>
      <w:r w:rsidRPr="001409D3">
        <w:rPr>
          <w:rFonts w:ascii="Times New Roman" w:eastAsia="Times New Roman" w:hAnsi="Times New Roman" w:cs="Times New Roman"/>
          <w:b/>
          <w:bCs/>
          <w:color w:val="222222"/>
          <w:spacing w:val="4"/>
          <w:sz w:val="27"/>
          <w:szCs w:val="27"/>
          <w:lang w:eastAsia="ru-RU"/>
        </w:rPr>
        <w:t>Неудача лечения</w:t>
      </w:r>
      <w:r w:rsidRPr="001409D3">
        <w:rPr>
          <w:rFonts w:ascii="Times New Roman" w:eastAsia="Times New Roman" w:hAnsi="Times New Roman" w:cs="Times New Roman"/>
          <w:color w:val="222222"/>
          <w:spacing w:val="4"/>
          <w:sz w:val="27"/>
          <w:szCs w:val="27"/>
          <w:lang w:eastAsia="ru-RU"/>
        </w:rPr>
        <w:t> – регистрируется у пациента, у которого возникла одна из ситуаций: </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3.1. К моменту достижения определённой врачебной комиссией предельной продолжительности интенсивной фазы не прекратилось бактериовыделение, подтверждённое методом микроскопии и (или) методом посева для случаев лечения лекарственно-чувствительного и изониазид**-резистентного туберкулеза, и методом посева для случаев лечения туберкулёза с выявленной или предполагаемой устойчивостью к рифампицину** (режимы химиотерапии «МЛУ туберкулеза», «пре-ШЛУ туберкулеза» и «ШЛУ туберкулеза»). В ФРБТ и иной документации мониторинга туберкулёза при этом регистрируют один из исходов: «неэффективный курс химиотерапии, подтверждённый микроскопией», «неэффективный курс химиотерапии, подтверждённый посевом», «неэффективный курс химиотерапии, подтверждённый микроскопией и посевом».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3.2. При отсутствии бактериовыделения из мокроты, взятой перед началом курса химиотерапии, в ходе лечения зарегистрировано бактериовыделение, </w:t>
      </w:r>
      <w:r w:rsidRPr="001409D3">
        <w:rPr>
          <w:rFonts w:ascii="Times New Roman" w:eastAsia="Times New Roman" w:hAnsi="Times New Roman" w:cs="Times New Roman"/>
          <w:color w:val="222222"/>
          <w:spacing w:val="4"/>
          <w:sz w:val="27"/>
          <w:szCs w:val="27"/>
          <w:lang w:eastAsia="ru-RU"/>
        </w:rPr>
        <w:lastRenderedPageBreak/>
        <w:t>расцениваемое врачебной комиссией как признак отрицательной клинико-лабораторной динамики. В ФРБТ и иной документации мониторинга туберкулёза при этом регистрируют один из исходов: «неэффективный курс химиотерапии, подтверждённый микроскопией», «неэффективный курс химиотерапии, подтверждённый посевом», «неэффективный курс химиотерапии, подтверждённый микроскопией и посевом», в зависимости от метода, которым было зарегистрировано бактериовыделение.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3.3. После прекращения бактериовыделения было зафиксировано его возобновление, признанное врачебной комиссией как признак отрицательной клинико-лабораторной динамики. В ФРБТ и иной документации мониторинга туберкулёза при этом регистрируют один из исходов: «неэффективный курс химиотерапии, подтверждённый микроскопией», «неэффективный курс химиотерапии, подтверждённый посевом», «неэффективный курс химиотерапии, подтверждённый микроскопией и посевом».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3.4. К моменту достижения определённой врачебной комиссией предельной длительности курса химиотерапии пациент, согласно решению врачебной комиссии, нуждается в проведении повторного курса лечения. В ФРБТ и иной документации мониторинга туберкулёза при этом регистрируют исход «неэффективный курс химиотерапии, подтверждённый клинико-рентгенологически».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3.5. Курс химиотерапии был прекращён врачебной комиссией по медицинским показаниям. В ФРБТ и иной документации мониторинга туберкулёза при этом регистрируют исход «неэффективный курс химиотерапии, подтверждённый клинико-рентгенологически». При этом, если новый курс лечения не назначен, пациент подлежит, в зависимости от перспектив его дальнейшего лечения, переводу во II-А или II-Б ГДН.</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4. </w:t>
      </w:r>
      <w:r w:rsidRPr="001409D3">
        <w:rPr>
          <w:rFonts w:ascii="Times New Roman" w:eastAsia="Times New Roman" w:hAnsi="Times New Roman" w:cs="Times New Roman"/>
          <w:b/>
          <w:bCs/>
          <w:color w:val="222222"/>
          <w:spacing w:val="4"/>
          <w:sz w:val="27"/>
          <w:szCs w:val="27"/>
          <w:lang w:eastAsia="ru-RU"/>
        </w:rPr>
        <w:t>Умер от туберкулёза</w:t>
      </w:r>
      <w:r w:rsidRPr="001409D3">
        <w:rPr>
          <w:rFonts w:ascii="Times New Roman" w:eastAsia="Times New Roman" w:hAnsi="Times New Roman" w:cs="Times New Roman"/>
          <w:color w:val="222222"/>
          <w:spacing w:val="4"/>
          <w:sz w:val="27"/>
          <w:szCs w:val="27"/>
          <w:lang w:eastAsia="ru-RU"/>
        </w:rPr>
        <w:t> – пациент в ходе курса химиотерапии умер от туберкулёза.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5. </w:t>
      </w:r>
      <w:r w:rsidRPr="001409D3">
        <w:rPr>
          <w:rFonts w:ascii="Times New Roman" w:eastAsia="Times New Roman" w:hAnsi="Times New Roman" w:cs="Times New Roman"/>
          <w:b/>
          <w:bCs/>
          <w:color w:val="222222"/>
          <w:spacing w:val="4"/>
          <w:sz w:val="27"/>
          <w:szCs w:val="27"/>
          <w:lang w:eastAsia="ru-RU"/>
        </w:rPr>
        <w:t>Умер от других причин</w:t>
      </w:r>
      <w:r w:rsidRPr="001409D3">
        <w:rPr>
          <w:rFonts w:ascii="Times New Roman" w:eastAsia="Times New Roman" w:hAnsi="Times New Roman" w:cs="Times New Roman"/>
          <w:color w:val="222222"/>
          <w:spacing w:val="4"/>
          <w:sz w:val="27"/>
          <w:szCs w:val="27"/>
          <w:lang w:eastAsia="ru-RU"/>
        </w:rPr>
        <w:t> – пациент в ходе курса химиотерапии умер не от туберкулеза. В случае смерти пациента с сочетанием туберкулёза и болезни, вызванной ВИЧ, следует руководствоваться методическими рекомендациями по порядку статистического учета и кодирования болезни, вызванной вирусом иммунодефицита человека в статистике заболеваемости и смертности, и выбирать в качестве причины смерти болезнь, вызванную ВИЧ</w:t>
      </w:r>
      <w:r w:rsidRPr="001409D3">
        <w:rPr>
          <w:rFonts w:ascii="Times New Roman" w:eastAsia="Times New Roman" w:hAnsi="Times New Roman" w:cs="Times New Roman"/>
          <w:color w:val="222222"/>
          <w:spacing w:val="4"/>
          <w:sz w:val="20"/>
          <w:szCs w:val="20"/>
          <w:vertAlign w:val="superscript"/>
          <w:lang w:eastAsia="ru-RU"/>
        </w:rPr>
        <w:t>14</w:t>
      </w:r>
      <w:r w:rsidRPr="001409D3">
        <w:rPr>
          <w:rFonts w:ascii="Times New Roman" w:eastAsia="Times New Roman" w:hAnsi="Times New Roman" w:cs="Times New Roman"/>
          <w:color w:val="222222"/>
          <w:spacing w:val="4"/>
          <w:sz w:val="27"/>
          <w:szCs w:val="27"/>
          <w:lang w:eastAsia="ru-RU"/>
        </w:rPr>
        <w:t>.</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6. </w:t>
      </w:r>
      <w:r w:rsidRPr="001409D3">
        <w:rPr>
          <w:rFonts w:ascii="Times New Roman" w:eastAsia="Times New Roman" w:hAnsi="Times New Roman" w:cs="Times New Roman"/>
          <w:b/>
          <w:bCs/>
          <w:color w:val="222222"/>
          <w:spacing w:val="4"/>
          <w:sz w:val="27"/>
          <w:szCs w:val="27"/>
          <w:lang w:eastAsia="ru-RU"/>
        </w:rPr>
        <w:t>Прервал курс химиотерапии</w:t>
      </w:r>
      <w:r w:rsidRPr="001409D3">
        <w:rPr>
          <w:rFonts w:ascii="Times New Roman" w:eastAsia="Times New Roman" w:hAnsi="Times New Roman" w:cs="Times New Roman"/>
          <w:color w:val="222222"/>
          <w:spacing w:val="4"/>
          <w:sz w:val="27"/>
          <w:szCs w:val="27"/>
          <w:lang w:eastAsia="ru-RU"/>
        </w:rPr>
        <w:t> – пациент не начал курс химиотерапии в течение 60 дней после регистрации курса химиотерапии, либо самовольно не принимал противотуберкулёзные препараты в течение, как минимум, 60 дней. Исход регистрируют через 60 дней после приёма последней дозы противотуберкулёзных препаратов (у не начавших лечение – после даты регистрации) по дате приёма последней дозы противотуберкулёзных препаратов. При этом пациент подлежит переводу во II-А или II-Б</w:t>
      </w:r>
      <w:del w:id="1" w:author="Unknown">
        <w:r w:rsidRPr="001409D3">
          <w:rPr>
            <w:rFonts w:ascii="Times New Roman" w:eastAsia="Times New Roman" w:hAnsi="Times New Roman" w:cs="Times New Roman"/>
            <w:color w:val="222222"/>
            <w:spacing w:val="4"/>
            <w:sz w:val="27"/>
            <w:szCs w:val="27"/>
            <w:lang w:eastAsia="ru-RU"/>
          </w:rPr>
          <w:delText>В</w:delText>
        </w:r>
      </w:del>
      <w:r w:rsidRPr="001409D3">
        <w:rPr>
          <w:rFonts w:ascii="Times New Roman" w:eastAsia="Times New Roman" w:hAnsi="Times New Roman" w:cs="Times New Roman"/>
          <w:color w:val="222222"/>
          <w:spacing w:val="4"/>
          <w:sz w:val="27"/>
          <w:szCs w:val="27"/>
          <w:lang w:eastAsia="ru-RU"/>
        </w:rPr>
        <w:t> ГДН фактической датой регистрации исхода.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7. </w:t>
      </w:r>
      <w:r w:rsidRPr="001409D3">
        <w:rPr>
          <w:rFonts w:ascii="Times New Roman" w:eastAsia="Times New Roman" w:hAnsi="Times New Roman" w:cs="Times New Roman"/>
          <w:b/>
          <w:bCs/>
          <w:color w:val="222222"/>
          <w:spacing w:val="4"/>
          <w:sz w:val="27"/>
          <w:szCs w:val="27"/>
          <w:lang w:eastAsia="ru-RU"/>
        </w:rPr>
        <w:t>Выбыл</w:t>
      </w:r>
      <w:r w:rsidRPr="001409D3">
        <w:rPr>
          <w:rFonts w:ascii="Times New Roman" w:eastAsia="Times New Roman" w:hAnsi="Times New Roman" w:cs="Times New Roman"/>
          <w:color w:val="222222"/>
          <w:spacing w:val="4"/>
          <w:sz w:val="27"/>
          <w:szCs w:val="27"/>
          <w:lang w:eastAsia="ru-RU"/>
        </w:rPr>
        <w:t> – пациент, не начиная лечения в течение 60 дней после регистрации, или в ходе начатого курса химиотерапии выбыл из-под наблюдения, и все попытки уточнить окончательный исход его курса химиотерапии к окончанию контрольного для мониторинга срока, не увенчались успехом. Исход в карте лечения выставляется по дате приёма последней дозы противотуберкулёзных препаратов (у не начавших лечение – по дате регистрации), этой же датой пациент исключается из регионального сегмента ФРБТ.</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7.1. Для иностранных граждан и лиц без гражданства, в отношении которых принято и не аннулировано к окончанию контрольного для мониторинга срока решение о нежелательности пребывания (проживания) данного иностранного гражданина или лица без гражданства в Российской Федерации</w:t>
      </w:r>
      <w:r w:rsidRPr="001409D3">
        <w:rPr>
          <w:rFonts w:ascii="Times New Roman" w:eastAsia="Times New Roman" w:hAnsi="Times New Roman" w:cs="Times New Roman"/>
          <w:color w:val="222222"/>
          <w:spacing w:val="4"/>
          <w:sz w:val="20"/>
          <w:szCs w:val="20"/>
          <w:vertAlign w:val="superscript"/>
          <w:lang w:eastAsia="ru-RU"/>
        </w:rPr>
        <w:t>15</w:t>
      </w:r>
      <w:r w:rsidRPr="001409D3">
        <w:rPr>
          <w:rFonts w:ascii="Times New Roman" w:eastAsia="Times New Roman" w:hAnsi="Times New Roman" w:cs="Times New Roman"/>
          <w:color w:val="222222"/>
          <w:spacing w:val="4"/>
          <w:sz w:val="27"/>
          <w:szCs w:val="27"/>
          <w:lang w:eastAsia="ru-RU"/>
        </w:rPr>
        <w:t>, а также депортированных иностранных граждан</w:t>
      </w:r>
      <w:r w:rsidRPr="001409D3">
        <w:rPr>
          <w:rFonts w:ascii="Times New Roman" w:eastAsia="Times New Roman" w:hAnsi="Times New Roman" w:cs="Times New Roman"/>
          <w:color w:val="222222"/>
          <w:spacing w:val="4"/>
          <w:sz w:val="20"/>
          <w:szCs w:val="20"/>
          <w:vertAlign w:val="superscript"/>
          <w:lang w:eastAsia="ru-RU"/>
        </w:rPr>
        <w:t>16</w:t>
      </w:r>
      <w:r w:rsidRPr="001409D3">
        <w:rPr>
          <w:rFonts w:ascii="Times New Roman" w:eastAsia="Times New Roman" w:hAnsi="Times New Roman" w:cs="Times New Roman"/>
          <w:color w:val="222222"/>
          <w:spacing w:val="4"/>
          <w:sz w:val="27"/>
          <w:szCs w:val="27"/>
          <w:lang w:eastAsia="ru-RU"/>
        </w:rPr>
        <w:t>, в случае невозможности уточнить для них окончательный исход курса химиотерапии к окончанию контрольного для мониторинга срока, наряду с исходом «Выбыл» устанавливается дополнительная причина «Депортирован». Исход в карте</w:t>
      </w:r>
      <w:r w:rsidRPr="001409D3">
        <w:rPr>
          <w:rFonts w:ascii="Times New Roman" w:eastAsia="Times New Roman" w:hAnsi="Times New Roman" w:cs="Times New Roman"/>
          <w:i/>
          <w:iCs/>
          <w:color w:val="333333"/>
          <w:spacing w:val="4"/>
          <w:sz w:val="27"/>
          <w:szCs w:val="27"/>
          <w:lang w:eastAsia="ru-RU"/>
        </w:rPr>
        <w:t> </w:t>
      </w:r>
      <w:r w:rsidRPr="001409D3">
        <w:rPr>
          <w:rFonts w:ascii="Times New Roman" w:eastAsia="Times New Roman" w:hAnsi="Times New Roman" w:cs="Times New Roman"/>
          <w:color w:val="222222"/>
          <w:spacing w:val="4"/>
          <w:sz w:val="27"/>
          <w:szCs w:val="27"/>
          <w:lang w:eastAsia="ru-RU"/>
        </w:rPr>
        <w:t>лечения выставляется по дате приёма последней дозы противотуберкулёзных препаратов (у не начавших лечение – по дате регистрации), этой же датой пациент исключается из регионального сегмента ФРБТ.</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8. </w:t>
      </w:r>
      <w:r w:rsidRPr="001409D3">
        <w:rPr>
          <w:rFonts w:ascii="Times New Roman" w:eastAsia="Times New Roman" w:hAnsi="Times New Roman" w:cs="Times New Roman"/>
          <w:b/>
          <w:bCs/>
          <w:color w:val="222222"/>
          <w:spacing w:val="4"/>
          <w:sz w:val="27"/>
          <w:szCs w:val="27"/>
          <w:lang w:eastAsia="ru-RU"/>
        </w:rPr>
        <w:t>Диагноз снят</w:t>
      </w:r>
      <w:r w:rsidRPr="001409D3">
        <w:rPr>
          <w:rFonts w:ascii="Times New Roman" w:eastAsia="Times New Roman" w:hAnsi="Times New Roman" w:cs="Times New Roman"/>
          <w:color w:val="222222"/>
          <w:spacing w:val="4"/>
          <w:sz w:val="27"/>
          <w:szCs w:val="27"/>
          <w:lang w:eastAsia="ru-RU"/>
        </w:rPr>
        <w:t>. Диагноз ТБ отменен или регистрация случая ошибочна.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Оценка результатов курсов химиотерапии проводят в периоды, определяемыми текущими правилами формирования учётной и отчётной документации мониторинга туберкулёза.</w:t>
      </w:r>
    </w:p>
    <w:p w:rsidR="001409D3" w:rsidRPr="001409D3" w:rsidRDefault="001409D3" w:rsidP="001409D3">
      <w:pPr>
        <w:shd w:val="clear" w:color="auto" w:fill="FFFFFF"/>
        <w:spacing w:after="0" w:line="390" w:lineRule="atLeast"/>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pict>
          <v:rect id="_x0000_i1027" style="width:0;height:0" o:hralign="center" o:hrstd="t" o:hr="t" fillcolor="#a0a0a0" stroked="f"/>
        </w:pic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0"/>
          <w:szCs w:val="20"/>
          <w:vertAlign w:val="superscript"/>
          <w:lang w:eastAsia="ru-RU"/>
        </w:rPr>
        <w:t>12</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приказу Минздрава России №932н от 15.11.2012 г. (ред. от 19.05.2023) «Об утверждении Порядка оказания медицинской помощи больным туберкулезом»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0"/>
          <w:szCs w:val="20"/>
          <w:vertAlign w:val="superscript"/>
          <w:lang w:eastAsia="ru-RU"/>
        </w:rPr>
        <w:t>13 </w:t>
      </w:r>
      <w:r w:rsidRPr="001409D3">
        <w:rPr>
          <w:rFonts w:ascii="Times New Roman" w:eastAsia="Times New Roman" w:hAnsi="Times New Roman" w:cs="Times New Roman"/>
          <w:i/>
          <w:iCs/>
          <w:color w:val="333333"/>
          <w:spacing w:val="4"/>
          <w:sz w:val="27"/>
          <w:szCs w:val="27"/>
          <w:lang w:eastAsia="ru-RU"/>
        </w:rPr>
        <w:t>Федеральный закон от 18.06.2001 №77-ФЗ «О предупреждении распространения туберкулеза в Российской Федерации»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0"/>
          <w:szCs w:val="20"/>
          <w:vertAlign w:val="superscript"/>
          <w:lang w:eastAsia="ru-RU"/>
        </w:rPr>
        <w:lastRenderedPageBreak/>
        <w:t>3</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О направлении Методических рекомендаций по порядку статистического учета и кодирования болезни, вызванной вирусом иммунодефицита человека [ВИЧ] в статистике заболеваемости и смертности: утв. Министром здравоохранения Российской Федерации 28 июня 2016 года: Письмо Минздрава России от 1 июля 2016 года № 13-2/10/2-4009</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0"/>
          <w:szCs w:val="20"/>
          <w:vertAlign w:val="superscript"/>
          <w:lang w:eastAsia="ru-RU"/>
        </w:rPr>
        <w:t>15</w:t>
      </w:r>
      <w:r w:rsidRPr="001409D3">
        <w:rPr>
          <w:rFonts w:ascii="Times New Roman" w:eastAsia="Times New Roman" w:hAnsi="Times New Roman" w:cs="Times New Roman"/>
          <w:i/>
          <w:iCs/>
          <w:color w:val="333333"/>
          <w:spacing w:val="4"/>
          <w:sz w:val="27"/>
          <w:szCs w:val="27"/>
          <w:lang w:eastAsia="ru-RU"/>
        </w:rPr>
        <w:t> О порядке выезда из Российской Федерации и въезда в Российскую Федерацию: Федеральный закон от 15 августа 1996 г. №114-ФЗ</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0"/>
          <w:szCs w:val="20"/>
          <w:vertAlign w:val="superscript"/>
          <w:lang w:eastAsia="ru-RU"/>
        </w:rPr>
        <w:t>16</w:t>
      </w:r>
      <w:r w:rsidRPr="001409D3">
        <w:rPr>
          <w:rFonts w:ascii="Times New Roman" w:eastAsia="Times New Roman" w:hAnsi="Times New Roman" w:cs="Times New Roman"/>
          <w:i/>
          <w:iCs/>
          <w:color w:val="333333"/>
          <w:spacing w:val="4"/>
          <w:sz w:val="27"/>
          <w:szCs w:val="27"/>
          <w:lang w:eastAsia="ru-RU"/>
        </w:rPr>
        <w:t> О правовом положении иностранных граждан в Российской Федерации: Федеральный закон от 25 июля 2002 г. №115-ФЗ</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Частота развития туберкулеза на фоне ВИЧ-инфекции в 21 раз выше по сравнению с общей популяцией. ВИЧ-инфекция влияет на патогенез заболевания и может ухудшить прогноз течения туберкулеза, особенно в условиях иммуносупрессии. Туберкулез является ведущей причиной смерти лиц с ВИЧ-инфекцией. В связи с этим подходы по диагностике и лечению туберкулеза у лиц с ВИЧ-инфекцией рассматриваются отдельно [273].</w:t>
      </w:r>
    </w:p>
    <w:p w:rsidR="001409D3" w:rsidRPr="001409D3" w:rsidRDefault="001409D3" w:rsidP="001409D3">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каждом обращении пациента с ВИЧ-инфекцией за медицинской помощью </w:t>
      </w: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проводить скрининг клинических проявлений туберкулеза: кашель, лихорадка, ночная потливость и потеря массы тела [273].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1409D3" w:rsidRPr="001409D3" w:rsidRDefault="001409D3" w:rsidP="001409D3">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Для этиологической диагностики туберкулеза на фоне ВИЧ-инфекции </w:t>
      </w:r>
      <w:r w:rsidRPr="001409D3">
        <w:rPr>
          <w:rFonts w:ascii="Times New Roman" w:eastAsia="Times New Roman" w:hAnsi="Times New Roman" w:cs="Times New Roman"/>
          <w:b/>
          <w:bCs/>
          <w:color w:val="222222"/>
          <w:spacing w:val="4"/>
          <w:sz w:val="27"/>
          <w:szCs w:val="27"/>
          <w:lang w:eastAsia="ru-RU"/>
        </w:rPr>
        <w:t>рекомендуется </w:t>
      </w:r>
      <w:r w:rsidRPr="001409D3">
        <w:rPr>
          <w:rFonts w:ascii="Times New Roman" w:eastAsia="Times New Roman" w:hAnsi="Times New Roman" w:cs="Times New Roman"/>
          <w:color w:val="222222"/>
          <w:spacing w:val="4"/>
          <w:sz w:val="27"/>
          <w:szCs w:val="27"/>
          <w:lang w:eastAsia="ru-RU"/>
        </w:rPr>
        <w:t>применять методы, используемые при диагностике туберкулеза как моноинфекции [273].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при генерализованных формах туберкулеза на поздних стадиях ВИЧ-инфекции исследовать различные материалы, полученные от пациента (кровь, моча, мокрота, отделяемое из свищей, кал и т.д.) на выявление МБТ [273].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Рекомендуется</w:t>
      </w:r>
      <w:r w:rsidRPr="001409D3">
        <w:rPr>
          <w:rFonts w:ascii="Times New Roman" w:eastAsia="Times New Roman" w:hAnsi="Times New Roman" w:cs="Times New Roman"/>
          <w:color w:val="222222"/>
          <w:spacing w:val="4"/>
          <w:sz w:val="27"/>
          <w:szCs w:val="27"/>
          <w:lang w:eastAsia="ru-RU"/>
        </w:rPr>
        <w:t> всем пациентам с ВИЧ-инфекцией и ТБ назначать антиретровирусную терапию (АРТ) в течение 2 недель от момента начала противотуберкулезной терапии вне зависимости от количества CD4+-лимфоцитов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i/>
          <w:iCs/>
          <w:color w:val="333333"/>
          <w:spacing w:val="4"/>
          <w:sz w:val="27"/>
          <w:szCs w:val="27"/>
          <w:lang w:eastAsia="ru-RU"/>
        </w:rPr>
        <w:t> пациентам с ВИЧ-инфекций выбор оптимальной схемы АРТ зависит от показателей вирусной нагрузки и количества CD 8- лимфоцитов</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[277].</w:t>
      </w:r>
    </w:p>
    <w:p w:rsidR="001409D3" w:rsidRPr="001409D3" w:rsidRDefault="001409D3" w:rsidP="001409D3">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с туберкулезным менингитом на фоне ВИЧ-инфекции начало АРТ рекомендовано отложить минимум на 4 недели (но начать в течение восьми недель) после начала лечения туберкулезного менингита [2, 104].</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Назначение противотуберкулёзных препаратов при подозрении на туберкулёз у пациентов с ВИЧ-инфекцией </w:t>
      </w: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в случае тяжелого состояния пациента для снижения риска летального исхода [2, 273 ,362].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пациентам с ВИЧ инфекцией при подозрении на туберкулёз в отсутствии достоверных маркёров специфического воспаления при тяжелом состоянии целесообразно назначать противотуберкулёзную терапию по режимам МЛУ, пре-ШЛУ и ШЛУ-ТБ в связи с более частой встречаемостью у данной категории пациентов ЛУ возбудителя.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Состояние должно быть расценено как «тяжелое» при наличии хотя бы одного из следующих четырех признаков: невозможность передвигаться без посторонней помощи, частота дыхания 30 в минуту и более, частота сердечных сокращений 120 в минуту и более, лихорадка 39ºС и выше. Оценка результатов противотуберкулезной терапии проводится не позднее 10-14 дня от ее начала, основываясь на динамике симптомов интоксикации, в первую очередь, по динамике снижения температуры тела</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 xml:space="preserve">Лечение туберкулеза у пациентов с ВИЧ-инфекцией проводится врачом-фтизиатром совместно с врачом-инфекционистом, который назначает антиретровирусную терапию и проводит её мониторинг, осуществляет консультативную помощь в </w:t>
      </w:r>
      <w:r w:rsidRPr="001409D3">
        <w:rPr>
          <w:rFonts w:ascii="Times New Roman" w:eastAsia="Times New Roman" w:hAnsi="Times New Roman" w:cs="Times New Roman"/>
          <w:i/>
          <w:iCs/>
          <w:color w:val="333333"/>
          <w:spacing w:val="4"/>
          <w:sz w:val="27"/>
          <w:szCs w:val="27"/>
          <w:lang w:eastAsia="ru-RU"/>
        </w:rPr>
        <w:lastRenderedPageBreak/>
        <w:t>профилактике, диагностике и лечении других вторичных и оппортунистических заболеваний.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Основные принципы лечения туберкулёза у больных ВИЧ-инфекцией не отличаются от таковых у лиц без ВИЧ-инфекции. Важно учитывать межлекарственные взаимодействия между ПТП и АРТ.</w:t>
      </w:r>
    </w:p>
    <w:p w:rsidR="001409D3" w:rsidRPr="001409D3" w:rsidRDefault="001409D3" w:rsidP="001409D3">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Рекомендовано</w:t>
      </w:r>
      <w:r w:rsidRPr="001409D3">
        <w:rPr>
          <w:rFonts w:ascii="Times New Roman" w:eastAsia="Times New Roman" w:hAnsi="Times New Roman" w:cs="Times New Roman"/>
          <w:color w:val="222222"/>
          <w:spacing w:val="4"/>
          <w:sz w:val="27"/>
          <w:szCs w:val="27"/>
          <w:lang w:eastAsia="ru-RU"/>
        </w:rPr>
        <w:t> одновременно с началом АРТ назначение преднизолона** для профилактики синдрома восстановления иммунной системы. При назначении преднизолона** (1,5 мг/кг в день в течение 2 недель, затем 0,75 мг/кг в день в течение 2 недель) важно быть уверенным в эффективном лечении туберкулеза согласно лекарственной чувствительности возбудителя [274, 275].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2)</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Комментарий: </w:t>
      </w:r>
      <w:r w:rsidRPr="001409D3">
        <w:rPr>
          <w:rFonts w:ascii="Times New Roman" w:eastAsia="Times New Roman" w:hAnsi="Times New Roman" w:cs="Times New Roman"/>
          <w:i/>
          <w:iCs/>
          <w:color w:val="333333"/>
          <w:spacing w:val="4"/>
          <w:sz w:val="27"/>
          <w:szCs w:val="27"/>
          <w:lang w:eastAsia="ru-RU"/>
        </w:rPr>
        <w:t>профилактика синдрома восстановления иммунной системы у лиц с туберкулезом с CD4 менее 100 клеток/мкл, которые начали ПТТ до АРТ, одновременное начало АРТ и профилактического введения преднизолона**, может снизить риск ТБ ассоциированного СВИС на 30%. Преднизолон** назначается в дозе 40 мг 1 раз в сутки в течение двух недель, затем по 20 мг в сутки в течение еще двух недель</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(1,5 мг/кг в день в течение 2 недель, затем 0,75 мг/кг в день в течение 2 недель). Информация о проведении химиопрофилактики пневмоцистоза и токсоплазмоза пациентам с ВИЧ инфекцией изложена в клинических рекомендациях «ВИЧ-инфекция у взрослых». Лечение пациентов с поздней стадией ВИЧ-инфекции схемой антиретровирусной терапией, состоящей из препаратов трех классов</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[276, 111].</w:t>
      </w:r>
    </w:p>
    <w:p w:rsidR="001409D3" w:rsidRPr="001409D3" w:rsidRDefault="001409D3" w:rsidP="001409D3">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в период беременности с ограниченными формами туберкулеза начинать противотуберкулезную терапию после окончания I триместра с целью минимизации рисков для плода [320]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color w:val="222222"/>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 xml:space="preserve">беременные с установленным диагнозом туберкулеза должны находиться под наблюдением участкового врача-фтизиатра, состоять на диспансерном учете в женской консультации по месту жительства под наблюдением врача-акушера-гинеколога, а для женщин с положительным ВИЧ-статусом необходимо наблюдение врача-инфекциониста. Лечение туберкулеза в период беременности и послеродовом периоде основывается на общих принципах и проводится в соответствии с действующими </w:t>
      </w:r>
      <w:r w:rsidRPr="001409D3">
        <w:rPr>
          <w:rFonts w:ascii="Times New Roman" w:eastAsia="Times New Roman" w:hAnsi="Times New Roman" w:cs="Times New Roman"/>
          <w:i/>
          <w:iCs/>
          <w:color w:val="333333"/>
          <w:spacing w:val="4"/>
          <w:sz w:val="27"/>
          <w:szCs w:val="27"/>
          <w:lang w:eastAsia="ru-RU"/>
        </w:rPr>
        <w:lastRenderedPageBreak/>
        <w:t>клиническими рекомендациями. Беременность не является противопоказанием для лечения активного туберкулеза любой локализации, более того, отсутствие адекватной противотуберкулезной терапии способно ухудшить прогноз для матери и ребенка. При распространенных, остропрогрессирующих, деструктивных и/или осложненных формах туберкулеза, а также в случаях сочетания туберкулеза с тяжелой соматической патологией лечение следует начинать сразу после установления диагноза вне зависимости от срока беременности. При развитии туберкулеза у беременной, инфицированной ВИЧ, противотуберкулезную терапию следует начинать как можно раньше из-за высокого риска прогрессирования туберкулеза в отсутствие лечения. Решение о лечении туберкулеза у беременной принимается врачебной комиссией на основании оценки тяжести туберкулезного процесса и предполагаемой пользы для матери и потенциального риска для плода [146, 272, 321]. В схемах лечения туберкулеза в период беременности не должны применяться следующие препараты: претоманид**, аминогликозиды, протионамид** (этионамид**) и тиоуреидоиминометилпиридиния перхлорат**. Родильница, больная активным туберкулезом, должна быть переведена в туберкулезный стационар для лечения и наблюдения в послеродовом периоде. В течение 1-2 суток после родов родильнице необходимо выполнить рентгенологическое исследование органов грудной клетки для определения дальнейшей лечебной тактики.</w:t>
      </w:r>
    </w:p>
    <w:p w:rsidR="001409D3" w:rsidRPr="001409D3" w:rsidRDefault="001409D3" w:rsidP="001409D3">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с туберкулезом и сахарным диабетом проводить мониторинг гликемического профиля на фоне приема противотуберкулезных препарат [370].</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3)</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Комментарии:</w:t>
      </w:r>
      <w:r w:rsidRPr="001409D3">
        <w:rPr>
          <w:rFonts w:ascii="Times New Roman" w:eastAsia="Times New Roman" w:hAnsi="Times New Roman" w:cs="Times New Roman"/>
          <w:b/>
          <w:bCs/>
          <w:i/>
          <w:iCs/>
          <w:color w:val="333333"/>
          <w:spacing w:val="4"/>
          <w:sz w:val="27"/>
          <w:szCs w:val="27"/>
          <w:lang w:eastAsia="ru-RU"/>
        </w:rPr>
        <w:t> </w:t>
      </w:r>
      <w:r w:rsidRPr="001409D3">
        <w:rPr>
          <w:rFonts w:ascii="Times New Roman" w:eastAsia="Times New Roman" w:hAnsi="Times New Roman" w:cs="Times New Roman"/>
          <w:i/>
          <w:iCs/>
          <w:color w:val="333333"/>
          <w:spacing w:val="4"/>
          <w:sz w:val="27"/>
          <w:szCs w:val="27"/>
          <w:lang w:eastAsia="ru-RU"/>
        </w:rPr>
        <w:t xml:space="preserve">требуется тесный контакт с врачом-эндокринологом и строгий контроль за компенсацией нарушений углеводного обмена. Нежелателен прием этионамида** или протионамида**. При необходимости присутствия протионамида** в режиме химиотерапии необходим более тщательный контроль уровня глюкозы крови в связи с усилением гипогликемического эффекта антидиабетических препаратов (А10. Средства для лечения сахарного диабета), особенно в ночное время. Рифампицин** и изониазид** способствуют гипергликемии, необходим тщательный подбор инсулинотерапии. Кроме того, необходим более частый контроль исследования уровня калия в крови и исследования уровня креатинина в крови </w:t>
      </w:r>
      <w:r w:rsidRPr="001409D3">
        <w:rPr>
          <w:rFonts w:ascii="Times New Roman" w:eastAsia="Times New Roman" w:hAnsi="Times New Roman" w:cs="Times New Roman"/>
          <w:i/>
          <w:iCs/>
          <w:color w:val="333333"/>
          <w:spacing w:val="4"/>
          <w:sz w:val="27"/>
          <w:szCs w:val="27"/>
          <w:lang w:eastAsia="ru-RU"/>
        </w:rPr>
        <w:lastRenderedPageBreak/>
        <w:t>(еженедельно в первый месяц химиотерапии и затем – ежемесячно). Наличие осложнений диабета (диабетической нейропатии, офтальмопатии, нефропатии) ограничивает применение в режимах химиотерапии соответственно линезолида**, этамбутола**, аминогликозидов. Следует учитывать риск лекарственных взаимодействий рифампицина** с пероральными гипогликемическими препаратами (А10. Средства для лечения сахарного диабета).</w:t>
      </w:r>
    </w:p>
    <w:p w:rsidR="001409D3" w:rsidRPr="001409D3" w:rsidRDefault="001409D3" w:rsidP="001409D3">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Рекомендуется</w:t>
      </w:r>
      <w:r w:rsidRPr="001409D3">
        <w:rPr>
          <w:rFonts w:ascii="Times New Roman" w:eastAsia="Times New Roman" w:hAnsi="Times New Roman" w:cs="Times New Roman"/>
          <w:color w:val="222222"/>
          <w:spacing w:val="4"/>
          <w:sz w:val="27"/>
          <w:szCs w:val="27"/>
          <w:lang w:eastAsia="ru-RU"/>
        </w:rPr>
        <w:t> пациентам с туберкулезом и острым почечным повреждением и/или хронической болезнью почек определять расчетный клиренс креатинина на фоне приема противотуберкулезных препаратов [311].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Критерии оценки качества первичной медико-санитарной помощи взрослым при туберкулезе у взрослых (коды по МКБ-10: A15-A19)</w:t>
      </w:r>
    </w:p>
    <w:tbl>
      <w:tblPr>
        <w:tblW w:w="14165" w:type="dxa"/>
        <w:tblCellMar>
          <w:left w:w="0" w:type="dxa"/>
          <w:right w:w="0" w:type="dxa"/>
        </w:tblCellMar>
        <w:tblLook w:val="04A0" w:firstRow="1" w:lastRow="0" w:firstColumn="1" w:lastColumn="0" w:noHBand="0" w:noVBand="1"/>
      </w:tblPr>
      <w:tblGrid>
        <w:gridCol w:w="919"/>
        <w:gridCol w:w="10809"/>
        <w:gridCol w:w="2437"/>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выполнения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Выполнена пациенту рентгенография легких в двух проекциях и/или компьютерная томография органов грудной полости и/или томосинтез легких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Выполнено микроскопическое исследование мокроты на микобактерии (Mycobacterium spp.) или другого диагностического материала – не менее двух образцов.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Выполнено молекулярно-биологическое исследование мокроты или другого диагностического материала с целью обнаружения ДНК Mycobacterium tuberculosis complex.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r>
    </w:tbl>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Критерии оценки качества специализированной медицинской помощи взрослым при туберкулезе у взрослых (коды по МКБ-10: A15-A19)</w:t>
      </w:r>
    </w:p>
    <w:tbl>
      <w:tblPr>
        <w:tblW w:w="14165" w:type="dxa"/>
        <w:tblCellMar>
          <w:left w:w="0" w:type="dxa"/>
          <w:right w:w="0" w:type="dxa"/>
        </w:tblCellMar>
        <w:tblLook w:val="04A0" w:firstRow="1" w:lastRow="0" w:firstColumn="1" w:lastColumn="0" w:noHBand="0" w:noVBand="1"/>
      </w:tblPr>
      <w:tblGrid>
        <w:gridCol w:w="868"/>
        <w:gridCol w:w="11001"/>
        <w:gridCol w:w="2296"/>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Критерии оценки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выполнения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Выполнена пациенту рентгенография легких в двух проекциях и/или компьютерная томография органов грудной полости и/или томосинтез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Выполнено микроскопическое исследование мокроты на микобактерии (Mycobacterium spp.) или другого диагностического материала – не менее двух образцов.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Выполнено микробиологическое (культуральное) исследование мокроты или другого диагностического материала с целью обнаружения </w:t>
            </w:r>
            <w:r w:rsidRPr="001409D3">
              <w:rPr>
                <w:rFonts w:ascii="Verdana" w:eastAsia="Times New Roman" w:hAnsi="Verdana" w:cs="Times New Roman"/>
                <w:i/>
                <w:iCs/>
                <w:color w:val="333333"/>
                <w:sz w:val="27"/>
                <w:szCs w:val="27"/>
                <w:lang w:eastAsia="ru-RU"/>
              </w:rPr>
              <w:t>Mycobacterium tuberculosis</w:t>
            </w:r>
            <w:r w:rsidRPr="001409D3">
              <w:rPr>
                <w:rFonts w:ascii="Verdana" w:eastAsia="Times New Roman" w:hAnsi="Verdana" w:cs="Times New Roman"/>
                <w:sz w:val="27"/>
                <w:szCs w:val="27"/>
                <w:lang w:eastAsia="ru-RU"/>
              </w:rPr>
              <w:t> </w:t>
            </w:r>
            <w:r w:rsidRPr="001409D3">
              <w:rPr>
                <w:rFonts w:ascii="Verdana" w:eastAsia="Times New Roman" w:hAnsi="Verdana" w:cs="Times New Roman"/>
                <w:i/>
                <w:iCs/>
                <w:color w:val="333333"/>
                <w:sz w:val="27"/>
                <w:szCs w:val="27"/>
                <w:lang w:eastAsia="ru-RU"/>
              </w:rPr>
              <w:t>complex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Выполнено всем пациентам с положительным результатом микробиологического (культурального) исследования мокроты или другого диагностического материала на микобактерии туберкулеза (Mycobacterium tuberculosis complex) микробиологическое (культуральное) исследование для определения чувствительности микобактерий туберкулеза (Mycobacterium tuberculosis complex), к противотуберкулезным препаратам первого и второго ряда на жидких и плотных питательных средах методом пропорций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Выполнено молекулярно-биологическое исследование мокроты или другого диагностического материала с целью обнаружения ДНК Mycobacterium tuberculosis complex.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Выполнено определение мутаций ДНК, ассоциированных с лекарственной устойчивостью в ДНК микобактерий туберкулеза (Mycobacterium tuberculosis complex) молекулярно-биологическими методами к препаратам первого ряда – изониазиду** и рифампицину** или, как минимум, к рифампицину**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Выполнено определение мутаций ДНК, ассоциированных с лекарственной устойчивостью в ДНК микобактерий туберкулеза (Mycobacterium tuberculosis complex) молекулярно-биологическими методами к препаратам второго ряда – фторхинолонам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Выполнено лечение туберкулеза в максимально ранние сроки после установления и верификации диагноза.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Выполнено патогенетическое лечение с использованием одного или нескольких медикаментозных средств.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Выполнено симптоматическое лечение для коррекции побочных реакций и/или купирования симптомов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Выполнен прием (осмотр, консультация) врача-торакального хирурга для решения вопроса о своевременном хирургическом лечении.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Да/Нет</w:t>
            </w:r>
          </w:p>
        </w:tc>
      </w:tr>
    </w:tbl>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Список литературы</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Consolidated guidance on tuberculosis data generation and use : Module 1 : Tuberculosis surveillance. WHO, 2024. – 85 с.</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WHO consolidated guidelines on tuberculosis. Module 4: treatment and care. Geneva: World Health Organization; 2025. Licence: CC BY-NC-SA 3.0 IGO.</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WHO consolidated guidelines on tuberculosis : Module 1: Prevention : Tuberculosis preventive treatment : Second edition. Geneva: World Health Organization; 2024. – 246 с.</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Фтизиатрия. Национальное руководство / под ред. М.И. Перельмана. - М. ГЭОТАР-Медна, 2007. - 512 с.</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Woods GL et all Susceptibility Testing of Mycobacteria, Nocardiae, and Other Aerobic Actinomycetes [Internet]. 2nd ed. Wayne (PA): Clinical and Laboratory Standards Institute; 2011 Mar. Report No.: M24-A2. PMID: 31339680.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Bifani PJ, Mathema B, Kurepina NE, Kreiswirth BN Global dissemination of the Mycobacterium tuberculosis W-Beijing family strains. Trends Microbiol. 2002;10:45–52 10.1016/S0966-842X(01)02277-6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Drobniewski F et all Drug-resistant tuberculosis, clinical virulence, and the dominance of the Beijing strain family in Russia. JAMA. 2005 Jun 8;293(22):2726-31. doi: 10.1001/jama.293.22.2726. PMID: 15941801.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Vyazovaya A.  et all Dominance of the Beijing genotype among XDR Mycobacterium tuberculosis strains in Russia/ International Journal of Mycobacteriology, v. 4,  (2015), p. 84 – 85.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Jankute M, Cox JA, Harrison J, Besra GS. Assembly of the Mycobacterial Cell Wall. Annu Rev Microbiol. 2015;69:405-23. doi: 10.1146/annurev-micro-091014-104121. PMID: 26488279.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Nimmo C, et all Evolution of Mycobacterium tuberculosis drug resistance in the genomic era. Front Cell Infect Microbiol. 2022 Oct 7;12:954074. doi: 10.3389/fcimb.2022.954074. PMID: 36275027; PMCID: PMC9585206.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Barbier M, Wirth T. The Evolutionary History, Demography, and Spread of the Mycobacterium tuberculosis Complex. MicrobiolSpectr. 2016 Aug;4(4). doi: 10.1128/microbiolspec.TBTB2-0008-2016. PMID: 27726798. Catalogue of mutations in Mycobacterium tuberculosis complex and their association with drug resistance. Geneva: World Health Organization; 2021.https://www.who.int/publications/i/item/9789240028173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Gygli SM, Borrell S, Trauner A, Gagneux S. Antimicrobial resistance in Mycobacterium tuberculosis: mechanistic and evolutionary perspectives. FEMS Microbiol Rev. 2017 May 1;41(3):354-373. doi: 10.1093/femsre/fux011. PMID: 28369307.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Koch A, Mizrahi V. Mycobacterium tuberculosis. Trends Microbiol. 2018 Jun;26(6):555-556. doi: 10.1016/j.tim.2018.02.012. Epub 2018 Mar 23. PMID: 29580884.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Wilson JW, Tsukayama DT. Extensively Drug-Resistant Tuberculosis: Principles of Resistance, Diagnosis, and Management. Mayo Clin Proc. 2016 Apr;91(4):482-95. doi: 10.1016/j.mayocp.2016.01.014. Epub 2016 Feb 20. PMID: 26906649.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Sotgiu G., Ferrara G., Matteelli A.  et al. Epidemiology and clinical management of XDR-TB: A systematic review by TBNET. Eur Respir J 2009; No33 (4):871–881.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Nardell EA. Transmission and Institutional Infection Control of Tuberculosis. Cold Spring Harb Perspect Med. 2015 Aug 20;6(2):a018192. doi: 10.1101/cshperspect.a018192. PMID: 26292985; PMCID: PMC4743075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Жалолитдин С. Э. и др. ПРОВОСПАЛИТЕЛЬНЫЕ ЦИТОКИНЫ И ОСНОВНЫЕ КЛАССЫ ИММУНОГЛОБУЛИНОВ, КАК ДИАГНОСТИЧЕСКИЕ И ПРОГНОСТИЧЕСКИЕ МАРКЕРЫ ТУБЕРКУЛЕЗНОЙ ИНФЕКЦИИ //Журнал гуманитарных и естественных наук. – 2025. – №. 19 [2]. – С. 60-68.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Васильева И. А. и др. Отраслевые и экономические показатели противотуберкулёзной работы в 2023–2024 гг. статистические материалы.</w:t>
      </w:r>
    </w:p>
    <w:p w:rsidR="001409D3" w:rsidRPr="001409D3" w:rsidRDefault="001409D3" w:rsidP="001409D3">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Нечаева О.Б. Состояние и перспективы противотуберкулезной службы России в период COVID-19. Туберкулез и болезни легких. 2020;98(12):7-19. </w:t>
      </w:r>
      <w:hyperlink r:id="rId5" w:history="1">
        <w:r w:rsidRPr="001409D3">
          <w:rPr>
            <w:rFonts w:ascii="Times New Roman" w:eastAsia="Times New Roman" w:hAnsi="Times New Roman" w:cs="Times New Roman"/>
            <w:color w:val="0000FF"/>
            <w:spacing w:val="4"/>
            <w:sz w:val="27"/>
            <w:szCs w:val="27"/>
            <w:u w:val="single"/>
            <w:lang w:eastAsia="ru-RU"/>
          </w:rPr>
          <w:t>https://doi.org/10.21292/2075-1230-2020-98-12-7-19</w:t>
        </w:r>
      </w:hyperlink>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Liu, Y., Lu, J., Huang, Y., and Ma, L. (2019). Clinical spectrum of complications induced by intravesical immunotherapy of bacillus calmette-guérin for bladder cancer. J. Oncol. 2019, 6230409. doi: 10.1155/2019/6230409)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Благова О. В. и др. Экссудативно-констриктивный туберкулезный перикардит в сочетании с артритом в практике кардиолога: торакоскопическая биопсия как путь к диагнозу и лечению //Терапевтический архив. – 2018. – Т. 90. – №. 9. – С. 81-87.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Storla DG, Yimer S, Bjune GA. A systematic review of delay in the diagnosis and treatment of tuberculosis. BMC Public Health. 2008;8:15.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Subbaraman R, Nathavitharana RR, Satyanarayana S, Pai M, Thomas BE,Chadha VK, Rade K, Swaminathan S, Mayer KH. The Tuberculosis Cascade of Care in India's Public Sector: A Systematic Review and Meta-analysis. PloSMed. 2016 Oct 25;13(10):e1002149. doi: 10.1371/journal.pmed.1002149.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Singh P1, Saket VK2, Kachhi R. Diagnosis of TB: From conventional to modern molecular protocols. Front Biosci (Elite Ed). 2019 Jan1;11:38-60.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Chiang C. Y. et al. Incremental yield of serial sputum examinations in the diagnosis of pulmonary tuberculosis in Taiwan: Findings of a pragmatic trial //Journal of Microbiology, Immunology and Infection. – 2023. – Т. 56. – №. 6. – С. 1245-1252.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Solanki P. et al. Improving the diagnosis of tuberculosis: old and new laboratory tools //Expert Review of Molecular Diagnostics. – 2024. – №. just-accepted</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Beme P., Palicova F., Rüsch-Gerdes S. et al. Multicenter evaluation of fully automated BACTEC mycobacteria growth indicator tube 960 system for susceptibility testing of mycobacterium tuberculosis. J Clin Microbiol 2002; No 40 (1):150-154.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Denkinger CM, Schumacher SG, Boehme CC et al. Xpert MTB/RIF assay for the diagnosis of extrapulmonary tuberculosis: a systematic review and meta-analysis. European Respiratory Journal, 2014, doi:10.1183/09031936.00007814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Van Rie A, Page-Shipp L, Scott L, Sanne I, Stevens W. Xpert(R) MTB/RIF for point-of-care diagnosis of TB in high-HIV burden, resource-limited countries: hype or hope? Expert Review ofMolecularDiagnostics 2010. Oct;10(7):937-46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Morgan M, Kalantri S, Flores L, Pai M. A commercial line probe assay for the rapid detection of rifampicin resistance in Mycobacterium tuberculosis: a systematic review and meta-analysis. BMC InfectiousDiseases 2005; 5: 62-70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Boehme C.C., Nicol M.P., Nabeta P. et al. Feasibility, diagnostic accuracy, and effectiveness of decentralised use of the xpert MTB/RIF test for diagnosis of tuberculosis and multidrug resistance: a multicentre implementation study. Lancet 2011; No377 (9776): 1495–1505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MacLean EKohli MWeber SF, Suresh A, Schumacher SG, Denkinger CM, Pai M 2020. Advances in Molecular Diagnosis of Tuberculosis. J Clin Microbiol 58:10.1128/jcm.01582-19.] </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Gandhi T. et al. One-versus two-specimen Xpert strategy to discontinue airborne isolation in suspected pulmonary tuberculosis: systematic review and meta-analysis //Clinical Microbiology and Infection. – 2023.]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Machado D, Couto I, Viveiros M. Advances in the molecular diagnosis of tuberculosis: From probes to genomes. Infect Genet Evol. 2019 Aug;72:93-112. doi: 10.1016/j.meegid.2018.11.021. Epub 2018 Nov 30. PMID: 30508687. </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Gryadunov D, Dementieva E, Mikhailovich V, Nasedkina T, Rubina A, Savvateeva E, Fesenko E, Chudinov A, Zimenkov D, Kolchinsky A, Zasedatelev A. Gel-based microarrays in clinical diagnostics in Russia. Expert Rev Mol Diagn. 2011 Nov;11(8):839-53. doi: 10.1586/erm.11.73. PMID: 22022946.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Horne D. J., Royce S. E., Gooze L., Narita M., Hopewell P. C., Nahid P., Steingart K. R. Sputum monitoring during tuberculosis treatment for predicting outcome: systematic review and meta-analysis // Lancet Infectious Diseases. 2010. Vol. 10, No. 6. P. 387-394. DOI: 10.1016/S1473-3099(10)70071-2  </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Елисеев П.И., Никишова Е.И., Крупская А.Ю., Штраух В.И., Химова Е.С., Марьяндышев А.О. Выявление M. tuberculosis с использованием картриджной технологии у больных с отрицательным результатом микроскопии мокроты в региональной лаборатории. Туберкулез и болезни легких. 2024;102(2):36-42. https://doi.org/10.58838/2075-1230-2024-102-2-36-42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Nicol MP. Xpert MTB/RIF: monitoring response to tuberculosis treatment. Lancet Respir Med. 2013;1(6):427-428. doi:10.1016/S2213-2600(13)70133-4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Spellberg B, Yoo T, Bayer AS. Reversal of linezolid-associated cytopenias, but not peripheral neuropathy, by administration of vitamin B6. J Antimicrob Chemother. 2004 Oct;54(4):832-5. doi: 10.1093/jac/dkh405. Epub 2004 Aug 18. PMID: 15317746.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Davis JL, Cattamanchi A, Cuevas LE et al. Diagnostic accuracy of same-day microscopy versus standard microscopy for pulmonary tuberculosis: a systematic review and meta-analysis. Lancet Infectious Diseases, 2013, 13:147–154.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Chiang C. Y. et al. Incremental yield of serial sputum examinations in the diagnosis of pulmonary tuberculosis in Taiwan: Findings of a pragmatic trial //Journal of Microbiology, Immunology and Infection. – 2023. – Т. 56. – №. 6. – С. 1245-1252.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Zimmer A. J. et al. Biomarkers that correlate with active pulmonary tuberculosis treatment response: a systematic review and meta-analysis //Journal of clinical microbiology. – 2022. – Т. 60. – №. 2. – С. e01859-21.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Heyckendorf J. et al. Tuberculosis treatment monitoring and outcome measures: new interest and new strategies //Clinical microbiology reviews. – 2022. – Т. 35. – №. 3. – С. e00227-21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Beyene F. The value of one versus three sputum smear examinations for diagnosis of pulmonary tuberculosis in Asella hospital, South-East Ethiopia. BMC Res </w:t>
      </w:r>
      <w:r w:rsidRPr="001409D3">
        <w:rPr>
          <w:rFonts w:ascii="Times New Roman" w:eastAsia="Times New Roman" w:hAnsi="Times New Roman" w:cs="Times New Roman"/>
          <w:color w:val="222222"/>
          <w:spacing w:val="4"/>
          <w:sz w:val="27"/>
          <w:szCs w:val="27"/>
          <w:lang w:eastAsia="ru-RU"/>
        </w:rPr>
        <w:lastRenderedPageBreak/>
        <w:t>Notes. 2017 Sep 6;10(1):455. doi: 10.1186/s13104-017-2797-0. PMID: 28877747; PMCID: PMC5588549.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Lu C, Liu Q, Sarma A, Fitzpatrick C, Falzon D, Mitnick CD. A systematic review of reported cost for smear and culture tests during multidrug-resistant tuberculosis treatment. PLoS One. 2013;8(2):e56074. doi: 10.1371/journal.pone.0056074.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Hepple P, Ford N, Mc Nerney R Microscopy compared to culture for the diagnosis of tuberculosis in induced sputum samples: a systematic review. Int J TubercLungDis. 2012 May;16(5):579-88. doi: 10.5588/ijtld.11.0617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Heyckendorf J. et al. Tuberculosis treatment monitoring and outcome measures: new interest and new strategies //Clinical microbiology reviews. – 2022. – Т. 35. – №. 3. – С. e00227-21.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Этиологическая диагностика инфекционного коксита в зависимости от ВИЧ-статуса пациента / И. А. Герасимов, Е. О. Перецманас, Т. Е. Тюлькова [и др.] // Туберкулез и болезни легких. – 2022. – Т. 100, № 12. – С. 16-21. – DOI 10.21292/2075-1230-2022-100-12-16-21. – EDN DEAITG]</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Zimmer A. J. et al. Biomarkers that correlate with active pulmonary tuberculosis treatment response: a systematic review and meta-analysis //Journal of clinical microbiology. – 2022. – Т. 60. – №. 2. – С. e01859-21.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World Health Organization et al. Xpert MTB/RIF implementation manual: technical and operational ‘how-to’; practical considerations. – World Health Organization, 2014. – №. WHO/HTM/TB/2014.1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Lange C., Abubakar I., Alffenaar J.W. et al. Management of patients with multidrug-resistant/extensively drug-resistant tuberculosis in Europe: a TBNET consensus statement. Eur Respir J 2014; No44 (1):23–63.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Rapid diagnostics of tuberculosis and its resistances. Nehren: Germany: Hain lifescience GmbH, 2015. http://www.hain-lifescience.de/uploadfiles/file/produkte/mikrobiologie/mykobakterien/tb_eng.pdf.</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Hillery N., Groessl E.J., Trollip A. et al. The global consortium for drug-resistant tuberculosis diagnostics (GCDD): design of a multi-site, head-to-head study of </w:t>
      </w:r>
      <w:r w:rsidRPr="001409D3">
        <w:rPr>
          <w:rFonts w:ascii="Times New Roman" w:eastAsia="Times New Roman" w:hAnsi="Times New Roman" w:cs="Times New Roman"/>
          <w:color w:val="222222"/>
          <w:spacing w:val="4"/>
          <w:sz w:val="27"/>
          <w:szCs w:val="27"/>
          <w:lang w:eastAsia="ru-RU"/>
        </w:rPr>
        <w:lastRenderedPageBreak/>
        <w:t>three rapid tests to detect extensively drug-resistant tuberculosis. Trials 2014; No15: 434 - 434.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Lienhardt C et al. New drugs and new regimens for the treatment of tuberculosis: review of the drug development pipeline and implications for national programmes. Current Opinion in Pulmonary Medicine, 2010, 16(3):186–193..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Pradipta IS, Forsman LD, Bruchfeld J, Hak E, Alffenaar JW. Risk factors of multidrug-resistant tuberculosis: A global systematic review and meta-analysis. J Infect. 2018 Dec;77(6):469-478. doi: 10.1016/j.jinf.2018.10.004. Epub 2018 Oct 16. PMID: 30339803.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Hopewell PC, Pai M, Maher D, Uplekar M, Raviglione MC. 2006. International standards for tuberculosis care. Lancet Infect. Dis. 6:710–725Wikman-Jorgensen P, Llenas-García J, Hobbins M, Ehmer J, Abellana R , Gonçalves AQ, Pérez-Porcuna TM, Ascaso C. Microscopic observation drug susceptibility assay for the diagnosis of TB and MDR-TB in HIV-infected patients: a systematic review and meta-analysis. EurRespir J. 2014 Oct;44(4):973-84. doi: 10.1183/09031936.00079614.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WHO operational handbook on tuberculosis. Module 3: diagnosis – rapid diagnostics for tuberculosis detection, third edition. Geneva: World Health Organization; 2024.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Maruri F, Sterling TR, Kaiga AW, Blackman A, van der Heijden YF, Mayer C, Cambau E, Aubry A. A systematic review of gyrase mutations associated with fluoroquinolone-resistant Mycobacterium tuberculosis and a proposed gyrase numbering system. J AntimicrobChemother. 2012 Apr;67(4):819-31. doi: 10.1093/jac/dkr566. Epub 2012 Jan 25.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Chang KC, Yew WW, Chan RC. Rapid assays for fluoroquinolone resistance in Mycobacterium tuberculosis: a systematic review and meta-analysis. J AntimicrobChemother. 2010; 65:1551–61.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Migliori GB et all ERS/ECDC Statement: European Union standards for tuberculosis care, 2017 update. Eur Respir J. 2018 May 17;51(5):1702678. doi: 10.1183/13993003.02678-2017. PMID: 29678945.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Pfyffer G. E., Bonato D.A.. Ebrahimzadeh A. et al. Multicenter laboratory validation of susceptibility testing of mycobacterium tuberculosis against </w:t>
      </w:r>
      <w:r w:rsidRPr="001409D3">
        <w:rPr>
          <w:rFonts w:ascii="Times New Roman" w:eastAsia="Times New Roman" w:hAnsi="Times New Roman" w:cs="Times New Roman"/>
          <w:color w:val="222222"/>
          <w:spacing w:val="4"/>
          <w:sz w:val="27"/>
          <w:szCs w:val="27"/>
          <w:lang w:eastAsia="ru-RU"/>
        </w:rPr>
        <w:lastRenderedPageBreak/>
        <w:t>classical second-line and newer antimicrobial drugs by using the radiometric BACTEC 460 technique and the proportion method with solid media. J Clin Microbiol 1999; No37 (10):3179–3186.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Siddiqi S. H., Rüsch-Gerdes S. MGIT procedure manual. For BACTEC MGIT 960 TB system (Also applicable for Manual MGIT). Mycobacteria growth indicator tube (MGIT) culture and drug susceptibility demonstration projects.  Foundation forinnovativenewdiagnostics, 2006.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Technical manual for drug susceptibility testing of medicines used in the treatment of tuberculosis. Licence: CC BY-NC-SA 3.0 IGO. World Health Organization 2018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Van't Hoog A, Viney K, Biermann O, Yang B, Leeflang MM, Langendam MW. Symptom- and chest-radiography screening for active pulmonary tuberculosis in HIV-negative adults and adults with unknown HIV status. Cochrane Database Syst Rev. 2022 Mar</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Curtis J. Impact of x-ray screening programmes for active tuberculosis in homeless populations: asystematic review of original studies. J Public Health (Oxf). 2016 Mar;38(1):106-14. doi: 10.1093/pubmed/fdv014.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Piccazzo R1, Paparo F, Garlaschi G. Diagnostic accuracy of chest radiography for the diagnosis of tuberculosis (TB) and its role in the detection of latent TB infection: a systematic review. J RheumatolSuppl. 2014 May;91:32-40. doi: 10.3899/jrheum.140100.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Kienzl-Palma D, Prosch H. Thoracic manifestation of tuberculosis. Radiologe, 2016 Oct;56(10):866-873.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Alkabab YM, Enani MA, Indarkiri NY, Heysell SK. Performance of computed tomography versus chest radiography in patients with pulmonary tuberculosis with and without diabetes at a tertiary hospital in Riyadh, Saudi Arabia. Infect Drug Resist. 2018, 3;11:37-43. doi: 10.2147/IDR.S151844.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Nachiappan A. C., Rahbar K., Shi X., Guy E. S., Mortani Barbosa E. J., Shroff G. S., Ocazionez T. R., Schlesinger A. E., Katz S. I., Stewart S. L., Gilman M. D. Pulmonary Tuberculosis: Role of Radiology in Diagnosis // RadioGraphics. 2017. Vol. 37, No. 1. P. 52–72. DOI: 10.1148/rg.2017160032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Юдин А.Л., Афанасьева Н.И., Блажко В.Д., Мясников Д.А., Юматова Е.А. Рентгенологические проявления туберкулёза у ВИЧ-инфицированных лиц // Лучевая диагностика и терапия. — 2016. — № 4(7). — c. 39–45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Советова Н.А., Васильева Г.Ю., Соловьева Н.С., Журавлев В.Ю., Баулин И.А. ТУБЕРКУЛЕЗНЫЙ СПОНДИЛИТ У ВЗРОСЛЫХ (клинико-лучевые проявления). Туберкулез и болезни легких. 2014;(10):33-37. https://doi.org/10.21292/2075-1230-2014-0-10-33-37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Клинические рекомендации по диагностике и лечению туберкулеза костей и суставов у взрослых Сердобинцев М.С., Бердес А.И., Бурлаков С.В., Вишневский А.А., Ирисова Н.Р., Кафтырев А.С., Корнилова З.Х., Мушкин А.Ю., Павлова М.В., Перецманас Е.О., Трушина О.А., Хащин Д.Л.</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Mondoni M, Repossi A, Carlucci P, Centanni S, Sotgiu G. Bronchoscopic techniques in the management of patients with tuberculosis. Int J Infect Dis. 2017 Nov;64:27-37. doi: 10.1016/j.ijid.2017.08.008. Epub 2017 Aug 31.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Ha Y. W. et al. Rare case of pulmonary lymphomatoid granulomatosis in conjunction with tuberculosis: A case report //Medicine. – 2017. – Т. 96. – №. 42.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Lee Y. J. et al. Pulmonary histoplasmosis identified by video-assisted thoracic surgery (VATS) biopsy: A case report //Journal of Korean medical science. – 2018. – Т. 33. – №. 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Xia Z. Qiao K., He J. Recent advances in the management of pulmonary tuberculoma with focus on the use of tubeless video-assisted thoracoscopic surgery //Journal of thoracic disease. – 2017. – Т. 9. – №. 9. – С. 3307.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Полянский В. К. и др. Видеоторакоскопия в диагностике и хирургическом лечении больных туберкулезом легких //Туберкулез и социально-значимые заболевания. – 2017. – №. 3. – С. 47-48.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Слогоцкая Л.В., Филиппов А.В., Кочетков Я.А., Сельцовский П.П., Литвинов В.И. Чувствительность и специфичность Диаскинтеста при  внелегочной  локализации туберкулеза у больных с  ВИЧ-инфекцией и без неё // Иммунология. - 2011. - том 32. - №3. - с.116-119;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Слогоцкая Л.В., Литвинов В.И., Сельцовский П.П., и др.  Применение кожной пробы с аллергеном туберкулезным рекомбинантным </w:t>
      </w:r>
      <w:r w:rsidRPr="001409D3">
        <w:rPr>
          <w:rFonts w:ascii="Times New Roman" w:eastAsia="Times New Roman" w:hAnsi="Times New Roman" w:cs="Times New Roman"/>
          <w:color w:val="222222"/>
          <w:spacing w:val="4"/>
          <w:sz w:val="27"/>
          <w:szCs w:val="27"/>
          <w:lang w:eastAsia="ru-RU"/>
        </w:rPr>
        <w:lastRenderedPageBreak/>
        <w:t>(ДИАСКИНТЕСТ®) для диагностики туберкулезной инфекции у больных с ВИЧ-инфекцией // Пульмонология. – 2011. - №1. – с. 60-64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Diel R.; Loddenkemper R. and Nienhaus A. Evidence-Based Comparison of Commercial Interferon-g Release Assays for Detecting Active TB / Metaanalysis/ CHEST / 137 / 4 / APRIL, 2010.;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Sester M., Sotqiu G., lange C., et al. Interferon-γ release assays for the diagnosis of active tuberculosis: a systematic review and meta-analysis. Eur Respir J. 2012 Mar;39(3):793.;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Lin Fan, Zhou Chen, Xiao-Hui Hao, Zhong-Yi Hu, He-Ping Xiao, Interferon-gamma release assays for the diagnosis of extrapulmonary tuberculosis: a systematic review and meta-analysis, FEMS Immunology &amp; Medical Microbiology, Volume 65, Issue 3, August 2012, Pages 456–466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T-Spot TB outperforms tuberculin skin test in predicting tuberculosis disease / C. Leung, W. Yam, W. Yew [et al.] // Amer. J. Resp. Crit. Care Med. – 2010. – Vol. 182. – P. 834-840;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Clark SA, Martin SL, Pozniak A, Steel A, Ward B, Dunning J, Henderson DC, Nelson M, Gazzard B, Kelleher P. Tuberculosis antigen-specific immune responses can be detected using enzyme-linked immunospot technology in human immunodeficiency virus (HIV)-1 patients with advanced disease. Clin Exp Immunol. 2007 Nov;150(2):238-44. doi: 10.1111/j.1365-2249.2007.03477.x. Epub 2007 Aug 2. PMID: 17672869; PMCID: PMC2219352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Russkikh A, et al. Factors associated with culture conversion among adults treated for pulmonary extensively drug-resistant tuberculosis during 2018-2019 in the Russian Federation: an observational cohort study. MonaldiArchChestDis. 2021 Jan 14;91(1). doi: 10.4081/monaldi.2021.1678. PMID: 33470087.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Nahid P, Dorman SE, Alipanah N, Barry PM, Brozek JL, Cattamanchi A, Chaisson LH, Chaisson RE, Daley CL, Grzemska M, Higashi JM, Ho CS, Hopewell PC, Keshavjee SA, Lienhardt C, Menzies R, Merrifield C, Narita M, O'Brien R, Peloquin CA, Raftery A, Saukkonen J, Schaaf HS, Sotgiu G, Starke JR, Migliori GB, Vernon A. Official American Thoracic Society/Centers for Disease Control and Prevention/Infectious Diseases Society of America Clinical Practice Guidelines: Treatment of Drug-Susceptible Tuberculosis. Clin Infect </w:t>
      </w:r>
      <w:r w:rsidRPr="001409D3">
        <w:rPr>
          <w:rFonts w:ascii="Times New Roman" w:eastAsia="Times New Roman" w:hAnsi="Times New Roman" w:cs="Times New Roman"/>
          <w:color w:val="222222"/>
          <w:spacing w:val="4"/>
          <w:sz w:val="27"/>
          <w:szCs w:val="27"/>
          <w:lang w:eastAsia="ru-RU"/>
        </w:rPr>
        <w:lastRenderedPageBreak/>
        <w:t>Dis. 2016 Oct 1;63(7):e147-e195. doi: 10.1093/cid/ciw376. Epub 2016 Aug 10. PMID: 27516382; PMCID: PMC6590850.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Бурмистрова И.А., Самойлова А.Г., Тюлькова Т.Е., Ваниев Э.В., Баласанянц Г.С., Васильева И.А. Лекарственная устойчивость M. tuberculosis (исторические аспекты, современный уровень знаний). Туберкулез и болезни легких. 2020;98(1):54-61. https://doi.org/10.21292/2075-1230-2020-98-1-54-61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Елисеев П.И., Детьен А., Дэйкомб Р., Филлипс П., Сквайер С.Б., Марьяндышев А.О. ВЛИЯНИЕ ВНЕДРЕНИЯ МОЛЕКУЛЯРНО-ГЕНЕТИЧЕСКИХ МЕТОДОВ НА СРОКИ НАЧАЛА ХИМИОТЕРАПИИ БОЛЬНЫХТУБЕРКУЛЕЗОМ С МЛУ МБТ В АРХАНГЕЛЬСКОЙ ОБЛАСТИ. Туберкулез и болезни легких. 2017;95(12):10-17. https://doi.org/10.21292/2075-1230-2017-95-12-10-17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Fregonese F, Ahuja SD, Akkerman OW et al. Comparison of different treatments for isoniazid-resistant tuberculosis: an individual patient data meta-analysis // Lancet Respir Med. 2018 Apr;6(4):265-275. doi: 10.1016/S2213-2600(18)30078-X.</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Seifert M.,  Catanzaro D.,  Catanzaro A.,  Rodwell T. C. Genetic mutations associated with isoniazid resistance in mycobacterium tuberculosis: A systematic review PLoS One 2015; No10 (3): e0119628.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Марьяндышев А.О и др. Использование укороченных схем лечения туберкулеза с множественной лекарственной устойчивостью в Архангельской, Мурманской, Белгородской областях. Туберкулез и болезни легких. 2019;97(7):5-10. 123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Dalton T et al. Prevalence of and risk factors for resistance to second-line drugs in people with multidrug-resistant tuberculosis in eight countries: a prospective cohort study. Lancet. 2012 Oct 20;380(9851):1406-17. doi: 10.1016/S0140-6736(12)60734-X. Epub 2012 Aug 30.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Khan, Amer Hayat1; Nagoba, Basavraj Sayabanna2; Shiromwar, Shruti Subhash1.  Критический обзор факторов риска, влияющих на распространённость лекарственно-устойчивого туберкулёза в Индии. DOI: | 12(4): стр. 372–379, октябрь–декабрь 2023 г.Международный журнал микобактериологии 10.4103/ijmy.ijmy_143_23.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Парфенова Т.А. Опыт использования в противотуберкулезных учреждениях аллергена туберкулезного рекомбинантного для диагностики туберкулезной инфекции /Туберкулёз и болезни лёгких, 2016, том 94, № 9, с. 49-52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Васильева И. А. и др. Влияние разных противотуберкулезных и антибактериальных препаратов на эффективность лечения больных туберкулезом с множественной лекарственной устойчивостью //Туберкулез и болезни легких. – 2017. – Т. 95. – №. 10. – С. 9-15.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Lan Z et all. Collaborative Group for the Meta-Analysis of Individual Patient Data in MDR-TB treatment 2017. Drug-associated adverse events in the treatment of multidrug-resistant tuberculosis: an individual patient data meta-analysis. Lancet Respir Med. 2020 Apr;8(4):383-394. doi: 10.1016/S2213-2600(20)30047-3. Epub 2020 Mar 17. PMID: 32192585; PMCID: PMC7384398.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Pontali E, Sotgiu G, D'Ambrosio L, et al.  Bedaquiline and MDR-TB: a systematic and critical analysis of the evidence. EurRespir J 2016; 47: 394–402.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Grace AG, Mittal A, Jain S, Tripathy JP, Satyanarayana S, Tharyan P, Kirubakaran R. Shortened treatment regimens versus the standard regimen for drug-sensitive pulmonary tuberculosis. Cochrane Database Syst Rev. 2019 Dec 12;12(12):CD012918. doi: 10.1002/14651858.CD012918.pub2. PMID: 31828771; PMCID: PMC6953336.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Мишин В.Ю. Современные режимы химиотерапии туберкулеза легких, вызванного лекарственно-чувствительными и лекарственно-резистентными микобактериями. РМЖ. 2003;21:1163.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Lai JML, Yang SL, Avoi R. Treating More with Less: Effectiveness and Event Outcomes of Antituberculosis Fixed-dose Combination Drug versus Separate-drug Formulation (Ethambutol, Isoniazid, Rifampicin and Pyrazinamide) for Pulmonary Tuberculosis Patients in Real-world Clinical Practice. J Glob Infect Dis. 2019 Jan-Mar;11(1):2-6. doi: 10.4103/jgid.jgid_50_18. PMID: 30814828; PMCID: PMC6380106.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Тюлькова Т.Е. и др. Многоцентровое наблюдательное неинтервенционное исследование применения комбинированных противотуберкулезных препаратов при лечении больных туберкулезом легких. Туберкулез и болезни легких. 2020;98(8):46-56. </w:t>
      </w:r>
      <w:r w:rsidRPr="001409D3">
        <w:rPr>
          <w:rFonts w:ascii="Times New Roman" w:eastAsia="Times New Roman" w:hAnsi="Times New Roman" w:cs="Times New Roman"/>
          <w:color w:val="222222"/>
          <w:spacing w:val="4"/>
          <w:sz w:val="27"/>
          <w:szCs w:val="27"/>
          <w:lang w:eastAsia="ru-RU"/>
        </w:rPr>
        <w:lastRenderedPageBreak/>
        <w:t>https://doi.org/10.21292/2075-1230-2020-98-8-46-56 aratov-i-priverzhennosti-k-nim</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Павлова М.В., Чернохаева И.В., Старшинова А.А., Сапожникова Н.В., Беляева Е.Н., Чужов А.Л. Эффективность терапии туберкулеза легких с сохраненной лекарственной чувствительностью микобактерий. Туберкулез и болезни легких. 2016;94(8):23-29. https://doi.org/10.21292/2075-1230-2016-94-8-23-29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Matucci T., Riccardi N., Occhineri S., Pontarelli A., Tiseo G., Falcone M., Puci M., Saderi L., Sotgiu G. Treatment of latent tuberculosis infection in incarcerated people: a systematic review // Clinical Microbiology and Infection. – 2023. – Vol. 29, No. 5. – P. 714–721. – DOI: 10.1016/j.cmi.2023.02.016.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Stadelman AM, Ellis J, Samuels THA, Mutengesa E, Dobbin J, Ssebambulidde K, Rutakingirwa MK, Tugume L, Boulware DR, Grint D, Cresswell FV. Treatment Outcomes in Adult Tuberculous Meningitis: A Systematic Review and Meta-analysis. Open Forum Infect Dis. 2020 Jun 30;7(8):ofaa</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Guidelines for treatment of drug-susceptible tuberculosis and patient care, 2017 update. Geneva: World Health Organization; 2017. Licence: CC BY-NC-SA 3.0 IGO</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World Health Organization. Global tuberculosis report 2024. Geneva: World Health Organization; 2024. Licence: CC BY-NC-SA 3.0 IGO</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Эффективность применения феназида в комплексной терапии впервые выявленных больных туберкулезом легких / Л. А. Шовкун, Н. Э. Романцева, Е. Д. Кампос [и др.] // Туберкулез и социально-значимые заболевания. – 2014. – № 1-2. – С. 107-108. – EDN VOMBER.</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Павлова М. В. и др. Эффективность терапии туберкулеза легких с сохраненной лекарственной чувствительностью микобактерий //Туберкулез и болезни легких. – 2016. – Т. 94. – №. 8. – С. 23-29.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Шовкун, Л. А. Клиническая эффективность применения феназида в комплексной терапии инфильтративного туберкулеза легких / Л. А. Шовкун, Е. Д. Кампос, Н. А. Володько // Туберкулез и социально-значимые заболевания. – 2015. – № 2. – С. 89-90. – EDN WACAUF</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Tuberculosis surveillance. Consolidated guidance on tuberculosis data generation and use. Module 1. Geneva: World Health Organization, 2024. Licence: CC BY-NC-SA 3.0 IGO.</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Kimuda S, Kasozi D, Namombwe S, Gakuru J, Mugabi T, Kagimu E, Rutakingirwa MK, Leon KE, Chow F, Wasserman S, Boulware DR, Cresswell FV, Bahr NC. Advancing Diagnosis and Treatment in People Living with HIV and Tuberculosis Meningitis. Curr HIV/AIDS Rep. 2023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Dorman SE, Nahid P, Kurbatova EV, Phillips PPJ, Bryant K, Dooley KE, Engle M, Goldberg SV, Phan HTT, Hakim J, Johnson JL, Lourens M, Martinson NA, Muzanyi G, Narunsky K, Nerette S, Nguyen NV, Pham TH, Pierre S, Purfield AE, Samaneka W, Savic RM, Sanne I, Scott NA, Shenje J, Sizemore E, Vernon A, Waja Z, Weiner M, Swindells S, Chaisson RE; AIDS Clinical Trials Group; Tuberculosis Trials Consortium. Four-Month Rifapentine Regimens with or without Moxifloxacin for Tuberculosis. N Engl J Med. 2021 May 6;384(18):1705-1718.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Lee H.,  Jeong BH.,  Park HY.,  Jeon K.,  Huh H J.,  Lee NY.,  Koh WJ. Treatment Outcomes with Fluoroquinolone-Containing Regimens for Isoniazid-Resistant Pulmonary TuberculosisAntimicrob Agents Chemother. 2016 Jan; 60(1): 471–477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Gegia M, Winters N, Benedetti A, van Soolingen D, Menzies D. Treatment of isoniazid-resistant tuberculosis with first-line drugs: a systematic review and meta-analysis. Lancet Infect Dis. 2017 Feb;17(2):223-234. doi: 10.1016/S1473-3099(16)30407-8.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Гайда А. И. и др. Обоснование длительности химиотерапии больных туберкулезом с множественной и преширокой лекарственной устойчивостью возбудителя в Российской Федерации //Туберкулез и болезни легких. – 2023. – Т. 100. – №. 12. – С. 44-53.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Saha A, Vaidya PJ, Chavhan VB, Pandey KV, Kate AH, Leuppi JD, Tamm M, Chhajed PN. Factors affecting outcomes of individualised treatment for drug resistant tuberculosis in an endemic region. Indian J Tuberc. 2019 Apr;66(2):240-246.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Цыбульская Ю.А., Грабарник А.Е., Шутихина И.В., Смердин С.В., Селюкова Н.В., Ратобыльский Г.В. Применение новых рентгеновских </w:t>
      </w:r>
      <w:r w:rsidRPr="001409D3">
        <w:rPr>
          <w:rFonts w:ascii="Times New Roman" w:eastAsia="Times New Roman" w:hAnsi="Times New Roman" w:cs="Times New Roman"/>
          <w:color w:val="222222"/>
          <w:spacing w:val="4"/>
          <w:sz w:val="27"/>
          <w:szCs w:val="27"/>
          <w:lang w:eastAsia="ru-RU"/>
        </w:rPr>
        <w:lastRenderedPageBreak/>
        <w:t>технологий (томосинтеза) в диагностике и оценке результатов лечения генитального туберкулеза. Туберкулез и болезни легких. 2015;(4):28-31. https://doi.org/10.21292/2075-1230-2015-0-4-28-31 ].</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Nyang'wa BT, Berry C, Kazounis E, Motta I, Parpieva N, Tigay Z, Moodliar R, Dodd M, Solodovnikova V, Liverko I, Rajaram S, Rassool M, McHugh T, Spigelman M, Moore DA, Ritmeijer K, du Cros P, Fielding K; TB-PRACTECAL team. Short oral regimens for pulmonary rifampicin-resistant tuberculosis (TB-PRACTECAL): an open-label, randomised, controlled, phase 2B-3, multi-arm, multicentre, non-inferiority trial. Lancet Respir Med. 2024 Feb;12(2):117-128. doi: 10.1016/S2213-2600(23)00389-2. Epub 2023 Nov 16. PMID: 37980911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Hewison C., Khan U., Bastard M., Lachenal N., Coutisson S., Osso E. et al. Safety of treatment regimens containing bedaquiline and delamanid in the endTB Cohort. Clin. Infect., 2022, vol. 75, no. 6, pp. 1006-1013.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Cevik M, Thompson LC, Upton C, Rolla VC, Malahleha M, Mmbaga B, Ngubane N, Abu Bakar Z, Rassool M, Variava E, Dawson R, Staples S, Lalloo U, Louw C, Conradie F, Eristavi M, Samoilova A, Skornyakov SN, Ntinginya NE, Haraka F, Praygod G, Mayanja-Kizza H, Caoili J, Balanag V, Dalcolmo MP, McHugh T, Hunt R, Solanki P, Bateson A, Crook AM, Fabiane S, Timm J, Sun E, Spigelman M, Sloan DJ, Gillespie SH; SimpliciTB Consortium. Bedaquiline-pretomanid-moxifloxacin-pyrazinamide for drug-sensitive and drug-resistant pulmonary tuberculosis treatment: a phase 2c, open-label, multicentre, partially randomised controlled trial. Lancet Infect Dis. 2024 Sep;24(9):1003-1014. doi: 10.1016/S1473-3099(24)00223-8. Epub 2024 May 17. PMID: 38768617.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Ahuja S. D. et al. Multidrug resistant pulmonary tuberculosis treatment regimens and patient outcomes: an individual patient data meta-analysis of 9,153 patients. – 2012.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Bastos ML, Lan Z, Menzies D. An updated systematic review and meta-analysis for treatment of multidrug-resistant tuberculosis. Eur Respir J. 2017 Mar 22;49(3).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Гайда А.И. и др. Лечение больных туберкулезом с широкой лекарственной устойчивостью микобактерий с применением новых противотуберкулезных препаратов в гражданском обществе Архангельской </w:t>
      </w:r>
      <w:r w:rsidRPr="001409D3">
        <w:rPr>
          <w:rFonts w:ascii="Times New Roman" w:eastAsia="Times New Roman" w:hAnsi="Times New Roman" w:cs="Times New Roman"/>
          <w:color w:val="222222"/>
          <w:spacing w:val="4"/>
          <w:sz w:val="27"/>
          <w:szCs w:val="27"/>
          <w:lang w:eastAsia="ru-RU"/>
        </w:rPr>
        <w:lastRenderedPageBreak/>
        <w:t>области. Туберкулёз и болезни лёгких, Туберкулёз и болезни лёгких, 2018;96(7):5-10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Conradie F, Bagdasaryan TR, Borisov S, Howell P, Mikiashvili L, Ngubane N, Samoilova A, Skornykova S, Tudor E, Variava E, Yablonskiy P, Everitt D, Wills GH, Sun E, Olugbosi M, Egizi E, Li M, Holsta A, Timm J, Bateson A, Crook AM, Fabiane SM, Hunt R, McHugh TD, Tweed CD, Foraida S, Mendel CM, Spigelman M; ZeNix Trial Team. Bedaquiline-Pretomanid-Linezolid Regimens for Drug-Resistant Tuberculosis. N Engl J Med. 2022 Sep 1;387(9):810-823. doi: 10.1056/NEJMoa2119430. PMID: 36053506; PMCID: PMC9490302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Russkikh A., Korotych O., Sereda Y., Samoilova A., Achar J., Yedilbayev A., Dara M., Vasilyeva I. Factors associated with culture conversion among adults treated for pulmonary extensively drug-resistant tuberculosis during 2018-2019 in the Russian Federation: an observational cohort study // Monaldi Arch. Chest Dis. ‒ 2021. ‒ Vol. 91, № 1. doi: 10.4081/monaldi.2021.1678. PMID: 33470087.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Chandrasekaran Padmapriyadarsini, Vohra V., Bhatnagar A., Solanki R., Sridhar R., Anande L., Muthuvijaylakshmi M., Rana M.B., Jeyadeepa B., Taneja G. Bedaquiline, Delamanid, Linezolid, and Clofazimine for Treatment of Pre-extensively Drug-Resistant Tuberculosis // Clinical Infectious Diseases. – 2023. – Vol. 76, № 3. – P. e938–e946. – DOI: 10.1093/cid/ciac528.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Можокина Г. Н., Самойлова А. Г. Клофазимин: история и перспективы // Туберкулёз и болезни лёгких. – 2021. – Т. 99,No 5. – С. 64-70. http://doi.org/10.21292/2075-1230-2021-99-5-64-70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Васильева И. А. и др. Влияние разных противотуберкулезных и антибактериальных препаратов на эффективность лечения больных туберкулезом с множественной лекарственной устойчивостью //Туберкулез и болезни легких. – 2017. – Т. 95. – №. 10. – С. 9-15.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Hwang TJ et al.  Safety of cycloserine and terizidone for the treatment of drug-resistant tuberculosis: a meta-analysis. Int J Tuberc Lung Dis. 2013 Oct;17(10):1257-66.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Riccardi N, Alagna R, Saderi L, Ferrarese M, Castellotti P, Mazzola E, De Lorenzo S, Viggiani P, Udwadia Z, Besozzi G, Cirillo D, Sotgiu G, Codecasa L; for StopTB Italia Onlus Group. Towards tailored regimens in the treatment of </w:t>
      </w:r>
      <w:r w:rsidRPr="001409D3">
        <w:rPr>
          <w:rFonts w:ascii="Times New Roman" w:eastAsia="Times New Roman" w:hAnsi="Times New Roman" w:cs="Times New Roman"/>
          <w:color w:val="222222"/>
          <w:spacing w:val="4"/>
          <w:sz w:val="27"/>
          <w:szCs w:val="27"/>
          <w:lang w:eastAsia="ru-RU"/>
        </w:rPr>
        <w:lastRenderedPageBreak/>
        <w:t>drug-resistant tuberculosis: a retrospective study in two Italian reference Centres. BMC InfectDis. 2019 Jun 28;19(1):564.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Von Groote-Bidlingmaier F, et al. Efficacy and safety of delamanid in combination with an optimised background regimen for treatment of multidrug-resistant tuberculosis: a multicentre, randomised, double-blind, placebo-controlled, parallel group phase 3 trial. Lancet Respir Med. 2019 Mar;7(3):249–59.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Singh B, Cocker D, Ryan H, Sloan DJ. Linezolid for drug-resistant pulmonary tuberculosis. Cochrane Database SystRev. 2019 Mar 20;3:CD01283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Maryandyshev A, Pontali E., Tiberi S., et al. Bedaquiline and Delamanid Combination Treatment of 5 Patients with Pulmonary Extensively Drug-Resistant Tuberculosis. EmergInfectDis. 2017 Oct, v.23 (10)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Wang MG, Wu SQ, He JQ. Efficacy of bedaquiline in the treatment of drug-resistant tuberculosis: a systematic review and meta-analysis. BMC InfectDis. 2021 Sep 17;21(1):970. doi:</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Nikolenko N.Yu., Kudlay D.А., Doktorova N.P. Pharmacoepidemiology and pharmacoeconomics of multidrug- and extensively drug-resistant tuberculosis. FARMAKOEKONOMIKA. Modern Pharmacoeconomics and Pharmacoepidemiology. 2021;14(2):235–248. (In Russ.) https://doi.org/10.17749/2070-4909/farmakoekonomika.2021.089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Марьяндышев А. О и др., Регистрация и лечение больных туберкулёзом с широкой лекарственной устойчивостью микобактерий туберкулёза в гражданском секторе Архангельской области //Туберкулез и болезни легких. – 2013. – Т. 90. – №. 12. – С. 055-058.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Maitre T, Aubry A, Jarlier V, Robert J, Veziris N; CNR-MyRMA. Multidrug and extensively drug-resistant tuberculosis. Med Mal Infect. 2017 Feb;47(1):3-10. doi: 10.1016/j.medmal.2016.07.006. PMID: 27637852.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Елькин А.В., Басек Т.С., Бояркин Г.М., Ионов П.М., Алказ Д.В., Яковлев Г.А. Результаты торакальных операций у больных ВИЧ-инфекцией. Туберкулез и болезни легких. 2023;101(2):64-70. https://doi.org/10.58838/2075-1230-2023-101-2-64-70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Perumal A. G. Do specialist pulmonologists appropriately utilise thoracic surgery for drug-resistant pulmonary tuberculosis? A survey. Afr J Thorac Crit Care Med. 2018 Sep 7;24(3):10.7196/SARJ.2018.v24i3.185. doi: 10.7196/SARJ.2018.v24i3.185. PMID: 34541507; PMCID: PMC8424776.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Bilateral cavitary multidrug- or extensively drug-resistant tuberculosis: role of surgery, G.Yu. Marfina, K.B. Vladimirov, A.O. Avetisian, A.A. Starshinova, G.G. Kudriashov, E.G. Sokolovich, P.K. Yablonskii  /European Journal of Cardio-Thoracic Surgery, Volume 53, Issue 3, March 2018, Pages 618–624, https://doi.org/10.1093/ejcts/ezx350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Pezzella AT. History of Pulmonary Tuberculosis. Thorac Surg Clin. 2019 Feb;29(1):1-17. doi: 10.1016/j.thorsurg.2018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Rogozhkin PV, Kolsanov AV, Borodulina EA. Surgical treatment of pulmonary tuberculosis. Pirogov Russian Journal of Surgery = Khirurgiya. Zurnal im. N.I. Pirogova. 2020;(6):104 108. (In Russ.)</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Bagheri R. et al. Outcomes following surgery for complicated tuberculosis: analysis of 108 patients //The Thoracic and Cardiovascular Surgeon. – 2012. – С. 154-158.MLA</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Subotic D, Yablonskiy P, Sulis G, Cordos I, Petrov D, Centis R, D'Ambrosio L, Sotgiu G, Migliori GB. Surgery and pleuro-pulmonary tuberculosis: a scientific literature review. J Thorac Dis. 2016 Jul;8(7):E474-85. doi: 10.21037/jtd.2016.05.59. PMID: 27499980; PMCID: PMC4958807.WHO Regional Office for Europe The role of surgery in the treatment of pulmonary TB and multidrug- and extensively drug-resistant TB, 2014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Pulmonary resection for patients with multidrug-resistant tuberculosis based on survival outcomes: a systematic review and meta-analysis Hyunsuk Frank Roh, Jihoon Kim, Seung Hyuk Nam, Jung Mogg Kim/ European Journal of Cardio-Thoracic Surgery, Volume 52, Issue 4, October 2017, Pages 673–678, https://doi.org/10.1093/ejcts/ezx209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Krasnov DV, Skluev SV, Petrova YK, Skvortsov DA, Krasnov VA, Felker IG, Grischenko N. Modern Collapse Therapy for Pulmonary Tuberculosis. Thorac Surg Clin. 2019 Feb;29(1):47-58. doi: 10.1016/j.thorsurg.2018.09.005. PMID: 30454921.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Subotic D, Yablonskiy P, Sulis G, Cordos I, Petrov D, Centis R, D'Ambrosio L, Sotgiu G, Migliori GB. Surgery and pleuro-pulmonary tuberculosis: a scientific literature review. J Thorac Dis. 2016 Jul;8(7):E474-85. doi: 10.21037/jtd.2016.05.59. PMID: 27499980; PMCID: PMC4958807.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Боровиков, О.В. Результаты хирургического лечения больных распространенным фиброзно-кавернозным туберкулезом легких с применением костно-мышечной пластики и клапанной бронхоблокации / О.В. Боровиков, А.Ю. Сурдул, Е.В. Павлова, В.Ю. Тарутин // Туберкулез и болезни легких. - 2018.- Т. 96. №12.- С.62-63.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Зимонин П.Е. Применение клапанной бронхоблокации и остеопластических торакопластик в комплексном лечении больных фибрознокавернозным туберкулезом легких / П.Е. Зимонин, А.В. Левина, Е.А. Цеймах и др. // Туберкулез и болезни легких.- 2016.- №6.- С.65-66.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Giller DB, Giller BD, Giller GV, Shcherbakova GV, Bizhanov AB, Enilenis II, Glotov AA. Treatment of pulmonary tuberculosis: past and present. Eur J Cardiothorac Surg. 2018 May 1;53(5):967-972. doi: 10.1093/ejcts/ezx447. PMID: 29244096.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Manuel Porcel J., Vives M., Esquerda A., Ruiz A. Usefulness of the British Thoracic Society and the American College of Chest Physicians guidelines in predicting pleural drainage of non-purulent parapneumonic effusions // Respir. Med. – 2006. - Vol. 100, №5. – Р. 933-937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Kasozi S., Clark J., Doi S. A. R. Intermittent versus daily pulmonary tuberculosis treatment regimens: a meta-analysis //Clinical medicine &amp; research. – 2015. – Т. 13. – №. 3-4. – С. 117-138.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Bhuniya S. et al. Role of therapeutic thoracentesis in tuberculous pleural effusion //Annals of thoracic medicine. – 2012. – Т. 7. – №. 4. – С. 215.MLA</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Ловачева О.В., Сивокозов И.В., Эргешов А.Э., Васильева И.А., Багдасарян Т.Р. Использование клапанного бронхоблокатора в лечении больных с детсруктивным туберкулезом легких // Проблемы туберкулеза и болезней легких. – 2008. – №10. – С.58-61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MacDuff А., Arnold А., Harvey J. et al. Management of spontaneous pneumothorax: British Thoracic Society pleural disease guideline 2010 // Thorax. – 2010. - Vol. 65. - Suppl. 2. – P.ii18-ii31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Baumann M.H., Strange C., Heffner J.E., et al. Management of spontaneous pneumothorax: an American College of Chest Physicians Delphi consensus statement // Chest. - 2001. - Vol.119. - №2. - P. 590–602.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Sahn S.A., Heffner J.E. Spontaneous pneumothorax // N. Engl. J. Med. - 2000. - Vol. 342. - №12. - P. 868-874.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Клинические рекомендации по диагностике и лечению туберкулеза костей и суставов у взрослых. Сердобинцев М.С., Бердес А.И., Бурлаков С.В., Вишневский А.А., Ирисова Н.Р., Кафтырев А.С., Корнилова З.Х., Мушкин А.Ю., Павлова М.В., Перецманас Е.О., Трушина О.А., Хащин Д.Л.; Карпушин А., Наумов Д., Вишневский А., Накаев А.</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Туберкулезный спондилит грудопоясничной локализации: выбор оптимального метода хирургического лечения на основе систематизированного обзора литературы. Гений ортопедии. 2023;29(1):104-109. https://doi.org/10.18019/1028-4427-2023-29-1-104-109;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Хирургическая коррекция сагиттального баланса у пациентов с инфекционным спондилитом / И. В. Есин, Е. О. Перецманас, Ю. Ю. Щепетева, А. А. Беззубов // Российский нейрохирургический журнал имени профессора А.Л. Поленова. – 2022. – Т. 14, № S1. – С. 179-180. – EDN LJKARE.;</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Зубиков, В. С. Хирургическая стабилизация суставов конечностей при туберкулезном артрите: ее место в лечении костно-суставного туберкулеза / В. С. Зубиков, Е. О. Перецманас // Туберкулез и болезни легких. – 2022. – Т. 100, № 4. – С. 26-32. – DOI 10.21292/2075-1230-2022-100-4-26-32. – EDN IYRNGN.</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Беззубов, А. А. формирование костного блока после переднего спондилодеза у пациентов с инфекционным спондилитом / А. А. Беззубов, И. В. Есин, Е. О. Перецманас // Российский нейрохирургический журнал имени профессора А.Л. Поленова. – 2023. – Т. 15, № S1. – С. 235-236. – EDN KKEFMW.</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Этиологическая диагностика инфекционного коксита в зависимости от ВИЧ-статуса пациента / И. А. Герасимов, Е. О. Перецманас, Т. Е. Тюлькова [и др.] // Туберкулез и болезни легких. – 2022. – Т. 100, № 12. – С. 16-21. – DOI 10.21292/2075-1230-2022-100-12-16-21. – EDN DEAITG.</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Хирургическая коррекция сагиттального баланса у пациентов с инфекционным спондилитом / И. В. Есин, Е. О. Перецманас, Ю. Ю. Щепетева, А. А. Беззубов // Российский нейрохирургический журнал имени профессора А.Л. Поленова. – 2022. – Т. 14, № S1. – С. 179-180. – EDN LJKARE.</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Информативность чрескожной трепанобиопсии в дифференциальной диагностике ограниченных деструктивных поражений позвоночника / А. Ю. Мушкин, А. В. Алаторцев, Д. Б. Маламашин [и др.] // Хирургия позвоночника. – 2012. – № 1. – С. 62-66. – EDN OUHHIX.);</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Этиологическая диагностика туберкулезного спондилита / Г. Г. Голка, В. В. Веснин, А. А. Олейник [и др.] // Травма. – 2019. – Т. 20, № 2. – С. 96-101. – DOI 10.22141/1608-1706.2.20.2019.168026. – EDN AOOTBV.</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Singh D. K., Sharma A., Boruah T., Kumar N., Suman S., Jaiswal B. Computed Tomography-Guided Vertebral Biopsy in Suspected Tuberculous Spondylodiscitis: Comparing a New Navigational Tram-Track Technique versus Conventional Method // Journal of Clinical Interventional Radiology ISVIR. 2020. Vol. 4, No. 3. P. 159–166. DOI: 10.1055/s-0040-1721532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Nagashima H, Tanishima S, Tanida A. Diagnosis and management of spinal infections. J Orthop Sci. 2018 Jan;23(1):8-13. doi: 10.1016/j.jos.2017.09.016. Epub 2017 Oct 20. PMID: 29066036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Qureshi MA, Khalique AB, Afzal W, Pasha IF, Aebi M. Surgical management of contiguous multilevel thoracolumbar tuberculous spondylitis. Eur Spine J. 2013 Jun;22 Suppl 4(Suppl 4):618-23. doi: 10.1007/s00586-012-2459-9. Epub 2012 Aug 15. PMID: 22892706; PMCID: PMC3691415.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Карпушин А., Наумов Д., Вишневский А., Накаев А. Туберкулезный спондилит грудопоясничной локализации: выбор оптимального метода хирургического лечения на основе систематизированного обзора литературы. Гений ортопедии. 2023;29(1):104-109. https://doi.org/10.18019/1028-4427-2023-29-1-104-109;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Хирургическая коррекция сагиттального баланса у пациентов с инфекционным спондилитом / И. В. Есин, Е. О. Перецманас, Ю. Ю. Щепетева, А. А. Беззубов // Российский нейрохирургический журнал имени профессора А.Л. Поленова. – 2022. – Т. 14, № S1. – С. 179-180. – EDN LJKARE.;</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Zhang, Z., Hao, Y., Wang, X. et al. Minimally invasive surgery for paravertebral or psoas abscess with spinal tuberculosis — a long-term retrospective study of 106 cases. BMC Musculoskelet Disord 21, 353 (2020). https://doi.org/10.1186/s12891-020-03344-9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Сравнение переднезаднего и заднего доступов для чрескожного катетерного дренирования туберкулезного абсцесса поясничной области. Med Sci Monit. 2017, 11 ноября;23:5374-5381. doi: 10.12659/msm.902848. PMID: 29127771; PMCID: PMC5695093).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Хирургическая коррекция сагиттального баланса у пациентов с инфекционным спондилитом / И. В. Есин, Е. О. Перецманас, Ю. Ю. Щепетева, А. А. Беззубов // Российский нейрохирургический журнал имени профессора А.Л. Поленова. – 2022. – Т. 14, № S1. – С. 179-180. – EDN LJKARE</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Хирургическая стабилизация суставов конечностей при туберкулезном артрите: ее место в лечении костно-суставного туберкулеза / В. С. Зубиков, Е. О. Перецманас // Туберкулез и болезни легких. – 2022. – Т. 100, № 4. – С. 26-32. – DOI 10.21292/2075-1230-2022-100-4-26-32. – EDN IYRNGN.</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Этиологическая диагностика инфекционного коксита в зависимости от ВИЧ-статуса пациента / И. А. Герасимов, Е. О. Перецманас, Т. Е. Тюлькова [и др.] // Туберкулез и болезни легких. – 2022. – Т. 100, № 12. – С. 16-21. – DOI 10.21292/2075-1230-2022-100-12-16-21. – EDN DEAITG.</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Хирургическое лечение прогрессирующего туберкулезного коксита с включением операции тотального эндопротезирования сустава / М. С. Сердобинцев, А. И. Бердес, А. С. Кафтырев [и др.] // Туберкулез и социально-значимые заболевания. – 2014. – № 3. – С. 32-35. – EDN VPWLSH.</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Хирургия костно-суставного туберкулеза  П. Г. Корнев ; Акад. мед. наук СССР. - 2-е изд., испр. и доп. - Ленинград : Медицина. Ленингр. отд-ние, 1971. Ч1-3.- 890 с.</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Этиологическая диагностика инфекционного коксита в зависимости от ВИЧ-статуса пациента / И. А. Герасимов, Е. О. Перецманас, Т. Е. Тюлькова [и др.] // Туберкулез и болезни легких. – 2022. – Т. 100, № 12. – С. 16-21. – DOI 10.21292/2075-1230-2022-100-12-16-21. – EDN DEAITG.</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Хирургическая стабилизация суставов конечностей при туберкулезном артрите: ее место в лечении костно-суставного туберкулеза / В. С. Зубиков, Е. О. Перецманас // Туберкулез и болезни легких. – 2022. – Т. 100, № 4. – С. 26-32. – DOI 10.21292/2075-1230-2022-100-4-26-32. – EDN IYRNGN.)</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Искусственный пневмоперитонеум в комплексном лечении больных туберкулезом легких, выделяющих лекарственно-устойчивые микобактерий туберкулеза / Т. Р. Багдасарян, И. А. Васильева, А. Т. Сигаев, В. И. Чуканов // Проблемы туберкулеза и болезней легких. – 2006. – Т. 83, № 8. – С. 23-26. – EDN XWXLUP.</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Кильдюшева Е.И., Скорняков С.Н., Медвинский И.Д., Мотус И.Я., Залетаева Г.Е., Савельев А.В. Пневмоперитонеум в комплексном лечении распространенных форм деструктивного туберкулеза легких // Уральский медицинский журнал. – 2013. – № 2. – С. 69-75.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Русаков М.А., Паршин В.Д., Елезов А.А. Современные методы эндоскопического лечения рубцовых стенозов трахеи // Проблемы туберкулеза.- 2006.- № 3.- С. 11-17.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Ерохин В.В. О некоторых механизмах патогенеза туберкулеза / Проблемы туберкулеза. – 2009. –№11. –С.3–8.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Ahmed M., Mackenzie J., Tezera L., Krause R., Truebody B., Garay-Baquero D., Vallejo A., Govender K., Adamson J., Fisher H., Essex J.W., Mansour S., Elkington P., Steyn A.J.C., Leslie A. Mycobacterium tuberculosis senses host Interferon-γ via the membrane protein MmpL10. Commun Biol. 2022; 5(1): 1317. DOI: https://doi.org/10.1038/s42003-022-04265-0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Баласанянц Г. С., Рузанов Д. Ю. Иммунотерапевтическая роль интерферона-γ при туберкулезе //Иммунология. – 2022. – Т. 43. – №. 3. – С. 343-351.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Wallis RS, Ginindza S, Beattie T, Arjun N, Likoti M, Edward VA, Rassool M, Ahmed K, Fielding K, Ahidjo BA, Vangu MDT, Churchyard G. Adjunctive host-directed therapies for pulmonary tuberculosis: a prospective, open-label, phase 2, randomised controlled trial. Lancet Respir Med. 2021 Aug;9(8):897-908, Ordonez AA, Maiga M, Gupta S, Weinstein EA, Bishai WR, Jain SK. Novel adjunctive therapies for the treatment of tuberculosis. Curr Mol Med. 2014 Mar;14(3):385-95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Ракишева Ж.К., Баласанянц Г.С., Соловьева Н.С. Лечение больных туберкулезом легких с устойчивостью к изониазиду с использованием адъювантой терапии. Пульмонология, 2019; 29(4): 443-447. https://doi.org/10.18093/0869-0189-2019-29-4-443-447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Синицин М. В., Богадельникова И. В., Перельман М. И. Глутоксим -10 лет во фтизиатрии (опыт применения при лечении туберкулеза)//Туб. и болезни легких. -2010. -№ 10. -С. 3-9.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Синицын, М. В. Глутоксим® в хирургическом лечении больных туберкулезом легких  / М. В. Синицын, И. В. Богадельникова // Проблемы туберкулеза. — 2007. — № 5. С. — 17–20.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Ordonez , M. Maiga, S. Gupta, E.A. Weinstein W.R. Bishai, and S.K. Jain. Novel Adjunctive Therapies for the Treatment of Tuberculosis. Curr Mol Med. 2014 Mar; 14(3): 385–395. 146.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Чушкин М.И., Попова В.В.     Реабилитация больных с туберкулезом легких и посттуберкулезными изменениями // Клиническая медицина. — 2022. — Т. 100, № 2. — С. 91-96.     URL: https://www.clinmedjournal.com/jour/article/view/357?locale=ru_RU (дата доступа 25.09.2025) </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Jaganath D., Lamichhane G., Shah M. Carbapenems against Mycobacterium tuberculosis: a review of the evidence //The International Journal of Tuberculosis and Lung Disease. – 2016. – Т. 20. – №. 11. – С. 1436-1447.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Суханов Д. С., Тимофеев, Е. В., Алексеева, Ю. С., &amp; Азовцев, Д. Ю. Лекарственные поражения печени при туберкулезе. Механизмы развития и методы диагностики. Juvenis scientia, 9(1), 24-42, 2023.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Корецкая Н.М. Клиника, диагностика и лечение остропрогрессирующего туберкулеза. Медицина в Кузбассе, 2010, (4):  6-12 https://cyberleninka.ru/article/n/klinika-diagnostika-i-lechenie-ostroprogressiruyuschego-tuberkuleza</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Хурсанова Д.Х. Проведение гипсенсибилизации при лекарственной непереносимости у больных туберкулезом легких/Д.Х. Хурсанова, О.Ю. Мухитдинова, Н.В. Медведева. - Текст: непосредственный//Молодой ученый. - 2017. - N 38 (172). - С. 45 - 47. - URL: https://moluch.ru/archive/172/45708/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Шовкун Л.А., Кудлай Д.А., Николенко Н.Ю., Кампос Е.Д. Характеристики некоторых препаратов с антиоксидантной активностью и их применение для лечения туберкулеза. Туберкулез и болезни легких. 2020;98(4):58-64. https://doi.org/10.21292/2075-1230-2020-98-4-58-64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Жемков В.Ф. и др. Использование природного лёгочного сурфактантавкомплексном лечении туберкулеза лёгких. Туберкулез и болезни легких, 2013, №2,стр. 18-22.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Ловачева О. В. и др. Эффективность нативного препарата сурфактант БЛ при лечении на фоне химиотерапии деструктивного туберкулёза лёгких //Науч. Труды к. – 2010 – Т. 85 – С. 292-295.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Ловачева О. В. и др. Результаты применения препарата сурфактанта в комплексной терапии больных деструктивным туберкулезом легких //Проблемы туберкулеза и болезней легких. – 2006 – Т. 10 – С. 12-17.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Розенберг О. А. Препараты легочного сурфактанта при острых и хронических заболеваниях легких (Часть 1) //Общая реаниматология. – 2014 – Т. 10 – №. 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Павленко Е.П., Рачина Н.В., Епифанова С.В. Ингаляционная терапия сурфактантом в комплексном лечении туберкулеза легких: обзор клинических случаев. Медицинский совет. 2022;16(23):118–124. https://doi.org/10.21518/2079-701X-2022-16-23-118-124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Тимакова Ю.И., Плеханова М.А., Чигинок Н.В., Багдасарян Т.Р., Глотов А.А. Возможности применения легочного сурфактанта в комплексной терапии больных туберкулезом органов дыхания: результаты проспективного сравнительного исследования // Туберкулёз и болезни лёгких. – 2024. – Т. 102, No 4. – С. 70–77. http://doi.org/10.58838/2075-1230-2024-102-4-70-77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Foreman M.G., Kong X., DeMeo D.L., Pillai S.G., Hersh C.P., Bakke P. et al. Polymorphisms in surfactant protein-D are associated with chronic obstructive pulmonary disease. Am J Respir Cell Mol Biol. 2011;44(3):316–322. https://doi.org/10.1165/rcmb.2009-0360OC.</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Sorensen G.L. Surfactant protein D in respiratory and non-respiratory diseases. Front Med. 2018;(5):18. https://doi.org/10.3389/fmed.2018.00018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Сулейманова А. М., Куличенко Т. В. Безопасность применения коротких курсов глюкокортикостероидов: обзор литературы //Фарматека. – 2017. – Т. 11. – №. 344. – С. 6-13.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Sang J, Motes A, Nugent K. The Use of Corticosteroids in Patients With Pleural and Pericardial Tuberculosis. J Community Hosp Intern Med Perspect. 2025 Mar 7;15(2):35-47. doi: 10.55729/2000-9666.1453. PMID: 40309295; PMCID: PMC12039331.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Kumarvelu S, Prasad K, Khosla A, Behari M, Ahuja GK. Randomized controlled trial of dexamethasone in tuberculous meningitis. Tuber Lung Dis. 1994;75(3):203–7. doi:10.1016/0962–8479(94)90009–4.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Thwaites GE, Nguyen DB, Nguyen HD, Hoang TQ, Do TTO, Nguyen TCT et al. Dexamethasone for the treatment of tuberculous meningitis in adolescents and adults. N Engl J Med. 2004;351(17):1741–51. doi:10.1056/NEJMoa040573.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Правада Н.С., Будрицкий А.М. Комплексная терапия с применением иммунотропных препаратов при туберкулёзе и система интерферона-гамма // Вестник ВГМУ. 2015. №4. URL: https://cyberleninka.ru/article/n/kompleksnaya-terapiya-s-primeneniem-immunotropnyh-preparatov-pri-tuberkulyoze-i-sistema-interferona-gamma (дата обращения: 03.08.2023).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Барканова, О. Н., Гагарина, С. Г., Калуженина, А. А., &amp; Попкова, Н. Л. (2021). Коррекция неблагоприятных побочных реакций при химиотерапии туберкулеза. Лекарственный вестник, 15(1), 17-23.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Закирова З.М. Опыт организации лечения больных активным туберкулезом с лекарственной устойчивостью на санаторном этапе // Проблемы туберкулеза и болезни легких. — 2020. — Т. 8, № 2. — С. 40-46. — DOI: 10.36422/23076348-2020-8-2-40-46. — URL: https://doi.org/10.36422/23076348-2020-8-2-40-46 (дата обращения: 25.09.2025).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Kass JS, Shandera WX. Nervous system effects of antituberculosis therapy. CNS Drugs. 2010 Aug;24(8):655-67. doi: 10.2165/11534340-000000000-00000. PMID: 20658798; Arnold T Mafukidze, Marianne Calnan, Jennifer Furin, Peripheral neuropathy in persons with tuberculosis, Journal of Clinical Tuberculosis and Other Mycobacterial Diseases, Volume 2, 2016, Pages 5-11, ISSN 2405-5794, https://doi.org/10.1016/j.jctube.2015.11.002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Consolidated guidance on tuberculosis data generation and use : Module 1 : Tuberculosis surveillance. WHO, 2024. – 85 с.</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Актуальные вопросы реабилитационной помощи в амбулаторной фтизиатрии / Н. В. Корнева, И. А. Божков, О. Н. Владимирова и др. // Таврический медико-биологический вестник. 2022; 25(1): 83-96.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Чушкин М.И., Стручков П.В., Отс О.Н., Карпина Н.Л. Реабилитация больных с туберкулезом легких и посттуберкулезными изменениями. Клиническая медицина. 2022;100(2–3): 91–96. DOI: http://dx.doi.org/10.30629/0023-2149-2022-100-2-3-91-96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Сираева Т.В., Комиссарова О.Г., Романов В.В. Организационные аспекты медицинской реабилитации больных туберкулёзом органов дыхания. Acta biomedica scientifica. 2024; 9(1): 192-202. doi: 10.29413/ABS.2024-9.1.19.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Математическая модель медицинской реабилитации больных с гранулематозным поражением органов дыхания при саркоидозе и туберкулезе. Черников А.Ю., Землянских Л.Г. Туберкулез и социально-значимые заболевания. 2019;4:75–76.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Mahler B., Croitoru A. Pulmonary rehabilitation and tuberculosis: a new approach for an old disease. Pneumologia. 2019;68:107−113. doi:10.2478/pneum-2019-0024-68-2019-107-113.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Баласанянц Г.С. Противотуберкулезные мероприятия как основа профилактики инвалидности при туберкулезе // Профилактическая медицина. 2024. № 1. С. 65-72. URL:</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Donovan J, Cresswell FV, Tucker EW, Davis AG, Rohlwink UK, Huynh J, Solomons R, Seddon JA, Bahr NC, van Laarhoven A, Anderson ST, Jain SK, Chow FC, Pattison S, Scriven JE, Singh G, Aarnoutse RE, Alffenaar JC, Dian S, Manesh A, Basu Roy R, Singh V, van Toorn R, Upton CM, van Crevel R, Dooley KE, Gibb D, Meya D, Wilkinson RJ, Rogozińska E, Misra UK, Figaji A, Thwaites GE. A clinical practice guideline for tuberculous meningitis. Lancet Infect Dis. 2025 Aug 18:S1473-3099(25)00364-0. doi: 10.1016/S1473-3099(25)00364-0. Epub ahead of print. Erratum in: Lancet Infect Dis. 2025 Oct 21:S1473-3099(25)00660-7. doi: 10.1016/S1473-3099(25)00660-7. PMID: 40840485; PMCID: PMC12419961.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Чушкин М.И. и др. Вентиляционная функция легких и качество жизни пациентов после перенесенного туберкулеза легких //Медицинский альянс. – 2021. – №. 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Migliori GB, Marx FM, Ambrosino N. et al. Clinical standards for the assessment, management and rehabilitation of post-TB lung disease. Int J Tuberc Lung Dis. 2021; 25(10): 797-813. doi: 10.5588/ijtld.21.0425.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Marcela Muñoz-Torrico et al. Is there a rationale for pulmonary rehabilitation following successful chemotherapy for tuberculosis? Jornal Brasileiro de Pneumologia.2016;42(5):374–385.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Чушкин М. И., Попова Л. А., Мандрыкин С. Ю., Карпина Н. Л. Использование нагрузочных тестов и физических тренировок в легочной реабилитации. Вопросы курортологии, физиотерапии и лечебной физической культуры. 2021;98(1):64-70.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Мартынов А. И. и др. Физиотерапия и кислородотерапия пациентов с дыхательными расстройствами и нарушением мукоцилиарного клиренса. Национальные клинические рекомендации: пульмонология. Терапия. 2019; 5 (приложение): 101-152.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Polverino E, Goeminne PC, McDonnell MJ. et al.  European Respiratory Society guidelines for the management of adult bronchiectasis. Eur Respir J. 2017 Sep 9;50(3):1700629. doi: 10.1183/13993003.00629-2017. PMID: 28889110.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Cederholm T, Jensen GL, Gonzalez MC. et al. GLIM Core Leadership Committee; GLIM Working Group. GLIM criteria for the diagnosis of malnutrition - A consensus report from the global clinical nutrition community. Clin Nutr. 2019 Feb;38(1):1-9. doi: 10.1016/j.clnu.2018.08.002. Epub 2018 Sep 3. PMID: 30181091.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Onno W. Akkerman. Rehabilitation, optimized nutritional care, and boosting host internal milieu to improve long-term treatment outcomes in tuberculosis patients. International Journal of Infectious Diseases. 2020; 92:10−14. doi:10.1016/j. ijid.2020.01.029.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Петунова С. А. Психологические факторы комплаентности больных туберкулезом //Современные проблемы науки и образования. – 2015. – №. 3. – С. 78-78.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Казенный Б. Я., Киселева Ю. Ю. Использование мер социальной поддержки больных туберкулезом в условиях измененных организационных подходов к лечению //Туберкулез и социально-значимые заболевания. – 2015. – №. 2. – С. 39-40.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Гурьева Т. И., Меньшикова Л. И. Социальная поддержка как фактор повышения приверженности к лечению больных туберкулезом //Психология и социальная работа в современном здравоохранении. – 2019. – С. 59-62.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Комиссарова О.Г., Сираева Т.В., Чумоватов Н.В., Романов В.В. Применение реабилитационных программ в комплексном лечении больного с распространенным туберкулезом легких и ШЛУ возбудителя. Вестник ЦНИИТ. 2024;8(2):89-97, https://doi.org/10.57014/2587-6678-2024-8-2-89-97.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Nightingale R, Carlin F, Meghji J. et al. Post-TB health and wellbeing. Int J Tuberc Lung Dis. 2023; 27(4): 248-283. doi: 10.5588/ijtld.22.0514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Singh SK, Naaraayan A, Acharya P, et al.  Pulmonary Rehabilitation in Patients with Chronic Lung Impairment from Pulmonary Tuberculosis. Cureus. 2018; 10(11): 3664. doi: 10.7759/cureus.3664.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Комиссарова О.Г., Абдуллаев Р.Ю., Сираева Т.В. Роль физиотерапевтических методов в повышении эффективности лечения больных туберкулезом легких. Вестник ЦНИИТ, 2023, Том 7, №3 (24), с. 18–30. DOI: 10.57014/2587-6678-2023-7-3-18-30.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Старшинова А. А. и др. Эффективность комплексного лечения с применением ингаляционной терапии у больных туберкулезом легких с поражением бронхов и с различным спектром чувствительности микобактерий //Медицинский Альянс. – 2019. – №. 3. doi: 10.36422/2307-6348-2019-7-3-28-36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Карпов А.В., Даниловских М.Г., Карпов Д.С. и др. Магнитно-лазерное спектр-модулированное излучение как один из физиотерапевтических методов в комплексном лечении туберкулеза легких. Медицинский альянс. 2017;(1):54-58. EDN: https://elibrary.ru/YTDNFZ.</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Пильник Г.В., Ханин А.Л., Башева С.А. Результаты краткосрочного и долгосрочного лечения деструктивного туберкулеза легких с применением комплексной физиотерапии. Бюллетень современной клинической медицины. 2017;10(3):38-43. DOI: 10.20969/VSKM.2017.10(3).38-43.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Григорьев Ю.Г. Антифиброзная электромагнитная и лазерная терапия в фтизиатрии. Туберкулез и социально значимые заболевания. 2018;(4):68-77. (На русск. яз.). EDN: https://elibrary.ru/GVHFOY.</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Москвин С.В., Агасаров Л.Г. Лазерная акупунктура: 35 лет успешного применения в России (обзор литературы). J Lasers Med Sci. 2020;11(4):381-389. DOI: 10.34172/jlms.2020.61.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Сутягина Д.А., Шпрыков А.С., Павлунин А.В. Комплексная терапия инфильтративного туберкулеза легких с применением низкоинтенсивного лазерного излучения: особенности динамики цитокинов, эффективность лечения. Журнал «Новые медицинские технологии». 2019;13(1):193-199. DOI: 10.21145/2499-9954-2018-4-102-104.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Алиев В.К., Ибряев А.С., Тарасов Р.В., Асоян Г.А., Никитина Н.М. Хирургическое лечение пациентов с фиброзно-кавернозным туберкулезом легких с широким спектром лекарственной устойчивости возбудителя после внутривенного лазерного облучения крови в предоперационном периоде. </w:t>
      </w:r>
      <w:r w:rsidRPr="001409D3">
        <w:rPr>
          <w:rFonts w:ascii="Times New Roman" w:eastAsia="Times New Roman" w:hAnsi="Times New Roman" w:cs="Times New Roman"/>
          <w:color w:val="222222"/>
          <w:spacing w:val="4"/>
          <w:sz w:val="27"/>
          <w:szCs w:val="27"/>
          <w:lang w:eastAsia="ru-RU"/>
        </w:rPr>
        <w:lastRenderedPageBreak/>
        <w:t>Бюллетень ЦНИИТ. 2019;(S1):106-107. (На русск. яз.). DOI: 10.7868/S2587667819050558.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Сираева Т.В., Буракова М.В., Комиссарова О.Г. и др. Последовательное применение методов физиотерапии в лечении больных туберкулезом легких: клинические наблюдения. Уральский медицинский журнал. 2024. Т. 23, No 3. С. 108–119. DOI: https://doi.org/10.52420/umj.23.3.108. EDN: https://elibrary.ru/JFLWGD</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Баласанянц Г. С., Божков И. А., Бучкина Н. Н. и др. Социальный портрет больного туберкулезом в мегаполисе. Кубанский научный медицинский вестник. 2020;27(6):94–108.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Катичева А. В., Браженко Н. А., Браженко О. Н. и др. Туберкулез органов дыхания, ассоциированный с хронической обструктивной болезнью легких, - актуальная проблема фтизиатрии. Вестник Российской военно-медицинской академии. 2020;1(69):185–190.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Аскарова Р. И., Отажонов Ш. З. Туберкулез на фоне сопутствующей патологии. European Science. 2020;3(52):106–108.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Гришин М. Н., Аухадиев Н. Н., Корчагина Е. О., Зайцев Ю. А. Значение санаторного этапа лечения в реабилитации больных туберкулезом // Вестник физиотерапии и курортологии. 2018. №3. URL: https://cyberleninka.ru/article/n/znachenie-sanatornogo-etapa-lecheniya-v-reabilitatsii-bolnyh-tuberkulezom (дата обращения: 26.05.2025).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Кузьмичева Н. В. и др. Программа отказа от табакокурения санатория «Плес» //Медицинский альянс. – 2015. – №. 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Spruit MA, Singh SJ, Garvey C. et al.; ATS/ERS Task Force on Pulmonary Rehabilitation. An official American Thoracic Society/European Respiratory Society statement: key concepts and advances in pulmonary rehabilitation. Am J Respir Crit Care Med. 2013 Oct 15;188(8):e13-64. doi: 10.1164/rccm.201309-1634ST.</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Ando M, Mori A, Esaki H. et al.  The effect of pulmonary rehabilitation in patients with post-tuberculosis lung disorder. Chest. 2003 Jun;123(6):1988-95. doi: 10.1378/chest.123.6.1988. PMID: 12796179.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World Health Organization. Geneva, Switzerland: WHO; 2014. A guide for tuberculosis patients to quit smoking 2014. https://apps.who.int/iris/bitstream/handle/10665/112834/9789241506922_eng.pdf?sequence=1&amp;isAllowed=y</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Imtiaz S, et al. Alcohol consumption as a risk factor for tuberculosis: meta-analyses and burden of disease. Eur Respir J. 2017;50(1) doi: 10.1183/13993003.00216-2017. 1700216.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Баласанянц Г.С. Концепция развития фтизиатрической санаторной помощи больным туберкулезом в Российской Федерации Медицинский альянс научно-практический журнал. – СПб, 2013 – N 4 – стр. 79-83.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Баласанянц Г.С., Абдрахманова С.З., Гильмутдинова Л.Т., Фархшатов И.Р. Субъективная оценка дыхания у пациентов с посттуберкулезными изменениями, перенесших новую коронавирусную инфекцию // Российский семейный врач. 2024. Т. 28. № 2. С. 27–37. DOI: https://doi.org/10.17816/RFD6269407.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Новые методики магнитотерапии в санаторно-курортном лечении больных очаговым туберкулезом легких / А.С. Кайсинова, Д.Ю. Гербекова, Т.И. Морозова, Б.А. Гусова // Физиотерапевт. – 2020. – № 2. – С. 44-51.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Дудченко Л. Ш., Пьянков А. Ф., Прокопенко Н. А. ТУБЕРКУЛЕЗ ЛЕГКИХ. СОВРЕМЕННЫЕ ТЕНДЕНЦИИ. ВОПРОСЫ РЕАБИЛИТАЦИИ // Вестник физиотерапии и курортологии. 2024. №4. URL: https://cyberleninka.ru/article/n/tuberkulez-legkih-sovremennye-tendentsii-voprosy-reabilitatsii (дата обращения: 27.10.2025).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Гербекова Д. Ю. Обоснование к применению минеральных вод Тебердинского месторождения в лечении больных очаговым туберкулезом легких / Д. Ю. Гербекова // Физиотерапия, бальнеология и реабилитация. – 2019. – Т. 18, № 4. – С. 227-230.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Юсупалиева М.М. Санаторно-курортное лечение остаточных посттуберкулезных изменений в легких / М. М. Юсупалиева, Д. С. Чудинова, И. А. Мазикова // Вестник физиотерапии и курортологии. – 2023. – Т. 29, № 4. – С. 86-95.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Умирзакова А. Санаторно-курортное лечение больных с неактивными туберкулезными процессами легких / А. Умирзакова, М. Егинбаева, А. Имашев // Научное образование. – 2021. – № 2(11). – С. 77-79.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Alene K.A. Tuberculosis related disability: a systematic review and meta-analysis./ K.A. Alene. [et al.]// BMC Med. - 2021. - Vol. 19, N 1. - P. 203 https://doi.org/10.1186/s12916-021-02063-9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Байчорова, Л. Х. Медицинская реабилитация больных туберкулезом легких на курорте Теберда / Л. Х. Байчорова, Д. Ю. Гербекова // Медицинский альянс. – 2014. – № 4. – С. 28-30. – EDN UKBZPD.</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Pease C, Hutton B, Yazdi F, Wolfe D, Hamel C, Quach P, et al. Efficacy and completion rates of rifapentine and isoniazid (3HP) compared to other treatment regimens for latent tuberculosis infection: a systematic review with network meta-analyses. BMC InfectDis. 2017; 17:265. [PMID: 28399802] doi:10.1186/s12879-017-2377-x-199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Sterling TR, Njie G, Zenner D, et al. Guidelines for the Treatment of Latent Tuberculosis Infection: Recommendations from the National Tuberculosis Controllers Association and CDC, 2020. MMWR Recomm Rep 2020; 69:1-11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Bracchi M. et al. British HIV Association guidelines for the management of tuberculosis in adults living with HIV 2019 //HIV medicine. – 2019. – Т. 20. – С. s2-s83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Клинические рекомендации «ВИЧ-инфекция у взрослых» 2024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Shen D. et al. Tuberculosis infection prevalence and treatment completion among refugees in the United States. Int J Infect Dis. 2025;151:107361. DOI: 10.1016/j.ijid.2024.107361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Marx FM. et al. Targeting screening and treatment for latent tuberculosis infection towards asylum seekers from high-incidence countries – a model-based cost-effectiveness analysis. BMC Public Health. 2021;21:2172. DOI: 10.1186/s12889-021-12142-4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Marks S. et al. Diagnosis, Treatment, and Prevention of Tuberculosis Among People Experiencing Homelessness in the United States: Current </w:t>
      </w:r>
      <w:r w:rsidRPr="001409D3">
        <w:rPr>
          <w:rFonts w:ascii="Times New Roman" w:eastAsia="Times New Roman" w:hAnsi="Times New Roman" w:cs="Times New Roman"/>
          <w:color w:val="222222"/>
          <w:spacing w:val="4"/>
          <w:sz w:val="27"/>
          <w:szCs w:val="27"/>
          <w:lang w:eastAsia="ru-RU"/>
        </w:rPr>
        <w:lastRenderedPageBreak/>
        <w:t>Recommendations // Public Health Reports. 2023. Vol. 138, No. 6. P. 896–907. DOI: 10.1177/00333549221148173.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Akolo C, Adetifa I, Shepperd S, Volmink J. Treatment of latent tuberculosis infection in HIV infected persons. Cochrane Database Syst Rev. 2010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Жандаулетова Ж. Т., Никишова Е. И., Марьяндышев А. О., Серикбаева К. С., Аденов М. М., Исмаилов Ш. Ш.,Сапиева Ж. А., Трусов А. А., Мусабекова Г. А., Касымбекова С. Ж., Ракишева А. С. Безопасность новых режимов профилактического лечения туберкулеза и приверженность к их соблюдению по данным Республики Казахстан // Туберкулёз и болезни лёгких. – 2023. – Т. 101, No 1. – С. 17-26. http://doi.org/10.58838/2075-1230-2023-101-1-17-26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Updated recommendations on HIV prevention, infant diagnosis, antiretroviral initiation and monitoring: March 2021. Geneva: World Health Organization; 2021. Licence: CC BY-NC-SA 3.0 IGO.</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Meintjes G. et al. Randomized placebo-controlled trial of prednisone for paradoxical TB-associated immune reconstitution inflammatory syndrome //AIDS (London, England). – 2010. – Т. 24. – №. 15. – С. 2381.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Technical manual for drug susceptibility testing of medicines used in the treatment of tuberculosis. WHO, 2018.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Meintjes G, Stek C, Blumenthal L, Thienemann F, Schutz C, Buyze J, Ravinetto R, van Loen H, Nair A, Jackson A, Colebunders R, Maartens G, Wilkinson RJ, Lynen L; PredART Trial Team. Prednisone for the Prevention of Paradoxical Tuberculosis-Associated IRIS. N Engl J Med. 2018 Nov 15;379(20):1915-1925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Poizot-Martin I., Allavena C., Delpierre C. и др. First-line cART regimen impacts the course of CD8+ T-cell counts in HIV infected patients that achieve sustained undetectable viral load // Medicine. — 2016. — Vol.95, №41. — Article e5087. — DOI: 10.1097/MD.0000000000005087.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WHO consolidated guidelines on tuberculosis. Module 3: Diagnosis- rapid diagnostics for tuberculosis detection. Third edition, 2024.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 World Health Organization policy statement, critical concentrations for pretomanid and cycloserine. Geneva, 2024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Akkerman OW, Odish OF, Bolhuis MS, de Lange WC, Kremer HP, Luijckx G-JR et al. Pharmacokinetics of bedaquiline in cerebrospinal fluid and serum in multidrug-resistant tuberculous meningitis. Clin Infect Dis. 2016;62:523–4 (https://doi.org/10.1093/cid/civ921).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Tucker EW, Pieterse L, Zimmerman MD, Udwadia ZF, Peloquin CA, Gler MT et al. Delamanid central nervous system pharmacokinetics in tuberculous meningitis in rabbits and humans. Antimicrob Agents Chemother. 2019;63:e00913–19 (https://doi.org/10.1128/AAC.00913-19).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Borodulin BE., Yakovleva EV., Borodulina EA, Komissarova OG. Iron metabolism in tuberculosis and iron-containing chemotherapeutic drugs in its treatment. Science &amp; Innovations in Medicine. 2020;5(3):193-196 doi: 10.35693/2500-1388-2020-5-3-193-196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Thwaites GE, Bhavnani SM, Chau TTH, Hammel JP, Torok ME, Van Wart SA et al. Randomized pharmacokinetic and pharmacodynamic comparison of fluoroquinolones for tuberculous meningitis. Antimicrob Agents Chemother. 2011;55:3244–53 (https://doi.org/10.1128/AAC.00064-11).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Пак А. В. Диагностическая ценность бронхобиопсий при подозрении на туберкулез бронхов (обзорная статья) //Эпидемиология туберкулеза и противотуберкулезные мероприятия. – 2016. – С. 34.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Марьяндышев А. О. и др. Результаты применения деламанида в лечении туберкулеза с множественной и широкой лекарственной устойчивостью возбудителя в Российской Федерации. Туберкулез и болезни легких. 2019;97(11):67-68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Yang B, Jhun BW, Moon SM, Lee H, Park HY, Jeon K, Kim DH, Kim SY, Shin SJ, Daley CL, Koh WJ. Clofazimine-Containing Regimen for the Treatment of Mycobacterium abscessusLung Disease. Antimicrob Agents Chemother. 2017 May 24;61(6):e02052-16. doi: 10.1128/AAC.02052-16. PMID: 28348153; PMCID: PMC5444135.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Sweeney S, Berry C, Kazounis E, Motta I, Vassall A, Dodd M, Fielding K, Nyang'wa BT. Cost-effectiveness of short, oral treatment regimens for rifampicin </w:t>
      </w:r>
      <w:r w:rsidRPr="001409D3">
        <w:rPr>
          <w:rFonts w:ascii="Times New Roman" w:eastAsia="Times New Roman" w:hAnsi="Times New Roman" w:cs="Times New Roman"/>
          <w:color w:val="222222"/>
          <w:spacing w:val="4"/>
          <w:sz w:val="27"/>
          <w:szCs w:val="27"/>
          <w:lang w:eastAsia="ru-RU"/>
        </w:rPr>
        <w:lastRenderedPageBreak/>
        <w:t>resistant tuberculosis. PLOS Glob Public Health. 2022 Dec 7;2(12):e0001337. doi: 10.1371/journal.pgph.0001337. PMID: 36962909; PMCID: PMC10022130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Simanjuntak AM, Daenansya R, Aflandhanti PM, Yovi I, Suyanto S, Anggraini D, Rosdiana D. Efficacy of pretomanid-containing regiments for drug-resistant tuberculosis: A systematic review and meta-analysis of clinical trials. Narra J. 2023;3(3):e402. doi: 10.52225/narra.v3i3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Gils T, Lynen L, de Jong BC, Van Deun A, Decroo T. Pretomanid for tuberculosis: a systematic review. Clin Microbiol Infect. 2022 Jan;28(1):31-42. doi: 10.1016/j.cmi.2021.08.007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Sarathy J, Blanc L, Alvarez-Cabrera N, O’Brien P, Dias-Freedman I, Mina M, Zimmerman M, Kaya F, Ho Liang HP, Prideaux B, Dietzold J, Salgame P, Savic RM, Linderman J, Kirschner D, Pienaar E, Dartois V. Fluoroquinolone Efficacy against Tuberculosis Is Driven by Penetration into Lesions and Activity against Resident Bacterial Populations. Antimicrob Agents Chemother. 2019 Apr 25;63(5).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LoBue P. Extensively drug-resistant tuberculosis. Curr Opin Infect Dis. 2009 Apr;22(2):167-73. doi: 10.1097/qco.0b013e3283229fab. PMID: 19283912.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WHO consolidated guidelines on drug-resistant tuberculosis treatment. Geneva: World Health Organization; 2019. Licence: CC BY-NC-SA 3.0 IGO</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Samandari T, Agizew TB, Nyirenda S, Tedla Z, Sibanda T, Shang N, et al. 6-month versus 36-month isoniazid preventive treatment for tuberculosis in adults with HIV infection in Botswana: a randomised, double-blind, placebo-controlled trial. Lancet. 2011;377:1588-98. [PMID: 21492926] doi:10.1016/S0140-6736(11)60204-3-197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Kim SH, Lee SO, Park IA, Kim SM, Park SJ, Yun SC, et al. Isoniazid treatment to prevent TB in kidney and pancreas transplant recipients based on an interferon--releasing assay: an exploratory randomized controlled trial. J  Chemother. 2015;70:1567- 72. [PMID: 25608587] doi:10.1093/jac/dku562-198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Ziakas PD, Mylonakis E. 4 months of rifampin compared with 9 months of isoniazid for the management of latent tuberculosis infection: a meta-analysis and costeffectiveness study that focuses on compliance and liver toxicity. Clin Infect Dis. 2009 Dec 15;49(12):1883-9. doi: 10.1086/647944. PMID: 19911936.-201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Sterling TR, Scott NA, Miro JM, Calvet G, La Rosa A, Infante R, et al. Three months of weekly rifapentine and isoniazid for treatment of Mycobacterium tuberculosis infection in HIV-coinfected persons. AIDS. 2016;30(10):1607-15.-176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Weiner M, Savic RM, Kenzie WR, Wing D, Peloquin CA, Engle M, Bliven E, Prihoda TJ, Gelfond JA, Scott NA, Abdel-Rahman SM, Kearns GL, Burman WJ, Sterling TR, Villarino ME; Tuberculosis Trials Consortium PREVENT TB Pharmacokinetic Group. Rifapentine Pharmacokinetics and Tolerability in Children and Adults Treated Once Weekly With Rifapentine and Isoniazid for Latent Tuberculosis Infection. J Pediatric Infect Dis Soc. 2014 Jun;3(2):132-45. doi: 10.1093/jpids/pit077. Epub 2014 Jan 16. PMID: 26625366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Karumbi J, Garner P. Directly observed therapy for treating tuberculosis. Cochrane Database Syst Rev. 2015 May 29;(5):CD003343. doi: 10.1002/14651858.CD003343.pub4.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Swindells S. et al. One month of rifapentine plus isoniazid to prevent HIV-related tuberculosis //New England Journal of Medicine. – 2019. – Т. 380. – №. 11. – С. 1001- 1011.-177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Синицын М. В., Аюшеева Л. Б., Колпакова Л. В. Совершенствование химиопрофилактики туберкулеза у больных ВИЧ-инфекцией //Медицинский вестник Юга России. – 2016. – №. 4. – С. 45-49.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Абулкасимов С. П., Парпиева, Н. Н., Пулатов, Ж. А., Холбоев, Э. Н. Эффективность новых режимов лечения туберкулеза широкой лекарственной устойчивостью. Вестник, 61, 2021.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Родина О.В. Нежелательные реакции при химиотерапии туберкулеза с множественной лекарственной устойчивостью возбудителя. Туберкулез и социально значимые заболевания. 2021;9(1):77-91. https://doi.org/10.54921/2413-0346-2021-12-1-77-91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Иванова Д.А., Борисов С.Е. ОТМЕНИТЬ ИЛИ ПОДОЖДАТЬ?: ПОКАЗАНИЯ К ОТМЕНЕ ПРОТИВОТУБЕРКУЛЕЗНЫХ ПРЕПАРАТОВ ПРИ НЕЖЕЛАТЕЛЬНЫХ РЕАКЦИЯХ. Туберкулез и болезни легких. 2018;96(2):47-54. https://doi.org/10.21292/2075-1230-2018-96-2-47-54.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Яблонский П. К. и др. Роль торакальной хирургии в лечении туберкулеза легких (обзор литературы и собственные наблюдения) //Медицинский альянс. – 2014. – Т. 2. – №. 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Гиллер Д.Б., Кесаев О.Ш., Короев В.В., Шилова М.В., Ратобыльский Г.В., Имагожев Я.Г., Нематов О.Н., Шехтер А.И. Российский электронный журнал лучевой диагностики. 2019. Т. 9. № 3. С. 209-214.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Pan Afr Med J. 2016 May 9;24:26. doi: 10.11604/pamj.2016.24.26.8675. eCollection 2016.[Tuberculous pyopneumothorax: about 18 cases].</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Article in French] Hicham S1, Hanane el O1, Hicham J1, Ismaïl R1, Ahmed A1.J Thorac Dis. 2016 Jan;8(1):52-60. Do i: 10.3978/j.issn.2072-1439.2016.01.34.Role of medical thoracoscopy in the treatment of tuberculous pleural effusion.</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Guglielmetti L., Khan U., Velásquez G.E., et al. Oral Regimens for Rifampin-Resistant, Fluoroquinolone-Susceptible Tuberculosis [Электронный ресурс]: Supplementary Appendix. Табл. S7–S8. С. 43–44 // N Engl J Med. 2025. Т. 392, № 5. С. 468–482. DOI 10.1056/NEJMoa2400327.URL:https://www.nejm.org/doi/suppl/10.1056/NEJMoa2400327/suppl_file/nejmoa2400327_appendix.pdf .</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Klin Khir. 2013 Aug;(8):48-53.[Experience of various parietal pleurectomies with decortication of lungs in pleural lesions]. Opanasenko MS, Kalenychenko MI, Tereshkovych OV, Konik BM, Demus RS, Siryk OO, Kshanovskyĭ OE, Levanda LI, Obrems'ka OK, Kononenko VA.</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Баженов А. В. и др. Пути повышения эффективности лечения больных деструктивным туберкулезом легких с множественной и широкой лекарственной устойчивостью возбудителя //Медицинский Альянс. – 2023. – Т. 11. – №. 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Полянский С. В. и др. опыт применения клапанной бронхоблокации в комплексном лечении больных с распространенными деструктивными формами туберкулёза лёгких //противотуберкулезная служба сегодня, ее место в лечении социально значимых инфекций. – 2021. – С. 44-48.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WHO operational handbook on tuberculosis Module 4: treatment and care.</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Багиров М.А., Токаев К.В., Садовникова С.С., Токаев Т.К. Эффективность этапной хирургической тактики с применением трансстернальной окклюзии главного бронха у больных эмпиемой плевры с бронхиальным свищом. Туберкулез и болезни легких. 2015;(6):20-21.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Багиров, К. Токаев., Т.Токаев, С.Садовникова, Е. Красникова, А. Ибриев, В. Алиев. Этапная плевропневмонэктомия у больного с прогрессирующим осложненным фиброзно- кавернозным туберкулезом лёгкого Врач , №2,2016-С.23-27 М.</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Article in French] Hicham S1, Hanane el O1, Hicham J1, Ismaïl R1, Ahmed A1.J Thorac Dis. 2016 Jan;8(1):52-60. Do i: 10.3978/j.issn.2072-1439.2016.01.34.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Role of medical thoracoscopy in the treatment of tuberculous pleural effusion, Xiong Y1, Gao X1, Zhu H1, Ding C1, Wang J1.Rev Pneumol Clin. 2006 Feb;62(1):13-8.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Багиров М.А., Токаев К.В., Садовникова С.С., Токаев Т.К. Эффективность этапной хирургической тактики с применением трансстернальной окклюзии главного бронха у больных эмпиемой плевры с бронхиальным свищом. Туберкулез и болезни легких. 2015;(6):20-21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Отдаленные результаты резекционных и коллапсохирургических вмешательств при туберкулезе легких. Рейхруд М.В., Краснов Д.В., Авдиенко К.А., Грищенко Н.Г., Скворцов Д.А., Кононенко В.Г.Туберкулез и болезни легких. 2018. Т. 96. № 12. С. 34-42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Перецманас Е.О., Беззубов А.А., Николаев Н.Н., Чумаков В.А., Голубенков И.В. Опыт хирургического лечения туберкулезных и неспецифических спондилитов с использованием барьерной коллагеновой мембраны для стимулирования остеогенеза в зоне формирования костного блока. Туберкулез и болезни легких. 2024;102(5):58-63. https://doi.org/10.58838/2075-1230-2024-102-5-58-63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Якимова Анна Валентиновна, Шкурупий Вячеслав Алексеевич. Беременность и роды у больных туберкулезом органов дыхания женщин: особенности развития и исход // Ж. акуш. и жен. болезн.. 2009. №4. URL: https://cyberleninka.ru/article/n/beremennost-i-rody-u-bolnyh-tuberkulezom-</w:t>
      </w:r>
      <w:r w:rsidRPr="001409D3">
        <w:rPr>
          <w:rFonts w:ascii="Times New Roman" w:eastAsia="Times New Roman" w:hAnsi="Times New Roman" w:cs="Times New Roman"/>
          <w:color w:val="222222"/>
          <w:spacing w:val="4"/>
          <w:sz w:val="27"/>
          <w:szCs w:val="27"/>
          <w:lang w:eastAsia="ru-RU"/>
        </w:rPr>
        <w:lastRenderedPageBreak/>
        <w:t>organov-dyhaniya-zhenschin-osobennosti-razvitiya-i-ishod (дата обращения: 21.05.2025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Bereda G. Management of tuberculosis during pregnancy: first line anti-tuberculosis drug // Journal of Lung, Pulmonary &amp; Respiratory Research. – 2022. – Vol. 9, № 2. – P. 40–42. – DOI: 10.15406/jlprr.2022.09.00277.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To KW, Zhang R, Lee SS. Is the new tuberculous antigen based skin test ready for use as an alternative to tuberculin skin test/interferon gamma release assay for tuberculous diagnosis? A narrative review // International Journal of Infectious Diseases. 2024. Vol. 141S. P. 106992. DOI:10.1016/j.ijid.2024.106992.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Arshad S, Bavan L, Gajari K, Paget SN, Baussano I. Active screening at entry for tuberculosis among new immigrants: a systematic review and meta-analysis. Eur Respir J. 2010 Jun;35(6):1336-45. doi: 10.1183/09031936.00054709. Epub 2009 Oct 19. PMID: 19840970.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Baussano I, Williams BG, Nunn P, Beggiato M, Fedeli U, Scano F. Tuberculosis incidence in prisons: a systematic review. PLoS Med. 2010 Dec 21;7(12):e1000381. doi: 10.1371/journal.pmed.1000381. PMID: 21203587; PMCID: PMC3006353.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Rees D, Murray J. Silica, silicosis and tuberculosis. Int J Tuberc Lung Dis. 2007 May;11(5):474-84. PMID: 17439668.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Bruno, Didier. “Tuberculosis in Solid‐Organ Transplant Recipients: Consensus Statement of the Group for the Study of Infection in Transplant Recipients (GESITRA) of the Spanish Society of Infectious Diseases and Clinical Microbiology.” Clinical Infectious Diseases, Oxford University Press (OUP), 2009.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Hu HY, Wu CY, Huang N, Chou YJ, Chang YC, Chu D. Increased risk of tuberculosis in patients with end-stage renal disease: a population-based cohort study in Taiwan, a country of high incidence of end-stage renal disease. Epidemiol Infect. 2014 Jan;142(1):191-9. doi: 10.1017/S0950268813000551. Epub 2013 Mar 19. PMID: 23510593; PMCID: PMC9152608.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Sultana ZZ, Hoque FU, Beyene J, Akhlak-Ul-Islam M, Khan MHR, Ahmed S, Hawlader DH, Hossain A. HIV infection and multidrug resistant tuberculosis: a systematic review and meta-analysis. BMC Infect Dis. 2021 Jan 11;21(1):51. </w:t>
      </w:r>
      <w:r w:rsidRPr="001409D3">
        <w:rPr>
          <w:rFonts w:ascii="Times New Roman" w:eastAsia="Times New Roman" w:hAnsi="Times New Roman" w:cs="Times New Roman"/>
          <w:color w:val="222222"/>
          <w:spacing w:val="4"/>
          <w:sz w:val="27"/>
          <w:szCs w:val="27"/>
          <w:lang w:eastAsia="ru-RU"/>
        </w:rPr>
        <w:lastRenderedPageBreak/>
        <w:t>doi: 10.1186/s12879-020-05749-2. Erratum in: BMC Infect Dis. 2021 Jan 20;21(1):86. doi: 10.1186/s12879-021-05799-0. PMID: 33430786; PMCID: PMC7802168.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Fox GJ, Barry SE, Britton WJ, Marks GB. Contact investigation for tuberculosis: a systematic review and meta-analysis. Eur Respir J. 2013 Jan;41(1):140-56. doi: 10.1183/09031936.00070812. Epub 2012 Aug 30. Erratum in: Eur Respir J. 2015 Aug;46(2):578. doi: 10.1183/13993003.50708-2012. PMID: 22936710; PMCID: PMC3533588.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Chiang SS, Brooks MB, Jenkins HE, Rubenstein D, Seddon JA, van de Water BJ, Lindeborg MM, Becerra MC, Yuen CM. Concordance of Drug-resistance Profiles Between Persons With Drug-resistant Tuberculosis and Their Household Contacts: A Systematic Review and Meta-analysis. Clin Infect Dis. 2021 Jul 15;73(2):250-263. doi: 10.1093/cid/ciaa613. PMID: 32448887; PMCID: PMC8427728.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Matteelli A, Lovatti S, Rossi B, Rossi L. Update on multidrug-resistant tuberculosis preventive therapy toward the global tuberculosis elimination. Int J Infect Dis. 2025 Jun;155:107849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Jarde A, Siqueira N, Afaq S, Naz F, Irfan M, Tufail P, Aslam F, Todowede O, Rakhshanda S, Khalid H, Lin Y, Bierman O, Elsony A, Elsey H, Siddiqi N, Siddiqi K. Addressing TB multimorbidity in policy and practice: An exploratory survey of TB providers in 27 high-TB burden countries. PLOS Glob Public Health. 2022 Dec 7;2(12):e0001205. doi: 10.1371/journal.pgph.0001205. Erratum in: PLOS Glob Public Health. 2023 Jul 12;3(7):e0002186. doi: 10.1371/journal.pgph.0002186. PMID: 36962813; PMCID: PMC10022227.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Мотанова Л. Н., Грабовская М. С., Фольц И. В. Возможности специфических иммунологических тестов у пациентов с туберкулезом в сочетании с ВИЧ-инфекцией // Туберкулёз и болезни лёгких. – 2021. – Т. 99, № 10. – С. 46-51. http://doi.org/10.21292/2 075-1230-2021-99-10-46-51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Старшинова А.А., Пантелеев А.М., Васильева Е.В., Манина В.В., Павлова М.В., Сапожникова Н.В. Применение современных иммунологических методов в диагностике туберкулеза у пациентов с ВИЧ-инфекцией. Журнал инфектологии. 2015;7(3):126-130. https://doi.org/10.22625/2072-6732-2015-7-3-126-130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Бородулина Е.А., Кудлай Д.А., Кузнецова А.Н., Докторова Н.П., Бородулин Б.Е., Калашникова Е.В.Возможности методики Enzyme-Linked Immunospot Assay (ELISPOT) в проведении противотуберкулезных мероприятий среди ВИЧ-серопозитивных лиц. Иммунология. 2021; 42 (5): 536–544. DOI: https://doi. org/10.33029/0206-4952-2021-42-5-536-544</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 Pey, L. Westbrooke TeleDOT: применение телемедицинских технологий для непосредственного контроля лечения больных туберкулезом.</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Павлюченкова Н.А., Васильева И.А., Самойлова А.Г., Тюлькова Т.Е. Видеоконтролируемое лечение – инновационный метод мониторинга терапии туберкулеза в условиях ограниченных ресурсов системы здравоохранения. Туберкулез и болезни легких. 2022;100(2):53-60.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Елькина И. А., Саранчина С. В., Плохих Д. А. Опыт организации видеоконтролируемого лечения туберкулеза в г. Кемерово // Актуальные вопросы фтизиатрии: материалы межрегиональной научно-практической конференции, посвященной 75-летнему юбилею Кемеровского областного клинического фтизиопульмонологического медицинского центра. ГБУЗ КО КОКФПМЦ; ФГБОУ ВО КемГМУ МЗ России. Кемерово. - 2018.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Ruan Q, Zhang S, Ai J, Shao L, Zhang W. Screening of latent tuberculosis infection by interferon-γ release assays in rheumatic patients: a systemic review and meta-analysis. Clin Rheumatol. 2016 Feb;35(2):417-25. doi: 10.1007/s10067-014-2817-6. Epub 2014 Nov 7. PMID: 25376466.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Fragoulis G. E., Conway R., Vassilopoulos D., Sfikakis P. P., Johnsson H., Kristianslund E. K., Smolen J. S., Stamm T. A., Trontzas P., Westhovens R., Wincup C., Winthrop K. L., Yurkovich M., Buch M. H. 2022 EULAR recommendations for screening and prophylaxis of chronic and opportunistic infections in adults with autoimmune inflammatory rheumatic diseases // Annals of the Rheumatic Diseases. 2023. Vol. 82, No. 6. P. 742–753. DOI: 10.1136/ard-2022-223335.</w:t>
      </w:r>
    </w:p>
    <w:p w:rsidR="001409D3" w:rsidRPr="001409D3" w:rsidRDefault="001409D3" w:rsidP="001409D3">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Jiang B, Ding H, Zhou L, Chen X, Chen S, Bao C. Evaluation of interferon-gamma release assay (T-SPOT.TB(™) ) for diagnosis of tuberculosis infection in rheumatic disease patients. Int J Rheum Dis. 2016 Jan;19(1):38-42. doi: 10.1111/1756-185X.12772</w:t>
      </w:r>
    </w:p>
    <w:p w:rsidR="001409D3" w:rsidRPr="001409D3" w:rsidRDefault="001409D3" w:rsidP="001409D3">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Qin, H.;Wang, Y.; Huang, L.; Huang, Y.; Ye, J.; Liang, G.; Zhou, C.; Liang, D.; Liang, X.; Zhao, Y.; et al. Efficacy and Risk Factors of Interferon-Gamma Release Assays among HIV-Positive Individuals. Int. J. Environ. Res. Public Health 2023, 20, 4556. </w:t>
      </w:r>
      <w:hyperlink r:id="rId6" w:history="1">
        <w:r w:rsidRPr="001409D3">
          <w:rPr>
            <w:rFonts w:ascii="Times New Roman" w:eastAsia="Times New Roman" w:hAnsi="Times New Roman" w:cs="Times New Roman"/>
            <w:color w:val="0000FF"/>
            <w:spacing w:val="4"/>
            <w:sz w:val="27"/>
            <w:szCs w:val="27"/>
            <w:u w:val="single"/>
            <w:lang w:eastAsia="ru-RU"/>
          </w:rPr>
          <w:t>https://doi.org/10.3390/ijerph20054556</w:t>
        </w:r>
      </w:hyperlink>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Girlanda S, Mantegani P, Baldissera E, Aiello P, Ratti M, Sabbadini MG, Fortis C. ELISPOT-IFN-gamma assay instead of tuberculin skin test for detecting latent Mycobacterium tuberculosis infection in rheumatic patients candidate to anti-TNF-alpha treatment. Clin Rheumatol. 2010 Oct;29(10):1135-41. doi: 10.1007/s10067-010-1532-1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Ajayi BD, Ogunkoya JO, Onunu A, Okwara B, Ehondor O, Ajayi FO. Latent Tuberculosis among Human Immunodeficiency Virus (HIV) Positive Patients: Prevalence and Correlates. West Afr J Med. 2022 Jul 31;39(7):670-677. PMID: 35924817.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Bastos ML, Melnychuk L, Campbell JR, Oxlade O, Menzies D. The latent tuberculosis cascade-of-care among people living with HIV: A systematic review and meta-analysis. PLoS Med. 2021 Sep 7;18(9):e1003703. doi: 10.1371/journal.pmed.1003703. PMID: 34492003; PMCID: PMC8439450.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Кавтарашвили С. М., Казаков А. В., Мильянкова И. Е., Мадасова В. Г. Приверженность к лечению туберкулеза при применении диспергируемых таблеток у детей и подростков // Медицинский альянс. – 2015. – № 3. – С. 76–79.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Kon OM, Beare N, Connell D, Damato E, Gorsuch T, Hagan G, Perrin F, Petrushkin H, Potter J, Sethi C, Stanford M. BTS clinical statement for the diagnosis and management of ocular tuberculosis. BMJ Open Respir Res. 2022 Mar;9(1):e001225. doi: 10.1136/bmjresp-2022-001225. PMID: 35379660; PMCID: PMC9021811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Roddy K., Tobin E. H., Leslie S. W., Rathish B. Genitourinary Tuberculosis [Электронный ресурс] // StatPearls [Internet] / StatPearls Publishing. – 2024. – Режим доступа: https://www.ncbi.nlm.nih.gov/books/NBK557558/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 А. Смаилова, Г. Л. Сагинтаева СЛУЧАЙ ЛЕЧЕНИЯ ПАЦИЕНТА С ТУБЕРКУЛЕЗОМ ЛЕГКИХ В СОЧЕТАНИИ С САХАРНЫМ ДИАБЕТОМ // Актуальные проблемы теоретической и клинической медицины. 2022. №3. URL: https://cyberleninka.ru/article/n/sluchay-lecheniya-patsienta-s-</w:t>
      </w:r>
      <w:r w:rsidRPr="001409D3">
        <w:rPr>
          <w:rFonts w:ascii="Times New Roman" w:eastAsia="Times New Roman" w:hAnsi="Times New Roman" w:cs="Times New Roman"/>
          <w:color w:val="222222"/>
          <w:spacing w:val="4"/>
          <w:sz w:val="27"/>
          <w:szCs w:val="27"/>
          <w:lang w:eastAsia="ru-RU"/>
        </w:rPr>
        <w:lastRenderedPageBreak/>
        <w:t>tuberkulezom-legkih-v-sochetanii-s-saharnym-diabetom (дата обращения: 28.10.2025)..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Ponnayyan NK, Ganapath AS, Ganapathy V. Spectrum of tuberculosis in urology: Case series and review of the literature. Urol Ann. 2020 Apr-Jun;12(2):107-111. doi: 10.4103/UA.UA_121_19. Epub 2020 Apr 14. PMID: 32565645; PMCID: PMC7292423.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Смаилова Г. А. и др. Опыт лечения мультирезистентного туберкулеза легких с использованием в индивидуальных режимах химиотерапии бедаквилина //Кардиоваскулярная терапия и профилактика. – 2023. – Т. 22. – №. S6. – С. 36-36.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Rusu R., Liliac I.M., Cimpeanu O.L., Ciolofan M.S. Head and Neck Tuberculosis: A Rare Diagnosis and the Role of Surgical Biopsy... // Pathogens. – 2025. – 14(5):479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Maulahela H., Fauzi A., Renaldi K., Srisantoso Q.P., Jasmine A. Current role of endoscopic ultrasound for gastrointestinal and abdominal tuberculosis // JGH Open: An Open Access Journal of Gastroenterology and Hepatology. – 2022. – Vol. 6, № 11. – P. 745–753. – DOI: 10.1002/jgh3.12823.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Юбрина И. В., Божков И. А., Корнева Н. В. Междисциплинарный подход к выявлению кардиологической патологии у пациентов противотуберкулезного диспансера в период пандемии коронавирусной инфекции //Сибирский журнал клинической и экспериментальной медицины. – 2022. – Т. 37. – №. 3. – С. 83-89.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Atif M, Sulaiman SA, Shafie AA, Babar ZU. Duration of treatment in pulmonary tuberculosis: are international guidelines on the management of tuberculosis missing something? Public Health. 2015 Jun;129(6):777-82. doi: 10.1016/j.puhe.2015.04.010. Epub 2015 May 18. PMID: 25999175.</w:t>
      </w:r>
    </w:p>
    <w:p w:rsidR="001409D3" w:rsidRPr="001409D3" w:rsidRDefault="001409D3" w:rsidP="001409D3">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Cамойлова А.Г., Веселова Е.И., Ловачева О.В., Каминский Г.Д. противотуберкулезный антибиотик рифапентин: перспективы клинического использования. Туберкулез и болезни легких. 2018;96(12):55-61. </w:t>
      </w:r>
      <w:hyperlink r:id="rId7" w:history="1">
        <w:r w:rsidRPr="001409D3">
          <w:rPr>
            <w:rFonts w:ascii="Times New Roman" w:eastAsia="Times New Roman" w:hAnsi="Times New Roman" w:cs="Times New Roman"/>
            <w:color w:val="0000FF"/>
            <w:spacing w:val="4"/>
            <w:sz w:val="27"/>
            <w:szCs w:val="27"/>
            <w:u w:val="single"/>
            <w:lang w:eastAsia="ru-RU"/>
          </w:rPr>
          <w:t>https://doi.org/10.21292/2075-1230-2018-96-12-55-61</w:t>
        </w:r>
      </w:hyperlink>
      <w:r w:rsidRPr="001409D3">
        <w:rPr>
          <w:rFonts w:ascii="Times New Roman" w:eastAsia="Times New Roman" w:hAnsi="Times New Roman" w:cs="Times New Roman"/>
          <w:color w:val="222222"/>
          <w:spacing w:val="4"/>
          <w:sz w:val="27"/>
          <w:szCs w:val="27"/>
          <w:lang w:eastAsia="ru-RU"/>
        </w:rPr>
        <w:t>.</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Павлова М.В., Старшинова А.А., Сапожникова Н.В., Чернохаева И.В., Арчакова Л.И., Яблонский П.К. Эффективность комплексной терапии и возможные нежелательные реакции при лечении туберкулеза органов </w:t>
      </w:r>
      <w:r w:rsidRPr="001409D3">
        <w:rPr>
          <w:rFonts w:ascii="Times New Roman" w:eastAsia="Times New Roman" w:hAnsi="Times New Roman" w:cs="Times New Roman"/>
          <w:color w:val="222222"/>
          <w:spacing w:val="4"/>
          <w:sz w:val="27"/>
          <w:szCs w:val="27"/>
          <w:lang w:eastAsia="ru-RU"/>
        </w:rPr>
        <w:lastRenderedPageBreak/>
        <w:t>дыхания с множественной лекарственной устойчивостью возбудителя. Туберкулез и болезни легких. 2015;(12):61-67.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BEAT Tuberculosis: a randomized controlled trial of a 6-month strategy for rifampicin-resistant tuberculosis Francesca Conradie, Tasnim Badat, Asanda Poswa, Shakira Rajaram, Shaneen Kooverjee, Gary Maartens, Graeme Meintjes, Norbert Ndjeka, H.S Schaaf, Jennifer Hughes, Pauline Howell, Patrick Phillips medRxiv 2025.05.04.25326549; doi: https://doi.org/10.1101/2025.05.04.25326549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Самойлова, А. Г. (2021). Клофазимин: история и перспективы. Туберкулез и болезни легких, 99(5), 64-70.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Химова, Е. С., Волченков, Г. В., Перхин, Д. В., Дюжик, Е. С., Свешникова, О. М., Кузнецова, Т. А., ... &amp; Марьяндышев, А. О. (2025). Операционное исследование эффективности и безопасности 9-месячной терапии туберкулеза с множественной и пре-широкой лекарственной устойчивостью микобактерии в Российской Федерации. Annals of the Russian Academy of Medical Sciences, 80(2), 97-108.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Guglielmetti L, Khan U, Velásquez GE, Gouillou M, Abubakirov A, Baudin E, Berikova E, Berry C, Bonnet M, Cellamare M, Chavan V, Cox V, Dakenova Z, de Jong BC, Ferlazzo G, Karabayev A, Kirakosyan O, Kiria N, Kunda M, Lachenal N, Lecca L, McIlleron H, Motta I, Toscano SM, Mushtaque H, Nahid P, Oyewusi L, Panda S, Patil S, Phillips PPJ, Ruiz J, Salahuddin N, Garavito ES, Seung KJ, Ticona E, Trippa L, Vasquez DEV, Wasserman S, Rich ML, Varaine F, Mitnick CD; endTB Clinical Trial Team. Oral Regimens for Rifampin-Resistant, Fluoroquinolone-Susceptible Tuberculosis. N Engl J Med. 2025 Jan 30;392(5):468-482. doi: 10.1056/NEJMoa2400327. PMID: 39879593; PMCID: PMC7617355.</w:t>
      </w:r>
    </w:p>
    <w:p w:rsidR="001409D3" w:rsidRPr="001409D3" w:rsidRDefault="001409D3" w:rsidP="001409D3">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Фесюн А.Д.     Природные лечебные ресурсы Российской Федерации: современное законодательство и медицинские аспекты их применения // Курортология, физиотерапия и лечебная физическая культура. — 2024.   URL: </w:t>
      </w:r>
      <w:hyperlink r:id="rId8" w:history="1">
        <w:r w:rsidRPr="001409D3">
          <w:rPr>
            <w:rFonts w:ascii="Times New Roman" w:eastAsia="Times New Roman" w:hAnsi="Times New Roman" w:cs="Times New Roman"/>
            <w:color w:val="0000FF"/>
            <w:spacing w:val="4"/>
            <w:sz w:val="27"/>
            <w:szCs w:val="27"/>
            <w:u w:val="single"/>
            <w:lang w:eastAsia="ru-RU"/>
          </w:rPr>
          <w:t>https://cyberleninka.ru/article/n/prirodnye-lechebnye-resursy-rossiyskoy-federatsii</w:t>
        </w:r>
      </w:hyperlink>
      <w:r w:rsidRPr="001409D3">
        <w:rPr>
          <w:rFonts w:ascii="Times New Roman" w:eastAsia="Times New Roman" w:hAnsi="Times New Roman" w:cs="Times New Roman"/>
          <w:color w:val="222222"/>
          <w:spacing w:val="4"/>
          <w:sz w:val="27"/>
          <w:szCs w:val="27"/>
          <w:lang w:eastAsia="ru-RU"/>
        </w:rPr>
        <w:t> sovremennoe-zakonodatelstvo-i-meditsinskie-aspekty-ih-primeneniya (дата доступа 25.09.2025)</w:t>
      </w:r>
    </w:p>
    <w:p w:rsidR="001409D3" w:rsidRPr="001409D3" w:rsidRDefault="001409D3" w:rsidP="001409D3">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Сосова Н.А., Задремайлова Т.А., Коновалова Н.М., Абрамченко А.В., Романова М.И., Гайда А.И., Самойлова А.Г. Результаты лечения больных </w:t>
      </w:r>
      <w:r w:rsidRPr="001409D3">
        <w:rPr>
          <w:rFonts w:ascii="Times New Roman" w:eastAsia="Times New Roman" w:hAnsi="Times New Roman" w:cs="Times New Roman"/>
          <w:color w:val="222222"/>
          <w:spacing w:val="4"/>
          <w:sz w:val="27"/>
          <w:szCs w:val="27"/>
          <w:lang w:eastAsia="ru-RU"/>
        </w:rPr>
        <w:lastRenderedPageBreak/>
        <w:t>туберкулезом с лекарственной устойчивостью (МЛУ, пре-ШЛУ, ШЛУ) и ВИЧ-инфекцией в Ставропольском крае. Туберкулез и болезни легких. 2024;102(3):64-70. </w:t>
      </w:r>
      <w:hyperlink r:id="rId9" w:history="1">
        <w:r w:rsidRPr="001409D3">
          <w:rPr>
            <w:rFonts w:ascii="Times New Roman" w:eastAsia="Times New Roman" w:hAnsi="Times New Roman" w:cs="Times New Roman"/>
            <w:color w:val="0000FF"/>
            <w:spacing w:val="4"/>
            <w:sz w:val="27"/>
            <w:szCs w:val="27"/>
            <w:u w:val="single"/>
            <w:lang w:eastAsia="ru-RU"/>
          </w:rPr>
          <w:t>https://doi.org/10.58838/2075-1230-2024-102-3-64-70</w:t>
        </w:r>
      </w:hyperlink>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Konana VK, Babu K. Current concepts in the diagnosis of ocular tuberculosis: A narrative review. Taiwan J Ophthalmol. 2025 Jun 10;15(2):203-211. doi: 10.4103/tjo.TJO-D-24-00115. PMID: 40584192; PMCID: PMC12204663.</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Yun HY, Chang V, Radtke KK, Wang Q, Strydom N, Chang MJ, Savic RM. Model-Based Efficacy and Toxicity Comparisons of Moxifloxacin for Multidrug-Resistant Tuberculosis. Open Forum Infect Dis. 2021 Dec 29;9(3):ofab660. doi: 10.1093/ofid/ofab660</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Atif M, Ahmed W, Nouman Iqbal M, Ahmad N, Ahmad W, Malik I, Al-Worafi YM. Frequency and Factors Associated With Adverse Events Among Multi-Drug Resistant Tuberculosis Patients in Pakistan: A Retrospective Study. Front Med (Lausanne). 2022 Mar 1</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WHO consolidated guidelines on tuberculosis. Module 1: prevention – tuberculosis preventive treatment. Geneva: World Health Organization; 2020. Licence: CC BY-NC-SA 3.0 IGO</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М.В. Синицын, Л.Б. Аюшеева, Л.В. Колпакова. Совершенствование химиопрофилактики туберкулеза у больных Вич-инфекцией, Медицинский вестник Юга России, 2016, №4</w:t>
      </w:r>
    </w:p>
    <w:p w:rsidR="001409D3" w:rsidRPr="001409D3" w:rsidRDefault="001409D3" w:rsidP="001409D3">
      <w:pPr>
        <w:numPr>
          <w:ilvl w:val="0"/>
          <w:numId w:val="133"/>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BEAT Tuberculosis: a randomized controlled trial of a 6-month strategy for rifampicin-resistant tuberculosis. Francesca Conradie, Tasnim Badat, Asanda Poswa, Shakira Rajaram, Shaneen Kooverjee, Gary Maartens, Graeme Meintjes, Norbert Ndjeka, H.S Schaaf, Jennifer Hughes, Pauline Howell, Patrick Phillips medRxiv 2025.05.04.25326549; doi: </w:t>
      </w:r>
      <w:hyperlink r:id="rId10" w:history="1">
        <w:r w:rsidRPr="001409D3">
          <w:rPr>
            <w:rFonts w:ascii="Times New Roman" w:eastAsia="Times New Roman" w:hAnsi="Times New Roman" w:cs="Times New Roman"/>
            <w:color w:val="0000FF"/>
            <w:spacing w:val="4"/>
            <w:sz w:val="27"/>
            <w:szCs w:val="27"/>
            <w:u w:val="single"/>
            <w:lang w:eastAsia="ru-RU"/>
          </w:rPr>
          <w:t>https://doi.org/10.1101/2025.05.04.25326549</w:t>
        </w:r>
      </w:hyperlink>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Тарасов Р.В., Красникова Е.В., Горлов Д.Ф., Чушкин М.И., Багиров М.А. Реабилитация пациентов после хирургического лечения туберкулёза лёгких в условиях специализированного санатория // Вестник медицинского института «РЕАВИЗ». Реабилитация, Врач и Здоровье. – 2025. – Т. 15. – № 2. – С. 52-59.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Williams V, Onwuchekwa C, Vos AG, Grobbee DE, Otwombe K, Klipstein-Grobusch K. Tuberculosis treatment and resulting abnormal blood glucose: a </w:t>
      </w:r>
      <w:r w:rsidRPr="001409D3">
        <w:rPr>
          <w:rFonts w:ascii="Times New Roman" w:eastAsia="Times New Roman" w:hAnsi="Times New Roman" w:cs="Times New Roman"/>
          <w:color w:val="222222"/>
          <w:spacing w:val="4"/>
          <w:sz w:val="27"/>
          <w:szCs w:val="27"/>
          <w:lang w:eastAsia="ru-RU"/>
        </w:rPr>
        <w:lastRenderedPageBreak/>
        <w:t>scoping review of studies from 1981 - 2021. Glob Health Action. 2022 Dec 31;15(1):2114146. doi: 10.1080/16549716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Visca D., Zampogna E., Sotgiu G., Centis R., Saderi L., D'Ambrosio L., et al. Pulmonary rehabilitation is effective in patients with tuberculosis pulmonary sequelae // European Respiratory Journal. – 2019. – Vol. 53, № 3. – P. 1802184. DOI: 10.1183/13993003.02184-2018</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Allwood B.W., van der Zalm M.M., Amaral A.F.S., Byrne A., Datta S., Egesa W., et al. Post-tuberculosis lung health: perspectives from the First International Symposium // International Journal of Tuberculosis and Lung Disease. – 2020. – Vol. 24, № 8. – P. 820-828. DOI: 10.5588/ijtld.20.0067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Корнева Н.В., Божков И.А., Владимирова О.Н., Севастьянов М.А., Силиди И.Ю. Актуальные вопросы реабилитационной помощи в амбулаторной фтизиатрии // Таврический медико-биологический вестник. – 2022. – Т. 25, № 1. – С. 83-96. doi: 10.29039/2070-8092-2022-25-1-83-96</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Гиллер Д. Б., Глотов А. А., Кесаев О. Ш., Глотов Е. М., Имагожев Я. Г., Короев В. В., Щербакова Г. В., Хвалин Е. И. Пневмонэктомия в лечении рецидивов туберкулеза в резецированном легком // Вестник хирургии имени И. И. Грекова. – 2020. – Т. 179, № 2. – С. 11–19. DOI: 10.24884/0042-4625-2020-179-2-11-19.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Results of surgical treatment in patients with tuberculous osteitis and progressing spondylitis / I. K. Ratkin, S. V. Dolgov, A. V. Matulevich, I. A. Kruglov // Orthopaedic Genius. – 2017. – Vol. 23, No. 2. – P. 172-179. – DOI 10.18019/1028-4427-2017-23-2-172-179.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Stadler JAM, Maartens G, Meintjes G, Wasserman S. Clofazimine for the treatment of tuberculosis. Front Pharmacol. 2023 Feb 2;14:1100488. doi: 10.3389/fphar.2023.1100488. PMID: 36817137; PMCID: PMC9932205.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Sotgiu G, D'Ambrosio L, Centis R, Tiberi S, Esposito S, Dore S, Spanevello A, Migliori GB. Carbapenems to Treat Multidrug and Extensively Drug-Resistant Tuberculosis: A Systematic Review. Int J Mol Sci. 2016 Mar 12;17(3):373. doi: 10.3390/ijms17030373. PMID: 26985890; PMCID: PMC4813232.</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Иванова Д. А. Нежелательные побочные реакции при лечении больных туберкулёзом: общие вопросы //Туберкулез и социально значимые заболевания. – 2025. – №. 1. – С. 57-65.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Кляритская И. Л. и др. Эффективность дифференцированного подхода в терапии лекарственного поражения печени //Крымский терапевтический журнал. – 2018. – №. 4. – С. 38-45.</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Николаев А. Н. и др. Профилактика послеоперационной анемии у больных туберкулёзом //Российский медико-биологический вестник имени академика ИП Павлова. – 2014. – №. 2. – С. 61-67.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Кульчавеня Е. В. Внелегочный туберкулез во время пандемии COVID-19: особенности выявления и течения //Consilium Medicum. – 2021. – Т. 23. – №. 7. – С. 585-589.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Чумоватов Н. В. и др. Современные проблемы туберкулеза бронха в мире и Российской Федерации //Consilium Medicum. – 2024. – Т. 26. – №. 9. – С. 615-619.</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Жингель И. П. Туберкулез бронхов–проблемы патогенеза и дифференциальной диагностики //Лечащий врач. – 2000. – Т. 3. – С. 22-7.</w:t>
      </w:r>
    </w:p>
    <w:p w:rsidR="001409D3" w:rsidRPr="001409D3" w:rsidRDefault="001409D3" w:rsidP="001409D3">
      <w:pPr>
        <w:numPr>
          <w:ilvl w:val="0"/>
          <w:numId w:val="13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Шайхова Г.И., Азимов Л.А. Роль питания при туберкулезе легких // Экономика и социум. – 2021. – № 4-2 (83). – С. 620-623.</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Васильева Ирина Анатольевна - профессор, д.м.н., конфликта интересов нет. Президент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Абрамченко Анна Валентиновна -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Аветисян Армен Оникович - к.м.н.,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Андреевская Софья Николаевна - к.м.н.,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Андронов Сергей Александрович - к.м.н., конфликта интересов нет. Член Российского респираторного общества;</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Багиров Мамед Адилович - д.м.н.,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Баласанянц Гоар Сисаковна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Батыров Фарит Ахатович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Белиловский Евгений Михайлович - к.б.н., конфликта интересов нет. Член Национальной ассоциации некоммерческих организаций фтизиатров «Ассоциация фтизиатров», Межрегиональной общественной организации «Московское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Богородская Елена Михайловна - д.м.н., конфликта интересов нет. Президент Межрегиональной общественной организации «Московское общество фтизиатров», член Российского общества фтизиатров, член Европейского респираторного общества.</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Борисов Сергей Евгеньевич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Бородина Наталия Юрьевна -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Бояркин Григорий Михайлович - к.м.н.,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Бурмистрова Ирина Александровна -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Бурыхин Валерий Сергеевич -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Валиев Равиль Шамилович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Ваниев Эдуард Владимирович - к.м.н.,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Вахрушева Диана Владимировна - к.б.н.,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Веселова Елена Игоревна -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Викторова Ирина Борисовна - к.м.н.,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Винокурова Мария Константиновна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Вострокнутов Михаил Евгеньевич - к.м.н.,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Гайда Анастасия Игоревна - к.м.н.,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Галкин Владимир Борисович - к.м.н., конфликта интересов нет. Член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Гармаш Юлия Юрьевна - к.м.н.,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Гвозденко Татьяна Александровна - профессор РАН, д.м.н.,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Гиллер Дмитрий Борисович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Гильмутдинова Лира Талгатовна - профессор, д.м.н.,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Голубова Татьяна Федоровна - профессор, д.м.н.,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Губкина Марина Федоровна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Гусельникова Елена Петровна -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Елькин Алексей Владимирович -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Ефименко Наталья Викторовна - профессор, д.м.н., конфликта интересов нет. Член Общероссийской общественной организации «Российская гастроэнтерологическая ассоциация»;</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Зайцев Алексей Александрович - профессор, д.м.н.,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Зимина Вера Николаевна -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Зубань Олег Николаевич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Зюзя Юлия Рашидовна - к.м.н.,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Иванова Диана Александровна -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Казимирова Наталья Евгеньевна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Каминский Григорий Дмитриевич -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Карпина Наталья Леонидовна - к.м.н.,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Кирьянова Елена Витальевна -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Клевно Надежда Ивановна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Кобесов Николай Викторович - к.м.н.,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Комиссарова Оксана Геннадьевна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Кончугова Татьяна Венедиктовна - профессор, д.м.н.,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Котова Евгения Александровна - к.м.н.,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Красникова Елена Вадимовна - д.м.н.,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Крук Евгений Александрович -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Кульчавеня Екатерина Валерьевна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 член Президиума Российского общества урологов;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Кучерявая Дарья Александровна -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Ладью Роман Сергеевич -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Ларионова Елена Евгеньевна - к.б.н.,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Лобанов Андрей Александрович - д.м.н., конфликта интересов нет. Член Российского респираторного общества, Российской ассоциации мануальной медицины;</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Ловачева Ольга Викторовна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Мазус Алексей Израйлевич - профессор, д.м.н., конфликта интересов нет. Член Общероссйской общественной оргназации «Национальная вирусологическая ассоциация»;</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Марьяндышев Андрей Олегович - член-корр. РАМН,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Михайлова Юлия Васильевна - д.м.н.,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Мордык Анна Владимировна - доцент,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Морозова Татьяна Ивановна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Мотус Игорь Яковлевич -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Мохирева Людмила Викентьевна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Никитин Михаил Владимирович - д.м.н., д.э.н.,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Никишова Елена Ильинична - д.м.н.,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Овсянкина Елена Сергеевна профессор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Оганезова Гульнара Саидовна - к.м.н.,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Одинцов Виталий Евгеньевич - к.м.н.,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Панова Анна Евгеньевна - к.м.н.,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Пантелеев Александр Михайлович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Паролина Любовь Евгеньевна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Перегудова Алла Борисовна - к.м.н.,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Перецманас Евгений Оркович -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Плоткин Дмитрий Владимирович - доцент, д.м.н.,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Попов Андрей Иванович - к.м.н., конфликта интересов нет. Член Российского респираторного общества;</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Романова Мария Игоревна -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Русакова Лариса Ивановна - Русакова Лариса Ивановна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Самойлова Анастасия Геннадьевна -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Сафонова Светлана Григорьевна - д.б.н.,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Сивокозов Илья Владимирович - к.м.н.,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Сидорова Ирина Алексеевна -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Синицын Михаил Валерьевич -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Сираева Татьяна Васильевна - к.м.н.,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Скворцов Дмитрий Анатольевич - к.м.н.,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Склюев Сергей Валерьевич - к.м.н.,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Скорняков Сергей Николаевич - профессор,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Слогоцкая Людмила Владимировна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Смердин Сергей Викторович - профессор, д.м.н,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Смирнова Татьяна Геннадьевна - к.м.н.,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Ставицкая Наталья Васильевна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Стерликов Сергей Александрович -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Тер-Акопов Гукас Николаевич - к.э.н.,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Тинькова Валентина Вячеславовна - к.м.н.,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Тюлькова Татьяна Евгеньевна - д.м.н.,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Умпелева Татьяна Валерьевна - к.б.н., конфликта интересов нет.</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Фархшатов Ильдус Рафкатович -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Черноусова Лариса Николаевна - профессор, д.б.н., конфликта интересов нет. Член Общероссийской общественной организации «Российское общество фтизиатров», Национальной ассоциации некоммерческих организаций фтизиатров «Ассоциация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Чотчаев Радмир Махтиевич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Шабалина Ирина Юрьевна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Шовкун Людмила Анатольевна -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Эргешов Атаджан Эргешович - профессор,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Яблонский Петр Казимирович - профессор, д.м.н., конфликта интересов нет. Член Общероссийской общественной организации «Российское общество фтизиатров»;</w:t>
      </w:r>
    </w:p>
    <w:p w:rsidR="001409D3" w:rsidRPr="001409D3" w:rsidRDefault="001409D3" w:rsidP="001409D3">
      <w:pPr>
        <w:numPr>
          <w:ilvl w:val="0"/>
          <w:numId w:val="13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Яковлев Максим Юрьевич - д.м.н., конфликта интересов нет.</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1409D3" w:rsidRPr="001409D3" w:rsidRDefault="001409D3" w:rsidP="001409D3">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врачи-фтизиатры;</w:t>
      </w:r>
    </w:p>
    <w:p w:rsidR="001409D3" w:rsidRPr="001409D3" w:rsidRDefault="001409D3" w:rsidP="001409D3">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врачи-фтизиатры участковые;</w:t>
      </w:r>
    </w:p>
    <w:p w:rsidR="001409D3" w:rsidRPr="001409D3" w:rsidRDefault="001409D3" w:rsidP="001409D3">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врачи-торакальные хирурги;</w:t>
      </w:r>
    </w:p>
    <w:p w:rsidR="001409D3" w:rsidRPr="001409D3" w:rsidRDefault="001409D3" w:rsidP="001409D3">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врачи-бактериологи.</w:t>
      </w:r>
    </w:p>
    <w:p w:rsidR="001409D3" w:rsidRPr="001409D3" w:rsidRDefault="001409D3" w:rsidP="001409D3">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врачи-медицинские микробиологи;</w:t>
      </w:r>
    </w:p>
    <w:p w:rsidR="001409D3" w:rsidRPr="001409D3" w:rsidRDefault="001409D3" w:rsidP="001409D3">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биологи;</w:t>
      </w:r>
    </w:p>
    <w:p w:rsidR="001409D3" w:rsidRPr="001409D3" w:rsidRDefault="001409D3" w:rsidP="001409D3">
      <w:pPr>
        <w:numPr>
          <w:ilvl w:val="0"/>
          <w:numId w:val="13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врачи клинической лабораторной диагностики.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Таблица 1.</w:t>
      </w:r>
      <w:r w:rsidRPr="001409D3">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Расшифровка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Несравнительные исследования, описание клинического случая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Таблица 2.</w:t>
      </w:r>
      <w:r w:rsidRPr="001409D3">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 Расшифровка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Систематический обзор РКИ с применением мета-анализа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Таблица 3.</w:t>
      </w:r>
      <w:r w:rsidRPr="001409D3">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lastRenderedPageBreak/>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Расшифровка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Список нормативных документов</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Инструкция по применению клинической классификации туберкулеза (Приказ Минздрава России от №109 от 21.03.2003 (ред. от 05.06.2017) «О совершенствовании противотуберкулезных мероприятий в Российской Федерации», приложение № 2);</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Методические рекомендации по совершенствованию диагностики и лечения туберкулеза органов дыхания (Приказ Минздрава России от 29.12.2014 №951);</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 направлении Методических рекомендаций по порядку статистического учета и кодирования болезни, вызванной вирусом иммунодефицита человека [ВИЧ] в статистике заболеваемости и смертности: утв. Министром здравоохранения Российской Федерации 28 июня 2016 года: Письмо Минздрава России от 1 июля 2016 года №13-2/10/2-4009.</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 порядке выезда из Российской Федерации и въезда в Российскую Федерацию: Федеральный закон от 15 августа 1996 г. №114-ФЗ</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 правовом положении иностранных граждан в Российской Федерации: Федеральный закон от 25 июля 2002 г. №115-ФЗ</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Приказ Министерства здравоохранения РФ от 31 июля 2020 г. №788н «Об утверждении Порядка организации медицинской реабилитации взрослых</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Приказ Министерства здравоохранения и медицинской промышленности РФ от 19 июля 1996 г. №291 «О совершенствовании санаторно- курортной и реабилитационной помощи больным туберкулезом»</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Приказ Министерства здравоохранения РФ от 27 марта 2024 г. №143н  об утверждении классификации природных лечебных ресурсов, указанных в пункте 2 статьи 2.1 федерального закона от 23 февраля 1995 г. №26-фз "о природных лечебных ресурсах, лечебно-оздоровительных местностях и курортах", их характеристик и перечня медицинских показаний и противопоказаний для санаторно-курортного лечения и медицинской реабилитации с применением таких природных лечебных ресурсов.</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 социальной защите инвалидов в Российской Федерации (Федеральный закон №181-ФЗ от 24.11.1995 (ред. от 28.12.2022));</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Постановление Главного государственного санитарного врача РФ от 28.01.2021 №4 утверждены СанПиН 3.3686-21 «Санитарно-эпидемиологические требования по профилактике инфекционных болезней».</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РФ от 13 марта 2019 г. №127н "Об утверждении порядка диспансерного наблюдения за больными туберкулезом, лицами, находящимися или находившимися в контакте с источником туберкулеза, а также лицами с подозрением на туберкулез и излеченными от туберкулеза и признании утратившими силу пунктов 16-17 Порядка оказания медицинской помощи больным туберкулезом, утвержденного приказом Министерства здравоохранения Российской Федерации от 15 ноября 2012 г. №932н"</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11 апреля 2025 года №190н «Об утверждении порядка и сроков проведения профилактических медицинских осмотров граждан в целях выявления туберкулеза» утверждает новый порядок проведения профилактических медицинских осмотров населения для выявления туберкулеза.</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Рекомендации по противоэпидемическим мероприятиям в очагах туберкулеза (Приказ Минздрава России от №109 от 21.03.2003 (ред. от 05.06.2017) «О совершенствовании противотуберкулезных мероприятий в Российской Федерации», приложение №12);</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Об утверждении Порядка оказания медицинской помощи больным туберкулезом (Приказ Минздрава России №932-н от 15.11.2012 (ред. от 19.05.2023)).</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Федеральный закон 77-ФЗ от 18.06.2001г. (ред. от 05.12.2022) «О предупреждении распространения туберкулеза в Российской Федерации». Инструкция по унифицированным методам микробиологических исследований при выявлении, диагностике и лечении туберкулеза (Приказ Минздрава России от №109 от 21.03.2003 (ред. от 05.06.2017) «О совершенствовании противотуберкулезных мероприятий в Российской Федерации», приложение№11);</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Правила организации деятельности санатория для лечения туберкулеза всех форм (Приказ Минздрава России №932-н от 15.11.2012 (ред. от 19.05.2023));</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Номенклатура специальностей специалистов, имеющих высшее медицинское и фармацевтическое образование (Приказ Минздрава России от 07.10.2015 №700н (ред. от 09.12.2019);</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Об утверждении порядка и сроков проведения профилактических медицинских осмотров граждан в целях выявления туберкулеза (Приказ Минздрава России от 21.03.2017 №124н (ред. от 19.11.2020));</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Приказ Министерства здравоохранения РФ от 6 декабря 2021 г. №1122н об утверждении национального календаря профилактических прививок, календаря профилактических прививок по эпидемическим показаниям и порядка проведения профилактических прививок.</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Приказ Министерства здравоохранения РФ от 13 февраля 2004 г. №50 о введении в действие учетной и отчетной документации мониторинга туберкулеза. Разъяснения по вопросу регистрации впервые выявленных случаев заболевания туберкулёзом и порядке ведения учётной и отчётной документации мониторинга.</w:t>
      </w:r>
    </w:p>
    <w:p w:rsidR="001409D3" w:rsidRPr="001409D3" w:rsidRDefault="001409D3" w:rsidP="001409D3">
      <w:pPr>
        <w:numPr>
          <w:ilvl w:val="0"/>
          <w:numId w:val="13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Приказ Министерства здравоохранения РФ от 05 августа 2003 №330 (ред. от 19.02.2024) "О мерах по совершенствованию лечебного питания в лечебно-профилактических учреждениях Российской Федерации".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Препараты, к которым необходимо проведение ТЛЧ, и их критические концентрации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Основная задача лабораторной службы – предоставлять лечащим врачам точную и своевременную информацию о наличии/отсутствии возбудителя в диагностическом материале, а также о его видовой принадлежности и чувствительности к лекарственным препаратам. Следовательно, для этиологической диагностики ТБ должны применяться методы с доказанной клинической эффективностью, высокой диагностической чувствительностью и специфичностью, позволяющие предоставить информацию о свойствах возбудителя у конкретного пациента до назначения ему режима химиотерапии.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Данным требованиям отвечают молекулярно-биологические методы, позволяющие выявить и идентифицировать возбудитель ТБ, а также определить спектр ПТП, к которым в ДНК МБТ есть мутации, ассоциированные с их лекарственной устойчивостью. В течение 1-2 рабочих дней необходимо провести исследования для выявления мутаций, ассоциированных с устойчивостью к рифампицину**, изониазиду**, фторхинолонам, что даст возможность отнести выделенный возбудитель к категории МЛУ/пре-ШЛУ. МГМ не дают возможности дифференцировать устойчивость МБТ к конкретному представителю группы фторхинолонов </w:t>
      </w:r>
      <w:r w:rsidRPr="001409D3">
        <w:rPr>
          <w:rFonts w:ascii="Times New Roman" w:eastAsia="Times New Roman" w:hAnsi="Times New Roman" w:cs="Times New Roman"/>
          <w:color w:val="222222"/>
          <w:spacing w:val="4"/>
          <w:sz w:val="27"/>
          <w:szCs w:val="27"/>
          <w:lang w:eastAsia="ru-RU"/>
        </w:rPr>
        <w:lastRenderedPageBreak/>
        <w:t>(левофлоксацин** или #моксифлоксацин**). Поэтому, если МБМ выявлено наличие мутаций, ассоциированных с устойчивостью к фторхинолонам, необходимо провести фенотипическое тестирование лекарственной чувствительности (ТЛЧ) ко всем представителям этой группы, применяющимся в клинике.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Препараты, к которым необходимо проведение фенотипического ТЛЧ и их критические концентрации (КК) приведены в приложении А3.1.</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Приложение А3.1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Критические концентрации (КК) и клинические пограничные значения (КП) для лекарственных препаратов, рекомендованных для лечения TБ, мг/л [275, 278, 279].</w:t>
      </w:r>
    </w:p>
    <w:tbl>
      <w:tblPr>
        <w:tblW w:w="14165" w:type="dxa"/>
        <w:tblCellMar>
          <w:left w:w="0" w:type="dxa"/>
          <w:right w:w="0" w:type="dxa"/>
        </w:tblCellMar>
        <w:tblLook w:val="04A0" w:firstRow="1" w:lastRow="0" w:firstColumn="1" w:lastColumn="0" w:noHBand="0" w:noVBand="1"/>
      </w:tblPr>
      <w:tblGrid>
        <w:gridCol w:w="3124"/>
        <w:gridCol w:w="2790"/>
        <w:gridCol w:w="3277"/>
        <w:gridCol w:w="2558"/>
        <w:gridCol w:w="2295"/>
        <w:gridCol w:w="2295"/>
        <w:gridCol w:w="2862"/>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Классификация ВОЗ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Среда Левенштейна-Йенсена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Питательная среда Middlebrook 7H10 Agar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Питательная среда Middlebrook 7H11 Agar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Жидкая питательная среда в системе с автоматическим учетом роста МБТ</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Препараты для лечения ТБ с возбудителем, чувствительным к антибактериальным препаратам системного действия</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Изониазид**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0,1</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Рифампицин**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0,5</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Этамбутол**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5,0</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Пиразинамид**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100,0</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Стрептомицин**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Приоритетные препараты для лечения МЛУ ТБ</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Группа ‘А’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Левофлоксацин**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#Моксифлоксацин**</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0,25</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#Моксифлоксацин**</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Бедаквилин**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Линезолид**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Группа ‘B’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Циклосерин**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16</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#Клофазимин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Группа ‘C’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Деламанид**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0,016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0,06</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#Амикацин**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Этионамид**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5,0</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Протионамид**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2,5</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Аминосалициловая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Препараты вне групп</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Претоманид**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0,5</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Инъекционные препараты, исключенные из классификации ВОЗ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Канамицин**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2,5</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Капреомицин**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2,5</w:t>
            </w:r>
          </w:p>
        </w:tc>
      </w:tr>
    </w:tbl>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*Приведены КК для метода пропорций.</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Лекарственные препараты для химиотерапии туберкулеза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Изониазид** и рифампицин** являются эффективными противотуберкулезными препаратами, в отношении которых доказано наличие бактерицидного эффекта. Препараты эффективны как в отношении внеклеточно, так и внутриклеточно расположенных МБТ, способны проходить сквозь гематоэнцефалический барьер. Рифапентин в отличие от </w:t>
      </w:r>
      <w:r w:rsidRPr="001409D3">
        <w:rPr>
          <w:rFonts w:ascii="Times New Roman" w:eastAsia="Times New Roman" w:hAnsi="Times New Roman" w:cs="Times New Roman"/>
          <w:color w:val="222222"/>
          <w:spacing w:val="4"/>
          <w:sz w:val="27"/>
          <w:szCs w:val="27"/>
          <w:lang w:eastAsia="ru-RU"/>
        </w:rPr>
        <w:lastRenderedPageBreak/>
        <w:t>рифампицина** и рифабутина** долго сохраняет бактерицидную активность в тканях, в связи с чем его назначают 2-3 раза в неделю. Бактерицидное действие пиразинамида** несколько слабее, однако важным преимуществом этого препарата является сохранение активности в кислой среде казеоза. Рифампицин** и пиразинамид** обладают выраженным гепатотоксическим действием. Этамбутол** подавляет размножение МБТ и некоторых нетуберкулезных микобактерий, устойчивых к другим противотуберкулезным препаратам. Комбинация изониазида**, рифампицина**, пиразинамида** и этамбутола** высокоэффективна для пациентов с лекарственно чувствительным туберкулезом.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Применение изониазида** в высоких дозах для лечения пациентов с резистентностью возбудителя к этому препарату оправдано лишь при отсутствии в ДНК МБТ мутаций в гене katG, что наблюдается крайне редко – лишь у каждой двадцатой микобактерии, резистентной к изониазиду**.</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Высокие дозы изониазида** и пиразинамида** также могут достигать терапевтических уровней в спинномозговой жидкости, и они могут быть полезны, если штаммы чувствительны [280, 281].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Этамбутол** плохо проникает в ЦНС, на него не следует рассчитывать, как на эффективное средство при менингите [280, 281].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Изоникотиноилгидразин железа сульфат – противотуберкулезный препарат (АТХ J04AK Другие противотуберкулезные препараты). Активен в отношении микобактерий туберкулеза. В основе фармакологического действия препарата лежит модификация молекулы изониазида** путем комплексообразования с железом. Препарат является малотоксичным препаратом, при применении которого не требуется коррекции разовых и курсовых доз препарата в зависимости от скорости его ацетилирования. Не оказывает влияния на ЦНС, не обладает иммунотоксическим и аллергизируюшим действием. Кроме того, комплексный препарат, включающий железо, обладает профилактическим и лечебным действием в случае железодефицита [109, 282]. Пиразинамид** и этамбутол** могут быть компонентами схем терапии пациентов с МЛУ ТБ при подтвержденной чувствительности возбудителя к этим препаратам.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Фторхинолоны III-IV поколения (левофлоксацин**, спарфлоксацин**, #моксифлоксацин**) включаются в режим химиотерапии пациентов с МЛУ ТБ в связи с их бактерицидным действием на МБТ. #Моксифлоксацин** и </w:t>
      </w:r>
      <w:r w:rsidRPr="001409D3">
        <w:rPr>
          <w:rFonts w:ascii="Times New Roman" w:eastAsia="Times New Roman" w:hAnsi="Times New Roman" w:cs="Times New Roman"/>
          <w:color w:val="222222"/>
          <w:spacing w:val="4"/>
          <w:sz w:val="27"/>
          <w:szCs w:val="27"/>
          <w:lang w:eastAsia="ru-RU"/>
        </w:rPr>
        <w:lastRenderedPageBreak/>
        <w:t>спарфлоксацин** чаще приводят к удлинению интервала QT, чем левофлоксацин**, а спарфлоксацин** обладает наибольшей фототоксичностью из группы фторхинолонов. Устойчивость МБТ к фторхинолонам возникает в результате одной или нескольких мутаций в гене, кодирующем ДНК-гиразу. Уровень перекрестной устойчивости препаратов группы фторхинолонов невелик. Доказано, что устойчивость к фторхинолонам первых генераций может сопровождаться чувствительностью к фторхинолонам более поздних генераций, таким, как левофлоксацин**, #моксифлоксацин** (400 мг ежедневно), спарфлоксацин**. В связи с этим, необходимо проводить ТЛЧ ко всем фторхинолонам, которые применяются в клинической практике. Наличие устойчивости МБТ к фторхинолонам значительно повышает риск неэффективного лечения и смерти пациентов с МЛУ ТБ. К сожалению, устойчивость МБТ к фторхинолонам уже широко распространена. Одной из самых частых причин ее распространения является неконтролируемый прием лекарственных препаратов, необоснованное применение фторхинолонов в эмпирических режимах химиотерапии туберкулеза при неизвестной ЛЧ МБТ к другим ПТП, а также использование субоптимальных доз фторхинолонов в плохо организованном лечении МЛУ ТБ. Кроме того, фторхинолоны имеют широкий спектр антимикробной активности и часто используются в лечении различных заболеваний инфекционной природы, в том числе при лечении пневмонии. В этом кроется серьезная опасность, т.к. курс монотерапии фторхинолонами ошибочно диагностированной пневмонии приводит к развитию ЛУ МБТ и, следовательно, к значительному снижению эффективности лечения пациентов с туберкулезом. Монотерапия фторхинолонами затрудняет и замедляет диагностику туберкулеза, т.к. при их применении наступает временное улучшение состояния пациента, однако распространение туберкулезной инфекции пациентом при этом продолжается. В связи с этим необходимо разумное ограниченное использование фторхинолонов в общеврачебной практике. Левофлоксацин** и #моксифлоксацин** хорошо проникают в ЦНС [284].</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Бедаквилин** – представитель класса диарилхинолинов (АТХ J04AK Другие противотуберкулезные препараты), является относительно новым препаратом, применяемым в лечении туберкулеза. Препарат оказывает бактерицидное действие на МБТ. Не имеет перекрестной резистентности с другими применяемыми в РФ ПТП в связи с уникальным механизмом действия </w:t>
      </w:r>
      <w:r w:rsidRPr="001409D3">
        <w:rPr>
          <w:rFonts w:ascii="Times New Roman" w:eastAsia="Times New Roman" w:hAnsi="Times New Roman" w:cs="Times New Roman"/>
          <w:color w:val="222222"/>
          <w:spacing w:val="4"/>
          <w:sz w:val="27"/>
          <w:szCs w:val="27"/>
          <w:lang w:eastAsia="ru-RU"/>
        </w:rPr>
        <w:lastRenderedPageBreak/>
        <w:t>(воздействует на аденозин-5'-трифосфат (АТФ) синтазу микобактерий). Бедаквилин** сегодня является основой схем терапии пациентов с МЛУ ТБ, т. к. неоднократно доказал свою высокую эффективность в клинических и наблюдательных исследованиях. Препарат хорошо переносится пациентами, но в связи с отмеченной в клинических исследованиях кардиотоксичностью, необходим регулярное мониторирование электрокардиографических данных (ЭКГ). Существует мало данных о проникновении бедаквилина** в ЦНС [280, 281].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Антибактериальный препарат системного действия класса оксазолидинонов (АТХ J01XX Прочие антибактериальные препараты) – линезолид** – обладает активностью в отношении микобактерий туберкулеза. При назначении линезолида** эффективность лечения пациентов с МЛУ ТБ значительно повышается. В связи с возможной миелосупрессией и проявлениями нейротоксичности на фоне применения препарата требуется лабораторный и клинический мониторинг возникновения побочных реакций. Линезолид** хорошо проникает в ЦНС [284].</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Лекарственные препараты #амикацин** (АТХ J01G Аминогликозиды) (15-20 мг/кг), канамицин** (АТХ J01G Аминогликозиды), капреомицин** (АТХ J04 Противотуберкулезные препараты) и стрептомицин** (АТХ J04 Противотуберкулезные препараты, J01G Аминогликозиды) назначаются с учетом резистентности возбудителя в схемах терапии МЛУ ТБ. Если выделенные у пациента МБТ устойчивы к канамицину** или #амикацину** (15-20 мг/кг), можно назначить капреомицин**. Использование препаратов в настоящее время ограничено в связи с большой долей резистентных возбудителей, а также нефро- и ототоксичностью. #Амикацин** (15-20 мг/кг) и стрептомицин** проникают в ЦНС только при наличии воспаления мозговых оболочек [311, 280, 281].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Циклосерин** и теризидон** (АТХ J04A Противотуберкулезные препараты) наиболее часто, в отличие от остальных препаратов с бактериостатическим действием, ассоциируются с эффективным лечением пациентов с МЛУ ТБ и рекомендуются к включению в схемы терапии. Циклосерин** вызывает нейропсихические неблагоприятные побочные реакции, которые, хотя и поддаются коррекции, тем не менее требуют тщательного клинического мониторинга. Теризидон** содержит в своем составе две молекулы циклосерина**, обладает такой же эффективностью, но лучшей </w:t>
      </w:r>
      <w:r w:rsidRPr="001409D3">
        <w:rPr>
          <w:rFonts w:ascii="Times New Roman" w:eastAsia="Times New Roman" w:hAnsi="Times New Roman" w:cs="Times New Roman"/>
          <w:color w:val="222222"/>
          <w:spacing w:val="4"/>
          <w:sz w:val="27"/>
          <w:szCs w:val="27"/>
          <w:lang w:eastAsia="ru-RU"/>
        </w:rPr>
        <w:lastRenderedPageBreak/>
        <w:t>переносимостью и может использоваться вместо него. Циклосерин** и теризидон** хорошо проникают в ЦНС [284].</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Деламанид** (АТХ J04AK Другие противотуберкулезные препараты) – противотуберкулезный препарат. Фармакологический механизм действия деламанида** связан с ингибированием синтеза компонентов клеточной стенки микобактерий − метокси-миколовой и кето-миколовой кислоты. Деламанид** способен оказывать мощное бактерицидное действие в отношении микобактерий туберкулеза, а также эффективен в борьбе с внутриклеточной формой МБТ на уровне макрофагов. Идентифицированные метаболиты деламанида** не оказывают антимикобактериального действия. Всасывание происходит в желудочно-кишечном тракте и его эффективность повышается при условии употребления лекарства во время еды. В соответствии с рекомендациями ВОЗ 2020 года дополнительных проблем безопасности применения деламанида** при совместном применении с бедаквилином** не выявлено при условии своевременного мониторинга электрокардиографических данных (ЭКГ) и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[285]. Существует мало данных о проникновении деламанида** в ЦНС [280, 281].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#Клофазимин (АТХ J04BA Противолепрозные препараты) (100 мг ежедневно) назначается по решению ВК. #Клофазимин первоначально описан в середине 1950-х годов как ведущее соединение в новом классе антибиотиков, риминофеназинах, которые показали противотуберкулезную активность, сравнимую с активностью изониазида**. К началу 1960-х эффективность #клофазимина против </w:t>
      </w:r>
      <w:r w:rsidRPr="001409D3">
        <w:rPr>
          <w:rFonts w:ascii="Times New Roman" w:eastAsia="Times New Roman" w:hAnsi="Times New Roman" w:cs="Times New Roman"/>
          <w:i/>
          <w:iCs/>
          <w:color w:val="333333"/>
          <w:spacing w:val="4"/>
          <w:sz w:val="27"/>
          <w:szCs w:val="27"/>
          <w:lang w:eastAsia="ru-RU"/>
        </w:rPr>
        <w:t>M. leprae</w:t>
      </w:r>
      <w:r w:rsidRPr="001409D3">
        <w:rPr>
          <w:rFonts w:ascii="Times New Roman" w:eastAsia="Times New Roman" w:hAnsi="Times New Roman" w:cs="Times New Roman"/>
          <w:color w:val="222222"/>
          <w:spacing w:val="4"/>
          <w:sz w:val="27"/>
          <w:szCs w:val="27"/>
          <w:lang w:eastAsia="ru-RU"/>
        </w:rPr>
        <w:t xml:space="preserve"> продемонстрирована на людях. Препарат стал краеугольным камнем лечения лепры и до сих пор рекомендуется ВОЗ в качестве стандартной комплексной лекарственной терапии. Механизм антимикобактериальной активности #клофазимина можно объяснить через его мембранно-направленной активностью. Функционирование внутриклеточного окислительно-восстановительного цикл ведет к образованию активных форм кислорода, супероксида перекиси водорода. Взаимодействие #клофазимина с мембранными фосфолипидами приводит к образованию противомикробных лизофосфолипидов, которые способствуют дисфункции мембран, следовательно, нарушению захвата К+. Оба механизма приводят к вмешательству в клеточный энергетический метаболизм, нарушая выработку АТФ. Противовоспалительная активность #клофазимина проявляется, в </w:t>
      </w:r>
      <w:r w:rsidRPr="001409D3">
        <w:rPr>
          <w:rFonts w:ascii="Times New Roman" w:eastAsia="Times New Roman" w:hAnsi="Times New Roman" w:cs="Times New Roman"/>
          <w:color w:val="222222"/>
          <w:spacing w:val="4"/>
          <w:sz w:val="27"/>
          <w:szCs w:val="27"/>
          <w:lang w:eastAsia="ru-RU"/>
        </w:rPr>
        <w:lastRenderedPageBreak/>
        <w:t>первую очередь, за счет ингибирования активации и пролиферации Т-лимфоцитов [127, 376]. В литературе описаны случаи перекрестной устойчивости с бедаквилином**. Существует мало данных о проникновении #клофазимина в ЦНС [376].</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Претоманид** – противотуберкулезный препарат, который относится к классу бициклических нитроимидазолов (АТХ J04AK Другие противотуберкулезные препараты). Основные фармакологические механизмы действия связаны с ингибированием синтеза компонентов клеточной стенки микобактерий − миколовых кислот, а также с блокадой клеточного дыхания за счет повышения уровня оксида азота. Обладает бактерицидной активностью в отношении статических и реплицирующихся микобактерий. Препарат обладает анаэробной активностью. Преобразуется в биологически активные формы с помощью мембранного белка (пролекарство). Препарат демонстрирует высокую минимальную подавляющую концентрацию (МПК) как для чувствительных к препарату (0,015-0,25 мкг/мл), так и для устойчивых штаммов (0,03-0,53 мкг/мл). Всасывание происходит в желудочно-кишечном тракте; биодоступность повышается при условии употребления лекарства во время приема высококалорийной пищи. Связывание претоманида** с белками плазмы составляет около 86,4%. В среднем около 53% дозы выводится с мочой. Примерно 38% дозы выводится c калом. В соответствии с доказательной базой (данными многоцентровых рандомизированных клинических исследований и мета-анализов) препарат рекомендуется как часть комбинированной схемы с бедаквилином** и линезолидом** для лечения взрослых с туберкулезом легких с множественной и пре-широкой лекарственной устойчивостью возбудителя. Имеются указания на повышение риска гепатотоксических реакций на фоне применения препарата, что требует мониторинга ферментов печени и билирубина; также требуется мониторинг интервала QT, проявлений миелосупрессии и периферической полинейропатии [279, 288, 289].</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Антибактериальные препараты системного действия класса карбапенемов (АТХ J01DH Карбапенемы) (#имипенем+[циластатин]** (2000+2000 мг ежеднено), #меропенем** (3000-4000 мг ежедневно)) могут быть назначены пациентам с МЛУ-ТБ при невозможности сформировать режим химиотерапии из 4 препаратов с известной лекарственной чувствительностью (включая левофлоксацин** #моксифлоксацин** (400 мг ежедневно), бедаквилин**, линезолид**). В связи с наибольшей активностью карбапенемов в присутствии клавулановой кислоты по отношению к </w:t>
      </w:r>
      <w:r w:rsidRPr="001409D3">
        <w:rPr>
          <w:rFonts w:ascii="Times New Roman" w:eastAsia="Times New Roman" w:hAnsi="Times New Roman" w:cs="Times New Roman"/>
          <w:i/>
          <w:iCs/>
          <w:color w:val="333333"/>
          <w:spacing w:val="4"/>
          <w:sz w:val="27"/>
          <w:szCs w:val="27"/>
          <w:lang w:eastAsia="ru-RU"/>
        </w:rPr>
        <w:t>M. tuberculosis complex</w:t>
      </w:r>
      <w:r w:rsidRPr="001409D3">
        <w:rPr>
          <w:rFonts w:ascii="Times New Roman" w:eastAsia="Times New Roman" w:hAnsi="Times New Roman" w:cs="Times New Roman"/>
          <w:color w:val="222222"/>
          <w:spacing w:val="4"/>
          <w:sz w:val="27"/>
          <w:szCs w:val="27"/>
          <w:lang w:eastAsia="ru-RU"/>
        </w:rPr>
        <w:t xml:space="preserve">, препараты </w:t>
      </w:r>
      <w:r w:rsidRPr="001409D3">
        <w:rPr>
          <w:rFonts w:ascii="Times New Roman" w:eastAsia="Times New Roman" w:hAnsi="Times New Roman" w:cs="Times New Roman"/>
          <w:color w:val="222222"/>
          <w:spacing w:val="4"/>
          <w:sz w:val="27"/>
          <w:szCs w:val="27"/>
          <w:lang w:eastAsia="ru-RU"/>
        </w:rPr>
        <w:lastRenderedPageBreak/>
        <w:t>#имипенем+[циластатин]** (2000+2000 мг ежеднено) и #меропенем**(3000-4000 мг ежедневно) назначаются с обязательным включением в режим химиотерапии #амоксициллин+[клавулановую кислоту]** (1000 + 250 мг ежедневно) из расчета 125 мг кислоты каждые 8-12 ч. #Имипенем+[циластатин]** (2000+2000 мг ежеднено) хорошо проникает в ЦНС [2, 311, 377 ].</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Тиоамиды (АТХ J04AD Производные тиокарбамида) в ряде исследований показывают повышение эффективности лечения пациентов с МЛУ ТБ при их применении, но при наличии в ДНК МБТ мутаций в гене inhA тиоамиды нельзя считать эффективными препаратами в связи с их перекрестной резистентностью с изониазидом** при наличии мутаций в этом гене. В связи с появлением новых бактерицидных противотуберкулезных препаратов роль тиоамидов (АТХ J04AD Производные тиокарбамида) в схемах терапии снижается. Этионамид** и протионамид** хорошо проникают в ЦНС [284].</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Аминосалициловая кислота**(АТХ J04AA Аминосалициловая кислота и ее производные) не является обязательным препаратом схемы лечения МЛУ ТБ. Данный лекарственный препарат является лидером по частоте серьезных нежелательных явлений среди других противотуберкулезных препаратов и антибиотиков.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Сочетанное назначение этионамида**/протионамида**(АТХ J04AD Производные тиокарбамида) и аминосалициловой кислоты** (АТХ J04AA Аминосалициловая кислота и ее производные) сопровождается частыми побочными реакциями со стороны желудочно-кишечного тракта, а также развитием гипотиреоза, что затрудняет их совместное применение. Аминосалициловая кислота** плохо проникает в ЦНС, на нее не следует рассчитывать как на эффективное средство при менингите [280, 281].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Тиоуреидоиминометилпиридиния перхлорат** (АТХ J01X Другие антибактериальные препараты) обладает ингибирующим действием на жизнеспособность МБТ, в том числе устойчивых к другим ПТП. Возможна перекрестная устойчивость с тиоамидами. Не рекомендуется к использованию у пациентов с ВИЧ-инфекцией в связи отсутствием информации о безопасности препарата у них [356].</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Перекрестная резистентность.</w:t>
      </w:r>
      <w:r w:rsidRPr="001409D3">
        <w:rPr>
          <w:rFonts w:ascii="Times New Roman" w:eastAsia="Times New Roman" w:hAnsi="Times New Roman" w:cs="Times New Roman"/>
          <w:color w:val="222222"/>
          <w:spacing w:val="4"/>
          <w:sz w:val="27"/>
          <w:szCs w:val="27"/>
          <w:lang w:eastAsia="ru-RU"/>
        </w:rPr>
        <w:t xml:space="preserve"> Мутации, вызывающие устойчивость к одному препарату, могут также вызвать устойчивость к некоторым или ко всем </w:t>
      </w:r>
      <w:r w:rsidRPr="001409D3">
        <w:rPr>
          <w:rFonts w:ascii="Times New Roman" w:eastAsia="Times New Roman" w:hAnsi="Times New Roman" w:cs="Times New Roman"/>
          <w:color w:val="222222"/>
          <w:spacing w:val="4"/>
          <w:sz w:val="27"/>
          <w:szCs w:val="27"/>
          <w:lang w:eastAsia="ru-RU"/>
        </w:rPr>
        <w:lastRenderedPageBreak/>
        <w:t>препаратам данной группы и даже, что более редко, к препаратам из других групп. Например, устойчивость к аминогликозиду канамицину** с высокой степенью вероятности означает наличие перекрестной устойчивости к #амикацину** (15-20 мг/кг) [311]. С другой стороны, перекрестная устойчивость между аминогликозидами, канамицином** и стрептомицином** обычно низкая. Кроме того, выделенные у пациентов МБТ, устойчивые к высоким дозам канамицина**, могут обладать устойчивостью к не являющемуся аминогликозидом – капреомицину**. Перекрестная резистентность противотуберкулезных препаратов приведена в приложении А3.2.</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Приложение А3.2 Перекрестная резистентность противотуберкулезных препаратов</w:t>
      </w:r>
    </w:p>
    <w:tbl>
      <w:tblPr>
        <w:tblW w:w="14165" w:type="dxa"/>
        <w:tblCellMar>
          <w:left w:w="0" w:type="dxa"/>
          <w:right w:w="0" w:type="dxa"/>
        </w:tblCellMar>
        <w:tblLook w:val="04A0" w:firstRow="1" w:lastRow="0" w:firstColumn="1" w:lastColumn="0" w:noHBand="0" w:noVBand="1"/>
      </w:tblPr>
      <w:tblGrid>
        <w:gridCol w:w="4407"/>
        <w:gridCol w:w="9758"/>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Перекрестная резистентность</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Изониазид**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устойчивости к изониазиду** с мутацией в гене inhA возможна устойчивость к тиоамидам (АТХ J04AD Производные тиокарбамида)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Рифабутин**, рифапентин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Рифампицин** и рифабутин**/рифапентин имеют высокую перекрестную резистентность</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Этионамид**</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Протионамид**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Препараты группы имеют 100% перекрестную резистентность</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Возможна перекрестная резистентность с тиоуреидоиминометилпиридиния перхлоратом**.</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#Амикацин**, канамицин**, каперомицин**, стрептомицин**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#Амикацин** и канамицин** имеют высокую перекрестную резистентность</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#Амикацин**, канамицин**, стрептомицин** и капреомицин** имеют низкую перекрестную резистентность, ассоциированную с мутацией в rrs гене. Стрептомицин** имеет низкую перекрестную резистентность с #амикацином**, канамицином** и капреомицином**</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Фторхинолоны (левофлоксацин**, #моксифлоксацин**)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Имеют различную перекрестную резистентность внутри группы. В исследованиях invitro доказано, что многие штаммы МБТ могут быть чувствительны к фторхинолонам последних генераций (левофлоксацину**, #моксифлоксацину**) при устойчивости к #офлоксацину**.</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#Клофазимин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Низкоуровневая перекрестная резистентность к бедаквилину** связанная с мутациями в Rv0678 и усилением экспрессии MmpL5</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Претоманид**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Выявлены пять генов, которые считаются ответственными за перекрестную лекарственную устойчивость к претоманиду** и деламаниду**: ddn, fgd1, fbiA, fbiB, fbiC.</w:t>
            </w:r>
          </w:p>
        </w:tc>
      </w:tr>
    </w:tbl>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i/>
          <w:iCs/>
          <w:color w:val="333333"/>
          <w:spacing w:val="4"/>
          <w:sz w:val="27"/>
          <w:szCs w:val="27"/>
          <w:lang w:eastAsia="ru-RU"/>
        </w:rPr>
        <w:t>Кратность применения и суточные дозы препаратов.</w:t>
      </w:r>
      <w:r w:rsidRPr="001409D3">
        <w:rPr>
          <w:rFonts w:ascii="Times New Roman" w:eastAsia="Times New Roman" w:hAnsi="Times New Roman" w:cs="Times New Roman"/>
          <w:color w:val="222222"/>
          <w:spacing w:val="4"/>
          <w:sz w:val="27"/>
          <w:szCs w:val="27"/>
          <w:lang w:eastAsia="ru-RU"/>
        </w:rPr>
        <w:t> Суточные дозы ПТП – изониазида**, рифампицина**, рифабутина**, рифапентина, этамбутола**, канамицина**, #амикацина** (15-20 мг/кг), капреомицина**, левофлоксацина**, #моксифлоксацина** (400 мг ежедневно), спарфлоксацина**, бедаквилина**, #клофазимина (100 мг ежедневно), линезолида**, претоманида** – назначаются в один прием, что создает высокий пик концентрации препаратов в сыворотке крови. Суточная доза пиразинамида** может делиться на три приема при плохой переносимости препарата, однако, однократный прием является предпочтительным. Суточная доза деламанида** делится на два приема – утром и вечером. Кратность введения суточной дозы #имипенема+[циластатина]** (2000+2000 мг ежеднено), #меропенема** (3000 - 4000 мг ежедневно), протионамида**, этионамида**, циклосерина**, теризидона**, аминосалициловой кислоты** зависит от индивидуальной переносимости препаратов, на амбулаторном лечении предпочтительным является однократный прием всей суточной дозы (приложение А3.3) [127, 2, 286, 290, 377]. Суточные дозы лекарственных препаратов определены инструкциями к ним.</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Приложение А3.3 Суточные дозы лекарственных препаратов, применяемых вне показаний, для взрослых</w:t>
      </w:r>
    </w:p>
    <w:tbl>
      <w:tblPr>
        <w:tblW w:w="14165" w:type="dxa"/>
        <w:tblCellMar>
          <w:left w:w="0" w:type="dxa"/>
          <w:right w:w="0" w:type="dxa"/>
        </w:tblCellMar>
        <w:tblLook w:val="04A0" w:firstRow="1" w:lastRow="0" w:firstColumn="1" w:lastColumn="0" w:noHBand="0" w:noVBand="1"/>
      </w:tblPr>
      <w:tblGrid>
        <w:gridCol w:w="5867"/>
        <w:gridCol w:w="4149"/>
        <w:gridCol w:w="4149"/>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i/>
                <w:iCs/>
                <w:color w:val="333333"/>
                <w:sz w:val="27"/>
                <w:szCs w:val="27"/>
                <w:lang w:eastAsia="ru-RU"/>
              </w:rPr>
              <w:t>Препарат</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i/>
                <w:iCs/>
                <w:color w:val="333333"/>
                <w:sz w:val="27"/>
                <w:szCs w:val="27"/>
                <w:lang w:eastAsia="ru-RU"/>
              </w:rPr>
              <w:t>Суточные дозы препаратов для взрослых (при ежедневном приеме)</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b/>
                <w:bCs/>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сут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макс, мг</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Левофлоксацин**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750-1000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750-1000 [2, 290, 291]</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#Моксифлоксацин**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400-800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800 [2, 364]</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#Имипенем+[циластатин]**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2000+2000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2000+2000 [2, 291,311, 377]</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#Амоксициллин+[клавулановая кислота]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250 мг клавулановой кислоты</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(1000+250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375 мг клавулановой кислоты</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(1500+375 мг) [193, 365]</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#Меропенем**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3000-4000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4000 [2, 291]</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#Амикацин**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15-20 мг/кг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1000 [2, 291, 311]</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#Клофазимин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100 [287]</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#Рифапентин</w:t>
            </w:r>
            <w:r w:rsidRPr="001409D3">
              <w:rPr>
                <w:rFonts w:ascii="Verdana" w:eastAsia="Times New Roman" w:hAnsi="Verdana" w:cs="Times New Roman"/>
                <w:sz w:val="12"/>
                <w:szCs w:val="12"/>
                <w:vertAlign w:val="superscript"/>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1200 [112, 311]</w:t>
            </w:r>
          </w:p>
        </w:tc>
      </w:tr>
    </w:tbl>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0"/>
          <w:szCs w:val="20"/>
          <w:vertAlign w:val="superscript"/>
          <w:lang w:eastAsia="ru-RU"/>
        </w:rPr>
        <w:t>1 </w:t>
      </w:r>
      <w:r w:rsidRPr="001409D3">
        <w:rPr>
          <w:rFonts w:ascii="Times New Roman" w:eastAsia="Times New Roman" w:hAnsi="Times New Roman" w:cs="Times New Roman"/>
          <w:color w:val="222222"/>
          <w:spacing w:val="4"/>
          <w:sz w:val="27"/>
          <w:szCs w:val="27"/>
          <w:lang w:eastAsia="ru-RU"/>
        </w:rPr>
        <w:t>− #рифапентин в дозе 1200 мг/сут назначается только для режима изониазид**, #рифапентин, пиразинамид** и #моксифлоксацин** в интенсивной фазе, в фазе продолжения − изониазид**, #рифапентин и #моксифлоксацин**.</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Пациенты, получающие препараты дробно в стационаре, по меньшей мере, за 2 недели до выписки переводятся на однократный прием. Противотуберкулезные препараты и антибиотики назначаются с учетом массы тела и коррекцией дозировок по мере его увеличения. Клинический и лабораторный мониторинг побочных действий препаратов проводится в течение всего курса лечения.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Режимы химиотерапии пациентов с туберкулезом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Режим химиотерапии – это комбинация противотуберкулезных препаратов и антибиотиков, длительность и кратность их приема, сроки и содержание контрольных исследований, а также организационные формы проведения лечения. Режим химиотерапии определяется на основании результатов определения лекарственной чувствительности МБТ, выделенных из патологического материала, или данными анамнеза при их отсутствии.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процессе химиотерапии обязателен непосредственный контроль медицинского персонала за приемом противотуберкулезных препаратов.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процессе химиотерапии пациентов с туберкулезом назначается сопутствующая терапия для предотвращения и коррекции побочных действий лекарственных препаратов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В лечении туберкулеза используется пять режимов химиотерапии. Выбор режима осуществляется с учетом данных анамнеза и спектра лекарственной устойчивости выделенного возбудителя. Из данных анамнеза имеет значение: лечился ли ранее пациент от туберкулеза (регистрационная группа), ранее применяемые препараты, приверженность к лечению, результаты ТЛЧ, исходы предыдущего лечения, контакт с пациентом с туберкулезом. До получения результатов ТЛЧ важно правильно определить, относится ли пациент к клинически установленной МЛУ МБТ.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Выбор режима химиотерапии при использовании МБМ проводится на основании результатов определения лекарственной устойчивости, как минимум, к рифампицину**; изониазиду** и рифампицину**; изониазиду**, рифампицину** и фторхинолонам.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Назначение и коррекцию режима химиотерапии при использовании МГМ проводят в два этапа:</w:t>
      </w:r>
    </w:p>
    <w:p w:rsidR="001409D3" w:rsidRPr="001409D3" w:rsidRDefault="001409D3" w:rsidP="001409D3">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Первоначально на основании результата определения лекарственной чувствительности возбудителя, полученного МГМ.</w:t>
      </w:r>
    </w:p>
    <w:p w:rsidR="001409D3" w:rsidRPr="001409D3" w:rsidRDefault="001409D3" w:rsidP="001409D3">
      <w:pPr>
        <w:numPr>
          <w:ilvl w:val="0"/>
          <w:numId w:val="137"/>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последующем на основании результата фенотипического определения лекарственной чувствительности возбудителя к препаратам основного и резервного ряда. При расхождении результатов для принятия клинических решений учитывается обнаружение лекарственной устойчивости микобактерий к изониазиду** и/или рифампицину** любым сертифицированным методом исследования.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лечении туберкулеза используется пять режимов химиотерапии. Режимы химиотерапии назначаются на основании индивидуальных результатов определения лекарственной устойчивости возбудителя (приложение А3.4).</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Приложение А3.4 Назначение режима химиотерапии на основании индивидуальных результатов определения лекарственной устойчивости возбудителя:</w:t>
      </w:r>
    </w:p>
    <w:tbl>
      <w:tblPr>
        <w:tblW w:w="14165" w:type="dxa"/>
        <w:tblCellMar>
          <w:left w:w="0" w:type="dxa"/>
          <w:right w:w="0" w:type="dxa"/>
        </w:tblCellMar>
        <w:tblLook w:val="04A0" w:firstRow="1" w:lastRow="0" w:firstColumn="1" w:lastColumn="0" w:noHBand="0" w:noVBand="1"/>
      </w:tblPr>
      <w:tblGrid>
        <w:gridCol w:w="3508"/>
        <w:gridCol w:w="5261"/>
        <w:gridCol w:w="5396"/>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Режим</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Результат определения лекарственной устойчивости возбудителя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Установлена/предполагается устойчивость возбудителя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Установлена/предполагается чувствительность возбудителя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Лекарственно-чувствительного туберкулеза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H R</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Изониазид**-резистентного туберкулеза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H или H и другие препараты, кроме 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R</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МЛУ туберкулеза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R или R в сочетании с 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Lfx и Mfx  установлена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Пре-ШЛУ туберкулеза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R или R в сочетании с Н 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Lfx или Mfx установлена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или неизвестна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Lzd и Bq</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ШЛУ-туберкулеза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R или R в сочетании с Н 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Lfx или Mfx 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Lzd или Bq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Индивидуально на основании данных ТЛЧ</w:t>
            </w:r>
          </w:p>
        </w:tc>
      </w:tr>
    </w:tbl>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H – изониазид**, R – рифампицин**, Lfx – левофлоксацин**, Mfx –  #моксифлоксацин**, Sfx – спарфлоксацин**, Bq – бедаквилин**, Lzd – линезолид**.</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Особенности проведения химиопрофилактики (превентивного лечения) туберкулеза у ВИЧ-инфицированных пациентов.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постановке на диспансерный учет в территориальный Центр по профилактике и борьбе со СПИД проводится обязательный активный опрос больного ВИЧ-инфекцией о наличии у него клинических симптомов, вероятных для туберкулеза: лихорадки, кашля, снижения массы тела, ночной потливости. Скрининг клинических симптомов должен проводить любой специалист при каждом обращении пациента за медицинской помощью. При выявлении, по крайней мере, одного из вышеперечисленных клинических симптомов проводится комплексное обследование, направленное на диагностику активного туберкулеза или альтернативного заболевания. При отсутствии указанных клинических симптомов проводится цифровое флюорографическое или рентгенологическое обследование органов грудной клетки (если оно не было проведено ранее) и, при возможности, иммунологическое исследование на туберкулез.</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При выявлении на рентгенограмме изменений в легких, подозрительных на туберкулез, проводится комплексное обследование, направленное на подтверждение активного туберкулеза или альтернативного заболевания.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отсутствии признаков активного туберкулеза врач-инфекционист или врач-фтизиатр определяет показания для проведения превентивного лечения туберкулеза, назначает и контролирует его проведение.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проведении превентивного лечения туберкулеза необходимо контролировать функциональное состояние печени (определение активности аланинаминотрансферазы в крови, определение активности аспартатаминотрансферазы в крови, исследование уровня общего билирубина в крови) через 1 мес. после ее начала и далее 1 раз в 3 мес. при монотерапии изониазидом** и 1 раз в месяц при комбинированной схеме превентивного лечения. При исходно повышенном уровне аминотрансфераз первый анализ крови биохимический общетерапевтический следует провести через 2 недели после начала превентивного лечения и в дальнейшем проводить его ежемесячно.</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Очередность начала АРТ и превентивного лечения туберкулеза не принципиальна, чаще противотуберкулезные препараты назначаются после начала АРТ (через 3-7 дней), так как назначение антиретровирусного лечения является безотлагательным для пациента с ВИЧ-инфекцией, а превентивное лечение туберкулеза назначается после комплекса обследования. Повторные курсы превентивного лечения туберкулеза рутинно не проводятся.</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Приложение А3.5 Режимы химиопрофилактики (превентивного лечения) туберкулеза</w:t>
      </w:r>
    </w:p>
    <w:tbl>
      <w:tblPr>
        <w:tblW w:w="14165" w:type="dxa"/>
        <w:tblCellMar>
          <w:left w:w="0" w:type="dxa"/>
          <w:right w:w="0" w:type="dxa"/>
        </w:tblCellMar>
        <w:tblLook w:val="04A0" w:firstRow="1" w:lastRow="0" w:firstColumn="1" w:lastColumn="0" w:noHBand="0" w:noVBand="1"/>
      </w:tblPr>
      <w:tblGrid>
        <w:gridCol w:w="9864"/>
        <w:gridCol w:w="4301"/>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Режим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Дозировка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Монотерапия изониазидом** 6 или 9 месяцев ежедневно (6Н, 9Н) [292, 193, 294]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5-10 мг/кг в день</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#Рифампицин**+изониазид** 3 месяца ежедневно (3HR) [366]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Изониазид**:</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5-10 мг/кг в день</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#Рифампицин**:</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 мг/кг в день (10-20 мг)</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Изониазид**+этамбутол** 3 месяца ежедневно (3HE) [367]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Изониазид**:</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10 мг/кг в день</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Этамбутол**: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20 мг/кг</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#Рифапентин+изониазид** 3 месяца 1 раз в неделю (12 доз), 3HP [296, 293, 264, 297, 298, 366]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Независимо от веса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#Изониазид** 900 мг 1 раз в неделю</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#Рифапентин 900 мг 1 раз в неделю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#Рифапентин+изониазид** 1 месяц ежедневно (28 доз), 1HP [2,</w:t>
            </w:r>
            <w:del w:id="2" w:author="Unknown">
              <w:r w:rsidRPr="001409D3">
                <w:rPr>
                  <w:rFonts w:ascii="Verdana" w:eastAsia="Times New Roman" w:hAnsi="Verdana" w:cs="Times New Roman"/>
                  <w:sz w:val="27"/>
                  <w:szCs w:val="27"/>
                  <w:lang w:eastAsia="ru-RU"/>
                </w:rPr>
                <w:delText> </w:delText>
              </w:r>
            </w:del>
            <w:r w:rsidRPr="001409D3">
              <w:rPr>
                <w:rFonts w:ascii="Verdana" w:eastAsia="Times New Roman" w:hAnsi="Verdana" w:cs="Times New Roman"/>
                <w:sz w:val="27"/>
                <w:szCs w:val="27"/>
                <w:lang w:eastAsia="ru-RU"/>
              </w:rPr>
              <w:t>366 ]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Независимо от веса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Изониазид**300 мг/сутки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#Рифапентин 600 мг/сутки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Изониазид**+#пиразинамид** 3 месяца ежедневно (3HZ) [300, 264]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Изониазид**:</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 мг/кг в день</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#Пиразинамид**</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25 мг/кг в день</w:t>
            </w:r>
          </w:p>
        </w:tc>
      </w:tr>
    </w:tbl>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Алгоритмы предупреждения и купирования побочных реакций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Одной из сложностей, возникающих в процессе лечения пациентов, являются неблагоприятные побочные реакции применяемых средств для лечения туберкулеза. Наиболее частыми неблагоприятными побочными реакциями являются: тошнота, рвота, диарея, артралгия, гипокалиемия, гепатит, ототоксические и аллергические реакции. Реже возникают гипотиреоз, нейропсихические расстройства и нефротоксические реакции (приложение А3.6).</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Основные мероприятия по предупреждению побочного действия противотуберкулезных препаратов включают: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тщательный сбор общего и фармакологического анамнеза, обследование пациента перед началом химиотерапии;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оценку индивидуального риска развития неблагоприятных побочных реакций;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формирование режима и подбор доз препаратов с учетом возраста, массы тела, факторов риска, сопутствующей патологии;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 обучение пациента;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назначение терапии сопровождения (препаратов для коррекции сопутствующей патологии и медикаментозной профилактики побочного действия препаратов) с учетом лекарственных взаимодействий и принципа минимизации лекарственной нагрузки;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определение индивидуальной схемы мониторинга побочных реакций в процессе химиотерапии.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 </w:t>
      </w:r>
      <w:r w:rsidRPr="001409D3">
        <w:rPr>
          <w:rFonts w:ascii="Times New Roman" w:eastAsia="Times New Roman" w:hAnsi="Times New Roman" w:cs="Times New Roman"/>
          <w:b/>
          <w:bCs/>
          <w:i/>
          <w:iCs/>
          <w:color w:val="333333"/>
          <w:spacing w:val="4"/>
          <w:sz w:val="27"/>
          <w:szCs w:val="27"/>
          <w:lang w:eastAsia="ru-RU"/>
        </w:rPr>
        <w:t>Мониторинг и предупреждение неблагоприятных побочных реакций в процессе химиотерапии.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Большинство неблагоприятных побочных реакций проявляются преимущественно клиническими симптомами, в связи с чем при проведении химиотерапии важен ежедневный контроль жалоб пациента и физикальных симптомов. Для диагностики неблагоприятных реакций используют также лабораторные и инструментальные методы исследования, проводимые регулярно в ходе химиотерапии и «по требованию», при развитии симптомов неблагоприятной побочной реакции.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Перед началом химиотерапии также проводят:</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популяций лимфоцитов, просмотр мазка крови для анализа аномалий морфологии эритроцитов, тромбоцитов и лейкоцитов; определение цветового показателя; оценка гематокрита; исследование уровня общего гемоглобина в крови);</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общий (клинический) анализ мочи (определение объема мочи; определение удельного веса (относительной плотности) мочи; визуальное исследование мочи; определение белка в моче; обнаружение желчных пигментов в моче; исследование уровня глюкозы в моче; определение осмолярности мочи; обнаружение эритроцитов (гемоглобина) в моче; микроскопическое исследование осадка мочи);</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анализ крови биохимический общетерапевтический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глюкозы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исследование уровня мочевины в крови, исследование уровня мочевой кислоты в крови;</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исследование уровня тиреотропного гормона (ТТГ) в крови перед назначением тиоуреидоиминометилпиридиния перхлората**;</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коагулограмма (ориентировочное исследование системы гемостаза);</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исследование уровня калия в крови, исследование уровня общего магния в сыворотке крови, исследование уровня натрия в крови, исследование уровня общего кальция в крови перед назначением режима химиотерапии МЛУ ТБ, пре-ШЛУ ТБ, ШЛУ ТБ;</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исследование уровня альбумина в крови перед назначением деламанида** [301]</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мониторирование электрокардиографических данных (ЭКГ);</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осмотр врачом-офтальмологом перед назначением этамбутола**, линезолида**;</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прием (осмотр, консультация) врача-оториноларинголога первичный и проведение тональной аудиометрии перед назначением канамицина**, #амикацина (15 мг-20 мг/кг), капреомицина**</w:t>
      </w:r>
    </w:p>
    <w:p w:rsidR="001409D3" w:rsidRPr="001409D3" w:rsidRDefault="001409D3" w:rsidP="001409D3">
      <w:pPr>
        <w:numPr>
          <w:ilvl w:val="0"/>
          <w:numId w:val="13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прием (осмотр, консультация) врача-невролога первичный перед назначением линезолида**.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Перед началом лечения необходимо выяснить наличие сопутствующих заболеваний у пациента с МЛУ-ТБ, назначить консультацию </w:t>
      </w:r>
      <w:r w:rsidRPr="001409D3">
        <w:rPr>
          <w:rFonts w:ascii="Times New Roman" w:eastAsia="Times New Roman" w:hAnsi="Times New Roman" w:cs="Times New Roman"/>
          <w:color w:val="222222"/>
          <w:spacing w:val="4"/>
          <w:sz w:val="27"/>
          <w:szCs w:val="27"/>
          <w:lang w:eastAsia="ru-RU"/>
        </w:rPr>
        <w:lastRenderedPageBreak/>
        <w:t>соответствующего специалиста и необходимый комплекс обследования для оценки степени тяжести сопутствующего заболевания и подбора корректирующей терапии. При некоторых сопутствующих заболеваниях, например, сахарном диабете, заболеваниях ЖКТ, почек, печени, психических расстройствах, выше риск возникновения неблагоприятных побочных реакций противотуберкулезных препаратов и антибиотиков [302, 303].</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Во время химиотерапии для предотвращения неблагоприятных побочных реакций проводят клинический, лабораторный и инструментальный мониторинг в зависимости от назначенных лекарственных препаратов:</w:t>
      </w:r>
    </w:p>
    <w:p w:rsidR="001409D3" w:rsidRPr="001409D3" w:rsidRDefault="001409D3" w:rsidP="001409D3">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популяций лимфоцитов, просмотр мазка крови для анализа аномалий морфологии эритроцитов, тромбоцитов и лейкоцитов; определение цветового показателя; оценка гематокрита; исследование уровня общего гемоглобина в крови),</w:t>
      </w:r>
    </w:p>
    <w:p w:rsidR="001409D3" w:rsidRPr="001409D3" w:rsidRDefault="001409D3" w:rsidP="001409D3">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общий (клинический) анализ мочи (определение объема мочи; определение удельного веса (относительной плотности) мочи; визуальное исследование мочи; определение белка в моче; обнаружение желчных пигментов в моче; исследование уровня глюкозы в моче; определение осмолярности мочи; обнаружение эритроцитов (гемоглобина) в моче; микроскопическое исследование осадка мочи) – в интенсивной фазе не реже 1 раза в месяц, а в фазе продолжения – 1 раз в 3 месяца;</w:t>
      </w:r>
    </w:p>
    <w:p w:rsidR="001409D3" w:rsidRPr="001409D3" w:rsidRDefault="001409D3" w:rsidP="001409D3">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анализ крови биохимический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глюкозы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w:t>
      </w:r>
      <w:r w:rsidRPr="001409D3">
        <w:rPr>
          <w:rFonts w:ascii="Times New Roman" w:eastAsia="Times New Roman" w:hAnsi="Times New Roman" w:cs="Times New Roman"/>
          <w:color w:val="222222"/>
          <w:spacing w:val="4"/>
          <w:sz w:val="27"/>
          <w:szCs w:val="27"/>
          <w:lang w:eastAsia="ru-RU"/>
        </w:rPr>
        <w:lastRenderedPageBreak/>
        <w:t>фосфатазы в крови) – в интенсивной фазе лечения не реже 1 раза в месяц, а в фазе продолжения – 1 раз в 3 месяца;</w:t>
      </w:r>
    </w:p>
    <w:p w:rsidR="001409D3" w:rsidRPr="001409D3" w:rsidRDefault="001409D3" w:rsidP="001409D3">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исследование уровня мочевины в крови, исследование уровня мочевой кислоты в крови – ежемесячно при назначении пиразинамида**;</w:t>
      </w:r>
    </w:p>
    <w:p w:rsidR="001409D3" w:rsidRPr="001409D3" w:rsidRDefault="001409D3" w:rsidP="001409D3">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исследование уровня тиреотропного гормона (ТТГ) в крови перед назначением тиоуреидоиминометилпиридиния перхлората**, аминосалициловой кислоты**, протионамида** каждые 2 месяца;</w:t>
      </w:r>
    </w:p>
    <w:p w:rsidR="001409D3" w:rsidRPr="001409D3" w:rsidRDefault="001409D3" w:rsidP="001409D3">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исследование уровня калия в крови, исследование уровня общего магния в сыворотке крови, исследование уровня натрия в крови, исследование уровня общего кальция в крови перед назначением режима химиотерапии МЛУ ТБ, пре-ШЛУ ТБ, ШЛУ ТБ ежемесячно;</w:t>
      </w:r>
    </w:p>
    <w:p w:rsidR="001409D3" w:rsidRPr="001409D3" w:rsidRDefault="001409D3" w:rsidP="001409D3">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исследование уровня альбумина в крови перед назначением деламанида** [278];</w:t>
      </w:r>
    </w:p>
    <w:p w:rsidR="001409D3" w:rsidRPr="001409D3" w:rsidRDefault="001409D3" w:rsidP="001409D3">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тональная аудиометрия ежемесячно;</w:t>
      </w:r>
    </w:p>
    <w:p w:rsidR="001409D3" w:rsidRPr="001409D3" w:rsidRDefault="001409D3" w:rsidP="001409D3">
      <w:pPr>
        <w:numPr>
          <w:ilvl w:val="0"/>
          <w:numId w:val="1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мониторирование электрокардиографических данных (ЭКГ) (с расчетом интервала QT) ежемесячно.</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наличии жалоб и/или сопутствующей хронической патологии может потребоваться выполнение ультразвукового исследования.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Для контроля динамики сопутствующих заболеваний и коррекции неблагоприятных побочных реакций химиотерапии при необходимости привлекают консультантов-специалистов (врача-уролога, врача-акушера-гинеколога, врача-хирурга, врача-оториноларинголога, врача-офтальмолога, врача-гастроэнтеролога, врача-невролога, врача-эндокринолога, врача-кардиолога, врача-терапевта, врача-травматолога-ортопеда, врача-онколога, врача-инфекциониста, врача-стоматолога, врача общей практики (семейного врача), врача-нефролога, врача-нейрохирурга, врача-пульмонолога, врача-клинического фармаколога, врача-психиатра, врача-психиатра-нарколога, медицинского психолога и др.) [331, 332].</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Для предотвращения развития неблагоприятных побочных реакций начинать лечение больных туберкулезом с коморбидной патологией необходимо постепенно, начиная с одного препарата. При удовлетворительной </w:t>
      </w:r>
      <w:r w:rsidRPr="001409D3">
        <w:rPr>
          <w:rFonts w:ascii="Times New Roman" w:eastAsia="Times New Roman" w:hAnsi="Times New Roman" w:cs="Times New Roman"/>
          <w:color w:val="222222"/>
          <w:spacing w:val="4"/>
          <w:sz w:val="27"/>
          <w:szCs w:val="27"/>
          <w:lang w:eastAsia="ru-RU"/>
        </w:rPr>
        <w:lastRenderedPageBreak/>
        <w:t>переносимости, следующий препарат вводится в схему через 48 часов и так до достижения полной схемы лечения.</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Приложение А3.6 Мониторинг и предупреждение неблагоприятных побочных реакций в процессе химиотерапии</w:t>
      </w:r>
    </w:p>
    <w:tbl>
      <w:tblPr>
        <w:tblW w:w="14165" w:type="dxa"/>
        <w:tblCellMar>
          <w:left w:w="0" w:type="dxa"/>
          <w:right w:w="0" w:type="dxa"/>
        </w:tblCellMar>
        <w:tblLook w:val="04A0" w:firstRow="1" w:lastRow="0" w:firstColumn="1" w:lastColumn="0" w:noHBand="0" w:noVBand="1"/>
      </w:tblPr>
      <w:tblGrid>
        <w:gridCol w:w="5023"/>
        <w:gridCol w:w="3461"/>
        <w:gridCol w:w="3504"/>
        <w:gridCol w:w="5631"/>
        <w:gridCol w:w="4764"/>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Лекарственный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Наиболее частая неблагоприятная побочная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Клинические исследования, применяемые в целях слежения за состоянием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Лабораторные и инструментальные исследования, применяемые в целях слежения за состоянием пациентов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Методы предотвращения неблагоприятной побочной реакции</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Канамицин** (Km), #амикацин** (Am)</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Ототоксичность</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Вестибулотоксичность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шум в ушах, снижение слуха на фоне лечения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головокружение, неустойчивость, тошноту, рвоту, выявление нистагма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Тональная аудиометрия 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совместного назначения с диуретиками, НПВП, без учета функции почек и веса</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Нефротоксичность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симптомов олигурии, жажды, отеков, сонливости, тошноты</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Общий (клинический) анализ мочи (определение объема мочи; определение удельного веса (относительной плотности) мочи; визуальное исследование мочи; определение белка в моче; обнаружение желчных пигментов в моче; исследование уровня глюкозы в моче; определение осмолярности мочи; обнаружение эритроцитов (гемоглобина) в моче; микроскопическое исследование осадка мочи) ежемесячно исследование уровня креатинина в крови и исследование уровня мочевины в крови, расчет клиренса креатинина, исследование уровня калия в крови, исследование уровня общего магния в сыворотке крови,</w:t>
            </w:r>
            <w:del w:id="3" w:author="Unknown">
              <w:r w:rsidRPr="001409D3">
                <w:rPr>
                  <w:rFonts w:ascii="Verdana" w:eastAsia="Times New Roman" w:hAnsi="Verdana" w:cs="Times New Roman"/>
                  <w:sz w:val="27"/>
                  <w:szCs w:val="27"/>
                  <w:lang w:eastAsia="ru-RU"/>
                </w:rPr>
                <w:delText> </w:delText>
              </w:r>
            </w:del>
            <w:r w:rsidRPr="001409D3">
              <w:rPr>
                <w:rFonts w:ascii="Verdana" w:eastAsia="Times New Roman" w:hAnsi="Verdana" w:cs="Times New Roman"/>
                <w:sz w:val="27"/>
                <w:szCs w:val="27"/>
                <w:lang w:eastAsia="ru-RU"/>
              </w:rPr>
              <w:t xml:space="preserve">исследование уровня натрия в </w:t>
            </w:r>
            <w:r w:rsidRPr="001409D3">
              <w:rPr>
                <w:rFonts w:ascii="Verdana" w:eastAsia="Times New Roman" w:hAnsi="Verdana" w:cs="Times New Roman"/>
                <w:sz w:val="27"/>
                <w:szCs w:val="27"/>
                <w:lang w:eastAsia="ru-RU"/>
              </w:rPr>
              <w:lastRenderedPageBreak/>
              <w:t>крови, исследование уровня общего кальция ежемесячно; у пациентов группы риска (в том числе лица старше 60 лет, с хронической болезнью почек, ВИЧ-инфекцией, сахарным диабетом) – 2 раза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Питьевой режим (не менее 1,5 л жидкости в сутки при отсутствии противопоказаний)</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совместного назначения с диуретиками, НПВП, без учета функции почек и веса</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Капреомицин** (См)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Нарушения состава электролитов (гипокалиемия, гипокальциеми, гипомагниемия)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общую слабость, сонливость, сердцебиение, аритмию, парестезии лица и конечностей, мышечные спазмы, слабость в ногах, полиурию, психоэмоциональную неуравновешенность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калия в крови, исследование уровня общего магния в сыворотке крови, исследование уровня общего кальция ежемесячно;</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внеплановый контроль при рвоте и диарее, выявлении изменений при мониторировании электрокардиографических данных (ЭКГ) (удлинении интервала QTc)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Диета, обогащенная калием, кальцием, магнием (при отсутствии противопоказаний)</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Нефротоксичность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олигурию, жажду, отеки, сонливость, тошнота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Общий (клинический) анализ мочи (определение объема мочи; определение удельного веса (относительной плотности) мочи; визуальное исследование мочи; определение белка в моче; обнаружение желчных пигментов в моче; исследование уровня глюкозы в моче; определение осмолярности мочи; обнаружение эритроцитов (гемоглобина) в моче; микроскопическое исследование осадка мочи) ежемесячно исследование уровня креатинина в крови и исследование уровня мочевины в крови, расчет клиренса креатинина, исследование уровня </w:t>
            </w:r>
            <w:r w:rsidRPr="001409D3">
              <w:rPr>
                <w:rFonts w:ascii="Verdana" w:eastAsia="Times New Roman" w:hAnsi="Verdana" w:cs="Times New Roman"/>
                <w:sz w:val="27"/>
                <w:szCs w:val="27"/>
                <w:lang w:eastAsia="ru-RU"/>
              </w:rPr>
              <w:lastRenderedPageBreak/>
              <w:t>калия в крови, исследование уровня общего магния в сыворотке крови, исследование уровня общего кальция ежемесячно; у пациентов группы риска (в том числе лица старше 60 лет, с хронической болезнью почек, ВИЧ-инфекцией, сахарным диабетом) – 2 раза в месяц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Питьевой режим (не менее 1,5 л жидкости в сутки при отсутствии противопоказаний)</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совместного назначения с диуретиками, НПВП, без учета функции почек и веса</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Ототоксичность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шум в ушах, снижение слуха на фоне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Тональная аудиометрия 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совместного назначения с диуретиками, НПВП, без учета функции почек и веса</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Левофлоксацин** (Lfx), #Моксифлоксацин** (Mfx),</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Спарфлоксацин** (Sfx)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Удлинение интервала QTc. Нарушение ритма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симптомов аритмии, выявление эпизодов резкой слабости, головокружения, сердцебиения, пресинкопальных и синкопальных состояний</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Мониторирование электрокардиографических (ЭКГ) данных (интервал QTс) еженедельно в первый месяц лечения, затем не реже одного раза в месяц. При одновременном назначении трех и более кардиотоксических препаратов, а также при удлинении QT от 450 и &gt;мсек по Фредерику мониторирование электрокардиографических (ЭКГ) данных следует проводить каждые 5-7 дней в течение месяца, затем 2 раза в месяц.</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(осмотр, консультация) врача-кардиолога. Контроль   исследования уровня калия в крови, исследование уровня общего магния в сыворотке крови, исследование уровня общего кальция в крови 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совместного приема с препаратами, удлиняющими интервал QTc при мониторировании электрокардиографических данных (ЭКГ)</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Артралгия, тендинит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боли в суставах, симптомов отека и гиперемии в области сухожилий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совместного приема с преднизолоном**</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Контроль частоты и характера стула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Внеплановое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при частой диарее, у ослабленных пациентов</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Внеплановый контроль общего (клинического)  анализа крови, исследование уровня креатинина в крови и Исследование уровня альбумина в крови, иммунохроматографическое экспресс-исследование кала на токсины A и B клостридии (Clostridium difficile) при водянистой диарее 4 раза в сутки и более, повышении температуры тела, подозрении на псевдомембранозный колит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длительного приема препаратов для лечения заболеваний связанных с нарушением кислотности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Противодиарейные микроорганизмы</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Фотосенсибилизация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состояния кожных покровов, выявление гиперемии и зуда открытых участков кожи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Исключить длительное пребывание на солнце, в солнечные дни применять защитный крем (SPF 30-50)</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Нарушение углеводного обмена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Оценка симптомов дисгликемии (повышение/резкое </w:t>
            </w:r>
            <w:r w:rsidRPr="001409D3">
              <w:rPr>
                <w:rFonts w:ascii="Verdana" w:eastAsia="Times New Roman" w:hAnsi="Verdana" w:cs="Times New Roman"/>
                <w:sz w:val="27"/>
                <w:szCs w:val="27"/>
                <w:lang w:eastAsia="ru-RU"/>
              </w:rPr>
              <w:lastRenderedPageBreak/>
              <w:t>снижение аппетита, гипергидроз, дрожь, нервозность, спутанность сознания)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xml:space="preserve">Исследование уровня глюкозы в крови не реже 1 раза в месяц, у </w:t>
            </w:r>
            <w:r w:rsidRPr="001409D3">
              <w:rPr>
                <w:rFonts w:ascii="Verdana" w:eastAsia="Times New Roman" w:hAnsi="Verdana" w:cs="Times New Roman"/>
                <w:sz w:val="27"/>
                <w:szCs w:val="27"/>
                <w:lang w:eastAsia="ru-RU"/>
              </w:rPr>
              <w:lastRenderedPageBreak/>
              <w:t>пациентов с сахарным диабетом не реже 1 раза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Коррекция нарушений при их выявлении</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Нейротоксические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головную боль, головокружение, слабость, нарушения сна, возбуждение, парестезии, 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выявлении клинических симптомов –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Исследование уровня глюкозы в крови, Исследование уровня тиреотропного гормона (ТТГ) в крови (по показаниям), прием (осмотр, консультация) врача-невролога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левофлоксацина**, спарфлоксацина** с учетом функции почек</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совместного применения с НПВП, теофиллином у пациентов старше 60 лет, с патологией нервной системы, судорожным синдромом в анамнезе</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Пиразинамид** (Z)</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Гиперурикемия, артралгии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боли в суставах, симптомов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мочевой кислоты в крови не реже 1 раза в месяц, при хронической болезни почек – 1 раз в 2 недели в течение первого месяца интенсивной фазы, далее не реже 1 раза в месяц.</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Внеплановый исследование уровня мочевой кислоты в крови при появлении клинических симптомов (артралгий,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не менее 1,5 л жидкости в сутки (желательно употребление слабощелочного питья – минеральной воды, слабого содового раствора при отсутствии противопоказаний); диета (избегать белковых перегрузок и приема алкоголя)</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Оценка жалоб на тошноту, рвоту, потерю аппетита, слабость, темную мочу, светлый стул, боли в правом </w:t>
            </w:r>
            <w:r w:rsidRPr="001409D3">
              <w:rPr>
                <w:rFonts w:ascii="Verdana" w:eastAsia="Times New Roman" w:hAnsi="Verdana" w:cs="Times New Roman"/>
                <w:sz w:val="27"/>
                <w:szCs w:val="27"/>
                <w:lang w:eastAsia="ru-RU"/>
              </w:rPr>
              <w:lastRenderedPageBreak/>
              <w:t>подреберье, зуд, симптомов желтухи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xml:space="preserve">Определение активности аланинаминотрансферазы в крови, определение активности аспартатаминотрансферазы в крови, исследование уровня общего билирубина в крови раз в 2 недели в </w:t>
            </w:r>
            <w:r w:rsidRPr="001409D3">
              <w:rPr>
                <w:rFonts w:ascii="Verdana" w:eastAsia="Times New Roman" w:hAnsi="Verdana" w:cs="Times New Roman"/>
                <w:sz w:val="27"/>
                <w:szCs w:val="27"/>
                <w:lang w:eastAsia="ru-RU"/>
              </w:rPr>
              <w:lastRenderedPageBreak/>
              <w:t>течение первых двух месяцев интенсивной фазы лечения, далее ежемесячно, в фазе продолжения – 1 раз в 3 месяца; внеплановый контроль при появлении клинических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Избегать назначения пациентам с хронической патологией печени.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Гепатопротекторы (препараты для лечения заболеваний печени и желчевыводящих </w:t>
            </w:r>
            <w:r w:rsidRPr="001409D3">
              <w:rPr>
                <w:rFonts w:ascii="Verdana" w:eastAsia="Times New Roman" w:hAnsi="Verdana" w:cs="Times New Roman"/>
                <w:sz w:val="27"/>
                <w:szCs w:val="27"/>
                <w:lang w:eastAsia="ru-RU"/>
              </w:rPr>
              <w:lastRenderedPageBreak/>
              <w:t>путей, адеметионин**) при наличии факторов риска гепатита.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Назначить Глутамил-Цистеинил-Глицин динатрия** 5-10 мг в/м 1 р/с – 2 недели.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Этамбутол** (E)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Неврит зрительного нерва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снижение зрения, появление скотом и сужение полей зрения, болезненность при движении глаза, нарушение цветоощущения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(осмотр, консультация) врача-офтальмолога первичный с оценкой состояния глазного дна 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дефицита питания, гиповитаминоза, коррекция дозы препарата с учетом функции почек, тщательный контроль гликемии у пациентов с сахарным диабетом</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Циклосерин ** (Cs), Теризидон **(Trd)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Периферическая 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чувство жжения и покалывания, онемение, слабость и боль в ногах; оценка вибрационной чувствительности и сухожильных рефлексов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клинических симптомов – исследование уровня креатинина в крови,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исследование уровня глюкозы в крови, исследование уровня тиреотропного гормона (ТТГ) в крови (по показаниям) в крови, прием (осмотр, консультация) врача-невролога</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с учетом веса и функции почек.</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совместного приема с #имипенемом+[циластатин]**. #Пиридоксин** 50-100 мг/сут</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для профилактики и лечения переферических нейропатий [311].</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Выявление бреда, галлюцинаций, резкого нарушения поведения пациента </w:t>
            </w:r>
            <w:r w:rsidRPr="001409D3">
              <w:rPr>
                <w:rFonts w:ascii="Verdana" w:eastAsia="Times New Roman" w:hAnsi="Verdana" w:cs="Times New Roman"/>
                <w:sz w:val="27"/>
                <w:szCs w:val="27"/>
                <w:lang w:eastAsia="ru-RU"/>
              </w:rPr>
              <w:lastRenderedPageBreak/>
              <w:t>При появлении симптомов – прием (осмотр, консультация) врача-психиатра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При появлении симптомов – внеплановое исследование уровня креатинина в крови и исследование </w:t>
            </w:r>
            <w:r w:rsidRPr="001409D3">
              <w:rPr>
                <w:rFonts w:ascii="Verdana" w:eastAsia="Times New Roman" w:hAnsi="Verdana" w:cs="Times New Roman"/>
                <w:sz w:val="27"/>
                <w:szCs w:val="27"/>
                <w:lang w:eastAsia="ru-RU"/>
              </w:rPr>
              <w:lastRenderedPageBreak/>
              <w:t>уровня глюкозы в крови; по показаниям – исследование уровня этанола, метанола в моче, определение психоактивных веществ в моче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симптомов судорог с потерей сознания или без таковой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симптомов –внеплановое исследование уровня креатинина в крови и исследование уровня глюкозы в крови, прием (осмотр, консультация) врача-невролога, электроэнцефалография по показаниям</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Депрессия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подавленное настроение, астению, потерю интереса, снижение психомоторных реакций, нарушение сна и аппетита в течение двух недель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симптомов – исследование уровня тиреотропного гормона (ТТГ) в крови (по показаниям), прием (осмотр, консультация) медицинского психолога, врача-психиатра.</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Аминосалициловая кислота**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(PAS)</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Тошнота и рвота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Диарея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Гастрит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Выявление жалоб на тошноту и рвоту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Контроль частоты и характера стула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Контроль жалоб на боли и дискомфорт в эпигастрии, метеоризм, отрыжку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клинических симптомов – внеплановое определение активности аланинаминотрансферазы в крови, определение активности аспартатаминотрансферазы в крови, исследование уровня креатинина в крови, определение активности амилазы в крови;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(при частой рвоте, диарее);</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по показаниям – эзофагогастродуоденоскопию (ЭГДС), УЗИ органов брюшной полости (комплексное)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Использование гранулированных форм, назначение низкой стартовой дозы с постепенным наращиванием в течение 1-2 недель, прием через 1 час после приема других препаратов, с легким перекусом, на ночь</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Лечение заболеваний ЖКТ</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тошноту, рвоту, потерю аппетита, слабость, темную мочу, светлый стул, боли в правом подреберье, зуд, симптомов желтухи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общего билирубина в крови, определение активности аланинаминотрансферазы в крови раз в 2 недели в течение первых двух месяцев интенсивной фазы лечения, далее ежемесячно, в фазе продолжения – 1 раз в 3 месяца; внеплановый контроль при появлении клинических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назначения пациентам с тяжелой патологией печени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Гепатопротекторы (препараты для лечения заболеваний печени и желчевыводящих путей, адеметионин**) при наличии заболевания печени и других факторов риска гепатита.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Назначить Глутамил-Цистеинил-Глицин динатрия** 5-10 мг в/м 1 р/с – 2 недели.</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Гипотиреоз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усталость, слабость, запоры, потерю аппетита, сухость кожи, ломкость и выпадение волос, симптомов депрессии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тиреотропного гормона (ТТГ) в крови каждые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Протионамид** (Pto), Этионамид** (Eto)</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Тошнота и рвота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Гастрит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Оценка жалоб на тошноту, рвоту, снижение аппетита, </w:t>
            </w:r>
            <w:r w:rsidRPr="001409D3">
              <w:rPr>
                <w:rFonts w:ascii="Verdana" w:eastAsia="Times New Roman" w:hAnsi="Verdana" w:cs="Times New Roman"/>
                <w:sz w:val="27"/>
                <w:szCs w:val="27"/>
                <w:lang w:eastAsia="ru-RU"/>
              </w:rPr>
              <w:lastRenderedPageBreak/>
              <w:t>боли и дискомфорт в эпигастрии, метеоризм, отрыжку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При появлении клинических симптомов – внеплановый контроль </w:t>
            </w:r>
            <w:r w:rsidRPr="001409D3">
              <w:rPr>
                <w:rFonts w:ascii="Verdana" w:eastAsia="Times New Roman" w:hAnsi="Verdana" w:cs="Times New Roman"/>
                <w:sz w:val="27"/>
                <w:szCs w:val="27"/>
                <w:lang w:eastAsia="ru-RU"/>
              </w:rPr>
              <w:lastRenderedPageBreak/>
              <w:t>определение активности аланинаминотрансферазы в крови, определение активности аспартатаминотрансферазы в крови исследование уровня креатинина в крови, определение активности амилазы в крови,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(при частой рвоте), по показаниям – эзофагогастродуоденоскопия  (ЭГДС)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Дробный прием (тремя отдельными дозами), прием на ночь, с легким перекусом</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Лечение сопутствующих заболеваний ЖКТ</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тошноту, рвоту, потерю аппетита, слабость, темную мочу, светлый стул, боли в правом подреберье, зуд, симптомов желтухи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Определение активности аланинаминотрансферазы в крови, определение активности аспартатаминотрансферазы в крови, исследование уровня общего билирубина в крови раз в 2 недели в течение первых двух месяцев лечения, далее ежемесячно, в фазе продолжения – 1 раз в 3 месяца; внеплановый контроль при появлении клинических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назначения пациентам с тяжелой патологией печени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Гепатопротекторы (препараты для лечения заболеваний печени и желчевыводящих путей, адеметионин**) при наличии заболевания печени и других факторов риска гепатита.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Назначить Глутамил-Цистеинил-Глицин динатрия** 5-10 мг в/м 1 р/с – 2 недели.</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Гипотиреоз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усталость, слабость, запоры, потерю аппетита, сухость кожи, ломкость и выпадение волос, симптомов депрессии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тиреотропного гормона (ТТГ) в крови каждые 6 месяцев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Бедаквилин** (Bq)</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Тошнота и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тошноту, рвоту, снижение аппетита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требуется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клинических симптомов – внеплановый контроль активности аланинаминотрансферазы в крови, определение активности аспартатаминотрансферазы в крови, исследование уровня креатинина в крови;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(при частой рвоте), по показаниям – эзофагогастродуоденоскопия (ЭГДС)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препарата во время еды, с легким перекусом или на ночь</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Артралгии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боли в суставах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Нарушение ритма сердца, удлинение интервала QT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симптомов аритмии, жалоб на боли и дискомфорт в области сердца, эпизодов резкой слабости и головокружения, синкопальных состояний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Регистрация электрокардиограммы (ЭКГ) (интервал QTс) еженедельно в первый месяц лечения, затем не реже одного раза в месяц. При одновременном назначении трех и более кардиотоксических препаратов, а также при удлинении QT от 450 и &gt;мсек по Фредерику мониторирование электрокардиографических данных (ЭКГ) следует проводить каждые 5-7 дней в течение месяца, затем 2 раза в месяц. Прием (осмотр, консультация) врача-кардиолога. Исследование уровня калия в крови, </w:t>
            </w:r>
            <w:r w:rsidRPr="001409D3">
              <w:rPr>
                <w:rFonts w:ascii="Verdana" w:eastAsia="Times New Roman" w:hAnsi="Verdana" w:cs="Times New Roman"/>
                <w:sz w:val="27"/>
                <w:szCs w:val="27"/>
                <w:lang w:eastAsia="ru-RU"/>
              </w:rPr>
              <w:lastRenderedPageBreak/>
              <w:t>исследование уровня общего магния в сыворотке крови 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Коррекция уровня электролитов. Избегать одновременного приема с препаратами, удлиняющими интервал QTc, у пациентов старше 65 лет, с аритмией и обмороками в анамнезе, тяжелой ИБС, удлинением интервала QTc, сердечной недостаточностью, гипокалиемией, гипотиреозом</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тошноту, рвоту, потерю аппетита, слабость, темную мочу, светлый стул, боли в правом подреберье, зуд, симптомов желтухи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общего билирубина в крови, определение активности аланинаминотрансферазы в крови, определение активности аспартатаминотрансферазы в крови раз в 2 недели в течение первых двух месяцев интенсивной фазы лечения, далее ежемесячно, в фазе продолжения – 1 раз в 3 месяца; внеплановый контроль при появлении клинических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назначения пациентам с тяжелой патологией печени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Гепатопротекторы (препараты для лечения заболеваний печени и желчевыводящих путей, адеметионин**) при наличии заболевания печени и других факторов риска гепатита.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Назначить Глутамил-Цистеинил-Глицин динатрия** 5-10 мг в/м 1 р/с – 2 недели.</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Линезолид** (Lzd)</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Миелосупрессия (анемия, тромбоцитопения, лейкопения)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Выявление слабости, утомляемости, геморрагического синдрома, лихорадки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Общий (клинический) анализ крови в интенсивной фазе лечения не реже 1 раза в месяц (еженедельно при миелосупрессии в анамнезе, одновременном приеме препаратов с миелосупрессивным эффектом), а в фазе продолжения – 1 раз в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#Пиридоксин (таблетки) 50 мг/сут для профилактики и лечения гематологических токсических эффектов линезолида [39].</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Периферическая 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Выявление</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чувство жжения и покалывания, онемение, слабость и боль в ногах, оценка  вибрационной чувствительности и сухожильных рефлексов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При появлении клинических симптомов –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исследование уровня глюкозы в крови, исследование уровня тиреотропного гормона (ТТГ) в крови </w:t>
            </w:r>
            <w:r w:rsidRPr="001409D3">
              <w:rPr>
                <w:rFonts w:ascii="Verdana" w:eastAsia="Times New Roman" w:hAnsi="Verdana" w:cs="Times New Roman"/>
                <w:sz w:val="27"/>
                <w:szCs w:val="27"/>
                <w:lang w:eastAsia="ru-RU"/>
              </w:rPr>
              <w:lastRenderedPageBreak/>
              <w:t>(по показаниям), прием (осмотр, консультация) врача-невролога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клинических симптомов – контроль уровня электролитов, глюкозы, ТТГ (по показаниям), прием (осмотр, консультация) врача-невролога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Коррекция дефицита питания, гиповитаминоза.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Рассмотреть вопрос о уменьшение дозы препарата для снижения неблагоприятных реакций;</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Оптическая 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изменение остроты зрения, изменение цветового восприятия, дефекты полей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(осмотр, консультация) врача-офтальмолога с целью оценки состояния глазного дна 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дефицита питания, гиповитаминоза;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тщательный контроль гликемии у пациентов с сахарным диабетом</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Серотониновый синдром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Выявление симптомов психического возбуждения, тремора, гиперрефлексии, непроизвольных сокращений мышц, атаксии, нистагма, диареи, ощущения жара (минимум 3 симптома)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приема продуктов с высоким содержанием тирамина, совместного приема линезолида с серотонинергическими препаратами (амитриптилин**, селективные ингибиторы обратного захвата серотонина)</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Тошнота,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тошноту, рвоту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клинических симптомов – внеплановый контроль определение активности аланинаминотрансферазы в крови, определение активности аспартатаминотрансферазы в крови, исследование уровня креатинина в крови;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кислотно-щелочного состояния и определение активности лактатдегидрогеназы в крови (при повторной рвоте, риск лактат-ацидоза)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Контроль частоты и характера стула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Противодиарейные микроорганизмы</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Деламанид**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Нарушение ритма сердца, удлинение интервала QT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Контроль симптомов аритмии, жалоб на боли и дискомфорт в области сердца, эпизодов резкой слабости и головокружения, синкопальных состояний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Мониторирование электрокардиографических данных (ЭКГ) (интервал QTс) еженедельно в первый месяц лечения, затем не реже одного раза в месяц. При одновременном назначении трех и более кардиотоксических препаратов, а также при удлинении QT от 450 и &gt;мсек по Фредерику мониторирование электрокардиографических данных (ЭКГ) следует проводить каждые 5-7 дней в течение месяца, затем 2 раза в месяц. Прием (осмотр, консультация) врача- кардиолога. Контроль уровня калия, магния и альбумина крови 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совместного назначения более, чем с двумя препаратами, удлиняющими интервал QTc при мониторировании электрокардиографических данных (ЭКГ)</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Боли в верхних отделах живота, тошнота,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При появлении клинических симптомов – внеплановое определение активности аланинаминотрансферазы в крови, </w:t>
            </w:r>
            <w:r w:rsidRPr="001409D3">
              <w:rPr>
                <w:rFonts w:ascii="Verdana" w:eastAsia="Times New Roman" w:hAnsi="Verdana" w:cs="Times New Roman"/>
                <w:sz w:val="27"/>
                <w:szCs w:val="27"/>
                <w:lang w:eastAsia="ru-RU"/>
              </w:rPr>
              <w:lastRenderedPageBreak/>
              <w:t>определение активности аспартатаминотрансферазы в крови, исследование уровня креатинина в крови;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(при частой рвоте), по показаниям – эзофагогастродуоденоскопия (ЭГДС).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Прием препарата во время еды</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Головная боль, головокружение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головную боль, головокружение, неустойчивость, выявление нистагма, контроль артериального давления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требуется. При появлении симптомов – внеплановый контроль уровня альбумина в крови, исследование уровня калия в крови, исследование уровня общего магния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Гипокалиемия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оценка симптомов аритмии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калия в крови 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нарушений при их выявлении</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Гипоальбунемия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Связана с повышенным риском продления интервала QTc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альбумина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нарушений при их выявлении</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#Клофазимин (Cfz)</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Нарушение ритма сердца, удлинение интервала QT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Контроль симптомов аритмии, жалоб на боли и дискомфорт в области сердца, эпизодов резкой слабости и </w:t>
            </w:r>
            <w:r w:rsidRPr="001409D3">
              <w:rPr>
                <w:rFonts w:ascii="Verdana" w:eastAsia="Times New Roman" w:hAnsi="Verdana" w:cs="Times New Roman"/>
                <w:sz w:val="27"/>
                <w:szCs w:val="27"/>
                <w:lang w:eastAsia="ru-RU"/>
              </w:rPr>
              <w:lastRenderedPageBreak/>
              <w:t>головокружения, синкопальных состояний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xml:space="preserve">Мониторирование электрокардиографических данных (ЭКГ) (интервал QTс) еженедельно в первый месяц лечения, затем не реже одного раза в месяц. При одновременном назначении трех и </w:t>
            </w:r>
            <w:r w:rsidRPr="001409D3">
              <w:rPr>
                <w:rFonts w:ascii="Verdana" w:eastAsia="Times New Roman" w:hAnsi="Verdana" w:cs="Times New Roman"/>
                <w:sz w:val="27"/>
                <w:szCs w:val="27"/>
                <w:lang w:eastAsia="ru-RU"/>
              </w:rPr>
              <w:lastRenderedPageBreak/>
              <w:t>более кардиотоксических препаратов, а также при удлинении QT от 450 и &gt;мсек по Фредерику мониторирование электрокардиографических данных (ЭКГ) следует проводить каждые 5-7 дней в течение месяца, затем 2 раза в месяц. Прием (осмотр, консультация) врача- кардиолога. Контроль уровня калия и магния крови ежемесячно.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Избегать совместного приема с препаратами, удлиняющими интервал QTc при мониторировании электрокардиографических данных (ЭКГ)</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Изменение цвета кожи и биологических жидкостей и другие кожные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требуется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воздействия прямых солнечных лучей</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Боли в животе и эпигастрии, тошнота,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клинических симптомов – внеплановое определение активности аланинаминотрансферазы в крови, определение активности аспартатаминотрансферазы в крови, исследование уровня креатинина в крови;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(при частой рвоте), по показаниям – эзофагогастродуоденоскопия (ЭГДС).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препарата во время еды</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Претоманид**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тошноту, рвоту, потерю аппетита, слабость, темную мочу, светлый стул, боли в правом подреберье, зуд, симптомов желтухи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общего билирубина в крови, определение активности аланинаминотрансферазы в крови, определение активности аспартатаминотрансферазы в крови раз в 2 недели в течение первых двух месяцев лечения, со второго по четвертый месяц – ежемесячно, далее – 1 раз в 3 месяца; внеплановый контроль при появлении клинических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назначения пациентам с тяжелой патологией печени.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Гепатопротекторы (препараты для лечения заболеваний печени и желчевыводящих путей, адеметионин**) при наличии заболевания печени и других факторов риска гепатита. Назначить Глутамил-Цистеинил-Глицин динатрия** 5-10 мг в/м 1 р/с – 2 недели.</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Удлинение интервала QTc, нарушение ритма сердца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симптомов аритмии, выявление эпизодов резкой слабости, головокружения, сердцебиения, пресинкопальных и синкопальных состояний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Мониторирование электрокардиографических данных (ЭКГ) (интервал QTc) ежемесячно</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калия в крови, исследование уровня общего магния в сыворотке крови, исследование уровня общего кальция в крови ежемесячно и при удлинении интервала QTc, нарушениях реполяризации при мониторировании электрокардиографических данных (ЭКГ)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Избегать совместного назначения более чем с двумя препаратами, удлиняющими интервал QTc при мониторировании электрокардиографических данных (ЭКГ); своевременная коррекция электролитных нарушений. Избегать совместного назначения более чем с двумя препаратами, удлиняющими интервал QTc при мониторировании электрокардиографических данных (ЭКГ); своевременная коррекция электролитных нарушений.</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Тиоуреидоиминометилпиридиния перхлорат** (Tpp)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Головокружение, сонливость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головокружение и сонливость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Гипотиреоз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усталость, слабость, запоры, потерю аппетита, сухость кожи, ломкость и выпадение волос, симптомов депрессии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тиреотропного гормона (ТТГ) в крови каждые 2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Тошнота и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тошноту, рвоту, снижение аппетита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клинических симптомов – внеплановое определение активности аланинаминотрансферазы в крови, определение активности аспартатаминотрансферазы в крови, исследование уровня креатинина в крови;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(при частой рвоте)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препарата на ночь, с легким перекусом;</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с учетом массы тела и переносимости</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Аллергические реакции (транзиторная сыпь, зуд, крапивница, лихорадка выше 38°С)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состояния кожных покровов и температуры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уровня эозинофилов при плановом ежемесячном контроле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Оценка жалоб на тошноту, рвоту, потерю аппетита, слабость, темную мочу, светлый стул, </w:t>
            </w:r>
            <w:r w:rsidRPr="001409D3">
              <w:rPr>
                <w:rFonts w:ascii="Verdana" w:eastAsia="Times New Roman" w:hAnsi="Verdana" w:cs="Times New Roman"/>
                <w:sz w:val="27"/>
                <w:szCs w:val="27"/>
                <w:lang w:eastAsia="ru-RU"/>
              </w:rPr>
              <w:lastRenderedPageBreak/>
              <w:t>боли в правом подреберье, зуд, симптомов желтухи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xml:space="preserve">Исследование уровня общего билирубина в крови, определение активности аланинаминотрансферазы в крови, определение активности </w:t>
            </w:r>
            <w:r w:rsidRPr="001409D3">
              <w:rPr>
                <w:rFonts w:ascii="Verdana" w:eastAsia="Times New Roman" w:hAnsi="Verdana" w:cs="Times New Roman"/>
                <w:sz w:val="27"/>
                <w:szCs w:val="27"/>
                <w:lang w:eastAsia="ru-RU"/>
              </w:rPr>
              <w:lastRenderedPageBreak/>
              <w:t>аспартатаминотрансферазы в крови раз в 2 недели в течение первых двух месяцев интенсивной фазы лечения, далее ежемесячно, в фазе продолжения – 1 раз в 3 месяца; внеплановый контроль при появлении клинических симптомов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Избегать назначения пациентам с нарушением функции печени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Гепатопротекторы (препараты для лечения заболеваний </w:t>
            </w:r>
            <w:r w:rsidRPr="001409D3">
              <w:rPr>
                <w:rFonts w:ascii="Verdana" w:eastAsia="Times New Roman" w:hAnsi="Verdana" w:cs="Times New Roman"/>
                <w:sz w:val="27"/>
                <w:szCs w:val="27"/>
                <w:lang w:eastAsia="ru-RU"/>
              </w:rPr>
              <w:lastRenderedPageBreak/>
              <w:t>печени и желчевыводящих путей, адеметионин**) при наличии заболевания печени и других факторов риска гепатита. Назначить Глутамил-Цистеинил-Глицин динатрия* 5-10 мг в/м 1 р/с – 2 недели.</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#Амоксициллин+клавулановая кислота** (Amx)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Тошнота и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тошноту, рвоту, снижение аппетита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клинических симптомов – определение активности аланинаминотрансферазы в крови, определение активности аспартатаминотрансферазы в крови, исследование уровня креатинина в крови, определение активности амилазы в крови;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(при частой рвоте)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препарата в начале еды</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с учетом функции почек</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Контроль частоты и характера стула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Внеплановое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общий (клинический) анализ крови, исследование уровня креатинина в крови и исследование уровня альбумина в крови, иммунохроматографическое экспресс-исследование кала на </w:t>
            </w:r>
            <w:r w:rsidRPr="001409D3">
              <w:rPr>
                <w:rFonts w:ascii="Verdana" w:eastAsia="Times New Roman" w:hAnsi="Verdana" w:cs="Times New Roman"/>
                <w:sz w:val="27"/>
                <w:szCs w:val="27"/>
                <w:lang w:eastAsia="ru-RU"/>
              </w:rPr>
              <w:lastRenderedPageBreak/>
              <w:t>токсины A и B клостридии (Clostridium difficile) при водянистой диарее 4 раза в сутки и более, повышении температуры тела, подозрении на псевдомембранозный колит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Избегать длительного приема препаратов для лечения заболеваний связанных с нарушением кислотности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Противодиарейные микроорганизмы</w:t>
            </w:r>
          </w:p>
        </w:tc>
      </w:tr>
      <w:tr w:rsidR="001409D3" w:rsidRPr="001409D3" w:rsidTr="001409D3">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#Имипенем+[циластатин]** (Imp), #Меропенем** (Mp)</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Тошнота и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Оценка жалоб на тошноту, рвоту, снижение аппетита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клинических симптомов – определение активности аланинаминотрансферазы в крови, определение активности аспартатаминотрансферазы в крови, исследование уровня креатинина в крови;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(при частой рвоте)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препарата в начале еды</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с учетом функции почек</w:t>
            </w:r>
          </w:p>
        </w:tc>
      </w:tr>
      <w:tr w:rsidR="001409D3" w:rsidRPr="001409D3" w:rsidTr="001409D3">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Контроль частоты и характера стула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Внеплановое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исследование уровня креатинина в крови и исследование уровня альбумина в крови, иммунохроматографическое экспресс-исследование кала на токсины A и B клостридии (Clostridium difficile) при водянистой диарее 4 раза в сутки и более, </w:t>
            </w:r>
            <w:r w:rsidRPr="001409D3">
              <w:rPr>
                <w:rFonts w:ascii="Verdana" w:eastAsia="Times New Roman" w:hAnsi="Verdana" w:cs="Times New Roman"/>
                <w:sz w:val="27"/>
                <w:szCs w:val="27"/>
                <w:lang w:eastAsia="ru-RU"/>
              </w:rPr>
              <w:lastRenderedPageBreak/>
              <w:t>повышении температуры тела, подозрении на псевдомембранозный колит</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требуются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Внеплановый контроль электролитов, общего анализа крови, уровня креатинина и альбумина крови, экспресс-анализ фекалий на токсины </w:t>
            </w:r>
            <w:r w:rsidRPr="001409D3">
              <w:rPr>
                <w:rFonts w:ascii="Verdana" w:eastAsia="Times New Roman" w:hAnsi="Verdana" w:cs="Times New Roman"/>
                <w:i/>
                <w:iCs/>
                <w:color w:val="333333"/>
                <w:sz w:val="27"/>
                <w:szCs w:val="27"/>
                <w:lang w:eastAsia="ru-RU"/>
              </w:rPr>
              <w:t>C.difficile</w:t>
            </w:r>
            <w:r w:rsidRPr="001409D3">
              <w:rPr>
                <w:rFonts w:ascii="Verdana" w:eastAsia="Times New Roman" w:hAnsi="Verdana" w:cs="Times New Roman"/>
                <w:sz w:val="27"/>
                <w:szCs w:val="27"/>
                <w:lang w:eastAsia="ru-RU"/>
              </w:rPr>
              <w:t> при водянистой диарее 4 раза в сутки и более, повышении температуры тела, подозрении на псевдомембранозный колит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Избегать длительного приема препаратов для лечения заболеваний связанных с нарушением кислотности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Противодиарейные микроорганизмы</w:t>
            </w:r>
          </w:p>
        </w:tc>
      </w:tr>
    </w:tbl>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Необходимо помнить, что:</w:t>
      </w:r>
    </w:p>
    <w:p w:rsidR="001409D3" w:rsidRPr="001409D3" w:rsidRDefault="001409D3" w:rsidP="001409D3">
      <w:pPr>
        <w:numPr>
          <w:ilvl w:val="0"/>
          <w:numId w:val="1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некоторые неблагоприятные побочные реакции могут представлять угрозу для жизни пациента, если их своевременно не диагностировать и не купировать;</w:t>
      </w:r>
    </w:p>
    <w:p w:rsidR="001409D3" w:rsidRPr="001409D3" w:rsidRDefault="001409D3" w:rsidP="001409D3">
      <w:pPr>
        <w:numPr>
          <w:ilvl w:val="0"/>
          <w:numId w:val="1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если неблагоприятные побочные реакции не купируются должным образом, существует высокий риск отрыва от лечения и неудачи в лечении;</w:t>
      </w:r>
    </w:p>
    <w:p w:rsidR="001409D3" w:rsidRPr="001409D3" w:rsidRDefault="001409D3" w:rsidP="001409D3">
      <w:pPr>
        <w:numPr>
          <w:ilvl w:val="0"/>
          <w:numId w:val="1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большинство неблагоприятных побочных реакций умеренно выражены и легко управляемы без нанесения ущерба для противотуберкулезной терапии;</w:t>
      </w:r>
    </w:p>
    <w:p w:rsidR="001409D3" w:rsidRPr="001409D3" w:rsidRDefault="001409D3" w:rsidP="001409D3">
      <w:pPr>
        <w:numPr>
          <w:ilvl w:val="0"/>
          <w:numId w:val="1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т.к. пациенты получают комбинацию лекарственных препаратов, иногда сложно определить какой препарат вызвал реакцию;</w:t>
      </w:r>
    </w:p>
    <w:p w:rsidR="001409D3" w:rsidRPr="001409D3" w:rsidRDefault="001409D3" w:rsidP="001409D3">
      <w:pPr>
        <w:numPr>
          <w:ilvl w:val="0"/>
          <w:numId w:val="1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неблагоприятные побочные реакции могут возникать из-за взаимодействия препаратов между собой;</w:t>
      </w:r>
    </w:p>
    <w:p w:rsidR="001409D3" w:rsidRPr="001409D3" w:rsidRDefault="001409D3" w:rsidP="001409D3">
      <w:pPr>
        <w:numPr>
          <w:ilvl w:val="0"/>
          <w:numId w:val="14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во всех случаях неблагоприятных побочных реакций в первую очередь должны быть исключены и устранены другие причины (соматические и </w:t>
      </w:r>
      <w:r w:rsidRPr="001409D3">
        <w:rPr>
          <w:rFonts w:ascii="Times New Roman" w:eastAsia="Times New Roman" w:hAnsi="Times New Roman" w:cs="Times New Roman"/>
          <w:color w:val="222222"/>
          <w:spacing w:val="4"/>
          <w:sz w:val="27"/>
          <w:szCs w:val="27"/>
          <w:lang w:eastAsia="ru-RU"/>
        </w:rPr>
        <w:lastRenderedPageBreak/>
        <w:t>инфекционные заболевания), которые могли бы вызвать подобные проявления.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Для коррекции неблагоприятных побочных реакций используется следующий алгоритм (приложение А3.7):</w:t>
      </w:r>
    </w:p>
    <w:p w:rsidR="001409D3" w:rsidRPr="001409D3" w:rsidRDefault="001409D3" w:rsidP="001409D3">
      <w:pPr>
        <w:numPr>
          <w:ilvl w:val="0"/>
          <w:numId w:val="1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непосредственное устранение неблагоприятных реакций по стандартным схемам;</w:t>
      </w:r>
    </w:p>
    <w:p w:rsidR="001409D3" w:rsidRPr="001409D3" w:rsidRDefault="001409D3" w:rsidP="001409D3">
      <w:pPr>
        <w:numPr>
          <w:ilvl w:val="0"/>
          <w:numId w:val="1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уменьшение дозы препарата(ов), который(е) наиболее вероятно стал(и) причиной неблагоприятных реакций;</w:t>
      </w:r>
    </w:p>
    <w:p w:rsidR="001409D3" w:rsidRPr="001409D3" w:rsidRDefault="001409D3" w:rsidP="001409D3">
      <w:pPr>
        <w:numPr>
          <w:ilvl w:val="0"/>
          <w:numId w:val="14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отмена препарата (в случаях возникновения неблагоприятных побочных реакций, угрожающих жизни пациента, отмена препарата проводится незамедлительно).</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необходимости может быть проведена консультация врача-клинического фармаколога.</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Приложение А3.7</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Коррекция неблагоприятных побочных реакций в процессе химиотерапии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(Представленные мероприятия не отменяют необходимость контроля возникновения иных побочных реакций, исключения иных причин возникновения описанных состояний, а также конкретизации и/или назначения иных видов терапии в конкретной клинической ситуации в соответствии с клиническими рекомендациями по данным состояниям.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Назначение указанных медицинских вмешательств, в том числе, лекарственной терапии, проводится в соответствии с порядками оказания медицинской помощи и иными нормативными правовыми документами в сфере здравоохранения, действующими на территории Российской Федерации)</w:t>
      </w:r>
    </w:p>
    <w:tbl>
      <w:tblPr>
        <w:tblW w:w="14165" w:type="dxa"/>
        <w:tblCellMar>
          <w:left w:w="0" w:type="dxa"/>
          <w:right w:w="0" w:type="dxa"/>
        </w:tblCellMar>
        <w:tblLook w:val="04A0" w:firstRow="1" w:lastRow="0" w:firstColumn="1" w:lastColumn="0" w:noHBand="0" w:noVBand="1"/>
      </w:tblPr>
      <w:tblGrid>
        <w:gridCol w:w="3461"/>
        <w:gridCol w:w="6338"/>
        <w:gridCol w:w="5291"/>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Неблагоприятная побочная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Наиболее вероятный 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Рекомендуемая коррекция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Судороги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Циклосерин**, изониазид**, левофлоксацин**, #моксифлоксацин**, спарфлоксацин**, линезолид**, </w:t>
            </w:r>
            <w:r w:rsidRPr="001409D3">
              <w:rPr>
                <w:rFonts w:ascii="Verdana" w:eastAsia="Times New Roman" w:hAnsi="Verdana" w:cs="Times New Roman"/>
                <w:i/>
                <w:iCs/>
                <w:color w:val="333333"/>
                <w:sz w:val="27"/>
                <w:szCs w:val="27"/>
                <w:lang w:eastAsia="ru-RU"/>
              </w:rPr>
              <w:t>#</w:t>
            </w:r>
            <w:r w:rsidRPr="001409D3">
              <w:rPr>
                <w:rFonts w:ascii="Verdana" w:eastAsia="Times New Roman" w:hAnsi="Verdana" w:cs="Times New Roman"/>
                <w:sz w:val="27"/>
                <w:szCs w:val="27"/>
                <w:lang w:eastAsia="ru-RU"/>
              </w:rPr>
              <w:t>имипенем+[циластатин]**</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42"/>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Отмена всех препаратов, которые могли вызвать судороги;</w:t>
            </w:r>
          </w:p>
          <w:p w:rsidR="001409D3" w:rsidRPr="001409D3" w:rsidRDefault="001409D3" w:rsidP="001409D3">
            <w:pPr>
              <w:numPr>
                <w:ilvl w:val="0"/>
                <w:numId w:val="142"/>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Прием (осмотр, консультация) врача-невролога;</w:t>
            </w:r>
          </w:p>
          <w:p w:rsidR="001409D3" w:rsidRPr="001409D3" w:rsidRDefault="001409D3" w:rsidP="001409D3">
            <w:pPr>
              <w:numPr>
                <w:ilvl w:val="0"/>
                <w:numId w:val="142"/>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Симптоматическая терапия;</w:t>
            </w:r>
          </w:p>
          <w:p w:rsidR="001409D3" w:rsidRPr="001409D3" w:rsidRDefault="001409D3" w:rsidP="001409D3">
            <w:pPr>
              <w:numPr>
                <w:ilvl w:val="0"/>
                <w:numId w:val="142"/>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Возобновить прием препаратов по ступенчатой схеме (один за другим) с коррекцией дозы.</w:t>
            </w:r>
          </w:p>
          <w:p w:rsidR="001409D3" w:rsidRPr="001409D3" w:rsidRDefault="001409D3" w:rsidP="001409D3">
            <w:pPr>
              <w:numPr>
                <w:ilvl w:val="0"/>
                <w:numId w:val="142"/>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 возобновлять прием наиболее вероятного виновника судорог (циклосерина**), если это не повредит лечению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Периферическая нейропатия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Циклосерин**, линезолид**, изониазид**, стрептомицин**, канамицин**, #амикацин**, капреомицин**, этионамид**, протионамид**, левофлоксацин**, #моксифлоксацин**, спарфлоксацин**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43"/>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(осмотр, консультация) врача-невролога;</w:t>
            </w:r>
          </w:p>
          <w:p w:rsidR="001409D3" w:rsidRPr="001409D3" w:rsidRDefault="001409D3" w:rsidP="001409D3">
            <w:pPr>
              <w:numPr>
                <w:ilvl w:val="0"/>
                <w:numId w:val="143"/>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Симптоматическая терапия;</w:t>
            </w:r>
          </w:p>
          <w:p w:rsidR="001409D3" w:rsidRPr="001409D3" w:rsidRDefault="001409D3" w:rsidP="001409D3">
            <w:pPr>
              <w:numPr>
                <w:ilvl w:val="0"/>
                <w:numId w:val="143"/>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неэффективности перечисленных мероприятий снизить дозу соответствующего препарата, при сохранении/нарастании симптомов – отменить его; после купирования симптомов возможно повторное назначение в сниженной дозе (кроме линезолида**);</w:t>
            </w:r>
          </w:p>
          <w:p w:rsidR="001409D3" w:rsidRPr="001409D3" w:rsidRDefault="001409D3" w:rsidP="001409D3">
            <w:pPr>
              <w:numPr>
                <w:ilvl w:val="0"/>
                <w:numId w:val="143"/>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появлении любых симптомов полинейропатии на фоне приема линезолида** – отменить препарат; при легких симптомах после их исчезновения возможно возобновление приема в сниженной дозе (300 мг/сут), в остальных случаях линезолид** не возобновляют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Головная боль, сонливость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Циклосерин**, изониазид**, бедаквилин**, тиоуреидоиминометилпиридиния перхлорат**, деламанид**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44"/>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Перенести прием соответствующего препарата на вечернее время (перед сном);</w:t>
            </w:r>
          </w:p>
          <w:p w:rsidR="001409D3" w:rsidRPr="001409D3" w:rsidRDefault="001409D3" w:rsidP="001409D3">
            <w:pPr>
              <w:numPr>
                <w:ilvl w:val="0"/>
                <w:numId w:val="144"/>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Назначить НПВП (при применении тиоуреидоиминометилпиридиния </w:t>
            </w:r>
            <w:r w:rsidRPr="001409D3">
              <w:rPr>
                <w:rFonts w:ascii="Verdana" w:eastAsia="Times New Roman" w:hAnsi="Verdana" w:cs="Times New Roman"/>
                <w:sz w:val="27"/>
                <w:szCs w:val="27"/>
                <w:lang w:eastAsia="ru-RU"/>
              </w:rPr>
              <w:lastRenderedPageBreak/>
              <w:t>перхлората** противопоказан метамизол натрия);</w:t>
            </w:r>
          </w:p>
          <w:p w:rsidR="001409D3" w:rsidRPr="001409D3" w:rsidRDefault="001409D3" w:rsidP="001409D3">
            <w:pPr>
              <w:numPr>
                <w:ilvl w:val="0"/>
                <w:numId w:val="144"/>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неэффективности снизить дозу соответствующего препарата или отменить его (в случае выраженных симптомов с нарушением повседневной активности, не поддающихся консервативному лечению)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Гипертермия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Тиоуреидоиминометилпиридиния перхлорат**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45"/>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НПВП (при применении тиоуреидоиминометилпиридиния перхлората** противопоказан метамизол натрия);</w:t>
            </w:r>
          </w:p>
          <w:p w:rsidR="001409D3" w:rsidRPr="001409D3" w:rsidRDefault="001409D3" w:rsidP="001409D3">
            <w:pPr>
              <w:numPr>
                <w:ilvl w:val="0"/>
                <w:numId w:val="145"/>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отсутствии эффекта в течение первых суток – отмена препарата;</w:t>
            </w:r>
          </w:p>
          <w:p w:rsidR="001409D3" w:rsidRPr="001409D3" w:rsidRDefault="001409D3" w:rsidP="001409D3">
            <w:pPr>
              <w:numPr>
                <w:ilvl w:val="0"/>
                <w:numId w:val="145"/>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Через несколько дней после нормализации температуры – возможна попытка возобновления приема, с окончательной отменой при рецидиве гипертермии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Снижение слуха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Стрептомицин**, канамицин**, #амикацин**, капреомицин**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4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(осмотр, консультация) врача-оториноларинголога;</w:t>
            </w:r>
          </w:p>
          <w:p w:rsidR="001409D3" w:rsidRPr="001409D3" w:rsidRDefault="001409D3" w:rsidP="001409D3">
            <w:pPr>
              <w:numPr>
                <w:ilvl w:val="0"/>
                <w:numId w:val="14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Симптоматическая терапия;</w:t>
            </w:r>
          </w:p>
          <w:p w:rsidR="001409D3" w:rsidRPr="001409D3" w:rsidRDefault="001409D3" w:rsidP="001409D3">
            <w:pPr>
              <w:numPr>
                <w:ilvl w:val="0"/>
                <w:numId w:val="14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Проведение тональной аудиометрии;</w:t>
            </w:r>
          </w:p>
          <w:p w:rsidR="001409D3" w:rsidRPr="001409D3" w:rsidRDefault="001409D3" w:rsidP="001409D3">
            <w:pPr>
              <w:numPr>
                <w:ilvl w:val="0"/>
                <w:numId w:val="14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При ранних симптомах (снижение порога звуковосприятия в пределах 25 дБ и более на двух смежных частотах при тональной аудиометрии, ощущение преходящего шума/заложенности в ушах) заменить #амикацин**, канамицин**, стрептомицин** на капреомицин** (при </w:t>
            </w:r>
            <w:r w:rsidRPr="001409D3">
              <w:rPr>
                <w:rFonts w:ascii="Verdana" w:eastAsia="Times New Roman" w:hAnsi="Verdana" w:cs="Times New Roman"/>
                <w:sz w:val="27"/>
                <w:szCs w:val="27"/>
                <w:lang w:eastAsia="ru-RU"/>
              </w:rPr>
              <w:lastRenderedPageBreak/>
              <w:t>сохранении к нему лекарственной чувствительности возбудителя) или назначить интермиттирующий режим (3 раза в неделю);</w:t>
            </w:r>
          </w:p>
          <w:p w:rsidR="001409D3" w:rsidRPr="001409D3" w:rsidRDefault="001409D3" w:rsidP="001409D3">
            <w:pPr>
              <w:numPr>
                <w:ilvl w:val="0"/>
                <w:numId w:val="14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сохранении/нарастании нарушений отменить препарат;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Вестибулотоксичность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Стрептомицин**, канамицин**, #амикацин**, капреомицин**, циклосерин**, левофлоксацин**, #моксифлоксацин**, спарфлоксацин**, изониазид**, этионамид**, линезолид**, деламанид**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47"/>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ранних симптомах (преходящее головокружение, ощущение «заложенности в ушах») снизить дозу препарата (#амикацин**, канамицин**, стрептомицин**, капреомицин**) или назначить интермиттирующий режим (3 раза в неделю);</w:t>
            </w:r>
          </w:p>
          <w:p w:rsidR="001409D3" w:rsidRPr="001409D3" w:rsidRDefault="001409D3" w:rsidP="001409D3">
            <w:pPr>
              <w:numPr>
                <w:ilvl w:val="0"/>
                <w:numId w:val="147"/>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(осмотр, консультация) врача-оториноларинголога;</w:t>
            </w:r>
          </w:p>
          <w:p w:rsidR="001409D3" w:rsidRPr="001409D3" w:rsidRDefault="001409D3" w:rsidP="001409D3">
            <w:pPr>
              <w:numPr>
                <w:ilvl w:val="0"/>
                <w:numId w:val="147"/>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Симптоматическая терапия;</w:t>
            </w:r>
          </w:p>
          <w:p w:rsidR="001409D3" w:rsidRPr="001409D3" w:rsidRDefault="001409D3" w:rsidP="001409D3">
            <w:pPr>
              <w:numPr>
                <w:ilvl w:val="0"/>
                <w:numId w:val="147"/>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сохранении/нарастании нарушений отменить препарат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Психоз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Циклосерин**, изониазид**, левофлоксацин**, #моксифлоксацин**, спарфлоксацин**, этионамид**, протионамид**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48"/>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Отменить все препараты до устранения симптомов психоза;</w:t>
            </w:r>
          </w:p>
          <w:p w:rsidR="001409D3" w:rsidRPr="001409D3" w:rsidRDefault="001409D3" w:rsidP="001409D3">
            <w:pPr>
              <w:numPr>
                <w:ilvl w:val="0"/>
                <w:numId w:val="148"/>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(осмотр, консультация) врача-психиатра;</w:t>
            </w:r>
          </w:p>
          <w:p w:rsidR="001409D3" w:rsidRPr="001409D3" w:rsidRDefault="001409D3" w:rsidP="001409D3">
            <w:pPr>
              <w:numPr>
                <w:ilvl w:val="0"/>
                <w:numId w:val="148"/>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Начать лечение психоза по рекомендации врача-психиатра (с возможным продолжением на протяжении всего курса противотуберкулезной терапии);</w:t>
            </w:r>
          </w:p>
          <w:p w:rsidR="001409D3" w:rsidRPr="001409D3" w:rsidRDefault="001409D3" w:rsidP="001409D3">
            <w:pPr>
              <w:numPr>
                <w:ilvl w:val="0"/>
                <w:numId w:val="148"/>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Возобновить прием препаратов под тщательным наблюдением (по одному); при отсутствии альтернативы возможно возобновление циклосерина** в сниженной дозе;</w:t>
            </w:r>
          </w:p>
          <w:p w:rsidR="001409D3" w:rsidRPr="001409D3" w:rsidRDefault="001409D3" w:rsidP="001409D3">
            <w:pPr>
              <w:numPr>
                <w:ilvl w:val="0"/>
                <w:numId w:val="148"/>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При сохранении/рецидиве психических нарушений отменить препарат.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Депрессия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Циклосерин**, теризидон**, изониазид**, левофлоксацин**, #моксифлоксацин**, спарфлоксацин**,</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Этионамид**, протионамид**,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49"/>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Провести исследование уровня тиреотропного гормона (ТТГ) в крови, исследование уровня креатинина в крови;</w:t>
            </w:r>
          </w:p>
          <w:p w:rsidR="001409D3" w:rsidRPr="001409D3" w:rsidRDefault="001409D3" w:rsidP="001409D3">
            <w:pPr>
              <w:numPr>
                <w:ilvl w:val="0"/>
                <w:numId w:val="149"/>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(осмотр, консультация) врача-психиатра;</w:t>
            </w:r>
          </w:p>
          <w:p w:rsidR="001409D3" w:rsidRPr="001409D3" w:rsidRDefault="001409D3" w:rsidP="001409D3">
            <w:pPr>
              <w:numPr>
                <w:ilvl w:val="0"/>
                <w:numId w:val="149"/>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Групповая или индивидуальная психотерапия, антидепрессивная терапия;</w:t>
            </w:r>
          </w:p>
          <w:p w:rsidR="001409D3" w:rsidRPr="001409D3" w:rsidRDefault="001409D3" w:rsidP="001409D3">
            <w:pPr>
              <w:numPr>
                <w:ilvl w:val="0"/>
                <w:numId w:val="149"/>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Рассмотреть вопрос о снижении дозы препарата – виновника депрессии;</w:t>
            </w:r>
          </w:p>
          <w:p w:rsidR="001409D3" w:rsidRPr="001409D3" w:rsidRDefault="001409D3" w:rsidP="001409D3">
            <w:pPr>
              <w:numPr>
                <w:ilvl w:val="0"/>
                <w:numId w:val="149"/>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сохранении/нарастании симптомов депрессии, появлении суицидальных высказываний или попыток отменить препарат (-ы) – виновник (-и) депрессии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Гипотиреоз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Аминосалициловая кислота**, этионамид**, протионамид**, тиоуреидоиминометилпиридиния перхлорат**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50"/>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повышении уровня тиреотропного гормона (ТТГ) при исследовании уровня тиреотропного гормона (ТТГ) в крови назначить прием (осмотр, консультация) врача-эндокринолога;</w:t>
            </w:r>
          </w:p>
          <w:p w:rsidR="001409D3" w:rsidRPr="001409D3" w:rsidRDefault="001409D3" w:rsidP="001409D3">
            <w:pPr>
              <w:numPr>
                <w:ilvl w:val="0"/>
                <w:numId w:val="150"/>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Заместительная терапия до завершения приема препарата, вызвавшего гипотиреоз.</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Тошнота и рвота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Этионамид**, протионамид**, аминосалициловая кислота**, изониазид**, этамбутол**, пиразинамид**, бедаквилин**, #амоксициллин+клавулановая кислота**, </w:t>
            </w:r>
            <w:r w:rsidRPr="001409D3">
              <w:rPr>
                <w:rFonts w:ascii="Verdana" w:eastAsia="Times New Roman" w:hAnsi="Verdana" w:cs="Times New Roman"/>
                <w:sz w:val="27"/>
                <w:szCs w:val="27"/>
                <w:lang w:eastAsia="ru-RU"/>
              </w:rPr>
              <w:lastRenderedPageBreak/>
              <w:t>тиоуреидоиминометилпиридиния перхлорат**, деламанид**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51"/>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xml:space="preserve">Определение активности аланинаминотрансферазы в крови, определение активности аспартатаминотрансферазы в крови, исследование уровня креатинина в крови для </w:t>
            </w:r>
            <w:r w:rsidRPr="001409D3">
              <w:rPr>
                <w:rFonts w:ascii="Verdana" w:eastAsia="Times New Roman" w:hAnsi="Verdana" w:cs="Times New Roman"/>
                <w:sz w:val="27"/>
                <w:szCs w:val="27"/>
                <w:lang w:eastAsia="ru-RU"/>
              </w:rPr>
              <w:lastRenderedPageBreak/>
              <w:t>исключения гепато- или нефротоксической реакции как причины тошноты и рвоты;</w:t>
            </w:r>
          </w:p>
          <w:p w:rsidR="001409D3" w:rsidRPr="001409D3" w:rsidRDefault="001409D3" w:rsidP="001409D3">
            <w:pPr>
              <w:numPr>
                <w:ilvl w:val="0"/>
                <w:numId w:val="151"/>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Определить степень дегидратации и электролитного дисбаланса, провести коррекцию нарушений;</w:t>
            </w:r>
          </w:p>
          <w:p w:rsidR="001409D3" w:rsidRPr="001409D3" w:rsidRDefault="001409D3" w:rsidP="001409D3">
            <w:pPr>
              <w:numPr>
                <w:ilvl w:val="0"/>
                <w:numId w:val="151"/>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Перейти на парентеральный путь введения препарата или изменить режим приема: принимать на ночь (вместе с производными бензодиазепина), либо дробно в течение дня, с легким перекусом;</w:t>
            </w:r>
          </w:p>
          <w:p w:rsidR="001409D3" w:rsidRPr="001409D3" w:rsidRDefault="001409D3" w:rsidP="001409D3">
            <w:pPr>
              <w:numPr>
                <w:ilvl w:val="0"/>
                <w:numId w:val="151"/>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Провести симптоматическую терапию для купирования тошноты, рвоты;</w:t>
            </w:r>
          </w:p>
          <w:p w:rsidR="001409D3" w:rsidRPr="001409D3" w:rsidRDefault="001409D3" w:rsidP="001409D3">
            <w:pPr>
              <w:numPr>
                <w:ilvl w:val="0"/>
                <w:numId w:val="151"/>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Снизить дозу препарата;</w:t>
            </w:r>
          </w:p>
          <w:p w:rsidR="001409D3" w:rsidRPr="001409D3" w:rsidRDefault="001409D3" w:rsidP="001409D3">
            <w:pPr>
              <w:numPr>
                <w:ilvl w:val="0"/>
                <w:numId w:val="151"/>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неэффективности всех мероприятий, при рвоте 6 раз в сутки и более, тошноте с невозможностью адекватного приема жидкости и пищи, при появлении ацидоза, боли в животе с повышением панкреатических ферментов – отменить препарат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Острый гастрит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Этионамид**, протионамид**, аминосалициловая кислота**, левофлоксацин**, #моксифлоксацин**, спарфлоксацин**, изониазид**, этамбутол**, пиразинамид**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52"/>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Назначить противотуберкулезные препараты парентерально (при наличии парентеральных форм);</w:t>
            </w:r>
          </w:p>
          <w:p w:rsidR="001409D3" w:rsidRPr="001409D3" w:rsidRDefault="001409D3" w:rsidP="001409D3">
            <w:pPr>
              <w:numPr>
                <w:ilvl w:val="0"/>
                <w:numId w:val="152"/>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Пероральный прием препаратов – после легкого перекуса, с разделением дозы на 2-3 приема или приемом на ночь;</w:t>
            </w:r>
          </w:p>
          <w:p w:rsidR="001409D3" w:rsidRPr="001409D3" w:rsidRDefault="001409D3" w:rsidP="001409D3">
            <w:pPr>
              <w:numPr>
                <w:ilvl w:val="0"/>
                <w:numId w:val="152"/>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Щадящая диета, терапия блокаторами H2-гистаминовых рецепторов, ингибиторами протонного насоса и/или </w:t>
            </w:r>
            <w:r w:rsidRPr="001409D3">
              <w:rPr>
                <w:rFonts w:ascii="Verdana" w:eastAsia="Times New Roman" w:hAnsi="Verdana" w:cs="Times New Roman"/>
                <w:sz w:val="27"/>
                <w:szCs w:val="27"/>
                <w:lang w:eastAsia="ru-RU"/>
              </w:rPr>
              <w:lastRenderedPageBreak/>
              <w:t>антацидами (с интервалом 2 ч до или 3 ч после приема противотуберкулезных препаратов);</w:t>
            </w:r>
          </w:p>
          <w:p w:rsidR="001409D3" w:rsidRPr="001409D3" w:rsidRDefault="001409D3" w:rsidP="001409D3">
            <w:pPr>
              <w:numPr>
                <w:ilvl w:val="0"/>
                <w:numId w:val="152"/>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Снизить дозу соответствующего препарата;</w:t>
            </w:r>
          </w:p>
          <w:p w:rsidR="001409D3" w:rsidRPr="001409D3" w:rsidRDefault="001409D3" w:rsidP="001409D3">
            <w:pPr>
              <w:numPr>
                <w:ilvl w:val="0"/>
                <w:numId w:val="152"/>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неэффективности всех мероприятий отменить препарат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Диарея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Аминосалициловая кислота**, этионамид**, протионамид**, левофлоксацин**, #моксифлоксацин**, спарфлоксацин**, #амоксициллин+клавулановая кислота**, линезолид**, карбапенемы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53"/>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Рекомендовать щадящую диету с учетом тяжести диареи. По возможности перейти на парентеральный путь введения препарата;</w:t>
            </w:r>
          </w:p>
          <w:p w:rsidR="001409D3" w:rsidRPr="001409D3" w:rsidRDefault="001409D3" w:rsidP="001409D3">
            <w:pPr>
              <w:numPr>
                <w:ilvl w:val="0"/>
                <w:numId w:val="153"/>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Определить степень дегидратации и электролитного дисбаланса, провести коррекцию нарушений;</w:t>
            </w:r>
          </w:p>
          <w:p w:rsidR="001409D3" w:rsidRPr="001409D3" w:rsidRDefault="001409D3" w:rsidP="001409D3">
            <w:pPr>
              <w:numPr>
                <w:ilvl w:val="0"/>
                <w:numId w:val="153"/>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Симптоматическая терапия диареи;</w:t>
            </w:r>
          </w:p>
          <w:p w:rsidR="001409D3" w:rsidRPr="001409D3" w:rsidRDefault="001409D3" w:rsidP="001409D3">
            <w:pPr>
              <w:numPr>
                <w:ilvl w:val="0"/>
                <w:numId w:val="153"/>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Микробиологическое (культуральное) исследование фекалий/ректального мазка на возбудителя диффициального клостридиоза (Clostridium difficile) (по возможности);</w:t>
            </w:r>
          </w:p>
          <w:p w:rsidR="001409D3" w:rsidRPr="001409D3" w:rsidRDefault="001409D3" w:rsidP="001409D3">
            <w:pPr>
              <w:numPr>
                <w:ilvl w:val="0"/>
                <w:numId w:val="153"/>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водянистой диарее чаще 4 раз в сутки – иммунохроматографическое экспресс-исследование кала на токсины A и B клостридии (Clostridium difficile). Внеплановый контроль общего (клинического) анализа крови, исследование уровня альбумина в крови, исследование уровня креатинина в крови;</w:t>
            </w:r>
          </w:p>
          <w:p w:rsidR="001409D3" w:rsidRPr="001409D3" w:rsidRDefault="001409D3" w:rsidP="001409D3">
            <w:pPr>
              <w:numPr>
                <w:ilvl w:val="0"/>
                <w:numId w:val="153"/>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Отмена препарата при наличии «симптомов тревоги» (лихорадки, лейкоцитоза, крови </w:t>
            </w:r>
            <w:r w:rsidRPr="001409D3">
              <w:rPr>
                <w:rFonts w:ascii="Verdana" w:eastAsia="Times New Roman" w:hAnsi="Verdana" w:cs="Times New Roman"/>
                <w:sz w:val="27"/>
                <w:szCs w:val="27"/>
                <w:lang w:eastAsia="ru-RU"/>
              </w:rPr>
              <w:lastRenderedPageBreak/>
              <w:t>в стуле), при водянистой диарее 7 раз в сутки и более, подтверждении </w:t>
            </w:r>
            <w:r w:rsidRPr="001409D3">
              <w:rPr>
                <w:rFonts w:ascii="Verdana" w:eastAsia="Times New Roman" w:hAnsi="Verdana" w:cs="Times New Roman"/>
                <w:i/>
                <w:iCs/>
                <w:color w:val="333333"/>
                <w:sz w:val="27"/>
                <w:szCs w:val="27"/>
                <w:lang w:eastAsia="ru-RU"/>
              </w:rPr>
              <w:t>Cl.difficile</w:t>
            </w:r>
            <w:r w:rsidRPr="001409D3">
              <w:rPr>
                <w:rFonts w:ascii="Verdana" w:eastAsia="Times New Roman" w:hAnsi="Verdana" w:cs="Times New Roman"/>
                <w:sz w:val="27"/>
                <w:szCs w:val="27"/>
                <w:lang w:eastAsia="ru-RU"/>
              </w:rPr>
              <w:t>-ассоциированного колита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Гепатит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Пиразинамид**, изониазид**, этионамид**, протионамид**, аминосалициловая кислота** тиоуреидоиминометилпиридиния перхлорат**, претоманид**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54"/>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повышении уровня трансаминаз ≥3N в сочетании с повышением общего билирубина ≥2N и/или симптомами гепатита, а также при любом повышении трансаминаз ≥5N прекратить химиотерапию до разрешения гепатита. Отменить препараты с известным гепатотоксическим действием, назначенные в составе терапии сопровождения;</w:t>
            </w:r>
          </w:p>
          <w:p w:rsidR="001409D3" w:rsidRPr="001409D3" w:rsidRDefault="001409D3" w:rsidP="001409D3">
            <w:pPr>
              <w:numPr>
                <w:ilvl w:val="0"/>
                <w:numId w:val="154"/>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Исключить другие вероятные причины гепатита;</w:t>
            </w:r>
          </w:p>
          <w:p w:rsidR="001409D3" w:rsidRPr="001409D3" w:rsidRDefault="001409D3" w:rsidP="001409D3">
            <w:pPr>
              <w:numPr>
                <w:ilvl w:val="0"/>
                <w:numId w:val="154"/>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Базисная терапия (дезинтоксикационная, симптоматическая, гепатопротекторы (препараты для лечения заболеваний печени и желчевыводящих путей, адеметионин** с учетом преобладания синдромов цитолиза или холестаза в соответствии с рекомендациями врача-гастроэнтеролога (гепатолога);</w:t>
            </w:r>
          </w:p>
          <w:p w:rsidR="001409D3" w:rsidRPr="001409D3" w:rsidRDefault="001409D3" w:rsidP="001409D3">
            <w:pPr>
              <w:numPr>
                <w:ilvl w:val="0"/>
                <w:numId w:val="154"/>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Назначить Глутамил-Цистеинил-Глицин динатрия**;</w:t>
            </w:r>
          </w:p>
          <w:p w:rsidR="001409D3" w:rsidRPr="001409D3" w:rsidRDefault="001409D3" w:rsidP="001409D3">
            <w:pPr>
              <w:numPr>
                <w:ilvl w:val="0"/>
                <w:numId w:val="154"/>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тяжелом гепатите с иммуноаллергическим компонентом рассмотреть возможность назначения короткого курса глюкокортикоидов, применения эфферентных методов;</w:t>
            </w:r>
          </w:p>
          <w:p w:rsidR="001409D3" w:rsidRPr="001409D3" w:rsidRDefault="001409D3" w:rsidP="001409D3">
            <w:pPr>
              <w:numPr>
                <w:ilvl w:val="0"/>
                <w:numId w:val="154"/>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При развитии желтухи, симптомах нарушения функции печени – ведение пациента в условиях отделения интенсивной терапии, с выполнением алгоритмов ведения синдрома острой печеночной недостаточности;</w:t>
            </w:r>
          </w:p>
          <w:p w:rsidR="001409D3" w:rsidRPr="001409D3" w:rsidRDefault="001409D3" w:rsidP="001409D3">
            <w:pPr>
              <w:numPr>
                <w:ilvl w:val="0"/>
                <w:numId w:val="154"/>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После снижения уровня трансаминаз менее 2 N возобновить прием препаратов для лечения туберкулеза, кроме пиразинамида** (по одному, начиная с наименее гепатотоксичных), под контролем лабораторных показателей функции печени. При невозможности прерывания химиотерапии по жизненным показаниям рассмотреть назначение альтернативного режима из препаратов с наименьшим риском гепатотоксичности независимо от уровня трансаминаз</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Нефротоксичность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Стрептомицин**, канамицин**, #амикацин**, капреомицин**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55"/>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Исследование функции нефронов по клиренсу креатинина (проба Реберга), исследование уровня креатинина в моче (расчетные методы) и исследование уровня натрия в крови, исследование уровня калия в крови, исследование уровня хлоридов в крови, исследование уровня общего магния в сыворотке крови, исследование уровня креатинина в крови. Исключить причины повреждения почек, не </w:t>
            </w:r>
            <w:r w:rsidRPr="001409D3">
              <w:rPr>
                <w:rFonts w:ascii="Verdana" w:eastAsia="Times New Roman" w:hAnsi="Verdana" w:cs="Times New Roman"/>
                <w:sz w:val="27"/>
                <w:szCs w:val="27"/>
                <w:lang w:eastAsia="ru-RU"/>
              </w:rPr>
              <w:lastRenderedPageBreak/>
              <w:t>связанные с назначением инъекционных препаратов;</w:t>
            </w:r>
          </w:p>
          <w:p w:rsidR="001409D3" w:rsidRPr="001409D3" w:rsidRDefault="001409D3" w:rsidP="001409D3">
            <w:pPr>
              <w:numPr>
                <w:ilvl w:val="0"/>
                <w:numId w:val="155"/>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Обеспечить адекватный питьевой режим, терапию электролитных нарушений;</w:t>
            </w:r>
          </w:p>
          <w:p w:rsidR="001409D3" w:rsidRPr="001409D3" w:rsidRDefault="001409D3" w:rsidP="001409D3">
            <w:pPr>
              <w:numPr>
                <w:ilvl w:val="0"/>
                <w:numId w:val="155"/>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Отменить инъекционный препарат. Рассмотреть его замену на препарат без нефротоксического действия, или возобновление терапии (с заменой аминогликозида на капреомицин** при сохранении лекарственной чувствительности возбудителя) в интермиттирующем режиме (2-3 раза в неделю в дозе 12-15 мг/кг) после восстановления/стабилизации функции почек;</w:t>
            </w:r>
          </w:p>
          <w:p w:rsidR="001409D3" w:rsidRPr="001409D3" w:rsidRDefault="001409D3" w:rsidP="001409D3">
            <w:pPr>
              <w:numPr>
                <w:ilvl w:val="0"/>
                <w:numId w:val="155"/>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Скорректировать дозы остальных препаратов в соответствии с клиренсом креатинина;</w:t>
            </w:r>
          </w:p>
          <w:p w:rsidR="001409D3" w:rsidRPr="001409D3" w:rsidRDefault="001409D3" w:rsidP="001409D3">
            <w:pPr>
              <w:numPr>
                <w:ilvl w:val="0"/>
                <w:numId w:val="155"/>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тяжелых нарушениях рассмотреть показания к гемодиализу</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Нарушения состава электролитов (снижение уровня калия и магния)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Капреомицин**, канамицин**, #амикацин**, стрептомицин**, деламанид**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5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калия в крови;</w:t>
            </w:r>
          </w:p>
          <w:p w:rsidR="001409D3" w:rsidRPr="001409D3" w:rsidRDefault="001409D3" w:rsidP="001409D3">
            <w:pPr>
              <w:numPr>
                <w:ilvl w:val="0"/>
                <w:numId w:val="15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выявлении гипокалиемии исследование уровня общего магния в сыворотке крови и исследование уровня общего кальция в крови, исследование уровня креатинина в крови, выполнить мониторирование электрокардиографических данных (ЭКГ);</w:t>
            </w:r>
          </w:p>
          <w:p w:rsidR="001409D3" w:rsidRPr="001409D3" w:rsidRDefault="001409D3" w:rsidP="001409D3">
            <w:pPr>
              <w:numPr>
                <w:ilvl w:val="0"/>
                <w:numId w:val="15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Оценить наличие дегидратации (у пациентов с гипокалиемией на </w:t>
            </w:r>
            <w:r w:rsidRPr="001409D3">
              <w:rPr>
                <w:rFonts w:ascii="Verdana" w:eastAsia="Times New Roman" w:hAnsi="Verdana" w:cs="Times New Roman"/>
                <w:sz w:val="27"/>
                <w:szCs w:val="27"/>
                <w:lang w:eastAsia="ru-RU"/>
              </w:rPr>
              <w:lastRenderedPageBreak/>
              <w:t>фоне рвоты, диареи); начать пероральную или внутривенную регидратацию при необходимости;</w:t>
            </w:r>
          </w:p>
          <w:p w:rsidR="001409D3" w:rsidRPr="001409D3" w:rsidRDefault="001409D3" w:rsidP="001409D3">
            <w:pPr>
              <w:numPr>
                <w:ilvl w:val="0"/>
                <w:numId w:val="15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Назначить диету, обогащенную калием;</w:t>
            </w:r>
          </w:p>
          <w:p w:rsidR="001409D3" w:rsidRPr="001409D3" w:rsidRDefault="001409D3" w:rsidP="001409D3">
            <w:pPr>
              <w:numPr>
                <w:ilvl w:val="0"/>
                <w:numId w:val="15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Компенсировать сдвиги электролитного состава препаратами калия, магния, кальция (пероральный прием, при выраженных нарушениях – парентеральное введение препаратов);</w:t>
            </w:r>
          </w:p>
          <w:p w:rsidR="001409D3" w:rsidRPr="001409D3" w:rsidRDefault="001409D3" w:rsidP="001409D3">
            <w:pPr>
              <w:numPr>
                <w:ilvl w:val="0"/>
                <w:numId w:val="15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неэффективности, выраженной гипокалиемии (&lt;2,5 ммоль/л) дополнительно назначить спиронолактон** 25-100 мг/сут;</w:t>
            </w:r>
          </w:p>
          <w:p w:rsidR="001409D3" w:rsidRPr="001409D3" w:rsidRDefault="001409D3" w:rsidP="001409D3">
            <w:pPr>
              <w:numPr>
                <w:ilvl w:val="0"/>
                <w:numId w:val="15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удлинении QTc приостановить прием препаратов с потенциальным влиянием на данный интервал (левофлоксацина**, #моксифлоксацина**, бедаквилина** и других) до нормализации уровня электролитов и длительности QTc;</w:t>
            </w:r>
          </w:p>
          <w:p w:rsidR="001409D3" w:rsidRPr="001409D3" w:rsidRDefault="001409D3" w:rsidP="001409D3">
            <w:pPr>
              <w:numPr>
                <w:ilvl w:val="0"/>
                <w:numId w:val="156"/>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тяжелых нарушениях (гипокалиемия менее 2,0 ммоль/л) немедленно отменить инъекционный препарат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Нарушение функции зрения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Этамбутол**, линезолид**, протионамид**, этионамид**, изониазид**, стрептомицин**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57"/>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Немедленно отменить этамбутол**, линезолид** при любом снижении зрительной функции во время лечения;</w:t>
            </w:r>
          </w:p>
          <w:p w:rsidR="001409D3" w:rsidRPr="001409D3" w:rsidRDefault="001409D3" w:rsidP="001409D3">
            <w:pPr>
              <w:numPr>
                <w:ilvl w:val="0"/>
                <w:numId w:val="157"/>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Прием (осмотр, консультация врача-офтальмолога) первичный;</w:t>
            </w:r>
          </w:p>
          <w:p w:rsidR="001409D3" w:rsidRPr="001409D3" w:rsidRDefault="001409D3" w:rsidP="001409D3">
            <w:pPr>
              <w:numPr>
                <w:ilvl w:val="0"/>
                <w:numId w:val="157"/>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При подтверждении оптической нейропатии полностью исключить препарат</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Артралгия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Пиразинамид**, левофлоксацин**, #моксифлоксацин**, спарфлоксацин**, бедаквилин**, аминосалициловая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58"/>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Исследование уровня мочевой кислоты в крови и исследование уровня креатинина в крови;</w:t>
            </w:r>
          </w:p>
          <w:p w:rsidR="001409D3" w:rsidRPr="001409D3" w:rsidRDefault="001409D3" w:rsidP="001409D3">
            <w:pPr>
              <w:numPr>
                <w:ilvl w:val="0"/>
                <w:numId w:val="158"/>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Сипмтоматическая терапия артралгии;</w:t>
            </w:r>
          </w:p>
          <w:p w:rsidR="001409D3" w:rsidRPr="001409D3" w:rsidRDefault="001409D3" w:rsidP="001409D3">
            <w:pPr>
              <w:numPr>
                <w:ilvl w:val="0"/>
                <w:numId w:val="158"/>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повышении уровня мочевой кислоты крови (600-900 мкмоль/л) снизить дозу пиразинамида** (прием через день).</w:t>
            </w:r>
          </w:p>
          <w:p w:rsidR="001409D3" w:rsidRPr="001409D3" w:rsidRDefault="001409D3" w:rsidP="001409D3">
            <w:pPr>
              <w:numPr>
                <w:ilvl w:val="0"/>
                <w:numId w:val="158"/>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некупируемых артралгиях, подагрическом артрите, гиперурикемии более 900 мкмоль/л отменить пиразинамид**; при наличии признаков тендинита (отек и боль в проекции сухожилий) отменить левофлоксацин**, #моксифлоксацин**, исключить нагрузку на поврежденное сухожилие</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Удлинение интервала QTс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Бедаквилин**, #моксифлоксацин**, левофлоксацин**, спарфлоксацин**, деламанид**, претоманид, #клофазимин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59"/>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Проверить и при необходимости скорректировать уровень электролитов (К, Са, Mg), провести исследование уровня тиреотропного гормона (ТТГ) в крови;</w:t>
            </w:r>
          </w:p>
          <w:p w:rsidR="001409D3" w:rsidRPr="001409D3" w:rsidRDefault="001409D3" w:rsidP="001409D3">
            <w:pPr>
              <w:numPr>
                <w:ilvl w:val="0"/>
                <w:numId w:val="159"/>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Приостановить прием препаратов, удлиняющих интервал QTс (кроме препаратов для лечения туберкулеза);</w:t>
            </w:r>
          </w:p>
          <w:p w:rsidR="001409D3" w:rsidRPr="001409D3" w:rsidRDefault="001409D3" w:rsidP="001409D3">
            <w:pPr>
              <w:numPr>
                <w:ilvl w:val="0"/>
                <w:numId w:val="159"/>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#Моксифлоксацин** или спарфлоксацин** заменить на левофлоксацин**;</w:t>
            </w:r>
          </w:p>
          <w:p w:rsidR="001409D3" w:rsidRPr="001409D3" w:rsidRDefault="001409D3" w:rsidP="001409D3">
            <w:pPr>
              <w:numPr>
                <w:ilvl w:val="0"/>
                <w:numId w:val="159"/>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Проводить мониторирование электрокардиографических данных контроль (ЭКГ) не реже 1 раза в неделю до нормализации интервала;</w:t>
            </w:r>
          </w:p>
          <w:p w:rsidR="001409D3" w:rsidRPr="001409D3" w:rsidRDefault="001409D3" w:rsidP="001409D3">
            <w:pPr>
              <w:numPr>
                <w:ilvl w:val="0"/>
                <w:numId w:val="159"/>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удлинении интервала QTс от 500 и более мс по Фредерику, желудочковой аритмии, появлении синкопе на фоне удлинения QTc – немедленно отменить все препараты, удлиняющие интервал QT; тщательное мониторирование электрокардиографических данных (ЭКГ); после нормализации длительности интервала при необходимости рассмотреть возобновление Bdq под контролем мониторирования электрокардиографических данных (ЭКГ).</w:t>
            </w:r>
          </w:p>
          <w:p w:rsidR="001409D3" w:rsidRPr="001409D3" w:rsidRDefault="001409D3" w:rsidP="001409D3">
            <w:pPr>
              <w:numPr>
                <w:ilvl w:val="0"/>
                <w:numId w:val="159"/>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Представление на врачебную комиссию для назначения индивидуализированной схемы химиотерапии.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Миелосупрессия (лейкопения, анемия, тромпоцитопения и др.)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Линезолид**,</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Рифабутин**, изониазид**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60"/>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Исключить другие причины анемии, тромбоцитопении, нейтропении;</w:t>
            </w:r>
          </w:p>
          <w:p w:rsidR="001409D3" w:rsidRPr="001409D3" w:rsidRDefault="001409D3" w:rsidP="001409D3">
            <w:pPr>
              <w:numPr>
                <w:ilvl w:val="0"/>
                <w:numId w:val="160"/>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Возможно продолжение приема препарата в сниженной дозе при легких и умеренных нарушениях (гемоглобин более 80 г/л, тромбоциты более 50x10</w:t>
            </w:r>
            <w:r w:rsidRPr="001409D3">
              <w:rPr>
                <w:rFonts w:ascii="Verdana" w:eastAsia="Times New Roman" w:hAnsi="Verdana" w:cs="Times New Roman"/>
                <w:sz w:val="12"/>
                <w:szCs w:val="12"/>
                <w:vertAlign w:val="superscript"/>
                <w:lang w:eastAsia="ru-RU"/>
              </w:rPr>
              <w:t>9</w:t>
            </w:r>
            <w:r w:rsidRPr="001409D3">
              <w:rPr>
                <w:rFonts w:ascii="Verdana" w:eastAsia="Times New Roman" w:hAnsi="Verdana" w:cs="Times New Roman"/>
                <w:sz w:val="27"/>
                <w:szCs w:val="27"/>
                <w:lang w:eastAsia="ru-RU"/>
              </w:rPr>
              <w:t>/л (при отсутствии геморрагического синдрома), лейкоциты более 2,0x10</w:t>
            </w:r>
            <w:r w:rsidRPr="001409D3">
              <w:rPr>
                <w:rFonts w:ascii="Verdana" w:eastAsia="Times New Roman" w:hAnsi="Verdana" w:cs="Times New Roman"/>
                <w:sz w:val="12"/>
                <w:szCs w:val="12"/>
                <w:vertAlign w:val="superscript"/>
                <w:lang w:eastAsia="ru-RU"/>
              </w:rPr>
              <w:t>9</w:t>
            </w:r>
            <w:r w:rsidRPr="001409D3">
              <w:rPr>
                <w:rFonts w:ascii="Verdana" w:eastAsia="Times New Roman" w:hAnsi="Verdana" w:cs="Times New Roman"/>
                <w:sz w:val="27"/>
                <w:szCs w:val="27"/>
                <w:lang w:eastAsia="ru-RU"/>
              </w:rPr>
              <w:t>/л, нейтрофилы более 1,0х10</w:t>
            </w:r>
            <w:r w:rsidRPr="001409D3">
              <w:rPr>
                <w:rFonts w:ascii="Verdana" w:eastAsia="Times New Roman" w:hAnsi="Verdana" w:cs="Times New Roman"/>
                <w:sz w:val="12"/>
                <w:szCs w:val="12"/>
                <w:vertAlign w:val="superscript"/>
                <w:lang w:eastAsia="ru-RU"/>
              </w:rPr>
              <w:t>9</w:t>
            </w:r>
            <w:r w:rsidRPr="001409D3">
              <w:rPr>
                <w:rFonts w:ascii="Verdana" w:eastAsia="Times New Roman" w:hAnsi="Verdana" w:cs="Times New Roman"/>
                <w:sz w:val="27"/>
                <w:szCs w:val="27"/>
                <w:lang w:eastAsia="ru-RU"/>
              </w:rPr>
              <w:t>/л) при условии еженедельного контроля общего анализа крови;</w:t>
            </w:r>
          </w:p>
          <w:p w:rsidR="001409D3" w:rsidRPr="001409D3" w:rsidRDefault="001409D3" w:rsidP="001409D3">
            <w:pPr>
              <w:numPr>
                <w:ilvl w:val="0"/>
                <w:numId w:val="160"/>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Прекратить прием препарата при снижении гемоглобина менее 80 г/л, тромбоцитов менее 50x10</w:t>
            </w:r>
            <w:r w:rsidRPr="001409D3">
              <w:rPr>
                <w:rFonts w:ascii="Verdana" w:eastAsia="Times New Roman" w:hAnsi="Verdana" w:cs="Times New Roman"/>
                <w:sz w:val="12"/>
                <w:szCs w:val="12"/>
                <w:vertAlign w:val="superscript"/>
                <w:lang w:eastAsia="ru-RU"/>
              </w:rPr>
              <w:t>9</w:t>
            </w:r>
            <w:r w:rsidRPr="001409D3">
              <w:rPr>
                <w:rFonts w:ascii="Verdana" w:eastAsia="Times New Roman" w:hAnsi="Verdana" w:cs="Times New Roman"/>
                <w:sz w:val="27"/>
                <w:szCs w:val="27"/>
                <w:lang w:eastAsia="ru-RU"/>
              </w:rPr>
              <w:t>/л (или развитии геморрагического синдрома на фоне любого снижения тромбоцитов), лейкоцитов менее 2,0x10</w:t>
            </w:r>
            <w:r w:rsidRPr="001409D3">
              <w:rPr>
                <w:rFonts w:ascii="Verdana" w:eastAsia="Times New Roman" w:hAnsi="Verdana" w:cs="Times New Roman"/>
                <w:sz w:val="12"/>
                <w:szCs w:val="12"/>
                <w:vertAlign w:val="superscript"/>
                <w:lang w:eastAsia="ru-RU"/>
              </w:rPr>
              <w:t>9</w:t>
            </w:r>
            <w:r w:rsidRPr="001409D3">
              <w:rPr>
                <w:rFonts w:ascii="Verdana" w:eastAsia="Times New Roman" w:hAnsi="Verdana" w:cs="Times New Roman"/>
                <w:sz w:val="27"/>
                <w:szCs w:val="27"/>
                <w:lang w:eastAsia="ru-RU"/>
              </w:rPr>
              <w:t>/л, нейтрофилов менее 1,0х10</w:t>
            </w:r>
            <w:r w:rsidRPr="001409D3">
              <w:rPr>
                <w:rFonts w:ascii="Verdana" w:eastAsia="Times New Roman" w:hAnsi="Verdana" w:cs="Times New Roman"/>
                <w:sz w:val="12"/>
                <w:szCs w:val="12"/>
                <w:vertAlign w:val="superscript"/>
                <w:lang w:eastAsia="ru-RU"/>
              </w:rPr>
              <w:t>9</w:t>
            </w:r>
            <w:r w:rsidRPr="001409D3">
              <w:rPr>
                <w:rFonts w:ascii="Verdana" w:eastAsia="Times New Roman" w:hAnsi="Verdana" w:cs="Times New Roman"/>
                <w:sz w:val="27"/>
                <w:szCs w:val="27"/>
                <w:lang w:eastAsia="ru-RU"/>
              </w:rPr>
              <w:t>/л;</w:t>
            </w:r>
          </w:p>
          <w:p w:rsidR="001409D3" w:rsidRPr="001409D3" w:rsidRDefault="001409D3" w:rsidP="001409D3">
            <w:pPr>
              <w:numPr>
                <w:ilvl w:val="0"/>
                <w:numId w:val="160"/>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цитопении;</w:t>
            </w:r>
          </w:p>
          <w:p w:rsidR="001409D3" w:rsidRPr="001409D3" w:rsidRDefault="001409D3" w:rsidP="001409D3">
            <w:pPr>
              <w:numPr>
                <w:ilvl w:val="0"/>
                <w:numId w:val="160"/>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нормализации показателей можно возобновить прием линезолида** в сниженной дозе (300 мг/сут) под контролем общего (клинического) анализа крови;</w:t>
            </w:r>
          </w:p>
          <w:p w:rsidR="001409D3" w:rsidRPr="001409D3" w:rsidRDefault="001409D3" w:rsidP="001409D3">
            <w:pPr>
              <w:numPr>
                <w:ilvl w:val="0"/>
                <w:numId w:val="160"/>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Отменить препарат при повторном возникновении симптомов</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Аллергическая реакция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Любой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numPr>
                <w:ilvl w:val="0"/>
                <w:numId w:val="161"/>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анафилактическом шоке, отеке Квинке, бронхоспазме – немедленная отмена вызвавшего их препарата;</w:t>
            </w:r>
          </w:p>
          <w:p w:rsidR="001409D3" w:rsidRPr="001409D3" w:rsidRDefault="001409D3" w:rsidP="001409D3">
            <w:pPr>
              <w:numPr>
                <w:ilvl w:val="0"/>
                <w:numId w:val="161"/>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других тяжелых аллергических реакциях (крапивница или иная аллергическая сыпь &gt;30% поверхности тела, высыпания на слизистых оболочках, сыпь с признаками некроза кожи, отслойкой эпидермиса, выраженный распространенный кожный зуд, эозинофилия крови ≥20%, лихорадка 38</w:t>
            </w:r>
            <w:r w:rsidRPr="001409D3">
              <w:rPr>
                <w:rFonts w:ascii="Verdana" w:eastAsia="Times New Roman" w:hAnsi="Verdana" w:cs="Times New Roman"/>
                <w:sz w:val="12"/>
                <w:szCs w:val="12"/>
                <w:vertAlign w:val="superscript"/>
                <w:lang w:eastAsia="ru-RU"/>
              </w:rPr>
              <w:t>0</w:t>
            </w:r>
            <w:r w:rsidRPr="001409D3">
              <w:rPr>
                <w:rFonts w:ascii="Verdana" w:eastAsia="Times New Roman" w:hAnsi="Verdana" w:cs="Times New Roman"/>
                <w:sz w:val="27"/>
                <w:szCs w:val="27"/>
                <w:lang w:eastAsia="ru-RU"/>
              </w:rPr>
              <w:t xml:space="preserve">С и выше при исключении инфекционной причины, системная аллергическая реакция с поражением внутренних органов) – отмена препарата без </w:t>
            </w:r>
            <w:r w:rsidRPr="001409D3">
              <w:rPr>
                <w:rFonts w:ascii="Verdana" w:eastAsia="Times New Roman" w:hAnsi="Verdana" w:cs="Times New Roman"/>
                <w:sz w:val="27"/>
                <w:szCs w:val="27"/>
                <w:lang w:eastAsia="ru-RU"/>
              </w:rPr>
              <w:lastRenderedPageBreak/>
              <w:t>последующих попыток десенситизации;</w:t>
            </w:r>
          </w:p>
          <w:p w:rsidR="001409D3" w:rsidRPr="001409D3" w:rsidRDefault="001409D3" w:rsidP="001409D3">
            <w:pPr>
              <w:numPr>
                <w:ilvl w:val="0"/>
                <w:numId w:val="161"/>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аллергических реакциях легкой и средней степени тяжести (локальная сыпь без признаков эксфолиации и вовлечения слизистых оболочек, локальный кожный зуд, эозинофилия менее 20%) рассмотреть продолжение приема препарата на фоне десенсибилизирующей терапии, в том числе местно при зуде и кожных поражениях; при прогрессировании симптомов отменить препарат. Возможна попытка десенситизации после полного купирования симптомов (назначения препарата в минимальной стартовой дозе с постепенным наращиванием, на фоне десенсибилизирующей терапии под контролем врача-аллерголога);</w:t>
            </w:r>
          </w:p>
          <w:p w:rsidR="001409D3" w:rsidRPr="001409D3" w:rsidRDefault="001409D3" w:rsidP="001409D3">
            <w:pPr>
              <w:numPr>
                <w:ilvl w:val="0"/>
                <w:numId w:val="161"/>
              </w:numPr>
              <w:spacing w:after="0" w:line="240" w:lineRule="atLeast"/>
              <w:ind w:left="300"/>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Исключить воздействие других аллергенов</w:t>
            </w:r>
          </w:p>
        </w:tc>
      </w:tr>
    </w:tbl>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Патогенетическое лечение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Патогенетическая терапия пациентов с туберкулезом является одним из компонентов комплексного лечения и направлена на повышение его эффективности за счет применения средств, воздействующих на состояние различных систем организма больного туберкулезом. В зависимости от того, на каком этапе лечения назначается патогенетическая терапия, она может воздействовать на коррекцию нарушений, обусловленных специфическим процессом, или на процессы заживления для восстановления структур организма, которые были утрачены в результате патологического процесса. При назначении патогенетического лечения следует помнить, что она:</w:t>
      </w:r>
    </w:p>
    <w:p w:rsidR="001409D3" w:rsidRPr="001409D3" w:rsidRDefault="001409D3" w:rsidP="001409D3">
      <w:pPr>
        <w:numPr>
          <w:ilvl w:val="0"/>
          <w:numId w:val="1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назначается только вместе с химиотерапией, индивидуальна, поэтому необходимо учесть особенности макроорганизма, что требует иногда проведения дополнительных лабораторных.</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Приложение А3.8</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Лекарственные препараты, используемые для патогенетического лечения туберкулеза</w:t>
      </w:r>
    </w:p>
    <w:tbl>
      <w:tblPr>
        <w:tblW w:w="14165" w:type="dxa"/>
        <w:tblCellMar>
          <w:left w:w="0" w:type="dxa"/>
          <w:right w:w="0" w:type="dxa"/>
        </w:tblCellMar>
        <w:tblLook w:val="04A0" w:firstRow="1" w:lastRow="0" w:firstColumn="1" w:lastColumn="0" w:noHBand="0" w:noVBand="1"/>
      </w:tblPr>
      <w:tblGrid>
        <w:gridCol w:w="3314"/>
        <w:gridCol w:w="2768"/>
        <w:gridCol w:w="2812"/>
        <w:gridCol w:w="5271"/>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МНН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Разовая, суточная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Курсовой прием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Показания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Интерферон гамма человеческий рекомбинантный**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П/к, в/м: 500 тыс. МЕ – 1 р/с ежедневно или через день.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Курс лечения – 1-3 месяца. Возможно повторить через 1-2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 интенсивную фазу лечения с целью ускорения рассасывания инфильтративных изменений, заживление деструкций при туберкулезе с выраженным экссудативным типом воспаления, а также в фазу продолжения при сохранении деструктивных изменений, независимо от сопутствующих заболеваний, за исключением аутоиммунных заболеваний.</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Преднизолон**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Внутрь: начальная доза 20-30 мг/сут. В течение 5-7 дней.</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Лечение прекращают медленно, постепенно снижая дозу по 5 мг в течение каждых 7-10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Курс лечения зависит от исходной дозы и длительности применения каждой дозы.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Независимо от клинической формы заболевания и сопутствующей патологии в интенсивную фазу после двух недель приема противотуберкулезных препаратов соответствующего режима при: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тяжелом течении туберкулезного процесса;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выраженном интоксикационном синдроме;</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преобладании экссудативного воспаления;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наличии плеврита, перикардита, асцита и их сочетании (полисерозита);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туберкулезе ЦНС, милиарном туберкулезе,</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сочетании указанных состояний.</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Таурактант</w:t>
            </w:r>
            <w:del w:id="4" w:author="Unknown">
              <w:r w:rsidRPr="001409D3">
                <w:rPr>
                  <w:rFonts w:ascii="Verdana" w:eastAsia="Times New Roman" w:hAnsi="Verdana" w:cs="Times New Roman"/>
                  <w:sz w:val="27"/>
                  <w:szCs w:val="27"/>
                  <w:lang w:eastAsia="ru-RU"/>
                </w:rPr>
                <w:delText>**</w:delText>
              </w:r>
            </w:del>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Ингаляции: 25 мг – 1 р/с, первые 2 недель по 5 р нед, затем 6 недель – 3 р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Курс – 8 недель (28 ингаляций)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Распространенный инфильтративный или диссеминированный туберкулез легких независимо от лекарственной чувствительности МБТ, с формированием крупных (более 4 см) и/или множественных (более 2-х) деструкций, казеозной пневмонии.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#Глутамил-Цистеинил Глицин динатрия**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В/м: 60 мг 1 раз/с 10 дней е/дн, затем 60 мг – 1 р/с через день – 20 дней.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Курс 20 инъекций, возможен повторный курс ч/з 1-6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 интенсивную фазу как адъювант противотуберкулезных препаратов основного и резервного ряда, в т.ч. при изониазид**-устойчивом и МЛУ-туберкулезе, а также при любых формах туберкулеза при развитии гепатотоксических реакций на противотуберкулезные препараты.</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#Натрия тиосульфат** [196]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В/в: 10 мл 30% раствора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Курс 30 инъекций, возможен повторный курс на фазе продолжения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 интенсивную фазу лечения с как антиоксидат при туберкулезе с выраженным экссудативным типом воспаления, а также в фазу продолжения при любых формах туберкулеза при развитии гепатотоксических реакций на противотуберкулезные препараты.</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У беременных применяется с осторожностью.</w:t>
            </w:r>
          </w:p>
        </w:tc>
      </w:tr>
    </w:tbl>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Приложение А3.9</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Лекарственные препараты, используемые для симптоматической терапии</w:t>
      </w:r>
    </w:p>
    <w:tbl>
      <w:tblPr>
        <w:tblW w:w="14165" w:type="dxa"/>
        <w:tblCellMar>
          <w:left w:w="0" w:type="dxa"/>
          <w:right w:w="0" w:type="dxa"/>
        </w:tblCellMar>
        <w:tblLook w:val="04A0" w:firstRow="1" w:lastRow="0" w:firstColumn="1" w:lastColumn="0" w:noHBand="0" w:noVBand="1"/>
      </w:tblPr>
      <w:tblGrid>
        <w:gridCol w:w="787"/>
        <w:gridCol w:w="1241"/>
        <w:gridCol w:w="3154"/>
        <w:gridCol w:w="3348"/>
        <w:gridCol w:w="3984"/>
        <w:gridCol w:w="3223"/>
        <w:gridCol w:w="3742"/>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lastRenderedPageBreak/>
              <w:t>№ п.п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Код АТХ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Анатомо-терапевтическо-химическая классификация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МНН ЛП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Форма выпуска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Дозы разовые и суточные доза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Показания </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А09АА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ферментные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Панкреатин**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капсулы кишечнорастворимые 150 мг (10000 ЕД) 300 мг (25000 ЕД) 400 мг (40000 ЕД)</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покрытые кишечнорастворимой оболочкой 10000 ЕД, 20000 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Дозу подбирают с учетом индивидуальных особенностей организма, зависит от степени недостаточности пищеварения, в среднем с основным приемом пищи требуется от 25000-80000 ЕД липазы.</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Средняя разовая доза 20000 ЕД-40000 ЕД.</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 суточная доза от 15000-20000 ЕД липазы/кг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нарушении ферментной (экзокринной) функции поджелудочной железы при заболеваниях желудочно-кишечного тракта, сопровождающихся нарушением пищеварения.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А11Н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другие витаминные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Пиридоксин**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Пиридоксин** раствор для инъекций 50 мг/мл-1, 2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Пиридоксин таблетки 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лечении туберкулеза Гидразидами (изониазидом) на 1 г введенного препарата необходимо назначать 100 мг пиридоксина** (для предупреждения нарушений функций центральной нервной системы).</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При лечении нейротоксичности, вызываемой Гиразидами и ее производными – </w:t>
            </w:r>
            <w:r w:rsidRPr="001409D3">
              <w:rPr>
                <w:rFonts w:ascii="Verdana" w:eastAsia="Times New Roman" w:hAnsi="Verdana" w:cs="Times New Roman"/>
                <w:sz w:val="27"/>
                <w:szCs w:val="27"/>
                <w:lang w:eastAsia="ru-RU"/>
              </w:rPr>
              <w:lastRenderedPageBreak/>
              <w:t>внутривенно 500-700 мг/сут раствора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Всем больным туберкулезом для профилактики и лечения гипо- и авитаминоза В6, нейротоксичности изониазида и других производных гидразида изоникотиновой кислоты.</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 составе комплексной терапии: в неврологии: паркинсонизм, параличи центрального или периферического происхождения, радикулит, невралгия, невриты.</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A11DA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витамин B1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Тиамин**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внутримышечного введения 50 мг/мл (ампулы) 1, 2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25-50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дефиците витаминов группы В, наличии периферической моно- и полинейропатии.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A16AA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аминокислоты и их производные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Адеметионин**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лиофилизат для приготовления раствора для внутривенного и внутримышечного введения 400 мг (флаконы) 760 мг/в комплекте с растворителем;</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кишечнорастворимые, покрытые пленочной оболочкой 400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кишечнорастворимые, покрытые пленочной оболочкой 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 400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800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 400</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1600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 500</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1500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токсического поражения печени, включая вирусные и лекарственные, циррозы.</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A05AA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препараты желчных кислот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Урсодезоксихолевая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капсулы 250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суспензия для приема внутрь 250 мг/5 мл (флаконы);</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250 мг, 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Суточная доза 10-15 мг/кг в 2-3 приема. Длительность лечения – 6-12 месяцев и более.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хронического гепатита различного генеза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A05BA</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препараты для лечения заболеваний печени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Глицирризиновая кислота+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Фосфолипиды**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капсулы 35+65 мг;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лиофилизат для приготовления раствора для внутривенного введения 200 мг+500 мг (флаконы) 2,5 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внутривенного введения 200 мг+500 мг (флаконы) 2,5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Рекомендуемый режим дозирования – по 2 капсулы 3 раза в сутки. Длительность применения может составлять до 6 месяцев, в среднем – 3 месяца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токсического, в том числе лекарственного, поражения печени, вирусных гепатитов и цирроза печени.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Инозин+</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Меглюмин+</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Метионин+</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Никотинамид+</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Янтарная кислота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инфузий 400.0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400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800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синдрома внутрипечёночного холестаза, при хронических диффузных заболеваниях печени и других нарушений функции печени вследствие острого или хронического её повреждения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A02BC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ингибиторы протонного насоса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Омепразол**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капсулы 10, 20, 40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10 мг, 20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лиофилизат для приготовления раствора для внутривенного введения 20 мг, 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При обострении язвенной болезни двенадцатиперстной кишки рекомендуется принимать препарат по 20 мг 1 раз в сутки – две недели, при необходимости возможно увеличение курса </w:t>
            </w:r>
            <w:r w:rsidRPr="001409D3">
              <w:rPr>
                <w:rFonts w:ascii="Verdana" w:eastAsia="Times New Roman" w:hAnsi="Verdana" w:cs="Times New Roman"/>
                <w:sz w:val="27"/>
                <w:szCs w:val="27"/>
                <w:lang w:eastAsia="ru-RU"/>
              </w:rPr>
              <w:lastRenderedPageBreak/>
              <w:t>терапии еще на 2 недели. Пациентам с язвенной болезнью двенадцатиперстной кишки, резистентной к лечению, обычно назначают препарат 40 мг 1 раз в сутки, в течение 4-х недель. Для профилактики рецидивов пациентам с язвенной болезнью двенадцатиперстной кишки – 20 мг 1 раз в сутки. В случае необходимости дозу можно увеличить до 40 мг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Всем больным туберкулезом на фоне химиотерапии в качестве альтернативы пероральной терапии при невозможности ее проведения: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 при гастроэзофагеальной рефлюксной болезни у пациентов с эзофагитом </w:t>
            </w:r>
            <w:r w:rsidRPr="001409D3">
              <w:rPr>
                <w:rFonts w:ascii="Verdana" w:eastAsia="Times New Roman" w:hAnsi="Verdana" w:cs="Times New Roman"/>
                <w:sz w:val="27"/>
                <w:szCs w:val="27"/>
                <w:lang w:eastAsia="ru-RU"/>
              </w:rPr>
              <w:lastRenderedPageBreak/>
              <w:t>и/или выраженными симптомами рефлюксной болезни;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для заживления пептических язв, связанных с приемом нестероидных противовоспалительных и противоревматических препаратов (НПВП);</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для профилактики пептических язв, связанных с приемом НПВП, у пациентов, относящихся к группе риска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перорально:</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язвенная болезнь желудка и двенадцатиперстной кишки (лечение и профилактика);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НПВП-ассоциированные язвы и эрозии желудка и двенадцатиперстной кишки (лечение 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профилактика);</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эрадикация Helicobacter pylori при язвенной болезни желудка и двенадцатиперстной кишки (в составе комбинированной терапии);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рефлюкс-эзофагит;</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симптоматическая гастроэзофагеальная рефлюксная болезнь (ГЭРБ);</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диспепсия, связанная с повышенной кислотностью;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А02ВА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блокаторы H2-гистаминовых рецепторов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Фамотидин**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покрытые пленочной оболочкой 20 мг, 40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лиофилизат для приготовления раствора для внутривенного введения 20 мг флаконы в комплекте с растворителем натрия хлорида** 0.9% 5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концентрат для приготовления раствора для внутривенного введения 10 мг/мл (ампулы) 2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20-40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язвенной болезни двенадцатиперстной кишки и язвы желудка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A03AD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папаверин и его производные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Дротаверин**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внутривенного и внутримышечного введения 20 мг/мл (ампулы) 1, 2, 4, 5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инъекций 20 мг/мл (ампулы) 2,4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20 мг, 40 мг, 80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40-80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240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спазма гладкой мускулатуры на фоне терапии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A06AD</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осмотические слабительные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Лактулоза**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сироп, 667 мг/мл (банки, флаконы) 10, 15, 20, 25, 30, 40, 50, 90, 100, 150, 200, 500, 550, 600, 650, </w:t>
            </w:r>
            <w:r w:rsidRPr="001409D3">
              <w:rPr>
                <w:rFonts w:ascii="Verdana" w:eastAsia="Times New Roman" w:hAnsi="Verdana" w:cs="Times New Roman"/>
                <w:sz w:val="27"/>
                <w:szCs w:val="27"/>
                <w:lang w:eastAsia="ru-RU"/>
              </w:rPr>
              <w:lastRenderedPageBreak/>
              <w:t>700, 750, 800, 850, 900, 950, 1000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Разовая доза 15-45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Максимальная суточная доза 180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xml:space="preserve">Всем больным туберкулезом на фоне химиотерапии </w:t>
            </w:r>
            <w:r w:rsidRPr="001409D3">
              <w:rPr>
                <w:rFonts w:ascii="Verdana" w:eastAsia="Times New Roman" w:hAnsi="Verdana" w:cs="Times New Roman"/>
                <w:sz w:val="27"/>
                <w:szCs w:val="27"/>
                <w:lang w:eastAsia="ru-RU"/>
              </w:rPr>
              <w:lastRenderedPageBreak/>
              <w:t>туберкулеза при развитии запоров</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A07BC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другие кишечные адсорбенты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Смектит диоктаэдрический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смектит диоктаэдрический паста для приема внутрь 3 г (пакетики) 10.27 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смектит диоктаэдрический** порошок для приготовления суспензии для приема внутрь, 3 г (пакетики) 3.76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3,0 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острой и хронической функциональной диарее</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A07DA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препараты, снижающие моторику желудочно-кишечного тракта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Лоперамид**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капсулы 2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2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4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12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острой и хронической диарее различного генеза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A03FA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стимуляторы моторики желудочно-кишечного тракта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Метоклопрамид**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внутривенного и внутримышечного введения, 5 мг/мл (ампулы) 2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10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30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тошноте и рвоте</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A04AA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блокаторы серотониновых 5HT3-рецепторов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Ондансетрон**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4 мг, 8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внутривенного и внутримышечного введения, 2 мг/мл (ампулы) 2, 4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8-16-24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24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в на фоне химиотерапии туберкулеза при послеоперационных тошноте и рвоте</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A12CX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другие минеральные вещества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Калия и магния аспарагинат**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175 мг+175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покрытые пленочной оболочкой, 316 мг+280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концентрат для приготовления раствора для инфузий, 45.2 мг/мл+40 мг/мл (ампулы) 10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инфузий (бутылки) 250, 500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концентрат для приготовления раствора для инфузий (ампулы) 5, 10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1-2 таблетки</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6 таблеток;</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10-20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40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дефицита калия и магния при нарушениях ритма сердца</w:t>
            </w:r>
          </w:p>
        </w:tc>
      </w:tr>
      <w:tr w:rsidR="001409D3" w:rsidRPr="001409D3" w:rsidTr="001409D3">
        <w:tc>
          <w:tcPr>
            <w:tcW w:w="0" w:type="auto"/>
            <w:gridSpan w:val="6"/>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Лекарственные препараты, влияющие на кровь и систему кроветворения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B05AA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кровезаменители и препараты плазмы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Альбумин человека**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инфузий, 50 мг/мл, 100 мг/мл, 200 мг/мл, 250 мг/мл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Индивидуально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дефиците альбумина крови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B01AB</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группа гепарина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гепарин натрия гель для наружного применения, 1000 МЕ/г (тубы) 30, 50, 100 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гепарин натрия** раствор для инъекций, 5000 МЕ/мл (ампулы) 1, 2, 5 мл; (флаконы) 5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от 5000 ЕД</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48 000 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подкожных гематом, локализованных инфильтратов и отеков мягких тканей.</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Для лечения острых коагулопатий потребления в послеоперационном </w:t>
            </w:r>
            <w:r w:rsidRPr="001409D3">
              <w:rPr>
                <w:rFonts w:ascii="Verdana" w:eastAsia="Times New Roman" w:hAnsi="Verdana" w:cs="Times New Roman"/>
                <w:sz w:val="27"/>
                <w:szCs w:val="27"/>
                <w:lang w:eastAsia="ru-RU"/>
              </w:rPr>
              <w:lastRenderedPageBreak/>
              <w:t>периоде на фоне химиотерапии туберкулеза.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Эноксапарин 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инъекций, 2000 анти-Ха МЕ/0.2 мл, 3000 анти Ха МЕ/0.3 мл, 4000 анти-Ха МЕ/0.4 мл, 5000 анти-Ха МЕ/0.5 мл, 6000 анти-Ха МЕ/0.6 мл, 7000 анти-Ха МЕ/0.7 мл, 8000 анти-Ха МЕ/0.8 мл, 10000 анти-Ха МЕ/1.0 мл (ампулы) 0.2, 0.3, 0.4, 0.5, 0.6, 0.7, 0.8, 1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40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1мг/кг – 2 раза в сутки или 1,5 мг/кг –1 раз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для профилактики венозных тромбозов и эмболий при хирургических вмешательствах</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B02AA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аминокислоты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Транексамовая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покрытые пленочной оболочкой 250 мг, 500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внутривенного введения, 50 мг/мл, 100 мг/мл (ампулы)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Стандартная доза составляет 15-25 мг/кг массы тела, в среднем 1000-1500 мг 2-3 раза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возникновении носового кровотечения, аномального маточного кровотечения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B03BA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витамин B12 (цианокобаламин и его аналоги)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Цианокобаламин**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1 мг;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инъекций, 0.2 мг/мл, 0.5 мг/мл (ампулы) 1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от 100-500 мкг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500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возникновении хронической анемии, протекающей с дефицитом витамина B12</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B03AB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пероральные препараты </w:t>
            </w:r>
            <w:r w:rsidRPr="001409D3">
              <w:rPr>
                <w:rFonts w:ascii="Verdana" w:eastAsia="Times New Roman" w:hAnsi="Verdana" w:cs="Times New Roman"/>
                <w:sz w:val="27"/>
                <w:szCs w:val="27"/>
                <w:lang w:eastAsia="ru-RU"/>
              </w:rPr>
              <w:lastRenderedPageBreak/>
              <w:t>трехвалентного железа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Железа (III) гидроксид полимальтозат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железа (III) гидроксид полимальтозат** капли </w:t>
            </w:r>
            <w:r w:rsidRPr="001409D3">
              <w:rPr>
                <w:rFonts w:ascii="Verdana" w:eastAsia="Times New Roman" w:hAnsi="Verdana" w:cs="Times New Roman"/>
                <w:sz w:val="27"/>
                <w:szCs w:val="27"/>
                <w:lang w:eastAsia="ru-RU"/>
              </w:rPr>
              <w:lastRenderedPageBreak/>
              <w:t>для приема внутрь 50 мг/1мл;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железа (III) гидроксид полимальтозат**сироп 50 мг/5 мл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железа (III) гидроксид полимальтозат**таблетки жевательные 100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железа (III) гидроксид полимальтозат раствор для внутримышечного введения 100 мг/2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Разовая доза 100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Максимальная суточная доза для </w:t>
            </w:r>
            <w:r w:rsidRPr="001409D3">
              <w:rPr>
                <w:rFonts w:ascii="Verdana" w:eastAsia="Times New Roman" w:hAnsi="Verdana" w:cs="Times New Roman"/>
                <w:sz w:val="27"/>
                <w:szCs w:val="27"/>
                <w:lang w:eastAsia="ru-RU"/>
              </w:rPr>
              <w:lastRenderedPageBreak/>
              <w:t>приема внутрь 300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для парентерального введения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xml:space="preserve">Всем больным туберкулезом на фоне химиотерапии </w:t>
            </w:r>
            <w:r w:rsidRPr="001409D3">
              <w:rPr>
                <w:rFonts w:ascii="Verdana" w:eastAsia="Times New Roman" w:hAnsi="Verdana" w:cs="Times New Roman"/>
                <w:sz w:val="27"/>
                <w:szCs w:val="27"/>
                <w:lang w:eastAsia="ru-RU"/>
              </w:rPr>
              <w:lastRenderedPageBreak/>
              <w:t>туберкулеза при возникновении необходимости лечения железодефицитной анемии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B03AC</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парентеральные препараты трехвалентного железа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Железа (III) гидроксида сахарозный комплекс** [380]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Внутривенно в дозе 100 мг (5 мл) 2 раза в неделю и в день операции.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100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необходимости быстрого восполнения железа в послеоперационном периоде</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Железа карбоксимальтозат**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в/в введения 50 мг/мл 2, 10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15 мг железа/кг массы тела (в/в струйная инфузия) или 20 мг железа/кг массы тела (в/в инфузия)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доза 1000 мг в неделю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возникновении необходимости лечения дефицита железа, железодефицитной анемии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B05XA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растворы электролитов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Калия хлорид**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концентрат для приготовления раствора для инфузий 40 мг/мл (ампулы) 5,10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раствор для внутривенного введения 40 мг/мл, 75 мг/мл (флаконы) 100, 200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Разовая доза 1-1.5-2-2.5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12.0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гипокалиемии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C03CA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сульфонамиды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Фуросемид**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внутривенного и внутримышечного введения 10 мг/мл (ампулы) 2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40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Начальная разовая доза 20-40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1500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отечного синдрома при острой и хронической сердечной недостаточности, при острой и хронической почечной недостаточности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C03DA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антагонист альдостерона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Спиронолактон**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капсулы 25 мг, 50 мг, 100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от 25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400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гипокалиемии, при хронической сердечной недостаточности, циррозе печени при наличии асцита и/или отеков.</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C01BB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антиаритмические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Лидокаин**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инъекций 20 мг/мл, 100 мг/мл (ампулы) 2, 2,5, 10 мл;</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спрей для местного и наружного применения дозированный 4,6 мг/доза (флакон) 340 доз (20 г), 650 доз – (38 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пластырь, 700 мг (саше)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5 мг/кг массы тела (исключение спинальная анальгезия).</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300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Разовая доза – 1 нажатие (4,6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 40 нажатий при массе тела 70 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xml:space="preserve">Всем больным туберкулезом на фоне химиотерапии туберкулеза, сопровождающейся местной и региональной анестезией, проводниковой анестезией при малых и </w:t>
            </w:r>
            <w:r w:rsidRPr="001409D3">
              <w:rPr>
                <w:rFonts w:ascii="Verdana" w:eastAsia="Times New Roman" w:hAnsi="Verdana" w:cs="Times New Roman"/>
                <w:sz w:val="27"/>
                <w:szCs w:val="27"/>
                <w:lang w:eastAsia="ru-RU"/>
              </w:rPr>
              <w:lastRenderedPageBreak/>
              <w:t>больших хирургических вмешательствах</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М01АВ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производные уксусной кислоты и родственные соединения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Диклофенак**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25 мг, 50 мг, 100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внутримышечного введения 25 мг/мл (ампулы) 3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75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150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посттравматических и послеоперационного болевого синдрома, сопровождающимся воспалением</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М01АЕ</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производные пропионовой кислоты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Ибупрофен**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200 мг, 400 мг, 800 мг;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200-400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1200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наличии болей, воспаления и повышенной температуры тела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Кетопрофен**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25 мг, 50 мг, 100 мг, 150 мг;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капсулы 25 мг;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внутримышечного, внутривенного введения 25 мг/мл, 50 мг/мл, 100 мг/мл (ампулы ) 2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25-50-100-150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200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в комплексной химиотерапии, сопровождающейся развитием посттравматического и послеоперационного болевого синдрома, подагры</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M03BX</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другие миорелаксанты центрального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Баклофен**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10 мг, 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начальная доза 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100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менингита, черепно-мозговой травме</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Тизанидин**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2 мг, 4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2-4 мг, Максимальная суточная доза 36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на фоне химиотерапии туберкулеза при болезненных мышечным спазмах (после хирургических вмешательств)</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M04AA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ингибиторы образования мочевой кислоты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Аллопуринол**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100 мг, 150 мг, 200 мг, 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100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900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гиперурикремии, при лечении рецидивирующих, смешанных кристаллов кальция оксалата, сопровождающихся гиперурикемией</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N02BE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анилиды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Парацетамол**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500 мг;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инфузий 10 мг/мл (флаконы) 100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500 мг-1000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4000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состояниях, сопровождающимися повышением температуры тела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N06AA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неселективные ингибиторы обратного захвата моноаминов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Амитриптилин**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25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внутримышечного и внутривенного введения,10 мг/мл (ампулы), 2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25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эндогенной депрессии и других депрессивных расстройств</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N06BX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другие психостимуляторы и ноотропные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Агомелатин**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25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25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наличии большого депрессивного расстройства и генерализованного тревожного расстройства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N06BX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другие психостимуляторы и ноотропные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Глицин**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100 мг, 250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100 мг-125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300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Всем больным туберкулезом на фоне химиотерапии туберкулеза при наличии стрессовых состояний, снижением умственной работоспособности, различными функциональными и органическими заболеваниями нервной системы (при наличии повышенной возбудимости, эмоциональной нестабильности, снижением умственной </w:t>
            </w:r>
            <w:r w:rsidRPr="001409D3">
              <w:rPr>
                <w:rFonts w:ascii="Verdana" w:eastAsia="Times New Roman" w:hAnsi="Verdana" w:cs="Times New Roman"/>
                <w:sz w:val="27"/>
                <w:szCs w:val="27"/>
                <w:lang w:eastAsia="ru-RU"/>
              </w:rPr>
              <w:lastRenderedPageBreak/>
              <w:t>работоспособности и нарушением сна, неврозов, неврозоподобных состояний, вегетососудистых дистоний).</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R03AC</w:t>
            </w:r>
          </w:p>
        </w:tc>
        <w:tc>
          <w:tcPr>
            <w:tcW w:w="0" w:type="auto"/>
            <w:vMerge w:val="restart"/>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селективные бета 2-адреномиметики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Сальбутамол**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аэрозоль для ингаляций 100 мкг/доза 200 доз (12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100 мкг-200 мкг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800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купировании симптомов бронхиальной астмы; предотвращения приступов бронхоспазма, связанных с воздействием аллергена).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1409D3" w:rsidRPr="001409D3" w:rsidRDefault="001409D3" w:rsidP="001409D3">
            <w:pPr>
              <w:spacing w:after="0" w:line="240" w:lineRule="auto"/>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Формотерол**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аэрозоль для ингаляций дозированный 12 мкг/доза (баллоны) 100, 120 доз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12 мкг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48 мкг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Всем больным туберкулезом на фоне химиотерапии туберкулеза при купировании симптомов бронхиальной астмы; для предотвращения приступов бронхоспазма, связанных с воздействием аллергена), профилактики и лечения нарушений бронхиальной проходимости у пациентов с </w:t>
            </w:r>
            <w:r w:rsidRPr="001409D3">
              <w:rPr>
                <w:rFonts w:ascii="Verdana" w:eastAsia="Times New Roman" w:hAnsi="Verdana" w:cs="Times New Roman"/>
                <w:sz w:val="27"/>
                <w:szCs w:val="27"/>
                <w:lang w:eastAsia="ru-RU"/>
              </w:rPr>
              <w:lastRenderedPageBreak/>
              <w:t>хронической обструктивной болезнью легких</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R05CB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муколитические препараты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Амброксол**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30,60 мг, 75 мг;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внутривенного введения 15 мг/2 мл (ампулы);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приема внутрь и ингаляций 7,5 мг/мл (флаконы-капельницы) 40,100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30 мг-60 мг-75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90 мг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15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45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острых и хронических бронхитах, пневмонии, хронической обструктивной болезни легких, бронхиальной астме с затруднением отхождения мокроты, бронхоэктатической болезнью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R03DA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ксантины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Аминофиллин**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150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внутривенного введения 24 мг/мл (ампулы) 5, 10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высшая доза 0.25 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Суточная высшая доза 0.5 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бронхообструктивного синдрома, при бронхиальной астме, бронхите, эмфиземе легких.</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R06AC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замещенные этилендиамины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Хлоропирамин**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25 мг;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раствор для внутривенного и внутримышечного введения 20 мг/мл (ампулы)1 мл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25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Максимальная суточная доза 100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доза 20-40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Максимальная суточная доза не </w:t>
            </w:r>
            <w:r w:rsidRPr="001409D3">
              <w:rPr>
                <w:rFonts w:ascii="Verdana" w:eastAsia="Times New Roman" w:hAnsi="Verdana" w:cs="Times New Roman"/>
                <w:sz w:val="27"/>
                <w:szCs w:val="27"/>
                <w:lang w:eastAsia="ru-RU"/>
              </w:rPr>
              <w:lastRenderedPageBreak/>
              <w:t>должная превышать 2 мг/кг массы тела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 xml:space="preserve">Всем больным туберкулезом на фоне химиотерапии туберкулеза при развитии крапивницы, аллергического конъюктивита, контактного дерматита, кожного зуда, </w:t>
            </w:r>
            <w:r w:rsidRPr="001409D3">
              <w:rPr>
                <w:rFonts w:ascii="Verdana" w:eastAsia="Times New Roman" w:hAnsi="Verdana" w:cs="Times New Roman"/>
                <w:sz w:val="27"/>
                <w:szCs w:val="27"/>
                <w:lang w:eastAsia="ru-RU"/>
              </w:rPr>
              <w:lastRenderedPageBreak/>
              <w:t>лекарственной аллергии</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R06AE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производные пиперазина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Цетиризин**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максимальная суточная доза 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аллергического ринита и аллергического конъюнктивита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R06AX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другие антигистаминные средства системного действия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Лоратадин**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таблетки 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максимальная суточная доза 10 мг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Всем больным туберкулезом на фоне химиотерапии туберкулеза при развитии аллергического ринита и аллергического конъюнктивита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L03AX</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другие иммуностимуляторы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Глутамил-Цистеинил-Глицин динатрия**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В/м: 60 мг 1 раз/сут 10 дней ежедневно, затем 60 мг – 1 р/с через день – 20 дней.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Разовая, максимальная суточная доза 60 мг.</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Курс 20 инъекций, возможен повторный курс ч/з 1-6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Всем больным туберкулезом в составе комплексной противотуберкулезной терапии тяжелых распространенных форм туберкулеза всех локализаций, при наличии лекарственной резистентности микобактерий туберкулеза, для профилактики обострений хронического гепатита у больных туберкулезом на фоне </w:t>
            </w:r>
            <w:r w:rsidRPr="001409D3">
              <w:rPr>
                <w:rFonts w:ascii="Verdana" w:eastAsia="Times New Roman" w:hAnsi="Verdana" w:cs="Times New Roman"/>
                <w:sz w:val="27"/>
                <w:szCs w:val="27"/>
                <w:lang w:eastAsia="ru-RU"/>
              </w:rPr>
              <w:lastRenderedPageBreak/>
              <w:t>противотуберкулезной терапии, для лечения токсических осложнений противотуберкулезной терапии.</w:t>
            </w:r>
          </w:p>
        </w:tc>
      </w:tr>
    </w:tbl>
    <w:p w:rsidR="001409D3" w:rsidRPr="001409D3" w:rsidRDefault="001409D3" w:rsidP="001409D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lastRenderedPageBreak/>
        <w:t>Хирургическое лечение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Основным видом операций по поводу туберкулеза являются резекции легких различного объема, что определяется протяженностью основного поражения и обсеменения легочной ткани. Резекции легких большого объема (доля+сегмент), особенно проведенные на фоне продолжающегося бактериовыделения, могут дополняться одномоментной или отсроченной торакопластикой с целью уменьшения риска послеоперационных осложнений и рецидивов туберкулеза. Проведение торакопластики показано также при резекциях легких меньшего объема, в случаях обсеменения оставшихся сегментов оперированного легкого.</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Перед операцией необходимо исключить специфическое поражение крупных бронхов, а при его наличии отложить резекционные методы лечения до стихания активности специфического процесса в крупных бронхах.</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Лечение плеврита (эмпиемы) туберкулезной этиологии начинается с проведения пункций плевральной полости до полного удаления экссудата. При отсутствии эффекта от пункционного лечения в течение 14 суток производится дренирование плевральной полости. Продолжающееся накопление экссудата через 60 суток после дренирования на фоне проводимой специфической терапии представляет показания к хирургическому лечению – видеоторакоскопической плеврэктомии или открытой плеврэктомии [315, 316]. В случаях, когда туберкулезная эмпиема осложняет диссеминированный, инфильтративный туберкулез, казеозную пневмонию или фиброзно-кавернозный туберкулез проведение плеврэктомии производится в более поздние сроки (после рассасывания или существенного уменьшения инфильтративных изменений, прекращения бактериовыделения – как правило, через 4-6 месяцев от начала лечения). При развитии эмпиемы плевры с </w:t>
      </w:r>
      <w:r w:rsidRPr="001409D3">
        <w:rPr>
          <w:rFonts w:ascii="Times New Roman" w:eastAsia="Times New Roman" w:hAnsi="Times New Roman" w:cs="Times New Roman"/>
          <w:color w:val="222222"/>
          <w:spacing w:val="4"/>
          <w:sz w:val="27"/>
          <w:szCs w:val="27"/>
          <w:lang w:eastAsia="ru-RU"/>
        </w:rPr>
        <w:lastRenderedPageBreak/>
        <w:t>бронхиальным свищом выполняют дренирование плевральной полости в сочетании с эКББ [308,381]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фиброзно-кавернозном туберкулезе с тотальным необратимым поражением легкого, осложненным эмпиемой плевры с бронхиальным свищом, первым этапом хирургического лечения производится окклюзия главного бронха пораженного легкого через трансстернальный доступ. Вторым этапом выполняется пневмонэктомия через 1,5-2 месяца [312, 313, 317].</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Торакопластика, операция экстраплеврального пневмолиза и экстраплевральной пломбировки применяются как самостоятельные операции в случаях значительного двустороннего деструктивного поражения (как правило, верхнедолевого), когда резекция легких нецелесообразна или невозможна из-за низких функциональных резервов. Наилучшие результаты этих операций обеспечиваются после достижения стабилизации туберкулезного процесса. Вместе с тем, они могут выполняться и при прогрессировании туберкулеза в качестве меры по стабилизации процесса, если других перспектив для закрытия полостей нет. Эффективность операции торакопластики существенно возрастает при ее дополнении эндоскопическая клапанной бронхоблокацией [318].</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Хирургическая верификация урогенитального туберкулеза может проводиться различными методами в зависимости от локализации:</w:t>
      </w:r>
    </w:p>
    <w:p w:rsidR="001409D3" w:rsidRPr="001409D3" w:rsidRDefault="001409D3" w:rsidP="001409D3">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биопсия (мультифокальная) простаты трансперинеальная пункционная под контролем ультразвукового исследования</w:t>
      </w:r>
    </w:p>
    <w:p w:rsidR="001409D3" w:rsidRPr="001409D3" w:rsidRDefault="001409D3" w:rsidP="001409D3">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биопсия предстательной железы</w:t>
      </w:r>
    </w:p>
    <w:p w:rsidR="001409D3" w:rsidRPr="001409D3" w:rsidRDefault="001409D3" w:rsidP="001409D3">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биопсия мочевого пузыря;</w:t>
      </w:r>
    </w:p>
    <w:p w:rsidR="001409D3" w:rsidRPr="001409D3" w:rsidRDefault="001409D3" w:rsidP="001409D3">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уретероскопия;</w:t>
      </w:r>
    </w:p>
    <w:p w:rsidR="001409D3" w:rsidRPr="001409D3" w:rsidRDefault="001409D3" w:rsidP="001409D3">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пункция и аспирация из кисты почки или почечной лоханки под контролем ультразвукового исследования;</w:t>
      </w:r>
    </w:p>
    <w:p w:rsidR="001409D3" w:rsidRPr="001409D3" w:rsidRDefault="001409D3" w:rsidP="001409D3">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резекционные методики (предпочтительно лапароскопия);</w:t>
      </w:r>
    </w:p>
    <w:p w:rsidR="001409D3" w:rsidRPr="001409D3" w:rsidRDefault="001409D3" w:rsidP="001409D3">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лапароскопическая нефрэктомия по показаниям;</w:t>
      </w:r>
    </w:p>
    <w:p w:rsidR="001409D3" w:rsidRPr="001409D3" w:rsidRDefault="001409D3" w:rsidP="001409D3">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лапароскопия, биопсия почки;</w:t>
      </w:r>
    </w:p>
    <w:p w:rsidR="001409D3" w:rsidRPr="001409D3" w:rsidRDefault="001409D3" w:rsidP="001409D3">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раздельное диагностическое выскабливание полости матки и цервикального канала;</w:t>
      </w:r>
    </w:p>
    <w:p w:rsidR="001409D3" w:rsidRPr="001409D3" w:rsidRDefault="001409D3" w:rsidP="001409D3">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лапароскопия диагностическая;</w:t>
      </w:r>
    </w:p>
    <w:p w:rsidR="001409D3" w:rsidRPr="001409D3" w:rsidRDefault="001409D3" w:rsidP="001409D3">
      <w:pPr>
        <w:numPr>
          <w:ilvl w:val="0"/>
          <w:numId w:val="16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гистероскопия с выполнением комплекса исследований для диагностики злокачественных новообразований эндометрия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Хирургическое лечение 3, 4 стадии нефротуберкулеза (деструктивные формы) проводится с использованием люмбоскопического (предпочтительно), лапароскопического доступа (при отсутствии противопоказаний).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хирургическом лечении туберкулезного эпидидимоорхита нецелесообразно использовать паллиативные методики – вскрытие и дренирование абсцесса; необходимо изменить объем хирургического лечения в пользу радикальности операции – эпидидимэктомия, орхэктомия.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Хирургическое лечение туберкулеза женских половых органов проводится на фоне специфической терапии до и после операции.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Показаниями к операции является:</w:t>
      </w:r>
    </w:p>
    <w:p w:rsidR="001409D3" w:rsidRPr="001409D3" w:rsidRDefault="001409D3" w:rsidP="001409D3">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резистентность к специфической противотуберкулезной терапии или ее непереносимость;</w:t>
      </w:r>
    </w:p>
    <w:p w:rsidR="001409D3" w:rsidRPr="001409D3" w:rsidRDefault="001409D3" w:rsidP="001409D3">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объемные образования придатков матки (казеома, пиосальпинкс, пиовар) часто не позволяющие исключить опухолевое поражение яичников и маточных труб;</w:t>
      </w:r>
    </w:p>
    <w:p w:rsidR="001409D3" w:rsidRPr="001409D3" w:rsidRDefault="001409D3" w:rsidP="001409D3">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наличие свищей;</w:t>
      </w:r>
    </w:p>
    <w:p w:rsidR="001409D3" w:rsidRPr="001409D3" w:rsidRDefault="001409D3" w:rsidP="001409D3">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последствия туберкулеза женских половых органов (трубное бесплодие, выраженный спаечный процесс малого таза, стойкий болевой синдром);</w:t>
      </w:r>
    </w:p>
    <w:p w:rsidR="001409D3" w:rsidRPr="001409D3" w:rsidRDefault="001409D3" w:rsidP="001409D3">
      <w:pPr>
        <w:numPr>
          <w:ilvl w:val="0"/>
          <w:numId w:val="1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сочетание туберкулеза гениталий с опухолями матки, яичников.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Показания к хирургическому лечению отдельных форм туберкулез костей и суставов:</w:t>
      </w:r>
    </w:p>
    <w:p w:rsidR="001409D3" w:rsidRPr="001409D3" w:rsidRDefault="001409D3" w:rsidP="001409D3">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туберкулезный спондилит: абсцессы, деструкция и секвестры позвонков, нестабильность позвоночника, болевой синдром, неврологические нарушения, свищи, деформация позвоночного столба.</w:t>
      </w:r>
    </w:p>
    <w:p w:rsidR="001409D3" w:rsidRPr="001409D3" w:rsidRDefault="001409D3" w:rsidP="001409D3">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туберкулезный коксит, туберкулезный гонит: абсцесс, ограничения движения в суставе, деструкция головки бедренной кости и вертлужной впадины, свищи, контрактура и анкилоз сустава, болевой синдром.</w:t>
      </w:r>
    </w:p>
    <w:p w:rsidR="001409D3" w:rsidRPr="001409D3" w:rsidRDefault="001409D3" w:rsidP="001409D3">
      <w:pPr>
        <w:numPr>
          <w:ilvl w:val="0"/>
          <w:numId w:val="1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прочих костей: болевой синдром, абсцесс, деструкция костей, свищи, контрактура и анкилоз сустава.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Виды операций при:</w:t>
      </w:r>
    </w:p>
    <w:p w:rsidR="001409D3" w:rsidRPr="001409D3" w:rsidRDefault="001409D3" w:rsidP="001409D3">
      <w:pPr>
        <w:numPr>
          <w:ilvl w:val="0"/>
          <w:numId w:val="1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туберкулезном спондилите: абсцессотомия, некрсеквестрэктомия, фистуллоэктомия, декомпрессия спинного мозга, спондилодез (в том числе с использованием коллагеновой биорезорбируемой мембраны) [319];</w:t>
      </w:r>
    </w:p>
    <w:p w:rsidR="001409D3" w:rsidRPr="001409D3" w:rsidRDefault="001409D3" w:rsidP="001409D3">
      <w:pPr>
        <w:numPr>
          <w:ilvl w:val="0"/>
          <w:numId w:val="1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туберкулезе суставов: некрсеквестрэктомия, артротомия, артродез сустава. Установка артикулирующего спейсера, эндопротезирование сустава.</w:t>
      </w:r>
    </w:p>
    <w:p w:rsidR="001409D3" w:rsidRPr="001409D3" w:rsidRDefault="001409D3" w:rsidP="001409D3">
      <w:pPr>
        <w:numPr>
          <w:ilvl w:val="0"/>
          <w:numId w:val="1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туберкулезе прочих костей: остеотомия при туберкулезе трубчатых костей, некрсеквестрэктомия, абсцессотомия костей, костная пластика, пластика полостей миофасциальным лоскутом и местными тканями, остеосинтез при патологических переломах костей, коррегирующая остеотомия, удлинение и/или укорочение костей, закрытие мягкотканных дефектов.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активном туберкулезе костей и суставов производятся дренирующие и санационные операции с одновременным проведением курса химиотерапии в соответствии со спектром ЛУ МБТ. Развитие нарастающей неврологической симптоматики при туберкулезном спондилите представляет показания к срочным оперативным вмешательствам целью которых является декомпрессия спинного мозга и восстановление опорной функции позвоночника.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Реконструктивно-восстановительные операции, операции по эндопротезированию суставов должны выполняться на фоне стабилизации туберкулезного процесса не ранее, чем через 2 месяца после санационных операций и начала курса химиотерапии.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Операции по поводу последствий туберкулеза костей и суставов не требуют предварительного курса химиотерапии.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У больных генерализованным туберкулезом с поражением легких решение о сроке проведения операции по поводу туберкулеза костей и суставов принимается индивидуально, в зависимости от динамики легочного процесса, рассасывания инфильтративных изменений, закрытия полостей деструкции и прекращения бактериовыделения и, как правило, не ранее 4 месяцев от начала лечения у больных лекарственно чувствительным туберкулезом и 6 месяцев у больных туберкулезом с МЛУ МБТ. В ряде случаев (при развитии нарастающей неврологической симптоматики) при генерализованном туберкулезе хирургическое лечение производится в более ранние сроки.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Диагностика и хирургическое лечение туберкулеза костей и суставов у больных с ВИЧ-инфекцией должна проводиться по общим принципам и показаниям. Оптимальным является проведение хирургического лечения на фоне АРТ, подавленной вирусной нагрузки и более 100 CD4+ лимфоцитов в 1 мкл.</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Пациентам с подозрением на абдоминальный туберкулез показано:  </w:t>
      </w:r>
    </w:p>
    <w:p w:rsidR="001409D3" w:rsidRPr="001409D3" w:rsidRDefault="001409D3" w:rsidP="001409D3">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бактериологическое исследование кала на МБТ (микробиологическое (культуральное) исследование кала на плотных и жидких питательных средах на микобактерии (Mycobacterium spp.) с определением лекарственной устойчивости МБТ к противотуберкулезным препаратам );</w:t>
      </w:r>
    </w:p>
    <w:p w:rsidR="001409D3" w:rsidRPr="001409D3" w:rsidRDefault="001409D3" w:rsidP="001409D3">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ультразвуковое исследование органов брюшной полости (комплексное);</w:t>
      </w:r>
    </w:p>
    <w:p w:rsidR="001409D3" w:rsidRPr="001409D3" w:rsidRDefault="001409D3" w:rsidP="001409D3">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эзофагогастродуоденоскопия (с биопсия желудка и двенадцатиперстной кишки с помощью эндоскопии);</w:t>
      </w:r>
    </w:p>
    <w:p w:rsidR="001409D3" w:rsidRPr="001409D3" w:rsidRDefault="001409D3" w:rsidP="001409D3">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колоноскопия (с биопсией прямой кишки с помощью видеоэндоскопических технологий);</w:t>
      </w:r>
    </w:p>
    <w:p w:rsidR="001409D3" w:rsidRPr="001409D3" w:rsidRDefault="001409D3" w:rsidP="001409D3">
      <w:pPr>
        <w:numPr>
          <w:ilvl w:val="0"/>
          <w:numId w:val="16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спиральная компьютерная томография органов брюшной полости с внутривенным болюсным контрастированием, мультипланарной и трехмерной реконструкцией.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При отсутствии верифицированного бактериологическими и молекулярно-биологических методами диагноза и сохраняющемся подозрении на туберкулез органов брюшной полости показана диагностическая лапароскопия с биопсией внутрибрюшных лимфатических узлов, сальника, брюшины с последующим гистологическим исследованием. Взятый при лапароскопии </w:t>
      </w:r>
      <w:r w:rsidRPr="001409D3">
        <w:rPr>
          <w:rFonts w:ascii="Times New Roman" w:eastAsia="Times New Roman" w:hAnsi="Times New Roman" w:cs="Times New Roman"/>
          <w:color w:val="222222"/>
          <w:spacing w:val="4"/>
          <w:sz w:val="27"/>
          <w:szCs w:val="27"/>
          <w:lang w:eastAsia="ru-RU"/>
        </w:rPr>
        <w:lastRenderedPageBreak/>
        <w:t>материал в обязательном порядке должен быть подвергнут молекулярно-биологическому и микробиологическому (культуральному) исследованию (посев на жидкие питательные среды, посев на плотные питательные среды с определением ЛУ МБТ).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Абдоминальный туберкулез, осложненный перфорацией кишки (желудка) с развитием перитонита, острой кишечной непроходимостью, формированием абсцессов брыжейки, межпетельных абсцессов, а также инфильтративно-язвенное поражение кишечника являются абсолютными показаниями к экстренному хирургическому лечению.</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проведении операций по поводу кишечной непроходимости отдается предпочтение наложению межкишечных анастомозов.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Асцит-перитонит является формой специфического поражения брюшины, которая должна лечиться консервативно.</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выявлении у пациентов периферической лимфаденопатии и подозрении на туберкулез периферических лимфатических узлов показано выполнение ультразвукового исследования лимфатических узлов (одна анатомическая зона) с последующей биопсией и гистологической верификацией. Материал лимфатического узла должен также подвергаться молекулярно-биологическим, микробиологическим (культуральным) методам исследования для определения чувствительности микобактерий туберкулеза (Mycobacterium tuberculosis complex) к противотуберкулезным препаратам первого и второго ряда.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Пункционная биопсия периферических лимфатических узлов малоинформативна при сохраненной ультразвуковой структуре. При выявлении жидкостного компонента в структуре лимфатического узла возможно проведение биопсии лимфатического узла с последующим проведением молекулярно-биологического, микробиологического (культурального) и микроскопического методов исследований.  Получение гноя при пункционной биопсии представляет показания к хирургическому лечению в объеме вскрытия и дренирования аденофлегмоны с последующими ежедневными перевязками. Длительность заживления ран в таких случаях определяется общим состоянием пациента, спектром ЛУ МБТ и может достигать 3-4 месяцев. Прекращение бактериовыделения из раны является основанием для наложения вторичных швов.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Диагностика и хирургическое лечение абдоминального туберкулеза и туберкулеза периферических лимфатических узлов у больных с ВИЧ-инфекцией проводится по общим для больных лимфо-абдоминальным туберкулезом показаниям. Оптимальным является плановое хирургическое лечение на фоне АРВТ и подавленной вирусной нагрузки при уровне CD4+ лимфоцитов более 100 клеток в 1 мкл. Экстренные хирургические вмешательства у больных лимфо-абдоминальным туберкулезом производятся без учёта АРТ, CD4+ лимфоцитов и вирусной нагрузки.</w:t>
      </w:r>
    </w:p>
    <w:p w:rsidR="001409D3" w:rsidRPr="001409D3" w:rsidRDefault="001409D3" w:rsidP="001409D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1409D3">
        <w:rPr>
          <w:rFonts w:ascii="Times New Roman" w:eastAsia="Times New Roman" w:hAnsi="Times New Roman" w:cs="Times New Roman"/>
          <w:b/>
          <w:bCs/>
          <w:color w:val="222222"/>
          <w:spacing w:val="4"/>
          <w:sz w:val="27"/>
          <w:szCs w:val="27"/>
          <w:u w:val="single"/>
          <w:lang w:eastAsia="ru-RU"/>
        </w:rPr>
        <w:t>Лечение туберкулеза в особых ситуациях</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и беременность</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Диагностика туберкулеза в период беременности проводится в соответствии с общими принципами диагностики этого заболевания.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Лабораторная этиологическая диагностика туберкулеза при беременности выполняется в соответствии со стандартным алгоритмом, а лучевое исследование при наличии веских аргументов в пользу туберкулеза проводится на любом сроке беременности с обязательным экранированием области таза. Иммунологические методы не имеют самостоятельного значения для диагностики туберкулеза в период беременности, в том числе у женщин, инфицированных ВИЧ, поскольку не обладают достаточной информативностью. Вместе с тем они могут быть использованы в клинической практике вследствие определенных ограничений по применению некоторых инструментальных диагностических методов в период беременности.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Беременные с установленным диагнозом туберкулеза должны состоять на диспансерном учете в женской консультации по месту жительства под наблюдением врача-акушера-гинеколога, а для женщин с положительным ВИЧ-статусом необходимо наблюдение врача-инфекциониста. Одновременно женщина состоит на диспансерном учете в противотуберкулезном диспансере под наблюдением участкового врача-фтизиатра. Тактика ведения беременности обсуждается врачом-акушером-гинекологом совместно с врачом-фтизиатром и (при необходимости) врачом-инфекционистом.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Лечение туберкулеза в период беременности и послеродовом периоде основывается на общих принципах и проводится в соответствии с действующими клиническими рекомендациями. Беременность не является противопоказанием для лечения активного туберкулеза любой локализации, </w:t>
      </w:r>
      <w:r w:rsidRPr="001409D3">
        <w:rPr>
          <w:rFonts w:ascii="Times New Roman" w:eastAsia="Times New Roman" w:hAnsi="Times New Roman" w:cs="Times New Roman"/>
          <w:color w:val="222222"/>
          <w:spacing w:val="4"/>
          <w:sz w:val="27"/>
          <w:szCs w:val="27"/>
          <w:lang w:eastAsia="ru-RU"/>
        </w:rPr>
        <w:lastRenderedPageBreak/>
        <w:t>более того, отсутствие адекватной противотуберкулезной терапии способно ухудшить прогноз для матери и ребенка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Помимо высокого риска угрозы прерывания беременности в I триместре у пациентки с туберкулезом назначение противотуберкулезных препаратов является неблагоприятным для плода, при ограниченных формах туберкулеза без распада и бактериовыделения начало противотуберкулезной терапии целесообразно отложить до его окончания I триместра [320]. При распространенных, остропрогрессирующих, деструктивных и/или осложненных формах туберкулеза, а также в случаях сочетания туберкулеза с тяжелой соматической патологией лечение следует начинать сразу после установления диагноза вне зависимости от срока беременности. При развитии туберкулеза у беременной, инфицированной ВИЧ, противотуберкулезную терапию следует начинать как можно раньше из-за высокого риска прогрессирования туберкулеза в отсутствие лечения.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Решение о лечении туберкулеза у беременной принимается врачебной комиссией на основании оценки тяжести туберкулезного процесса и предполагаемой пользы для матери и потенциального риска для плода.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Для лечения туберкулеза при беременности назначаются пероральные препараты, разрешенные к применению в этот период [146, 272, 321].</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схемах лечения туберкулеза в период беременности не должны применяться следующие препараты: претоманид**, аминогликозиды, протионамид** (этионамид**) и тиоуреидоиминометилпиридиния перхлорат**.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необходимости оптимизации режима лечения туберкулеза в соответствии со сведениями о лекарственной чувствительности возбудителя, препараты, которые были противопоказаны во время беременности (включая аминогликозиды), будут назначены после родоразрешения.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План ведения родов составляется совместно врачом-фтизиатром и врачом-акушером-гинекологом, а у ВИЧ-инфицированных женщин – с врачом-инфекционистом.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Родильница, больная активным туберкулезом, должна быть переведена в туберкулезный стационар для лечения и наблюдения в послеродовом периоде. В течение 1-2 суток после родов родильнице необходимо выполнить </w:t>
      </w:r>
      <w:r w:rsidRPr="001409D3">
        <w:rPr>
          <w:rFonts w:ascii="Times New Roman" w:eastAsia="Times New Roman" w:hAnsi="Times New Roman" w:cs="Times New Roman"/>
          <w:color w:val="222222"/>
          <w:spacing w:val="4"/>
          <w:sz w:val="27"/>
          <w:szCs w:val="27"/>
          <w:lang w:eastAsia="ru-RU"/>
        </w:rPr>
        <w:lastRenderedPageBreak/>
        <w:t>рентгенологическое исследование органов грудной клетки для определения дальнейшей лечебной тактики.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и сахарный диабет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Требуется тесный контакт с врачом-эндокринологом и строгий контроль за компенсацией нарушений углеводного обмена. Нежелателен прием этионамида** или протионамида**. При необходимости присутствия протионамида** в режиме химиотерапии необходим более тщательный контроль уровня глюкозы крови, в т.ч. в 3.00 в связи с усилением гипогликемического эффекта антидиабетических препаратов, особенно в ночное время. Рифампицин** и изониазид** способствуют гипергликемии, необходим тщательный подбор инсулинотерапии. Кроме того, необходим более частый контроль уровня креатинина и калия (еженедельно в первый месяц химиотерапии и затем – ежемесячно). Наличие осложнений диабета (диабетической нейропатии, офтальмопатии, нефропатии) ограничивает применение в режимах химиотерапии соответственно линезолида**, этамбутола**, аминогликозидов. Следует учитывать риск лекарственных взаимодействий рифампицина** с пероральными гипогликемическими препаратами.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и почечная недостаточность</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У больных с острым почечным повреждением и/или хронической болезнью почек перед назначением химиотерапии обязательно определение расчетного клиренса креатинина (с использованием формулы Кокрофта-Голта). В зависимости от этого показателя у больных снижают дозировки препаратов и/или увеличивают интервал между их приемом.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Коррекция противотуберкулезной химиотерапии при почечной недостаточности</w:t>
      </w:r>
    </w:p>
    <w:tbl>
      <w:tblPr>
        <w:tblW w:w="14165" w:type="dxa"/>
        <w:tblCellMar>
          <w:left w:w="0" w:type="dxa"/>
          <w:right w:w="0" w:type="dxa"/>
        </w:tblCellMar>
        <w:tblLook w:val="04A0" w:firstRow="1" w:lastRow="0" w:firstColumn="1" w:lastColumn="0" w:noHBand="0" w:noVBand="1"/>
      </w:tblPr>
      <w:tblGrid>
        <w:gridCol w:w="5938"/>
        <w:gridCol w:w="8227"/>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Препарат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sz w:val="27"/>
                <w:szCs w:val="27"/>
                <w:lang w:eastAsia="ru-RU"/>
              </w:rPr>
              <w:t>Доза при клиренсе креатинина менее 30 мл/мин</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Изониазид**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не требуется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Рифампицин**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не требуется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Пиразинамид**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25 мг/кг 3 раза в неделю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Этамбутол**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15-25 мг/кг 3 раза в неделю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lastRenderedPageBreak/>
              <w:t>Бедаквилин**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не требуется; при тяжелой почечной недостаточности с осторожностью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Линезолид**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не требуется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Левофлоксацин**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750-1000 мг 3 раза в неделю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#Моксифлоксацин**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не требуется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Циклосерин**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250 мг 1 раз в день или 500 мг 3 раза в неделю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#Амикацин**/канамицин**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12-15 мг/кг 2-3 раза в неделю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Капреомицин**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12-15 мг/кг 2-3 раза в неделю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Протионамид**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не требуется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Аминосалициловая кислота**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4 г 2 раза в день</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Деламанид**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не требуется; при тяжелой почечной недостаточности не рекомендован</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Претоманид**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не требуется; при тяжелой почечной недостаточности с осторожностью</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#Клофазимин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Коррекция дозы не требуется</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#Меропенем**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При клиренсе креатинина 20-40 мл/мин – 750 мг каждые 12 ч; &lt;20 мл/мин – 500 мг каждые 12 ч</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r w:rsidRPr="001409D3">
              <w:rPr>
                <w:rFonts w:ascii="Verdana" w:eastAsia="Times New Roman" w:hAnsi="Verdana" w:cs="Times New Roman"/>
                <w:sz w:val="27"/>
                <w:szCs w:val="27"/>
                <w:lang w:eastAsia="ru-RU"/>
              </w:rPr>
              <w:t>Имипенем+[циластатин]**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 xml:space="preserve">При клиренсе креатинина 20-40 мл/мин – 500 мг каждые 8 </w:t>
            </w:r>
            <w:r w:rsidRPr="001409D3">
              <w:rPr>
                <w:rFonts w:ascii="Arial" w:eastAsia="Times New Roman" w:hAnsi="Arial" w:cs="Arial"/>
                <w:sz w:val="27"/>
                <w:szCs w:val="27"/>
                <w:lang w:eastAsia="ru-RU"/>
              </w:rPr>
              <w:t>​​</w:t>
            </w:r>
            <w:r w:rsidRPr="001409D3">
              <w:rPr>
                <w:rFonts w:ascii="Verdana" w:eastAsia="Times New Roman" w:hAnsi="Verdana" w:cs="Verdana"/>
                <w:sz w:val="27"/>
                <w:szCs w:val="27"/>
                <w:lang w:eastAsia="ru-RU"/>
              </w:rPr>
              <w:t>ч</w:t>
            </w:r>
            <w:r w:rsidRPr="001409D3">
              <w:rPr>
                <w:rFonts w:ascii="Verdana" w:eastAsia="Times New Roman" w:hAnsi="Verdana" w:cs="Times New Roman"/>
                <w:sz w:val="27"/>
                <w:szCs w:val="27"/>
                <w:lang w:eastAsia="ru-RU"/>
              </w:rPr>
              <w:t>; &lt;20 мл/мин – 500 мг каждые 12 ч</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Тиоуреидоиминометилпиридиния перхлорат**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sz w:val="27"/>
                <w:szCs w:val="27"/>
                <w:lang w:eastAsia="ru-RU"/>
              </w:rPr>
              <w:t>Противопоказан</w:t>
            </w:r>
          </w:p>
        </w:tc>
      </w:tr>
    </w:tbl>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Больным, находящимся на гемодиализе, следует принимать препараты не позже чем за 4-6 часов до сеанса или непосредственно после него.</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и заболевания печени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Больным с хронической патологией печени не следует назначать пиразинамид**. Вопрос о назначении остальных гепатотоксичных </w:t>
      </w:r>
      <w:r w:rsidRPr="001409D3">
        <w:rPr>
          <w:rFonts w:ascii="Times New Roman" w:eastAsia="Times New Roman" w:hAnsi="Times New Roman" w:cs="Times New Roman"/>
          <w:color w:val="222222"/>
          <w:spacing w:val="4"/>
          <w:sz w:val="27"/>
          <w:szCs w:val="27"/>
          <w:lang w:eastAsia="ru-RU"/>
        </w:rPr>
        <w:lastRenderedPageBreak/>
        <w:t>противотуберкулезных препаратов (изониазид**, рифампицин**, этионамид**, протионамид**, аминосалициловая кислота**, бедаквилин**, претоманид**) решается с учетом стадии заболевания и степени нарушения функции печени. Так, при циррозе класса А по Child-Pugh возможно включение в режим химиотерапии не более двух потенциально гепатотоксичных препаратов, при циррозе класса В – не более одного, при циррозе класса С или острой печеночной недостаточности любой этиологии – ни одного. Включение в режим химиотерапии этамбутола**, циклосерина**, теризидона**, аминогликозидов или капреомицина**, левофлоксацина**, линезолида**, #клофазимина (100 мг ежедневно) связано с меньшим риском декомпенсации функции печени. При необходимости назначения карбапенемов в качестве ингибитора карбапенемаз предпочтительно назначение сульбактама (J01CG Ингибиторы бета-лактамаз) (с учетом риска гепатотоксичности при применении #Амоксициллина+[клавулановой кислоты]** (1000+250 мг ежедневно)) [311]. </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У больных туберкулезом и хроническим гепатитом С возможно одновременное проведение противовирусного лечения и противотуберкулезной химиотерапии (без включения в режим рифампицина**). </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Необходимо определение активности аланинаминотрансферазы в крови, определение активности аспартатаминотрансферазы в крови, исследование уровня общего билирубина в крови, исследование уровня билирубина связанного (конъюгированного) в крови, исследование уровня альбумина в крови, коагулограмма (ориентировочное исследование системы гемостаза); использование гепатопротекторов (препараты для лечения заболеваний печени и желчевыводящих путей), адеметионин**. Развитие гепатита с повышением трансаминаз (АЛТ, АСТ) в 3 раза и более от верхней границы нормы в сочетании с повышением билирубина в 2 раза и более и/или наличием симптомов, а также любое повышение трансаминаз в 5 раз и более от верхней границы нормы служит основанием для отмены гепатотоксичных препаратов.</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и язвенная болезнь желудка и двенадцатиперстной кишки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При постановке первичного диагноза язвенной болезни необходимо ее лечение в соответствии с клиническими рекомендациями одновременно с лечением туберкулеза. Предпочтительно парентеральное введение препаратов для лечения туберкулеза при наличии инъекционных форм выпуска. </w:t>
      </w:r>
      <w:r w:rsidRPr="001409D3">
        <w:rPr>
          <w:rFonts w:ascii="Times New Roman" w:eastAsia="Times New Roman" w:hAnsi="Times New Roman" w:cs="Times New Roman"/>
          <w:color w:val="222222"/>
          <w:spacing w:val="4"/>
          <w:sz w:val="27"/>
          <w:szCs w:val="27"/>
          <w:lang w:eastAsia="ru-RU"/>
        </w:rPr>
        <w:lastRenderedPageBreak/>
        <w:t>Левофлоксацин**, #моксифлоксацин** (400 мг ежедневно) назначаются через 4 часа после приема антацидов, содержащих алюминий, железо, магний, цинк, кальций, сукральфат, салицилаты висмута [311].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и судорожные состояния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Больным с активными судорожными состояниями, не поддающимися медикаментозному контролю, необходимо с осторожностью назначать изониазид**, левофлоксацин**, #моксифлоксацин** (400 мг ежедневно), карбапенемы. Во время химиотерапии назначаются противоэпилептические препараты по рекомендации специалиста. Следует учитывать риск лекарственных взаимодействий противотуберкулезных (рифампицин**, бедаквилин**) и противоэпилептических препаратов [311].</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и психические нарушения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Перед началом лечения лекарственно-устойчивого туберкулеза у пациентов с психическими нарушениями проводится прием (осмотр, консультация) врача-психиатра первичный. Следует избегать назначения циклосерина**; вопрос об использовании других препаратов с влиянием на центральную нервную систему (#моксифлоксацина** (400 мг ежедневно), деламанида**) у пациента с психическими нарушениями решается совместно с врачом-психиатром. Следует учитывать риск лекарственных взаимодействий противотуберкулезных препаратов и психолептиков; избегать совместного приема линезолида** и препаратов, обладающими серотонинергической активностью N06A Антидепрессанты) для предупреждения развития серотонинового синдрома.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Туберкулез и пожилой возраст (60-75 лет)</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Необходимы снижение дозы инъекционных препаратов до 0,75 г и тщательная коррекция сопутствующей патологии. Доза изониазида** не должна превышать 5 мг/кг. Необходимы корректировка дозы препаратов и тщательный мониторинг побочных эффектов из-за возрастных изменений метаболизма и функции почек.</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Приложение Б. Алгоритмы действий врача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lastRenderedPageBreak/>
        <w:t>Алгоритм лабораторных исследований для выявления МБТ и определения лекарственной чувствительности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Приложение В. Информация для пациента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Краткое определение заболевания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Туберкулез – инфекционное заболевание, вызванное микобактериями туберкулеза (МБТ). Туберкулез является воздушно-капельной инфекцией. Пациент с туберкулезом легких при кашле, чихании, разговоре выделяет мелкие капли мокроты, которые могут содержать взвесь МБТ – возбудителя заболевания. Если здоровый человек вдыхает этот аэрозоль, то микобактерии попадают в легкие, что вызывает заболевание или инфицирование. Инфицирование не всегда приводит к заболеванию. Заболеет человек туберкулезом или нет, зависит от количества попавших в его организм МБТ и сопротивляемости организма. Только 10% инфицированных МБТ людей заболевает туберкулезом в течение жизни.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МБТ могут поражать любые органы и ткани человека, за исключением ногтей и волос. Для окружающих наиболее опасен пациент с туберкулезом органов дыхания. Легче всего заразиться туберкулезом в тесном контакте, при ежедневном общении с пациентом. В основном, заражаются члены семьи, друзья, знакомые и сотрудники или соученики пациента с туберкулезом.</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Основными симптомами туберкулеза являются:</w:t>
      </w:r>
    </w:p>
    <w:p w:rsidR="001409D3" w:rsidRPr="001409D3" w:rsidRDefault="001409D3" w:rsidP="001409D3">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кашель в течение 3-х недель и более;</w:t>
      </w:r>
    </w:p>
    <w:p w:rsidR="001409D3" w:rsidRPr="001409D3" w:rsidRDefault="001409D3" w:rsidP="001409D3">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боли в грудной клетке;</w:t>
      </w:r>
    </w:p>
    <w:p w:rsidR="001409D3" w:rsidRPr="001409D3" w:rsidRDefault="001409D3" w:rsidP="001409D3">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кровохарканье;</w:t>
      </w:r>
    </w:p>
    <w:p w:rsidR="001409D3" w:rsidRPr="001409D3" w:rsidRDefault="001409D3" w:rsidP="001409D3">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общее недомогание и слабость;</w:t>
      </w:r>
    </w:p>
    <w:p w:rsidR="001409D3" w:rsidRPr="001409D3" w:rsidRDefault="001409D3" w:rsidP="001409D3">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потеря веса;</w:t>
      </w:r>
    </w:p>
    <w:p w:rsidR="001409D3" w:rsidRPr="001409D3" w:rsidRDefault="001409D3" w:rsidP="001409D3">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потеря аппетита;</w:t>
      </w:r>
    </w:p>
    <w:p w:rsidR="001409D3" w:rsidRPr="001409D3" w:rsidRDefault="001409D3" w:rsidP="001409D3">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периодическое повышение температуры тела;</w:t>
      </w:r>
    </w:p>
    <w:p w:rsidR="001409D3" w:rsidRPr="001409D3" w:rsidRDefault="001409D3" w:rsidP="001409D3">
      <w:pPr>
        <w:numPr>
          <w:ilvl w:val="0"/>
          <w:numId w:val="16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потливость по ночам.</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Необходимый объем диагностики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подозрении на туберкулез необходимо пройти обследование на исключение туберкулеза. Оно включает:</w:t>
      </w:r>
    </w:p>
    <w:p w:rsidR="001409D3" w:rsidRPr="001409D3" w:rsidRDefault="001409D3" w:rsidP="001409D3">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рентгенологическое обследование – флюорография легких;</w:t>
      </w:r>
    </w:p>
    <w:p w:rsidR="001409D3" w:rsidRPr="001409D3" w:rsidRDefault="001409D3" w:rsidP="001409D3">
      <w:pPr>
        <w:numPr>
          <w:ilvl w:val="0"/>
          <w:numId w:val="16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внутрикожная проба с туберкулезным аллергеном (аллергена туберкулезного рекомбинантного в стандартном разведении**) и/или исследование уровня интерферона-гамма на антигены Mycobacterium tuberculosis complex в крови;</w:t>
      </w:r>
    </w:p>
    <w:p w:rsidR="001409D3" w:rsidRPr="001409D3" w:rsidRDefault="001409D3" w:rsidP="001409D3">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выявлении патологических изменений в легких рентгенологическим методом, назначается</w:t>
      </w:r>
      <w:del w:id="5" w:author="Unknown">
        <w:r w:rsidRPr="001409D3">
          <w:rPr>
            <w:rFonts w:ascii="Times New Roman" w:eastAsia="Times New Roman" w:hAnsi="Times New Roman" w:cs="Times New Roman"/>
            <w:color w:val="222222"/>
            <w:spacing w:val="4"/>
            <w:sz w:val="27"/>
            <w:szCs w:val="27"/>
            <w:lang w:eastAsia="ru-RU"/>
          </w:rPr>
          <w:delText>,</w:delText>
        </w:r>
      </w:del>
      <w:r w:rsidRPr="001409D3">
        <w:rPr>
          <w:rFonts w:ascii="Times New Roman" w:eastAsia="Times New Roman" w:hAnsi="Times New Roman" w:cs="Times New Roman"/>
          <w:color w:val="222222"/>
          <w:spacing w:val="4"/>
          <w:sz w:val="27"/>
          <w:szCs w:val="27"/>
          <w:lang w:eastAsia="ru-RU"/>
        </w:rPr>
        <w:t> молекулярно-биологическое исследование, микробиологическое (культуральное) исследование и микроскопическое исследование в течение 2-3 последовательных дней с целью обнаружения Mycobacterium tuberculosis complex. При обнаружении Mycobacterium tuberculosis complex необходима незамедлительная госпитализация в стационар и начало лечения.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Первичное обследование на туберкулез осуществляют врачи общей лечебной сети. Постановку диагноза на основании углубленного обследования и лечение туберкулеза осуществляют врачи-фтизиатры – специалисты противотуберкулезных медицинских учреждений, сеть которых распределена по всей стране.</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Основные цели лечения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Целью лечения взрослых пациентов с туберкулезом является ликвидация клинических проявлений туберкулеза и стойкое заживление туберкулезных изменений с восстановлением трудоспособности и социального статуса.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Критериями эффективности лечения пациентов с туберкулезом являются:</w:t>
      </w:r>
    </w:p>
    <w:p w:rsidR="001409D3" w:rsidRPr="001409D3" w:rsidRDefault="001409D3" w:rsidP="001409D3">
      <w:pPr>
        <w:numPr>
          <w:ilvl w:val="0"/>
          <w:numId w:val="1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исчезновение клинических и лабораторных признаков туберкулезного воспаления;</w:t>
      </w:r>
    </w:p>
    <w:p w:rsidR="001409D3" w:rsidRPr="001409D3" w:rsidRDefault="001409D3" w:rsidP="001409D3">
      <w:pPr>
        <w:numPr>
          <w:ilvl w:val="0"/>
          <w:numId w:val="1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стойкое прекращение бактериовыделения, подтвержденное микробиологическими исследованиями;</w:t>
      </w:r>
    </w:p>
    <w:p w:rsidR="001409D3" w:rsidRPr="001409D3" w:rsidRDefault="001409D3" w:rsidP="001409D3">
      <w:pPr>
        <w:numPr>
          <w:ilvl w:val="0"/>
          <w:numId w:val="1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регрессия рентгенологических признаков туберкулеза (очаговых, инфильтративных, деструктивных);</w:t>
      </w:r>
    </w:p>
    <w:p w:rsidR="001409D3" w:rsidRPr="001409D3" w:rsidRDefault="001409D3" w:rsidP="001409D3">
      <w:pPr>
        <w:numPr>
          <w:ilvl w:val="0"/>
          <w:numId w:val="17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восстановление функциональных возможностей и трудоспособности.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Лечение туберкулеза делится на несколько этапов:</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I. стационарное лечение;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II. амбулаторное лечение.</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Госпитализация пациента с туберкулезом осуществляется в следующих случаях:</w:t>
      </w:r>
    </w:p>
    <w:p w:rsidR="001409D3" w:rsidRPr="001409D3" w:rsidRDefault="001409D3" w:rsidP="001409D3">
      <w:pPr>
        <w:numPr>
          <w:ilvl w:val="0"/>
          <w:numId w:val="1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наличии бактериовыделения;</w:t>
      </w:r>
    </w:p>
    <w:p w:rsidR="001409D3" w:rsidRPr="001409D3" w:rsidRDefault="001409D3" w:rsidP="001409D3">
      <w:pPr>
        <w:numPr>
          <w:ilvl w:val="0"/>
          <w:numId w:val="1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наличии среднетяжелых и тяжелых сопутствующих заболеваний, и побочных реакций на противотуберкулезные препараты;</w:t>
      </w:r>
    </w:p>
    <w:p w:rsidR="001409D3" w:rsidRPr="001409D3" w:rsidRDefault="001409D3" w:rsidP="001409D3">
      <w:pPr>
        <w:numPr>
          <w:ilvl w:val="0"/>
          <w:numId w:val="17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необходимости постоянного медицинского наблюдения.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После стационарного лечения пациент долечивается в условиях противотуберкулезного диспансера и/или противотуберкулезного санатория.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За пациентом, излеченным от туберкулеза, обязательно наблюдает врач-фтизиатр еще в течение 1-3 лет для того, чтобы не было рецидива заболевания.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Лечение пациентов с туберкулезом проводят комплексно. Оно включает химиотерапию (этиотропную противотуберкулезную терапию), при необходимости – хирургическое лечение и коллапсотерапию (введение воздуха в плевральную или брюшную полости, эндоскопическую клапанную бронхоблокацию), а также патогенетическую терапию и лечение сопутствующих заболеваний.</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Химиотерапия является основным компонентом лечения туберкулеза. Химиотерапия должна быть начата в максимально ранние сроки после установления/подтверждения диагноза в противотуберкулезном учреждении и быть комплексной (полихимиотерапия состоящей из нескольких противотуберкулезных препаратов), длительной, непрерывной, контролируемой, преемственной и комбинированной (сочетание химиотерапии с другими видами лечения).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Лечение туберкулеза осуществляется по режимам химиотерапии. Режим химиотерапии включает комбинацию противотуберкулезных препаратов, сроки их приема, контрольные обследования.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МБТ может приобретать устойчивость к лекарственным препаратам. От этого фактора зависит схема и продолжительность лечения туберкулеза.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процессе лечения важен непосредственный контроль медицинского персонала за приемом противотуберкулезных препаратов. Необходимо постоянное сотрудничество пациента и медицинского персонала, формирование ответственного отношения к лечению со стороны пациента.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При назначении противотуберкулезных препаратов возможно возникновение побочных реакций, о чем пациент должен незамедлительно сообщить лечащему врачу.</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Наиболее распространенными являются гепатотоксические реакции, связанные с токсическим воздействием на печень. Ряд препаратов для лечения туберкулеза может вызывать поражение периферической и центральной нервной системы. Побочные эффекты применения аминогликозидов могут проявляться в виде нефро- и ототоксических реакций. Редко возникают офтальмо- и кардиотоксические побочные реакции. Возможно появление аллергических реакций, особенно при применении антибиотиков. При лечении МЛУ туберкулеза ряд препаратов, назначаемых в виде таблеток, вызывают раздражение слизистой желудка с развитием тошноты и рвоты.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Частота побочных реакций зависит от сопутствующей патологии пациента (хронический алкоголизм, хронический персистирующий гепатит, сахарный диабет, патология ССС, заболевания ЖКТ, ЦНС и др.). Побочные реакции проявляются, как правило, в первый месяц химиотерапии и, крайне редко в дальнейшем продолжении комплексного лечения после временной отмены и адекватном патогенетическом сопровождении.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Основные реабилитационные мероприятия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Реабилитация пациентов с туберкулезом – важная медико-социальная проблема, в которой переплетаются вопросы медицинской и социально-трудовой реабилитации. Современное лечение туберкулеза в комплексе с другими реабилитационными мероприятиями, проводимыми в противотуберкулезных стационарах, санаториях и диспансерах, позволяет </w:t>
      </w:r>
      <w:r w:rsidRPr="001409D3">
        <w:rPr>
          <w:rFonts w:ascii="Times New Roman" w:eastAsia="Times New Roman" w:hAnsi="Times New Roman" w:cs="Times New Roman"/>
          <w:color w:val="222222"/>
          <w:spacing w:val="4"/>
          <w:sz w:val="27"/>
          <w:szCs w:val="27"/>
          <w:lang w:eastAsia="ru-RU"/>
        </w:rPr>
        <w:lastRenderedPageBreak/>
        <w:t>добиться восстановления функциональных возможностей большинства пациентов с туберкулезом, особенно впервые заболевших.</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Одновременно осуществляется социально-трудовая реабилитация – восстановление социального статуса переболевшего туберкулезом человека: возобновление работы в прежней должности, восстановление прежнего отношения к нему сотрудников и членов семьи.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Необходимые меры медицинской профилактики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Всем, кто был в контакте с пациентом с туберкулезом, а также лицам, у которых внутрикожная проба с туберкулезным аллергеном (аллерген туберкулезный рекомбинантный в стандартном разведении**) положительная, с профилактической целью назначаются противотуберкулезные препараты.</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Рекомендации по изменению образа жизни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Огромное значение в лечении туберкулеза имеет правильное питание. Рекомендуется употребление мясных продуктов, свежих фруктов и овощей, молока и кисломолочных продуктов. Питание должно происходить не менее четырех раз в день.</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Нельзя перегружать организм обильным приемом пищи и нельзя недоедать. Некоторым пациентам назначается усиленное питание, но не более чем на одну треть выше суточной нормы.</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Рациональное и сбалансированное питание обеспечивает полноценную детоксикацию и стимулирует белково-синтетические процессы, необходимые для успешной инволюции туберкулеза.</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Режим питания должен быть дробным – 4-6 раз в день. Все пищевые вещества с учетом их калорийности должны равномерно распределяться в течение дня. В зависимости от характера и фазы туберкулезного процесса выделяют 2 основных рациона лечебного питания. Один рацион назначают больным с пониженной реактивной способностью организма, субфебрильной температурой, вялым течением болезни.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 xml:space="preserve">Химический состав рациона: белки 110-120 г, жиры 80-90 г, углеводы 300-350 г. Энергетическая ценность 2400-2700 ккал, содержание витамина С не менее 300 мг, витамина B1 не менее 5 мг. Другой рацион применяют у больных с повышенной нервной возбудимостью, выраженным дефицитом массы тела, повышенной температурой (до 38°С), преобладанием экссудативного </w:t>
      </w:r>
      <w:r w:rsidRPr="001409D3">
        <w:rPr>
          <w:rFonts w:ascii="Times New Roman" w:eastAsia="Times New Roman" w:hAnsi="Times New Roman" w:cs="Times New Roman"/>
          <w:color w:val="222222"/>
          <w:spacing w:val="4"/>
          <w:sz w:val="27"/>
          <w:szCs w:val="27"/>
          <w:lang w:eastAsia="ru-RU"/>
        </w:rPr>
        <w:lastRenderedPageBreak/>
        <w:t>компонента туберкулезного воспаления, выраженной интоксикацией. Химический состав рациона: белки 130-140 г, жиры 110-120 г, углеводы 400-500 г. Энергетическая ценность 3100-3500 ккал, содержание витамина С не менее 300 мг, витамина B1 не менее 5 мг, кальция до 2 мг, NaCl 2-3 г, полноценное обеспечение другими витаминами, макро- и микронутриентами [4].</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Режим дня при туберкулезе должен быть щадящим. Следует ограничить физические нагрузки. Необходим регулярный 8-часовой сон и желательно двухчасовой отдых днем, прогулки на свежем воздухе. Труд не запрещен. Человек может продолжать работать, если он чувствует себя неплохо. Но работа должна быть:</w:t>
      </w:r>
    </w:p>
    <w:p w:rsidR="001409D3" w:rsidRPr="001409D3" w:rsidRDefault="001409D3" w:rsidP="001409D3">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посильной, то есть неутомительной;</w:t>
      </w:r>
    </w:p>
    <w:p w:rsidR="001409D3" w:rsidRPr="001409D3" w:rsidRDefault="001409D3" w:rsidP="001409D3">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не на вредном производстве;</w:t>
      </w:r>
    </w:p>
    <w:p w:rsidR="001409D3" w:rsidRPr="001409D3" w:rsidRDefault="001409D3" w:rsidP="001409D3">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без больших физических нагрузок;</w:t>
      </w:r>
    </w:p>
    <w:p w:rsidR="001409D3" w:rsidRPr="001409D3" w:rsidRDefault="001409D3" w:rsidP="001409D3">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 сухом, теплом, хорошо проветриваемом помещении;</w:t>
      </w:r>
    </w:p>
    <w:p w:rsidR="001409D3" w:rsidRPr="001409D3" w:rsidRDefault="001409D3" w:rsidP="001409D3">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без нарушения сна;</w:t>
      </w:r>
    </w:p>
    <w:p w:rsidR="001409D3" w:rsidRPr="001409D3" w:rsidRDefault="001409D3" w:rsidP="001409D3">
      <w:pPr>
        <w:numPr>
          <w:ilvl w:val="0"/>
          <w:numId w:val="17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 возможностью приема пищи.</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Важен отказ от вредных привычек.</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Режим диспансерного наблюдения</w:t>
      </w:r>
    </w:p>
    <w:p w:rsidR="001409D3" w:rsidRPr="001409D3" w:rsidRDefault="001409D3" w:rsidP="001409D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С момента установления диагноза туберкулеза пациент берется на диспансерный учет. Кроме того, диспансерному наблюдению подлежат здоровые люди с наиболее высоким риском развития заболевания: лица, контактирующие с пациентом с активным туберкулезом, особенно с бактериовыделением; лица с положительными результатами  внутрикожной пробы с туберкулезным аллергеном (аллерген туберкулезный рекомбинантный в стандартном разведении**). Диспансерное наблюдение подразумевает системное проведение профилактических, диагностических, лечебных и реабилитационных мероприятий и осуществляется врачами-фтизиатрами.</w:t>
      </w:r>
    </w:p>
    <w:p w:rsidR="001409D3" w:rsidRPr="001409D3" w:rsidRDefault="001409D3" w:rsidP="001409D3">
      <w:pPr>
        <w:spacing w:line="240" w:lineRule="auto"/>
        <w:outlineLvl w:val="0"/>
        <w:rPr>
          <w:rFonts w:ascii="Inter" w:eastAsia="Times New Roman" w:hAnsi="Inter" w:cs="Times New Roman"/>
          <w:b/>
          <w:bCs/>
          <w:color w:val="000000"/>
          <w:spacing w:val="4"/>
          <w:kern w:val="36"/>
          <w:sz w:val="48"/>
          <w:szCs w:val="48"/>
          <w:lang w:eastAsia="ru-RU"/>
        </w:rPr>
      </w:pPr>
      <w:r w:rsidRPr="001409D3">
        <w:rPr>
          <w:rFonts w:ascii="Inter" w:eastAsia="Times New Roman" w:hAnsi="Inter" w:cs="Times New Roman"/>
          <w:b/>
          <w:bCs/>
          <w:color w:val="000000"/>
          <w:spacing w:val="4"/>
          <w:kern w:val="36"/>
          <w:sz w:val="48"/>
          <w:szCs w:val="48"/>
          <w:lang w:eastAsia="ru-RU"/>
        </w:rPr>
        <w:t xml:space="preserve">Приложение Г1-ГN. Шкалы оценки, вопросники и другие оценочные </w:t>
      </w:r>
      <w:r w:rsidRPr="001409D3">
        <w:rPr>
          <w:rFonts w:ascii="Inter" w:eastAsia="Times New Roman" w:hAnsi="Inter" w:cs="Times New Roman"/>
          <w:b/>
          <w:bCs/>
          <w:color w:val="000000"/>
          <w:spacing w:val="4"/>
          <w:kern w:val="36"/>
          <w:sz w:val="48"/>
          <w:szCs w:val="48"/>
          <w:lang w:eastAsia="ru-RU"/>
        </w:rPr>
        <w:lastRenderedPageBreak/>
        <w:t>инструменты состояния пациента, приведенные в клинических рекомендациях</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Шкала установления диагноза «Туберкулез»</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Название на русском языке: </w:t>
      </w:r>
      <w:r w:rsidRPr="001409D3">
        <w:rPr>
          <w:rFonts w:ascii="Times New Roman" w:eastAsia="Times New Roman" w:hAnsi="Times New Roman" w:cs="Times New Roman"/>
          <w:color w:val="222222"/>
          <w:spacing w:val="4"/>
          <w:sz w:val="27"/>
          <w:szCs w:val="27"/>
          <w:lang w:eastAsia="ru-RU"/>
        </w:rPr>
        <w:t>Шкала установления диагноза «Туберкулез»</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Оригинальное название:</w:t>
      </w:r>
      <w:r w:rsidRPr="001409D3">
        <w:rPr>
          <w:rFonts w:ascii="Times New Roman" w:eastAsia="Times New Roman" w:hAnsi="Times New Roman" w:cs="Times New Roman"/>
          <w:color w:val="222222"/>
          <w:spacing w:val="4"/>
          <w:sz w:val="27"/>
          <w:szCs w:val="27"/>
          <w:lang w:eastAsia="ru-RU"/>
        </w:rPr>
        <w:t> -</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Источник </w:t>
      </w:r>
      <w:r w:rsidRPr="001409D3">
        <w:rPr>
          <w:rFonts w:ascii="Times New Roman" w:eastAsia="Times New Roman" w:hAnsi="Times New Roman" w:cs="Times New Roman"/>
          <w:color w:val="222222"/>
          <w:spacing w:val="4"/>
          <w:sz w:val="27"/>
          <w:szCs w:val="27"/>
          <w:lang w:eastAsia="ru-RU"/>
        </w:rPr>
        <w:t>(официальный сайт разработчиков, публикация с валидацией)</w:t>
      </w:r>
      <w:r w:rsidRPr="001409D3">
        <w:rPr>
          <w:rFonts w:ascii="Times New Roman" w:eastAsia="Times New Roman" w:hAnsi="Times New Roman" w:cs="Times New Roman"/>
          <w:b/>
          <w:bCs/>
          <w:color w:val="222222"/>
          <w:spacing w:val="4"/>
          <w:sz w:val="27"/>
          <w:szCs w:val="27"/>
          <w:lang w:eastAsia="ru-RU"/>
        </w:rPr>
        <w:t>:</w:t>
      </w:r>
      <w:r w:rsidRPr="001409D3">
        <w:rPr>
          <w:rFonts w:ascii="Times New Roman" w:eastAsia="Times New Roman" w:hAnsi="Times New Roman" w:cs="Times New Roman"/>
          <w:color w:val="222222"/>
          <w:spacing w:val="4"/>
          <w:sz w:val="27"/>
          <w:szCs w:val="27"/>
          <w:lang w:eastAsia="ru-RU"/>
        </w:rPr>
        <w:t> Фтизиатрия. Национальное руководство / под ред. М.И. Перельмана. - М. ГЭОТАР-Медна, 2007. - 512 с. </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Оригинальная публикация</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Тип:</w:t>
      </w:r>
      <w:r w:rsidRPr="001409D3">
        <w:rPr>
          <w:rFonts w:ascii="Times New Roman" w:eastAsia="Times New Roman" w:hAnsi="Times New Roman" w:cs="Times New Roman"/>
          <w:color w:val="222222"/>
          <w:spacing w:val="4"/>
          <w:sz w:val="27"/>
          <w:szCs w:val="27"/>
          <w:lang w:eastAsia="ru-RU"/>
        </w:rPr>
        <w:t> шкала</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Назначение:</w:t>
      </w:r>
      <w:r w:rsidRPr="001409D3">
        <w:rPr>
          <w:rFonts w:ascii="Times New Roman" w:eastAsia="Times New Roman" w:hAnsi="Times New Roman" w:cs="Times New Roman"/>
          <w:color w:val="222222"/>
          <w:spacing w:val="4"/>
          <w:sz w:val="27"/>
          <w:szCs w:val="27"/>
          <w:lang w:eastAsia="ru-RU"/>
        </w:rPr>
        <w:t> установление диагноза «Туберкулез» перед началом проведения химиотерапии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Содержание (шаблон):</w:t>
      </w:r>
      <w:r w:rsidRPr="001409D3">
        <w:rPr>
          <w:rFonts w:ascii="Times New Roman" w:eastAsia="Times New Roman" w:hAnsi="Times New Roman" w:cs="Times New Roman"/>
          <w:color w:val="222222"/>
          <w:spacing w:val="4"/>
          <w:sz w:val="27"/>
          <w:szCs w:val="27"/>
          <w:lang w:eastAsia="ru-RU"/>
        </w:rPr>
        <w:t> для установления диагноза «Туберкулез» пациенту врач-фтизиатр использует следующие данные для формирования перечня признаков заболевания: жалобы, анамнез, данные объективного обследования, результаты иммунодиагностики, результаты микробиологических (культуральных) и/или молекулярно-биологических, результаты гистологии.</w:t>
      </w:r>
    </w:p>
    <w:p w:rsidR="001409D3" w:rsidRPr="001409D3" w:rsidRDefault="001409D3" w:rsidP="001409D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b/>
          <w:bCs/>
          <w:color w:val="222222"/>
          <w:spacing w:val="4"/>
          <w:sz w:val="27"/>
          <w:szCs w:val="27"/>
          <w:lang w:eastAsia="ru-RU"/>
        </w:rPr>
        <w:t>Ключ (интерпретация):</w:t>
      </w:r>
      <w:r w:rsidRPr="001409D3">
        <w:rPr>
          <w:rFonts w:ascii="Times New Roman" w:eastAsia="Times New Roman" w:hAnsi="Times New Roman" w:cs="Times New Roman"/>
          <w:color w:val="222222"/>
          <w:spacing w:val="4"/>
          <w:sz w:val="27"/>
          <w:szCs w:val="27"/>
          <w:lang w:eastAsia="ru-RU"/>
        </w:rPr>
        <w:t> В зависимости от данных, полученных при сборе анамнеза и обследовании пациента, его относят к той или иной группе:</w:t>
      </w:r>
    </w:p>
    <w:p w:rsidR="001409D3" w:rsidRPr="001409D3" w:rsidRDefault="001409D3" w:rsidP="001409D3">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0 – Диагноз отсутствует;</w:t>
      </w:r>
    </w:p>
    <w:p w:rsidR="001409D3" w:rsidRPr="001409D3" w:rsidRDefault="001409D3" w:rsidP="001409D3">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1 – Диагноз считается вероятным - имеются клинические признаки, подозрительные на туберкулез, и положительная внутрикожная проба с туберкулезным аллергеном (с применением аллергена бактерий**, а также аллергена туберкулезного рекомбинантного в стандартном разведении**) и/или положительный результат исследования уровня интерферона-гамма на антигены Mycobacterium tuberculosis complex в крови;</w:t>
      </w:r>
    </w:p>
    <w:p w:rsidR="001409D3" w:rsidRPr="001409D3" w:rsidRDefault="001409D3" w:rsidP="001409D3">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t>2 – Диагноз считается установленным – имеются клинико-рентгенологические признаки заболевания, и положительная внутрикожная проба с туберкулезным аллергеном (с применением аллергена бактерий**, а также аллергена туберкулезного рекомбинантного в стандартном разведении**) и/или исследование уровня интерферона-гамма на антигены Mycobacterium tuberculosis complex в крови;</w:t>
      </w:r>
    </w:p>
    <w:p w:rsidR="001409D3" w:rsidRPr="001409D3" w:rsidRDefault="001409D3" w:rsidP="001409D3">
      <w:pPr>
        <w:numPr>
          <w:ilvl w:val="0"/>
          <w:numId w:val="17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1409D3">
        <w:rPr>
          <w:rFonts w:ascii="Times New Roman" w:eastAsia="Times New Roman" w:hAnsi="Times New Roman" w:cs="Times New Roman"/>
          <w:color w:val="222222"/>
          <w:spacing w:val="4"/>
          <w:sz w:val="27"/>
          <w:szCs w:val="27"/>
          <w:lang w:eastAsia="ru-RU"/>
        </w:rPr>
        <w:lastRenderedPageBreak/>
        <w:t>3 – Диагноз считается верифицированным – имеются клинико-лабораторные и рентгенологические признаками туберкулеза, возможна положительная внутрикожная проба с туберкулезным аллергеном (с применением аллергена бактерий**, а также аллергена туберкулезного рекомбинантного в стандартном разведении**) и/или положительное исследование уровня интерферона-гамма на антигены Mycobacterium tuberculosis complex в крови и/или обнаружена Mycobacterium tuberculosis complex молекулярно-биологическим исследованием, микробиологическим (культуральным) исследованием и/или при просмотре гистологического препарата наличие туберкулезной гранулемы в пораженном органе.</w:t>
      </w:r>
    </w:p>
    <w:tbl>
      <w:tblPr>
        <w:tblW w:w="15166" w:type="dxa"/>
        <w:tblCellMar>
          <w:left w:w="0" w:type="dxa"/>
          <w:right w:w="0" w:type="dxa"/>
        </w:tblCellMar>
        <w:tblLook w:val="04A0" w:firstRow="1" w:lastRow="0" w:firstColumn="1" w:lastColumn="0" w:noHBand="0" w:noVBand="1"/>
      </w:tblPr>
      <w:tblGrid>
        <w:gridCol w:w="1563"/>
        <w:gridCol w:w="3096"/>
        <w:gridCol w:w="1437"/>
        <w:gridCol w:w="1481"/>
        <w:gridCol w:w="2259"/>
        <w:gridCol w:w="3110"/>
        <w:gridCol w:w="3144"/>
        <w:gridCol w:w="3285"/>
        <w:gridCol w:w="2750"/>
      </w:tblGrid>
      <w:tr w:rsidR="001409D3" w:rsidRPr="001409D3" w:rsidTr="001409D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i/>
                <w:iCs/>
                <w:color w:val="333333"/>
                <w:sz w:val="27"/>
                <w:szCs w:val="27"/>
                <w:lang w:eastAsia="ru-RU"/>
              </w:rPr>
              <w:t>Степень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i/>
                <w:iCs/>
                <w:color w:val="333333"/>
                <w:sz w:val="27"/>
                <w:szCs w:val="27"/>
                <w:lang w:eastAsia="ru-RU"/>
              </w:rPr>
              <w:t>Диагноз</w:t>
            </w:r>
          </w:p>
        </w:tc>
        <w:tc>
          <w:tcPr>
            <w:tcW w:w="0" w:type="auto"/>
            <w:gridSpan w:val="7"/>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1409D3" w:rsidRPr="001409D3" w:rsidRDefault="001409D3" w:rsidP="001409D3">
            <w:pPr>
              <w:spacing w:after="0" w:line="240" w:lineRule="atLeast"/>
              <w:jc w:val="both"/>
              <w:rPr>
                <w:rFonts w:ascii="Verdana" w:eastAsia="Times New Roman" w:hAnsi="Verdana" w:cs="Times New Roman"/>
                <w:b/>
                <w:bCs/>
                <w:sz w:val="27"/>
                <w:szCs w:val="27"/>
                <w:lang w:eastAsia="ru-RU"/>
              </w:rPr>
            </w:pPr>
            <w:r w:rsidRPr="001409D3">
              <w:rPr>
                <w:rFonts w:ascii="Verdana" w:eastAsia="Times New Roman" w:hAnsi="Verdana" w:cs="Times New Roman"/>
                <w:b/>
                <w:bCs/>
                <w:i/>
                <w:iCs/>
                <w:color w:val="333333"/>
                <w:sz w:val="27"/>
                <w:szCs w:val="27"/>
                <w:lang w:eastAsia="ru-RU"/>
              </w:rPr>
              <w:t>Описание</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Жалобы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Анамнез</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Объективное обследование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Иммунодиагностика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Рентгенологические признаки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Микробиологические (культуральное) и молекулярно-биологическое исследования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Просмотр гистологического препарата</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отсутствует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вероятный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установленный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r>
      <w:tr w:rsidR="001409D3" w:rsidRPr="001409D3" w:rsidTr="001409D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верифицированный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 </w:t>
            </w:r>
          </w:p>
          <w:p w:rsidR="001409D3" w:rsidRPr="001409D3" w:rsidRDefault="001409D3" w:rsidP="001409D3">
            <w:pPr>
              <w:spacing w:after="0" w:line="240" w:lineRule="atLeast"/>
              <w:jc w:val="both"/>
              <w:rPr>
                <w:rFonts w:ascii="Verdana" w:eastAsia="Times New Roman" w:hAnsi="Verdana" w:cs="Times New Roman"/>
                <w:sz w:val="27"/>
                <w:szCs w:val="27"/>
                <w:lang w:eastAsia="ru-RU"/>
              </w:rPr>
            </w:pPr>
            <w:r w:rsidRPr="001409D3">
              <w:rPr>
                <w:rFonts w:ascii="Verdana" w:eastAsia="Times New Roman" w:hAnsi="Verdana" w:cs="Times New Roman"/>
                <w:i/>
                <w:iCs/>
                <w:color w:val="333333"/>
                <w:sz w:val="27"/>
                <w:szCs w:val="27"/>
                <w:lang w:eastAsia="ru-RU"/>
              </w:rPr>
              <w:t>+</w:t>
            </w:r>
          </w:p>
        </w:tc>
      </w:tr>
    </w:tbl>
    <w:p w:rsidR="001C43AD" w:rsidRDefault="001C43AD">
      <w:bookmarkStart w:id="6" w:name="_GoBack"/>
      <w:bookmarkEnd w:id="6"/>
    </w:p>
    <w:sectPr w:rsidR="001C43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E74CF"/>
    <w:multiLevelType w:val="multilevel"/>
    <w:tmpl w:val="064CE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B72147"/>
    <w:multiLevelType w:val="multilevel"/>
    <w:tmpl w:val="CB2A9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A257F0"/>
    <w:multiLevelType w:val="multilevel"/>
    <w:tmpl w:val="90A6D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F5927"/>
    <w:multiLevelType w:val="multilevel"/>
    <w:tmpl w:val="CC9C3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E332B9"/>
    <w:multiLevelType w:val="multilevel"/>
    <w:tmpl w:val="6096C4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E9022D"/>
    <w:multiLevelType w:val="multilevel"/>
    <w:tmpl w:val="3AD8F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8EF69A0"/>
    <w:multiLevelType w:val="multilevel"/>
    <w:tmpl w:val="CE82C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9012654"/>
    <w:multiLevelType w:val="multilevel"/>
    <w:tmpl w:val="3BD47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8F6EF9"/>
    <w:multiLevelType w:val="multilevel"/>
    <w:tmpl w:val="0E0A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D32800"/>
    <w:multiLevelType w:val="multilevel"/>
    <w:tmpl w:val="8D36C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BD03C2"/>
    <w:multiLevelType w:val="multilevel"/>
    <w:tmpl w:val="C57EF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963C33"/>
    <w:multiLevelType w:val="multilevel"/>
    <w:tmpl w:val="5B203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ED061B1"/>
    <w:multiLevelType w:val="multilevel"/>
    <w:tmpl w:val="FE34B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0AD701E"/>
    <w:multiLevelType w:val="multilevel"/>
    <w:tmpl w:val="DF44C9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E71906"/>
    <w:multiLevelType w:val="multilevel"/>
    <w:tmpl w:val="50E27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1662598"/>
    <w:multiLevelType w:val="multilevel"/>
    <w:tmpl w:val="CF7C7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1EC2DC5"/>
    <w:multiLevelType w:val="multilevel"/>
    <w:tmpl w:val="1D5E2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28537BB"/>
    <w:multiLevelType w:val="multilevel"/>
    <w:tmpl w:val="A4EC7D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3B25794"/>
    <w:multiLevelType w:val="multilevel"/>
    <w:tmpl w:val="263AE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5B5028C"/>
    <w:multiLevelType w:val="multilevel"/>
    <w:tmpl w:val="A65C80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6503DAC"/>
    <w:multiLevelType w:val="multilevel"/>
    <w:tmpl w:val="764CE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7735792"/>
    <w:multiLevelType w:val="multilevel"/>
    <w:tmpl w:val="64EC4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786343F"/>
    <w:multiLevelType w:val="multilevel"/>
    <w:tmpl w:val="02D27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8826C64"/>
    <w:multiLevelType w:val="multilevel"/>
    <w:tmpl w:val="339E90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95C0D34"/>
    <w:multiLevelType w:val="multilevel"/>
    <w:tmpl w:val="5144F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B9A19B0"/>
    <w:multiLevelType w:val="multilevel"/>
    <w:tmpl w:val="605AB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C57732D"/>
    <w:multiLevelType w:val="multilevel"/>
    <w:tmpl w:val="BC9AF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C587FEC"/>
    <w:multiLevelType w:val="multilevel"/>
    <w:tmpl w:val="8B84D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C7A2314"/>
    <w:multiLevelType w:val="multilevel"/>
    <w:tmpl w:val="CFC8C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D87726D"/>
    <w:multiLevelType w:val="multilevel"/>
    <w:tmpl w:val="17D8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DDB07AB"/>
    <w:multiLevelType w:val="multilevel"/>
    <w:tmpl w:val="BA32B3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1E555A09"/>
    <w:multiLevelType w:val="multilevel"/>
    <w:tmpl w:val="A016F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E8347D9"/>
    <w:multiLevelType w:val="multilevel"/>
    <w:tmpl w:val="05EA5F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1F6D435A"/>
    <w:multiLevelType w:val="multilevel"/>
    <w:tmpl w:val="30BE4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0202B76"/>
    <w:multiLevelType w:val="multilevel"/>
    <w:tmpl w:val="37865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1445506"/>
    <w:multiLevelType w:val="multilevel"/>
    <w:tmpl w:val="0F3237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1C40247"/>
    <w:multiLevelType w:val="multilevel"/>
    <w:tmpl w:val="F7200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1CC4913"/>
    <w:multiLevelType w:val="multilevel"/>
    <w:tmpl w:val="20442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22A652F"/>
    <w:multiLevelType w:val="multilevel"/>
    <w:tmpl w:val="2E76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2926E5F"/>
    <w:multiLevelType w:val="multilevel"/>
    <w:tmpl w:val="F11A0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2BC3FBD"/>
    <w:multiLevelType w:val="multilevel"/>
    <w:tmpl w:val="F7B0D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30B1BF4"/>
    <w:multiLevelType w:val="multilevel"/>
    <w:tmpl w:val="302E9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263870CC"/>
    <w:multiLevelType w:val="multilevel"/>
    <w:tmpl w:val="0E24E7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6792BAB"/>
    <w:multiLevelType w:val="multilevel"/>
    <w:tmpl w:val="CF20B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26856A31"/>
    <w:multiLevelType w:val="multilevel"/>
    <w:tmpl w:val="38661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281F58EB"/>
    <w:multiLevelType w:val="multilevel"/>
    <w:tmpl w:val="F9CA64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29207C2F"/>
    <w:multiLevelType w:val="multilevel"/>
    <w:tmpl w:val="B302F7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29473166"/>
    <w:multiLevelType w:val="multilevel"/>
    <w:tmpl w:val="B84A8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294F7534"/>
    <w:multiLevelType w:val="multilevel"/>
    <w:tmpl w:val="36E07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29997D25"/>
    <w:multiLevelType w:val="multilevel"/>
    <w:tmpl w:val="9DF6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2A912EFC"/>
    <w:multiLevelType w:val="multilevel"/>
    <w:tmpl w:val="75A26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2AC45289"/>
    <w:multiLevelType w:val="multilevel"/>
    <w:tmpl w:val="46C8D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2B42469E"/>
    <w:multiLevelType w:val="multilevel"/>
    <w:tmpl w:val="BE1A9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2CB73640"/>
    <w:multiLevelType w:val="multilevel"/>
    <w:tmpl w:val="DF5A2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2CBA0DC3"/>
    <w:multiLevelType w:val="multilevel"/>
    <w:tmpl w:val="2FA2B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CFF6F34"/>
    <w:multiLevelType w:val="multilevel"/>
    <w:tmpl w:val="D9B0A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2D246D7D"/>
    <w:multiLevelType w:val="multilevel"/>
    <w:tmpl w:val="40429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2D902529"/>
    <w:multiLevelType w:val="multilevel"/>
    <w:tmpl w:val="86EA2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2E3D0625"/>
    <w:multiLevelType w:val="multilevel"/>
    <w:tmpl w:val="C3F8AF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2F115958"/>
    <w:multiLevelType w:val="multilevel"/>
    <w:tmpl w:val="8C367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2F3E084D"/>
    <w:multiLevelType w:val="multilevel"/>
    <w:tmpl w:val="2110D0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2F7D1DFD"/>
    <w:multiLevelType w:val="multilevel"/>
    <w:tmpl w:val="5D26E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31C343A8"/>
    <w:multiLevelType w:val="multilevel"/>
    <w:tmpl w:val="A9105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31C75A87"/>
    <w:multiLevelType w:val="multilevel"/>
    <w:tmpl w:val="67CC5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325B006D"/>
    <w:multiLevelType w:val="multilevel"/>
    <w:tmpl w:val="0E9A7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3280213E"/>
    <w:multiLevelType w:val="multilevel"/>
    <w:tmpl w:val="EDD6E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32C14BD5"/>
    <w:multiLevelType w:val="multilevel"/>
    <w:tmpl w:val="EA06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32F52055"/>
    <w:multiLevelType w:val="multilevel"/>
    <w:tmpl w:val="319CB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33D070DF"/>
    <w:multiLevelType w:val="multilevel"/>
    <w:tmpl w:val="F342D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35AF2F6E"/>
    <w:multiLevelType w:val="multilevel"/>
    <w:tmpl w:val="A66E3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364119B0"/>
    <w:multiLevelType w:val="multilevel"/>
    <w:tmpl w:val="31F01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36594087"/>
    <w:multiLevelType w:val="multilevel"/>
    <w:tmpl w:val="73F86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368E2D16"/>
    <w:multiLevelType w:val="multilevel"/>
    <w:tmpl w:val="B8508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37DF2145"/>
    <w:multiLevelType w:val="multilevel"/>
    <w:tmpl w:val="2A381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37F737B8"/>
    <w:multiLevelType w:val="multilevel"/>
    <w:tmpl w:val="A63CC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3A1A41F8"/>
    <w:multiLevelType w:val="multilevel"/>
    <w:tmpl w:val="300CA5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3AE40ECD"/>
    <w:multiLevelType w:val="multilevel"/>
    <w:tmpl w:val="FF506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3B0B4C35"/>
    <w:multiLevelType w:val="multilevel"/>
    <w:tmpl w:val="8440F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3C3C7DA5"/>
    <w:multiLevelType w:val="multilevel"/>
    <w:tmpl w:val="D0468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3C74732D"/>
    <w:multiLevelType w:val="multilevel"/>
    <w:tmpl w:val="A6966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3E1907D5"/>
    <w:multiLevelType w:val="multilevel"/>
    <w:tmpl w:val="5D9C8F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40EA042D"/>
    <w:multiLevelType w:val="multilevel"/>
    <w:tmpl w:val="CC044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15:restartNumberingAfterBreak="0">
    <w:nsid w:val="40EE245E"/>
    <w:multiLevelType w:val="multilevel"/>
    <w:tmpl w:val="E26E3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425D1929"/>
    <w:multiLevelType w:val="multilevel"/>
    <w:tmpl w:val="BB5A1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42FB622E"/>
    <w:multiLevelType w:val="multilevel"/>
    <w:tmpl w:val="7EF890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43CF0C16"/>
    <w:multiLevelType w:val="multilevel"/>
    <w:tmpl w:val="D77E8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443275ED"/>
    <w:multiLevelType w:val="multilevel"/>
    <w:tmpl w:val="8B744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44500450"/>
    <w:multiLevelType w:val="multilevel"/>
    <w:tmpl w:val="589E0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44581FF1"/>
    <w:multiLevelType w:val="multilevel"/>
    <w:tmpl w:val="1EFE4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45B15744"/>
    <w:multiLevelType w:val="multilevel"/>
    <w:tmpl w:val="28269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47A84918"/>
    <w:multiLevelType w:val="multilevel"/>
    <w:tmpl w:val="9D5C58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47DE56CB"/>
    <w:multiLevelType w:val="multilevel"/>
    <w:tmpl w:val="F800D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48936BB1"/>
    <w:multiLevelType w:val="multilevel"/>
    <w:tmpl w:val="4D426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49C55ECD"/>
    <w:multiLevelType w:val="multilevel"/>
    <w:tmpl w:val="64907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49D362CD"/>
    <w:multiLevelType w:val="multilevel"/>
    <w:tmpl w:val="427A9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4A7778AF"/>
    <w:multiLevelType w:val="multilevel"/>
    <w:tmpl w:val="3A1EF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4AC05B1F"/>
    <w:multiLevelType w:val="multilevel"/>
    <w:tmpl w:val="1CA65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4C23157D"/>
    <w:multiLevelType w:val="multilevel"/>
    <w:tmpl w:val="1354C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4CD1390D"/>
    <w:multiLevelType w:val="multilevel"/>
    <w:tmpl w:val="C9EC0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4E5A1B0C"/>
    <w:multiLevelType w:val="multilevel"/>
    <w:tmpl w:val="C736EC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4EB0728E"/>
    <w:multiLevelType w:val="multilevel"/>
    <w:tmpl w:val="E8A6A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4EC76BD5"/>
    <w:multiLevelType w:val="multilevel"/>
    <w:tmpl w:val="3816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50202EA8"/>
    <w:multiLevelType w:val="multilevel"/>
    <w:tmpl w:val="5B822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51416725"/>
    <w:multiLevelType w:val="multilevel"/>
    <w:tmpl w:val="A6660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521075D4"/>
    <w:multiLevelType w:val="multilevel"/>
    <w:tmpl w:val="155EF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537865C9"/>
    <w:multiLevelType w:val="multilevel"/>
    <w:tmpl w:val="38C69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54CC602D"/>
    <w:multiLevelType w:val="multilevel"/>
    <w:tmpl w:val="E88CE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553C1C29"/>
    <w:multiLevelType w:val="multilevel"/>
    <w:tmpl w:val="20723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556B37CE"/>
    <w:multiLevelType w:val="multilevel"/>
    <w:tmpl w:val="34F85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55794806"/>
    <w:multiLevelType w:val="multilevel"/>
    <w:tmpl w:val="A89AC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55962623"/>
    <w:multiLevelType w:val="multilevel"/>
    <w:tmpl w:val="7C4E3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56CC134C"/>
    <w:multiLevelType w:val="multilevel"/>
    <w:tmpl w:val="DC621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579821A8"/>
    <w:multiLevelType w:val="multilevel"/>
    <w:tmpl w:val="D4F8B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57AD5566"/>
    <w:multiLevelType w:val="multilevel"/>
    <w:tmpl w:val="EE9EA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58186891"/>
    <w:multiLevelType w:val="multilevel"/>
    <w:tmpl w:val="9B9AF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5A006C7F"/>
    <w:multiLevelType w:val="multilevel"/>
    <w:tmpl w:val="26026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5ACD2C72"/>
    <w:multiLevelType w:val="multilevel"/>
    <w:tmpl w:val="A454AB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7" w15:restartNumberingAfterBreak="0">
    <w:nsid w:val="5BE0729F"/>
    <w:multiLevelType w:val="multilevel"/>
    <w:tmpl w:val="2E246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5F871126"/>
    <w:multiLevelType w:val="multilevel"/>
    <w:tmpl w:val="0F14A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5FC545F6"/>
    <w:multiLevelType w:val="multilevel"/>
    <w:tmpl w:val="4E6ACA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60794E93"/>
    <w:multiLevelType w:val="multilevel"/>
    <w:tmpl w:val="67A0E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0B36CC5"/>
    <w:multiLevelType w:val="multilevel"/>
    <w:tmpl w:val="FE6E6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6124701C"/>
    <w:multiLevelType w:val="multilevel"/>
    <w:tmpl w:val="7D20C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3" w15:restartNumberingAfterBreak="0">
    <w:nsid w:val="62146403"/>
    <w:multiLevelType w:val="multilevel"/>
    <w:tmpl w:val="25DCE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62F46D26"/>
    <w:multiLevelType w:val="multilevel"/>
    <w:tmpl w:val="3DDED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63144415"/>
    <w:multiLevelType w:val="multilevel"/>
    <w:tmpl w:val="2ACE9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3672CF6"/>
    <w:multiLevelType w:val="multilevel"/>
    <w:tmpl w:val="0D32B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4822A4F"/>
    <w:multiLevelType w:val="multilevel"/>
    <w:tmpl w:val="9C82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64863B67"/>
    <w:multiLevelType w:val="multilevel"/>
    <w:tmpl w:val="3FAE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9" w15:restartNumberingAfterBreak="0">
    <w:nsid w:val="65245B48"/>
    <w:multiLevelType w:val="multilevel"/>
    <w:tmpl w:val="4C8C2E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0" w15:restartNumberingAfterBreak="0">
    <w:nsid w:val="66483044"/>
    <w:multiLevelType w:val="multilevel"/>
    <w:tmpl w:val="A2FE6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667B51E6"/>
    <w:multiLevelType w:val="multilevel"/>
    <w:tmpl w:val="79287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668008D1"/>
    <w:multiLevelType w:val="multilevel"/>
    <w:tmpl w:val="CED2DD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3" w15:restartNumberingAfterBreak="0">
    <w:nsid w:val="66A80E0D"/>
    <w:multiLevelType w:val="multilevel"/>
    <w:tmpl w:val="939AD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68303652"/>
    <w:multiLevelType w:val="multilevel"/>
    <w:tmpl w:val="598813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684B4C36"/>
    <w:multiLevelType w:val="multilevel"/>
    <w:tmpl w:val="CC0C9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684D20B8"/>
    <w:multiLevelType w:val="multilevel"/>
    <w:tmpl w:val="DCBEE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69523E64"/>
    <w:multiLevelType w:val="multilevel"/>
    <w:tmpl w:val="6F267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695F2D76"/>
    <w:multiLevelType w:val="multilevel"/>
    <w:tmpl w:val="8DC44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69ED7A1F"/>
    <w:multiLevelType w:val="multilevel"/>
    <w:tmpl w:val="935E03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0" w15:restartNumberingAfterBreak="0">
    <w:nsid w:val="6A21455F"/>
    <w:multiLevelType w:val="multilevel"/>
    <w:tmpl w:val="223E2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1" w15:restartNumberingAfterBreak="0">
    <w:nsid w:val="6AD70FF8"/>
    <w:multiLevelType w:val="multilevel"/>
    <w:tmpl w:val="87D69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6BDA68D4"/>
    <w:multiLevelType w:val="multilevel"/>
    <w:tmpl w:val="C8504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6C1A7A63"/>
    <w:multiLevelType w:val="multilevel"/>
    <w:tmpl w:val="EA1CB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6DAD552B"/>
    <w:multiLevelType w:val="multilevel"/>
    <w:tmpl w:val="198671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6F295528"/>
    <w:multiLevelType w:val="multilevel"/>
    <w:tmpl w:val="2FA2B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6F63786F"/>
    <w:multiLevelType w:val="multilevel"/>
    <w:tmpl w:val="1F9AC4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7" w15:restartNumberingAfterBreak="0">
    <w:nsid w:val="6FCB7FE9"/>
    <w:multiLevelType w:val="multilevel"/>
    <w:tmpl w:val="CF2A1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700114AB"/>
    <w:multiLevelType w:val="multilevel"/>
    <w:tmpl w:val="40822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70EB3E02"/>
    <w:multiLevelType w:val="multilevel"/>
    <w:tmpl w:val="3516E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71477424"/>
    <w:multiLevelType w:val="multilevel"/>
    <w:tmpl w:val="95B61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7198199D"/>
    <w:multiLevelType w:val="multilevel"/>
    <w:tmpl w:val="B0E24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2" w15:restartNumberingAfterBreak="0">
    <w:nsid w:val="71BE5164"/>
    <w:multiLevelType w:val="multilevel"/>
    <w:tmpl w:val="4BECF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722B2329"/>
    <w:multiLevelType w:val="multilevel"/>
    <w:tmpl w:val="2DB25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723D5FF1"/>
    <w:multiLevelType w:val="multilevel"/>
    <w:tmpl w:val="D6BA53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5" w15:restartNumberingAfterBreak="0">
    <w:nsid w:val="72ED4FC0"/>
    <w:multiLevelType w:val="multilevel"/>
    <w:tmpl w:val="9390A7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6" w15:restartNumberingAfterBreak="0">
    <w:nsid w:val="74053323"/>
    <w:multiLevelType w:val="multilevel"/>
    <w:tmpl w:val="FE746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74786AE1"/>
    <w:multiLevelType w:val="multilevel"/>
    <w:tmpl w:val="2182D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75B27551"/>
    <w:multiLevelType w:val="multilevel"/>
    <w:tmpl w:val="01AC6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762719C5"/>
    <w:multiLevelType w:val="multilevel"/>
    <w:tmpl w:val="950C9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77247D03"/>
    <w:multiLevelType w:val="multilevel"/>
    <w:tmpl w:val="7196F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77D500F8"/>
    <w:multiLevelType w:val="multilevel"/>
    <w:tmpl w:val="AC5CB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7820309B"/>
    <w:multiLevelType w:val="multilevel"/>
    <w:tmpl w:val="D5329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7868799C"/>
    <w:multiLevelType w:val="multilevel"/>
    <w:tmpl w:val="4AD64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7B0E13A2"/>
    <w:multiLevelType w:val="multilevel"/>
    <w:tmpl w:val="C688E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5" w15:restartNumberingAfterBreak="0">
    <w:nsid w:val="7B140365"/>
    <w:multiLevelType w:val="multilevel"/>
    <w:tmpl w:val="CA803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7B25192D"/>
    <w:multiLevelType w:val="multilevel"/>
    <w:tmpl w:val="EFA8C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7B2F15F6"/>
    <w:multiLevelType w:val="multilevel"/>
    <w:tmpl w:val="50809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7B88611F"/>
    <w:multiLevelType w:val="multilevel"/>
    <w:tmpl w:val="58DA0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7BAF465E"/>
    <w:multiLevelType w:val="multilevel"/>
    <w:tmpl w:val="7B527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7D3C2C18"/>
    <w:multiLevelType w:val="multilevel"/>
    <w:tmpl w:val="8FE02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7E4C6C0D"/>
    <w:multiLevelType w:val="multilevel"/>
    <w:tmpl w:val="E318C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7E9B61DD"/>
    <w:multiLevelType w:val="multilevel"/>
    <w:tmpl w:val="6284F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2"/>
  </w:num>
  <w:num w:numId="2">
    <w:abstractNumId w:val="116"/>
  </w:num>
  <w:num w:numId="3">
    <w:abstractNumId w:val="162"/>
  </w:num>
  <w:num w:numId="4">
    <w:abstractNumId w:val="56"/>
  </w:num>
  <w:num w:numId="5">
    <w:abstractNumId w:val="3"/>
  </w:num>
  <w:num w:numId="6">
    <w:abstractNumId w:val="33"/>
  </w:num>
  <w:num w:numId="7">
    <w:abstractNumId w:val="47"/>
  </w:num>
  <w:num w:numId="8">
    <w:abstractNumId w:val="108"/>
  </w:num>
  <w:num w:numId="9">
    <w:abstractNumId w:val="18"/>
  </w:num>
  <w:num w:numId="10">
    <w:abstractNumId w:val="57"/>
  </w:num>
  <w:num w:numId="11">
    <w:abstractNumId w:val="122"/>
  </w:num>
  <w:num w:numId="12">
    <w:abstractNumId w:val="115"/>
  </w:num>
  <w:num w:numId="13">
    <w:abstractNumId w:val="74"/>
  </w:num>
  <w:num w:numId="14">
    <w:abstractNumId w:val="134"/>
  </w:num>
  <w:num w:numId="15">
    <w:abstractNumId w:val="12"/>
  </w:num>
  <w:num w:numId="16">
    <w:abstractNumId w:val="73"/>
  </w:num>
  <w:num w:numId="17">
    <w:abstractNumId w:val="10"/>
  </w:num>
  <w:num w:numId="18">
    <w:abstractNumId w:val="49"/>
  </w:num>
  <w:num w:numId="19">
    <w:abstractNumId w:val="148"/>
  </w:num>
  <w:num w:numId="20">
    <w:abstractNumId w:val="135"/>
  </w:num>
  <w:num w:numId="21">
    <w:abstractNumId w:val="137"/>
  </w:num>
  <w:num w:numId="22">
    <w:abstractNumId w:val="109"/>
  </w:num>
  <w:num w:numId="23">
    <w:abstractNumId w:val="9"/>
  </w:num>
  <w:num w:numId="24">
    <w:abstractNumId w:val="92"/>
  </w:num>
  <w:num w:numId="25">
    <w:abstractNumId w:val="167"/>
  </w:num>
  <w:num w:numId="26">
    <w:abstractNumId w:val="99"/>
  </w:num>
  <w:num w:numId="27">
    <w:abstractNumId w:val="87"/>
  </w:num>
  <w:num w:numId="28">
    <w:abstractNumId w:val="110"/>
  </w:num>
  <w:num w:numId="29">
    <w:abstractNumId w:val="72"/>
  </w:num>
  <w:num w:numId="30">
    <w:abstractNumId w:val="1"/>
  </w:num>
  <w:num w:numId="31">
    <w:abstractNumId w:val="141"/>
  </w:num>
  <w:num w:numId="32">
    <w:abstractNumId w:val="119"/>
  </w:num>
  <w:num w:numId="33">
    <w:abstractNumId w:val="152"/>
  </w:num>
  <w:num w:numId="34">
    <w:abstractNumId w:val="142"/>
  </w:num>
  <w:num w:numId="35">
    <w:abstractNumId w:val="117"/>
  </w:num>
  <w:num w:numId="36">
    <w:abstractNumId w:val="66"/>
  </w:num>
  <w:num w:numId="37">
    <w:abstractNumId w:val="41"/>
  </w:num>
  <w:num w:numId="38">
    <w:abstractNumId w:val="78"/>
  </w:num>
  <w:num w:numId="39">
    <w:abstractNumId w:val="5"/>
  </w:num>
  <w:num w:numId="40">
    <w:abstractNumId w:val="125"/>
  </w:num>
  <w:num w:numId="41">
    <w:abstractNumId w:val="36"/>
  </w:num>
  <w:num w:numId="42">
    <w:abstractNumId w:val="123"/>
  </w:num>
  <w:num w:numId="43">
    <w:abstractNumId w:val="22"/>
  </w:num>
  <w:num w:numId="44">
    <w:abstractNumId w:val="53"/>
  </w:num>
  <w:num w:numId="45">
    <w:abstractNumId w:val="20"/>
  </w:num>
  <w:num w:numId="46">
    <w:abstractNumId w:val="101"/>
  </w:num>
  <w:num w:numId="47">
    <w:abstractNumId w:val="43"/>
  </w:num>
  <w:num w:numId="48">
    <w:abstractNumId w:val="2"/>
  </w:num>
  <w:num w:numId="49">
    <w:abstractNumId w:val="52"/>
  </w:num>
  <w:num w:numId="50">
    <w:abstractNumId w:val="0"/>
  </w:num>
  <w:num w:numId="51">
    <w:abstractNumId w:val="76"/>
  </w:num>
  <w:num w:numId="52">
    <w:abstractNumId w:val="55"/>
  </w:num>
  <w:num w:numId="53">
    <w:abstractNumId w:val="28"/>
  </w:num>
  <w:num w:numId="54">
    <w:abstractNumId w:val="93"/>
  </w:num>
  <w:num w:numId="55">
    <w:abstractNumId w:val="88"/>
  </w:num>
  <w:num w:numId="56">
    <w:abstractNumId w:val="69"/>
  </w:num>
  <w:num w:numId="57">
    <w:abstractNumId w:val="63"/>
  </w:num>
  <w:num w:numId="58">
    <w:abstractNumId w:val="168"/>
  </w:num>
  <w:num w:numId="59">
    <w:abstractNumId w:val="67"/>
  </w:num>
  <w:num w:numId="60">
    <w:abstractNumId w:val="158"/>
  </w:num>
  <w:num w:numId="61">
    <w:abstractNumId w:val="144"/>
  </w:num>
  <w:num w:numId="62">
    <w:abstractNumId w:val="100"/>
  </w:num>
  <w:num w:numId="63">
    <w:abstractNumId w:val="7"/>
  </w:num>
  <w:num w:numId="64">
    <w:abstractNumId w:val="145"/>
  </w:num>
  <w:num w:numId="65">
    <w:abstractNumId w:val="37"/>
  </w:num>
  <w:num w:numId="66">
    <w:abstractNumId w:val="112"/>
  </w:num>
  <w:num w:numId="67">
    <w:abstractNumId w:val="29"/>
  </w:num>
  <w:num w:numId="68">
    <w:abstractNumId w:val="133"/>
  </w:num>
  <w:num w:numId="69">
    <w:abstractNumId w:val="169"/>
  </w:num>
  <w:num w:numId="70">
    <w:abstractNumId w:val="124"/>
  </w:num>
  <w:num w:numId="71">
    <w:abstractNumId w:val="40"/>
  </w:num>
  <w:num w:numId="72">
    <w:abstractNumId w:val="105"/>
  </w:num>
  <w:num w:numId="73">
    <w:abstractNumId w:val="35"/>
  </w:num>
  <w:num w:numId="74">
    <w:abstractNumId w:val="14"/>
  </w:num>
  <w:num w:numId="75">
    <w:abstractNumId w:val="6"/>
  </w:num>
  <w:num w:numId="76">
    <w:abstractNumId w:val="164"/>
  </w:num>
  <w:num w:numId="77">
    <w:abstractNumId w:val="38"/>
  </w:num>
  <w:num w:numId="78">
    <w:abstractNumId w:val="160"/>
  </w:num>
  <w:num w:numId="79">
    <w:abstractNumId w:val="153"/>
  </w:num>
  <w:num w:numId="80">
    <w:abstractNumId w:val="95"/>
  </w:num>
  <w:num w:numId="81">
    <w:abstractNumId w:val="138"/>
  </w:num>
  <w:num w:numId="82">
    <w:abstractNumId w:val="50"/>
  </w:num>
  <w:num w:numId="83">
    <w:abstractNumId w:val="70"/>
  </w:num>
  <w:num w:numId="84">
    <w:abstractNumId w:val="147"/>
  </w:num>
  <w:num w:numId="85">
    <w:abstractNumId w:val="159"/>
  </w:num>
  <w:num w:numId="86">
    <w:abstractNumId w:val="19"/>
  </w:num>
  <w:num w:numId="87">
    <w:abstractNumId w:val="143"/>
  </w:num>
  <w:num w:numId="88">
    <w:abstractNumId w:val="126"/>
  </w:num>
  <w:num w:numId="89">
    <w:abstractNumId w:val="146"/>
  </w:num>
  <w:num w:numId="90">
    <w:abstractNumId w:val="8"/>
  </w:num>
  <w:num w:numId="91">
    <w:abstractNumId w:val="90"/>
  </w:num>
  <w:num w:numId="92">
    <w:abstractNumId w:val="97"/>
  </w:num>
  <w:num w:numId="93">
    <w:abstractNumId w:val="51"/>
  </w:num>
  <w:num w:numId="94">
    <w:abstractNumId w:val="161"/>
  </w:num>
  <w:num w:numId="95">
    <w:abstractNumId w:val="130"/>
  </w:num>
  <w:num w:numId="96">
    <w:abstractNumId w:val="58"/>
  </w:num>
  <w:num w:numId="97">
    <w:abstractNumId w:val="149"/>
  </w:num>
  <w:num w:numId="98">
    <w:abstractNumId w:val="166"/>
  </w:num>
  <w:num w:numId="99">
    <w:abstractNumId w:val="106"/>
  </w:num>
  <w:num w:numId="100">
    <w:abstractNumId w:val="150"/>
  </w:num>
  <w:num w:numId="101">
    <w:abstractNumId w:val="68"/>
  </w:num>
  <w:num w:numId="102">
    <w:abstractNumId w:val="83"/>
  </w:num>
  <w:num w:numId="103">
    <w:abstractNumId w:val="102"/>
  </w:num>
  <w:num w:numId="104">
    <w:abstractNumId w:val="170"/>
  </w:num>
  <w:num w:numId="105">
    <w:abstractNumId w:val="31"/>
  </w:num>
  <w:num w:numId="106">
    <w:abstractNumId w:val="120"/>
  </w:num>
  <w:num w:numId="107">
    <w:abstractNumId w:val="13"/>
  </w:num>
  <w:num w:numId="108">
    <w:abstractNumId w:val="114"/>
  </w:num>
  <w:num w:numId="109">
    <w:abstractNumId w:val="121"/>
  </w:num>
  <w:num w:numId="110">
    <w:abstractNumId w:val="94"/>
  </w:num>
  <w:num w:numId="111">
    <w:abstractNumId w:val="96"/>
  </w:num>
  <w:num w:numId="112">
    <w:abstractNumId w:val="127"/>
  </w:num>
  <w:num w:numId="113">
    <w:abstractNumId w:val="89"/>
  </w:num>
  <w:num w:numId="114">
    <w:abstractNumId w:val="131"/>
  </w:num>
  <w:num w:numId="115">
    <w:abstractNumId w:val="163"/>
  </w:num>
  <w:num w:numId="116">
    <w:abstractNumId w:val="23"/>
  </w:num>
  <w:num w:numId="117">
    <w:abstractNumId w:val="21"/>
  </w:num>
  <w:num w:numId="118">
    <w:abstractNumId w:val="46"/>
  </w:num>
  <w:num w:numId="119">
    <w:abstractNumId w:val="27"/>
  </w:num>
  <w:num w:numId="120">
    <w:abstractNumId w:val="156"/>
  </w:num>
  <w:num w:numId="121">
    <w:abstractNumId w:val="71"/>
  </w:num>
  <w:num w:numId="122">
    <w:abstractNumId w:val="25"/>
  </w:num>
  <w:num w:numId="123">
    <w:abstractNumId w:val="103"/>
  </w:num>
  <w:num w:numId="124">
    <w:abstractNumId w:val="157"/>
  </w:num>
  <w:num w:numId="125">
    <w:abstractNumId w:val="107"/>
  </w:num>
  <w:num w:numId="126">
    <w:abstractNumId w:val="171"/>
  </w:num>
  <w:num w:numId="127">
    <w:abstractNumId w:val="48"/>
  </w:num>
  <w:num w:numId="128">
    <w:abstractNumId w:val="113"/>
  </w:num>
  <w:num w:numId="129">
    <w:abstractNumId w:val="98"/>
  </w:num>
  <w:num w:numId="130">
    <w:abstractNumId w:val="42"/>
  </w:num>
  <w:num w:numId="131">
    <w:abstractNumId w:val="82"/>
  </w:num>
  <w:num w:numId="132">
    <w:abstractNumId w:val="24"/>
  </w:num>
  <w:num w:numId="133">
    <w:abstractNumId w:val="16"/>
  </w:num>
  <w:num w:numId="134">
    <w:abstractNumId w:val="77"/>
  </w:num>
  <w:num w:numId="135">
    <w:abstractNumId w:val="111"/>
  </w:num>
  <w:num w:numId="136">
    <w:abstractNumId w:val="140"/>
  </w:num>
  <w:num w:numId="137">
    <w:abstractNumId w:val="155"/>
  </w:num>
  <w:num w:numId="138">
    <w:abstractNumId w:val="26"/>
  </w:num>
  <w:num w:numId="139">
    <w:abstractNumId w:val="64"/>
  </w:num>
  <w:num w:numId="140">
    <w:abstractNumId w:val="65"/>
  </w:num>
  <w:num w:numId="141">
    <w:abstractNumId w:val="165"/>
  </w:num>
  <w:num w:numId="142">
    <w:abstractNumId w:val="128"/>
  </w:num>
  <w:num w:numId="143">
    <w:abstractNumId w:val="60"/>
  </w:num>
  <w:num w:numId="144">
    <w:abstractNumId w:val="4"/>
  </w:num>
  <w:num w:numId="145">
    <w:abstractNumId w:val="154"/>
  </w:num>
  <w:num w:numId="146">
    <w:abstractNumId w:val="30"/>
  </w:num>
  <w:num w:numId="147">
    <w:abstractNumId w:val="91"/>
  </w:num>
  <w:num w:numId="148">
    <w:abstractNumId w:val="129"/>
  </w:num>
  <w:num w:numId="149">
    <w:abstractNumId w:val="80"/>
  </w:num>
  <w:num w:numId="150">
    <w:abstractNumId w:val="61"/>
  </w:num>
  <w:num w:numId="151">
    <w:abstractNumId w:val="59"/>
  </w:num>
  <w:num w:numId="152">
    <w:abstractNumId w:val="139"/>
  </w:num>
  <w:num w:numId="153">
    <w:abstractNumId w:val="84"/>
  </w:num>
  <w:num w:numId="154">
    <w:abstractNumId w:val="85"/>
  </w:num>
  <w:num w:numId="155">
    <w:abstractNumId w:val="79"/>
  </w:num>
  <w:num w:numId="156">
    <w:abstractNumId w:val="151"/>
  </w:num>
  <w:num w:numId="157">
    <w:abstractNumId w:val="45"/>
  </w:num>
  <w:num w:numId="158">
    <w:abstractNumId w:val="132"/>
  </w:num>
  <w:num w:numId="159">
    <w:abstractNumId w:val="11"/>
  </w:num>
  <w:num w:numId="160">
    <w:abstractNumId w:val="75"/>
  </w:num>
  <w:num w:numId="161">
    <w:abstractNumId w:val="81"/>
  </w:num>
  <w:num w:numId="162">
    <w:abstractNumId w:val="136"/>
  </w:num>
  <w:num w:numId="163">
    <w:abstractNumId w:val="34"/>
  </w:num>
  <w:num w:numId="164">
    <w:abstractNumId w:val="54"/>
  </w:num>
  <w:num w:numId="165">
    <w:abstractNumId w:val="44"/>
  </w:num>
  <w:num w:numId="166">
    <w:abstractNumId w:val="118"/>
  </w:num>
  <w:num w:numId="167">
    <w:abstractNumId w:val="104"/>
  </w:num>
  <w:num w:numId="168">
    <w:abstractNumId w:val="62"/>
  </w:num>
  <w:num w:numId="169">
    <w:abstractNumId w:val="172"/>
  </w:num>
  <w:num w:numId="170">
    <w:abstractNumId w:val="17"/>
  </w:num>
  <w:num w:numId="171">
    <w:abstractNumId w:val="15"/>
  </w:num>
  <w:num w:numId="172">
    <w:abstractNumId w:val="39"/>
  </w:num>
  <w:num w:numId="173">
    <w:abstractNumId w:val="86"/>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79F"/>
    <w:rsid w:val="001409D3"/>
    <w:rsid w:val="001C43AD"/>
    <w:rsid w:val="008947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C75C6A-EA80-4ABA-A643-FAAF29FE1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1409D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1409D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1409D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409D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1409D3"/>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1409D3"/>
    <w:rPr>
      <w:rFonts w:ascii="Times New Roman" w:eastAsia="Times New Roman" w:hAnsi="Times New Roman" w:cs="Times New Roman"/>
      <w:b/>
      <w:bCs/>
      <w:sz w:val="27"/>
      <w:szCs w:val="27"/>
      <w:lang w:eastAsia="ru-RU"/>
    </w:rPr>
  </w:style>
  <w:style w:type="paragraph" w:customStyle="1" w:styleId="msonormal0">
    <w:name w:val="msonormal"/>
    <w:basedOn w:val="a"/>
    <w:rsid w:val="001409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1409D3"/>
  </w:style>
  <w:style w:type="character" w:customStyle="1" w:styleId="titlename">
    <w:name w:val="title_name"/>
    <w:basedOn w:val="a0"/>
    <w:rsid w:val="001409D3"/>
  </w:style>
  <w:style w:type="character" w:customStyle="1" w:styleId="titlecontent">
    <w:name w:val="title_content"/>
    <w:basedOn w:val="a0"/>
    <w:rsid w:val="001409D3"/>
  </w:style>
  <w:style w:type="character" w:customStyle="1" w:styleId="titlenamecolumn">
    <w:name w:val="title_name_column"/>
    <w:basedOn w:val="a0"/>
    <w:rsid w:val="001409D3"/>
  </w:style>
  <w:style w:type="character" w:customStyle="1" w:styleId="titlename1">
    <w:name w:val="title_name1"/>
    <w:basedOn w:val="a0"/>
    <w:rsid w:val="001409D3"/>
  </w:style>
  <w:style w:type="character" w:customStyle="1" w:styleId="titlecontent1">
    <w:name w:val="title_content1"/>
    <w:basedOn w:val="a0"/>
    <w:rsid w:val="001409D3"/>
  </w:style>
  <w:style w:type="character" w:customStyle="1" w:styleId="titlecontent2">
    <w:name w:val="title_content2"/>
    <w:basedOn w:val="a0"/>
    <w:rsid w:val="001409D3"/>
  </w:style>
  <w:style w:type="paragraph" w:styleId="a3">
    <w:name w:val="Normal (Web)"/>
    <w:basedOn w:val="a"/>
    <w:uiPriority w:val="99"/>
    <w:semiHidden/>
    <w:unhideWhenUsed/>
    <w:rsid w:val="001409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1409D3"/>
    <w:rPr>
      <w:i/>
      <w:iCs/>
    </w:rPr>
  </w:style>
  <w:style w:type="character" w:styleId="a5">
    <w:name w:val="Strong"/>
    <w:basedOn w:val="a0"/>
    <w:uiPriority w:val="22"/>
    <w:qFormat/>
    <w:rsid w:val="001409D3"/>
    <w:rPr>
      <w:b/>
      <w:bCs/>
    </w:rPr>
  </w:style>
  <w:style w:type="paragraph" w:customStyle="1" w:styleId="marginl">
    <w:name w:val="marginl"/>
    <w:basedOn w:val="a"/>
    <w:rsid w:val="001409D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Hyperlink"/>
    <w:basedOn w:val="a0"/>
    <w:uiPriority w:val="99"/>
    <w:semiHidden/>
    <w:unhideWhenUsed/>
    <w:rsid w:val="001409D3"/>
    <w:rPr>
      <w:color w:val="0000FF"/>
      <w:u w:val="single"/>
    </w:rPr>
  </w:style>
  <w:style w:type="character" w:styleId="a7">
    <w:name w:val="FollowedHyperlink"/>
    <w:basedOn w:val="a0"/>
    <w:uiPriority w:val="99"/>
    <w:semiHidden/>
    <w:unhideWhenUsed/>
    <w:rsid w:val="001409D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338099">
      <w:bodyDiv w:val="1"/>
      <w:marLeft w:val="0"/>
      <w:marRight w:val="0"/>
      <w:marTop w:val="0"/>
      <w:marBottom w:val="0"/>
      <w:divBdr>
        <w:top w:val="none" w:sz="0" w:space="0" w:color="auto"/>
        <w:left w:val="none" w:sz="0" w:space="0" w:color="auto"/>
        <w:bottom w:val="none" w:sz="0" w:space="0" w:color="auto"/>
        <w:right w:val="none" w:sz="0" w:space="0" w:color="auto"/>
      </w:divBdr>
      <w:divsChild>
        <w:div w:id="1971011779">
          <w:marLeft w:val="0"/>
          <w:marRight w:val="0"/>
          <w:marTop w:val="0"/>
          <w:marBottom w:val="0"/>
          <w:divBdr>
            <w:top w:val="none" w:sz="0" w:space="0" w:color="auto"/>
            <w:left w:val="none" w:sz="0" w:space="0" w:color="auto"/>
            <w:bottom w:val="none" w:sz="0" w:space="0" w:color="auto"/>
            <w:right w:val="none" w:sz="0" w:space="0" w:color="auto"/>
          </w:divBdr>
          <w:divsChild>
            <w:div w:id="197281154">
              <w:marLeft w:val="0"/>
              <w:marRight w:val="0"/>
              <w:marTop w:val="0"/>
              <w:marBottom w:val="0"/>
              <w:divBdr>
                <w:top w:val="none" w:sz="0" w:space="0" w:color="auto"/>
                <w:left w:val="none" w:sz="0" w:space="0" w:color="auto"/>
                <w:bottom w:val="none" w:sz="0" w:space="0" w:color="auto"/>
                <w:right w:val="none" w:sz="0" w:space="0" w:color="auto"/>
              </w:divBdr>
            </w:div>
            <w:div w:id="376051860">
              <w:marLeft w:val="0"/>
              <w:marRight w:val="0"/>
              <w:marTop w:val="0"/>
              <w:marBottom w:val="0"/>
              <w:divBdr>
                <w:top w:val="none" w:sz="0" w:space="0" w:color="auto"/>
                <w:left w:val="none" w:sz="0" w:space="0" w:color="auto"/>
                <w:bottom w:val="none" w:sz="0" w:space="0" w:color="auto"/>
                <w:right w:val="none" w:sz="0" w:space="0" w:color="auto"/>
              </w:divBdr>
            </w:div>
            <w:div w:id="939147787">
              <w:marLeft w:val="0"/>
              <w:marRight w:val="0"/>
              <w:marTop w:val="0"/>
              <w:marBottom w:val="0"/>
              <w:divBdr>
                <w:top w:val="none" w:sz="0" w:space="0" w:color="auto"/>
                <w:left w:val="none" w:sz="0" w:space="0" w:color="auto"/>
                <w:bottom w:val="none" w:sz="0" w:space="0" w:color="auto"/>
                <w:right w:val="none" w:sz="0" w:space="0" w:color="auto"/>
              </w:divBdr>
              <w:divsChild>
                <w:div w:id="1197692813">
                  <w:marLeft w:val="0"/>
                  <w:marRight w:val="0"/>
                  <w:marTop w:val="0"/>
                  <w:marBottom w:val="0"/>
                  <w:divBdr>
                    <w:top w:val="none" w:sz="0" w:space="0" w:color="auto"/>
                    <w:left w:val="none" w:sz="0" w:space="0" w:color="auto"/>
                    <w:bottom w:val="none" w:sz="0" w:space="0" w:color="auto"/>
                    <w:right w:val="none" w:sz="0" w:space="0" w:color="auto"/>
                  </w:divBdr>
                  <w:divsChild>
                    <w:div w:id="1954556876">
                      <w:marLeft w:val="0"/>
                      <w:marRight w:val="0"/>
                      <w:marTop w:val="0"/>
                      <w:marBottom w:val="1500"/>
                      <w:divBdr>
                        <w:top w:val="none" w:sz="0" w:space="0" w:color="auto"/>
                        <w:left w:val="none" w:sz="0" w:space="0" w:color="auto"/>
                        <w:bottom w:val="none" w:sz="0" w:space="0" w:color="auto"/>
                        <w:right w:val="none" w:sz="0" w:space="0" w:color="auto"/>
                      </w:divBdr>
                    </w:div>
                  </w:divsChild>
                </w:div>
                <w:div w:id="360132119">
                  <w:marLeft w:val="0"/>
                  <w:marRight w:val="0"/>
                  <w:marTop w:val="0"/>
                  <w:marBottom w:val="0"/>
                  <w:divBdr>
                    <w:top w:val="none" w:sz="0" w:space="0" w:color="auto"/>
                    <w:left w:val="none" w:sz="0" w:space="0" w:color="auto"/>
                    <w:bottom w:val="none" w:sz="0" w:space="0" w:color="auto"/>
                    <w:right w:val="none" w:sz="0" w:space="0" w:color="auto"/>
                  </w:divBdr>
                  <w:divsChild>
                    <w:div w:id="2071464004">
                      <w:marLeft w:val="0"/>
                      <w:marRight w:val="0"/>
                      <w:marTop w:val="0"/>
                      <w:marBottom w:val="0"/>
                      <w:divBdr>
                        <w:top w:val="none" w:sz="0" w:space="0" w:color="auto"/>
                        <w:left w:val="none" w:sz="0" w:space="0" w:color="auto"/>
                        <w:bottom w:val="none" w:sz="0" w:space="0" w:color="auto"/>
                        <w:right w:val="none" w:sz="0" w:space="0" w:color="auto"/>
                      </w:divBdr>
                      <w:divsChild>
                        <w:div w:id="1490096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4633388">
                  <w:marLeft w:val="0"/>
                  <w:marRight w:val="0"/>
                  <w:marTop w:val="0"/>
                  <w:marBottom w:val="0"/>
                  <w:divBdr>
                    <w:top w:val="none" w:sz="0" w:space="0" w:color="auto"/>
                    <w:left w:val="none" w:sz="0" w:space="0" w:color="auto"/>
                    <w:bottom w:val="none" w:sz="0" w:space="0" w:color="auto"/>
                    <w:right w:val="none" w:sz="0" w:space="0" w:color="auto"/>
                  </w:divBdr>
                  <w:divsChild>
                    <w:div w:id="310134447">
                      <w:marLeft w:val="0"/>
                      <w:marRight w:val="0"/>
                      <w:marTop w:val="0"/>
                      <w:marBottom w:val="0"/>
                      <w:divBdr>
                        <w:top w:val="none" w:sz="0" w:space="0" w:color="auto"/>
                        <w:left w:val="none" w:sz="0" w:space="0" w:color="auto"/>
                        <w:bottom w:val="none" w:sz="0" w:space="0" w:color="auto"/>
                        <w:right w:val="none" w:sz="0" w:space="0" w:color="auto"/>
                      </w:divBdr>
                      <w:divsChild>
                        <w:div w:id="1249538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490756">
                  <w:marLeft w:val="0"/>
                  <w:marRight w:val="0"/>
                  <w:marTop w:val="0"/>
                  <w:marBottom w:val="0"/>
                  <w:divBdr>
                    <w:top w:val="none" w:sz="0" w:space="0" w:color="auto"/>
                    <w:left w:val="none" w:sz="0" w:space="0" w:color="auto"/>
                    <w:bottom w:val="none" w:sz="0" w:space="0" w:color="auto"/>
                    <w:right w:val="none" w:sz="0" w:space="0" w:color="auto"/>
                  </w:divBdr>
                  <w:divsChild>
                    <w:div w:id="1220674937">
                      <w:marLeft w:val="0"/>
                      <w:marRight w:val="0"/>
                      <w:marTop w:val="0"/>
                      <w:marBottom w:val="0"/>
                      <w:divBdr>
                        <w:top w:val="none" w:sz="0" w:space="0" w:color="auto"/>
                        <w:left w:val="none" w:sz="0" w:space="0" w:color="auto"/>
                        <w:bottom w:val="none" w:sz="0" w:space="0" w:color="auto"/>
                        <w:right w:val="none" w:sz="0" w:space="0" w:color="auto"/>
                      </w:divBdr>
                      <w:divsChild>
                        <w:div w:id="85992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136232">
                  <w:marLeft w:val="0"/>
                  <w:marRight w:val="0"/>
                  <w:marTop w:val="0"/>
                  <w:marBottom w:val="0"/>
                  <w:divBdr>
                    <w:top w:val="none" w:sz="0" w:space="0" w:color="auto"/>
                    <w:left w:val="none" w:sz="0" w:space="0" w:color="auto"/>
                    <w:bottom w:val="none" w:sz="0" w:space="0" w:color="auto"/>
                    <w:right w:val="none" w:sz="0" w:space="0" w:color="auto"/>
                  </w:divBdr>
                  <w:divsChild>
                    <w:div w:id="1990668070">
                      <w:marLeft w:val="0"/>
                      <w:marRight w:val="0"/>
                      <w:marTop w:val="0"/>
                      <w:marBottom w:val="0"/>
                      <w:divBdr>
                        <w:top w:val="none" w:sz="0" w:space="0" w:color="auto"/>
                        <w:left w:val="none" w:sz="0" w:space="0" w:color="auto"/>
                        <w:bottom w:val="none" w:sz="0" w:space="0" w:color="auto"/>
                        <w:right w:val="none" w:sz="0" w:space="0" w:color="auto"/>
                      </w:divBdr>
                      <w:divsChild>
                        <w:div w:id="2141536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452777">
                  <w:marLeft w:val="0"/>
                  <w:marRight w:val="0"/>
                  <w:marTop w:val="0"/>
                  <w:marBottom w:val="0"/>
                  <w:divBdr>
                    <w:top w:val="none" w:sz="0" w:space="0" w:color="auto"/>
                    <w:left w:val="none" w:sz="0" w:space="0" w:color="auto"/>
                    <w:bottom w:val="none" w:sz="0" w:space="0" w:color="auto"/>
                    <w:right w:val="none" w:sz="0" w:space="0" w:color="auto"/>
                  </w:divBdr>
                  <w:divsChild>
                    <w:div w:id="1837456222">
                      <w:marLeft w:val="0"/>
                      <w:marRight w:val="0"/>
                      <w:marTop w:val="0"/>
                      <w:marBottom w:val="0"/>
                      <w:divBdr>
                        <w:top w:val="none" w:sz="0" w:space="0" w:color="auto"/>
                        <w:left w:val="none" w:sz="0" w:space="0" w:color="auto"/>
                        <w:bottom w:val="none" w:sz="0" w:space="0" w:color="auto"/>
                        <w:right w:val="none" w:sz="0" w:space="0" w:color="auto"/>
                      </w:divBdr>
                      <w:divsChild>
                        <w:div w:id="146337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634113">
                  <w:marLeft w:val="0"/>
                  <w:marRight w:val="0"/>
                  <w:marTop w:val="450"/>
                  <w:marBottom w:val="0"/>
                  <w:divBdr>
                    <w:top w:val="none" w:sz="0" w:space="0" w:color="auto"/>
                    <w:left w:val="none" w:sz="0" w:space="0" w:color="auto"/>
                    <w:bottom w:val="none" w:sz="0" w:space="0" w:color="auto"/>
                    <w:right w:val="none" w:sz="0" w:space="0" w:color="auto"/>
                  </w:divBdr>
                  <w:divsChild>
                    <w:div w:id="1469587728">
                      <w:marLeft w:val="0"/>
                      <w:marRight w:val="0"/>
                      <w:marTop w:val="0"/>
                      <w:marBottom w:val="0"/>
                      <w:divBdr>
                        <w:top w:val="none" w:sz="0" w:space="0" w:color="auto"/>
                        <w:left w:val="none" w:sz="0" w:space="0" w:color="auto"/>
                        <w:bottom w:val="none" w:sz="0" w:space="0" w:color="auto"/>
                        <w:right w:val="none" w:sz="0" w:space="0" w:color="auto"/>
                      </w:divBdr>
                    </w:div>
                  </w:divsChild>
                </w:div>
                <w:div w:id="1228957905">
                  <w:marLeft w:val="0"/>
                  <w:marRight w:val="0"/>
                  <w:marTop w:val="450"/>
                  <w:marBottom w:val="0"/>
                  <w:divBdr>
                    <w:top w:val="none" w:sz="0" w:space="0" w:color="auto"/>
                    <w:left w:val="none" w:sz="0" w:space="0" w:color="auto"/>
                    <w:bottom w:val="none" w:sz="0" w:space="0" w:color="auto"/>
                    <w:right w:val="none" w:sz="0" w:space="0" w:color="auto"/>
                  </w:divBdr>
                  <w:divsChild>
                    <w:div w:id="1768691725">
                      <w:marLeft w:val="0"/>
                      <w:marRight w:val="0"/>
                      <w:marTop w:val="0"/>
                      <w:marBottom w:val="3750"/>
                      <w:divBdr>
                        <w:top w:val="none" w:sz="0" w:space="0" w:color="auto"/>
                        <w:left w:val="none" w:sz="0" w:space="0" w:color="auto"/>
                        <w:bottom w:val="none" w:sz="0" w:space="0" w:color="auto"/>
                        <w:right w:val="none" w:sz="0" w:space="0" w:color="auto"/>
                      </w:divBdr>
                    </w:div>
                    <w:div w:id="685208868">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694817910">
              <w:marLeft w:val="0"/>
              <w:marRight w:val="0"/>
              <w:marTop w:val="0"/>
              <w:marBottom w:val="0"/>
              <w:divBdr>
                <w:top w:val="none" w:sz="0" w:space="0" w:color="auto"/>
                <w:left w:val="none" w:sz="0" w:space="0" w:color="auto"/>
                <w:bottom w:val="none" w:sz="0" w:space="0" w:color="auto"/>
                <w:right w:val="none" w:sz="0" w:space="0" w:color="auto"/>
              </w:divBdr>
              <w:divsChild>
                <w:div w:id="1252007685">
                  <w:marLeft w:val="0"/>
                  <w:marRight w:val="0"/>
                  <w:marTop w:val="900"/>
                  <w:marBottom w:val="600"/>
                  <w:divBdr>
                    <w:top w:val="none" w:sz="0" w:space="0" w:color="auto"/>
                    <w:left w:val="none" w:sz="0" w:space="0" w:color="auto"/>
                    <w:bottom w:val="none" w:sz="0" w:space="0" w:color="auto"/>
                    <w:right w:val="none" w:sz="0" w:space="0" w:color="auto"/>
                  </w:divBdr>
                </w:div>
                <w:div w:id="1654404321">
                  <w:marLeft w:val="0"/>
                  <w:marRight w:val="0"/>
                  <w:marTop w:val="0"/>
                  <w:marBottom w:val="0"/>
                  <w:divBdr>
                    <w:top w:val="none" w:sz="0" w:space="0" w:color="auto"/>
                    <w:left w:val="none" w:sz="0" w:space="0" w:color="auto"/>
                    <w:bottom w:val="none" w:sz="0" w:space="0" w:color="auto"/>
                    <w:right w:val="none" w:sz="0" w:space="0" w:color="auto"/>
                  </w:divBdr>
                  <w:divsChild>
                    <w:div w:id="53388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0985332">
              <w:marLeft w:val="0"/>
              <w:marRight w:val="0"/>
              <w:marTop w:val="0"/>
              <w:marBottom w:val="0"/>
              <w:divBdr>
                <w:top w:val="none" w:sz="0" w:space="0" w:color="auto"/>
                <w:left w:val="none" w:sz="0" w:space="0" w:color="auto"/>
                <w:bottom w:val="none" w:sz="0" w:space="0" w:color="auto"/>
                <w:right w:val="none" w:sz="0" w:space="0" w:color="auto"/>
              </w:divBdr>
              <w:divsChild>
                <w:div w:id="185678439">
                  <w:marLeft w:val="0"/>
                  <w:marRight w:val="0"/>
                  <w:marTop w:val="900"/>
                  <w:marBottom w:val="600"/>
                  <w:divBdr>
                    <w:top w:val="none" w:sz="0" w:space="0" w:color="auto"/>
                    <w:left w:val="none" w:sz="0" w:space="0" w:color="auto"/>
                    <w:bottom w:val="none" w:sz="0" w:space="0" w:color="auto"/>
                    <w:right w:val="none" w:sz="0" w:space="0" w:color="auto"/>
                  </w:divBdr>
                </w:div>
                <w:div w:id="1842352033">
                  <w:marLeft w:val="0"/>
                  <w:marRight w:val="0"/>
                  <w:marTop w:val="0"/>
                  <w:marBottom w:val="0"/>
                  <w:divBdr>
                    <w:top w:val="none" w:sz="0" w:space="0" w:color="auto"/>
                    <w:left w:val="none" w:sz="0" w:space="0" w:color="auto"/>
                    <w:bottom w:val="none" w:sz="0" w:space="0" w:color="auto"/>
                    <w:right w:val="none" w:sz="0" w:space="0" w:color="auto"/>
                  </w:divBdr>
                  <w:divsChild>
                    <w:div w:id="59455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919023">
              <w:marLeft w:val="0"/>
              <w:marRight w:val="0"/>
              <w:marTop w:val="0"/>
              <w:marBottom w:val="0"/>
              <w:divBdr>
                <w:top w:val="none" w:sz="0" w:space="0" w:color="auto"/>
                <w:left w:val="none" w:sz="0" w:space="0" w:color="auto"/>
                <w:bottom w:val="none" w:sz="0" w:space="0" w:color="auto"/>
                <w:right w:val="none" w:sz="0" w:space="0" w:color="auto"/>
              </w:divBdr>
              <w:divsChild>
                <w:div w:id="1870950489">
                  <w:marLeft w:val="0"/>
                  <w:marRight w:val="0"/>
                  <w:marTop w:val="900"/>
                  <w:marBottom w:val="600"/>
                  <w:divBdr>
                    <w:top w:val="none" w:sz="0" w:space="0" w:color="auto"/>
                    <w:left w:val="none" w:sz="0" w:space="0" w:color="auto"/>
                    <w:bottom w:val="none" w:sz="0" w:space="0" w:color="auto"/>
                    <w:right w:val="none" w:sz="0" w:space="0" w:color="auto"/>
                  </w:divBdr>
                </w:div>
              </w:divsChild>
            </w:div>
            <w:div w:id="2143309880">
              <w:marLeft w:val="0"/>
              <w:marRight w:val="0"/>
              <w:marTop w:val="0"/>
              <w:marBottom w:val="0"/>
              <w:divBdr>
                <w:top w:val="none" w:sz="0" w:space="0" w:color="auto"/>
                <w:left w:val="none" w:sz="0" w:space="0" w:color="auto"/>
                <w:bottom w:val="none" w:sz="0" w:space="0" w:color="auto"/>
                <w:right w:val="none" w:sz="0" w:space="0" w:color="auto"/>
              </w:divBdr>
              <w:divsChild>
                <w:div w:id="1324969548">
                  <w:marLeft w:val="0"/>
                  <w:marRight w:val="0"/>
                  <w:marTop w:val="900"/>
                  <w:marBottom w:val="600"/>
                  <w:divBdr>
                    <w:top w:val="none" w:sz="0" w:space="0" w:color="auto"/>
                    <w:left w:val="none" w:sz="0" w:space="0" w:color="auto"/>
                    <w:bottom w:val="none" w:sz="0" w:space="0" w:color="auto"/>
                    <w:right w:val="none" w:sz="0" w:space="0" w:color="auto"/>
                  </w:divBdr>
                </w:div>
                <w:div w:id="926773266">
                  <w:marLeft w:val="0"/>
                  <w:marRight w:val="0"/>
                  <w:marTop w:val="0"/>
                  <w:marBottom w:val="0"/>
                  <w:divBdr>
                    <w:top w:val="none" w:sz="0" w:space="0" w:color="auto"/>
                    <w:left w:val="none" w:sz="0" w:space="0" w:color="auto"/>
                    <w:bottom w:val="none" w:sz="0" w:space="0" w:color="auto"/>
                    <w:right w:val="none" w:sz="0" w:space="0" w:color="auto"/>
                  </w:divBdr>
                  <w:divsChild>
                    <w:div w:id="182940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998133">
              <w:marLeft w:val="0"/>
              <w:marRight w:val="0"/>
              <w:marTop w:val="0"/>
              <w:marBottom w:val="0"/>
              <w:divBdr>
                <w:top w:val="none" w:sz="0" w:space="0" w:color="auto"/>
                <w:left w:val="none" w:sz="0" w:space="0" w:color="auto"/>
                <w:bottom w:val="none" w:sz="0" w:space="0" w:color="auto"/>
                <w:right w:val="none" w:sz="0" w:space="0" w:color="auto"/>
              </w:divBdr>
              <w:divsChild>
                <w:div w:id="145629332">
                  <w:marLeft w:val="0"/>
                  <w:marRight w:val="0"/>
                  <w:marTop w:val="900"/>
                  <w:marBottom w:val="600"/>
                  <w:divBdr>
                    <w:top w:val="none" w:sz="0" w:space="0" w:color="auto"/>
                    <w:left w:val="none" w:sz="0" w:space="0" w:color="auto"/>
                    <w:bottom w:val="none" w:sz="0" w:space="0" w:color="auto"/>
                    <w:right w:val="none" w:sz="0" w:space="0" w:color="auto"/>
                  </w:divBdr>
                </w:div>
                <w:div w:id="724448636">
                  <w:marLeft w:val="0"/>
                  <w:marRight w:val="0"/>
                  <w:marTop w:val="0"/>
                  <w:marBottom w:val="0"/>
                  <w:divBdr>
                    <w:top w:val="none" w:sz="0" w:space="0" w:color="auto"/>
                    <w:left w:val="none" w:sz="0" w:space="0" w:color="auto"/>
                    <w:bottom w:val="none" w:sz="0" w:space="0" w:color="auto"/>
                    <w:right w:val="none" w:sz="0" w:space="0" w:color="auto"/>
                  </w:divBdr>
                  <w:divsChild>
                    <w:div w:id="112519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154981">
              <w:marLeft w:val="0"/>
              <w:marRight w:val="0"/>
              <w:marTop w:val="0"/>
              <w:marBottom w:val="0"/>
              <w:divBdr>
                <w:top w:val="none" w:sz="0" w:space="0" w:color="auto"/>
                <w:left w:val="none" w:sz="0" w:space="0" w:color="auto"/>
                <w:bottom w:val="none" w:sz="0" w:space="0" w:color="auto"/>
                <w:right w:val="none" w:sz="0" w:space="0" w:color="auto"/>
              </w:divBdr>
              <w:divsChild>
                <w:div w:id="1762221412">
                  <w:marLeft w:val="0"/>
                  <w:marRight w:val="0"/>
                  <w:marTop w:val="900"/>
                  <w:marBottom w:val="600"/>
                  <w:divBdr>
                    <w:top w:val="none" w:sz="0" w:space="0" w:color="auto"/>
                    <w:left w:val="none" w:sz="0" w:space="0" w:color="auto"/>
                    <w:bottom w:val="none" w:sz="0" w:space="0" w:color="auto"/>
                    <w:right w:val="none" w:sz="0" w:space="0" w:color="auto"/>
                  </w:divBdr>
                </w:div>
                <w:div w:id="1002661833">
                  <w:marLeft w:val="0"/>
                  <w:marRight w:val="0"/>
                  <w:marTop w:val="0"/>
                  <w:marBottom w:val="0"/>
                  <w:divBdr>
                    <w:top w:val="none" w:sz="0" w:space="0" w:color="auto"/>
                    <w:left w:val="none" w:sz="0" w:space="0" w:color="auto"/>
                    <w:bottom w:val="none" w:sz="0" w:space="0" w:color="auto"/>
                    <w:right w:val="none" w:sz="0" w:space="0" w:color="auto"/>
                  </w:divBdr>
                  <w:divsChild>
                    <w:div w:id="2085569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970350">
              <w:marLeft w:val="0"/>
              <w:marRight w:val="0"/>
              <w:marTop w:val="0"/>
              <w:marBottom w:val="0"/>
              <w:divBdr>
                <w:top w:val="none" w:sz="0" w:space="0" w:color="auto"/>
                <w:left w:val="none" w:sz="0" w:space="0" w:color="auto"/>
                <w:bottom w:val="none" w:sz="0" w:space="0" w:color="auto"/>
                <w:right w:val="none" w:sz="0" w:space="0" w:color="auto"/>
              </w:divBdr>
              <w:divsChild>
                <w:div w:id="581448895">
                  <w:marLeft w:val="0"/>
                  <w:marRight w:val="0"/>
                  <w:marTop w:val="900"/>
                  <w:marBottom w:val="600"/>
                  <w:divBdr>
                    <w:top w:val="none" w:sz="0" w:space="0" w:color="auto"/>
                    <w:left w:val="none" w:sz="0" w:space="0" w:color="auto"/>
                    <w:bottom w:val="none" w:sz="0" w:space="0" w:color="auto"/>
                    <w:right w:val="none" w:sz="0" w:space="0" w:color="auto"/>
                  </w:divBdr>
                </w:div>
                <w:div w:id="656571657">
                  <w:marLeft w:val="0"/>
                  <w:marRight w:val="0"/>
                  <w:marTop w:val="0"/>
                  <w:marBottom w:val="0"/>
                  <w:divBdr>
                    <w:top w:val="none" w:sz="0" w:space="0" w:color="auto"/>
                    <w:left w:val="none" w:sz="0" w:space="0" w:color="auto"/>
                    <w:bottom w:val="none" w:sz="0" w:space="0" w:color="auto"/>
                    <w:right w:val="none" w:sz="0" w:space="0" w:color="auto"/>
                  </w:divBdr>
                  <w:divsChild>
                    <w:div w:id="644940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756570">
              <w:marLeft w:val="0"/>
              <w:marRight w:val="0"/>
              <w:marTop w:val="0"/>
              <w:marBottom w:val="0"/>
              <w:divBdr>
                <w:top w:val="none" w:sz="0" w:space="0" w:color="auto"/>
                <w:left w:val="none" w:sz="0" w:space="0" w:color="auto"/>
                <w:bottom w:val="none" w:sz="0" w:space="0" w:color="auto"/>
                <w:right w:val="none" w:sz="0" w:space="0" w:color="auto"/>
              </w:divBdr>
              <w:divsChild>
                <w:div w:id="1458337023">
                  <w:marLeft w:val="0"/>
                  <w:marRight w:val="0"/>
                  <w:marTop w:val="900"/>
                  <w:marBottom w:val="600"/>
                  <w:divBdr>
                    <w:top w:val="none" w:sz="0" w:space="0" w:color="auto"/>
                    <w:left w:val="none" w:sz="0" w:space="0" w:color="auto"/>
                    <w:bottom w:val="none" w:sz="0" w:space="0" w:color="auto"/>
                    <w:right w:val="none" w:sz="0" w:space="0" w:color="auto"/>
                  </w:divBdr>
                </w:div>
                <w:div w:id="355274971">
                  <w:marLeft w:val="0"/>
                  <w:marRight w:val="0"/>
                  <w:marTop w:val="0"/>
                  <w:marBottom w:val="0"/>
                  <w:divBdr>
                    <w:top w:val="none" w:sz="0" w:space="0" w:color="auto"/>
                    <w:left w:val="none" w:sz="0" w:space="0" w:color="auto"/>
                    <w:bottom w:val="none" w:sz="0" w:space="0" w:color="auto"/>
                    <w:right w:val="none" w:sz="0" w:space="0" w:color="auto"/>
                  </w:divBdr>
                  <w:divsChild>
                    <w:div w:id="563370428">
                      <w:marLeft w:val="0"/>
                      <w:marRight w:val="0"/>
                      <w:marTop w:val="0"/>
                      <w:marBottom w:val="0"/>
                      <w:divBdr>
                        <w:top w:val="none" w:sz="0" w:space="0" w:color="auto"/>
                        <w:left w:val="none" w:sz="0" w:space="0" w:color="auto"/>
                        <w:bottom w:val="none" w:sz="0" w:space="0" w:color="auto"/>
                        <w:right w:val="none" w:sz="0" w:space="0" w:color="auto"/>
                      </w:divBdr>
                      <w:divsChild>
                        <w:div w:id="143389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5344443">
              <w:marLeft w:val="0"/>
              <w:marRight w:val="0"/>
              <w:marTop w:val="0"/>
              <w:marBottom w:val="0"/>
              <w:divBdr>
                <w:top w:val="none" w:sz="0" w:space="0" w:color="auto"/>
                <w:left w:val="none" w:sz="0" w:space="0" w:color="auto"/>
                <w:bottom w:val="none" w:sz="0" w:space="0" w:color="auto"/>
                <w:right w:val="none" w:sz="0" w:space="0" w:color="auto"/>
              </w:divBdr>
              <w:divsChild>
                <w:div w:id="170068758">
                  <w:marLeft w:val="0"/>
                  <w:marRight w:val="0"/>
                  <w:marTop w:val="900"/>
                  <w:marBottom w:val="600"/>
                  <w:divBdr>
                    <w:top w:val="none" w:sz="0" w:space="0" w:color="auto"/>
                    <w:left w:val="none" w:sz="0" w:space="0" w:color="auto"/>
                    <w:bottom w:val="none" w:sz="0" w:space="0" w:color="auto"/>
                    <w:right w:val="none" w:sz="0" w:space="0" w:color="auto"/>
                  </w:divBdr>
                </w:div>
                <w:div w:id="502623169">
                  <w:marLeft w:val="0"/>
                  <w:marRight w:val="0"/>
                  <w:marTop w:val="0"/>
                  <w:marBottom w:val="0"/>
                  <w:divBdr>
                    <w:top w:val="none" w:sz="0" w:space="0" w:color="auto"/>
                    <w:left w:val="none" w:sz="0" w:space="0" w:color="auto"/>
                    <w:bottom w:val="none" w:sz="0" w:space="0" w:color="auto"/>
                    <w:right w:val="none" w:sz="0" w:space="0" w:color="auto"/>
                  </w:divBdr>
                  <w:divsChild>
                    <w:div w:id="1704819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646607">
              <w:marLeft w:val="0"/>
              <w:marRight w:val="0"/>
              <w:marTop w:val="0"/>
              <w:marBottom w:val="0"/>
              <w:divBdr>
                <w:top w:val="none" w:sz="0" w:space="0" w:color="auto"/>
                <w:left w:val="none" w:sz="0" w:space="0" w:color="auto"/>
                <w:bottom w:val="none" w:sz="0" w:space="0" w:color="auto"/>
                <w:right w:val="none" w:sz="0" w:space="0" w:color="auto"/>
              </w:divBdr>
              <w:divsChild>
                <w:div w:id="150028032">
                  <w:marLeft w:val="0"/>
                  <w:marRight w:val="0"/>
                  <w:marTop w:val="900"/>
                  <w:marBottom w:val="600"/>
                  <w:divBdr>
                    <w:top w:val="none" w:sz="0" w:space="0" w:color="auto"/>
                    <w:left w:val="none" w:sz="0" w:space="0" w:color="auto"/>
                    <w:bottom w:val="none" w:sz="0" w:space="0" w:color="auto"/>
                    <w:right w:val="none" w:sz="0" w:space="0" w:color="auto"/>
                  </w:divBdr>
                </w:div>
                <w:div w:id="234633574">
                  <w:marLeft w:val="0"/>
                  <w:marRight w:val="0"/>
                  <w:marTop w:val="0"/>
                  <w:marBottom w:val="0"/>
                  <w:divBdr>
                    <w:top w:val="none" w:sz="0" w:space="0" w:color="auto"/>
                    <w:left w:val="none" w:sz="0" w:space="0" w:color="auto"/>
                    <w:bottom w:val="none" w:sz="0" w:space="0" w:color="auto"/>
                    <w:right w:val="none" w:sz="0" w:space="0" w:color="auto"/>
                  </w:divBdr>
                  <w:divsChild>
                    <w:div w:id="209165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9453740">
              <w:marLeft w:val="0"/>
              <w:marRight w:val="0"/>
              <w:marTop w:val="0"/>
              <w:marBottom w:val="0"/>
              <w:divBdr>
                <w:top w:val="none" w:sz="0" w:space="0" w:color="auto"/>
                <w:left w:val="none" w:sz="0" w:space="0" w:color="auto"/>
                <w:bottom w:val="none" w:sz="0" w:space="0" w:color="auto"/>
                <w:right w:val="none" w:sz="0" w:space="0" w:color="auto"/>
              </w:divBdr>
              <w:divsChild>
                <w:div w:id="1352955293">
                  <w:marLeft w:val="0"/>
                  <w:marRight w:val="0"/>
                  <w:marTop w:val="900"/>
                  <w:marBottom w:val="600"/>
                  <w:divBdr>
                    <w:top w:val="none" w:sz="0" w:space="0" w:color="auto"/>
                    <w:left w:val="none" w:sz="0" w:space="0" w:color="auto"/>
                    <w:bottom w:val="none" w:sz="0" w:space="0" w:color="auto"/>
                    <w:right w:val="none" w:sz="0" w:space="0" w:color="auto"/>
                  </w:divBdr>
                </w:div>
                <w:div w:id="1594819260">
                  <w:marLeft w:val="0"/>
                  <w:marRight w:val="0"/>
                  <w:marTop w:val="0"/>
                  <w:marBottom w:val="0"/>
                  <w:divBdr>
                    <w:top w:val="none" w:sz="0" w:space="0" w:color="auto"/>
                    <w:left w:val="none" w:sz="0" w:space="0" w:color="auto"/>
                    <w:bottom w:val="none" w:sz="0" w:space="0" w:color="auto"/>
                    <w:right w:val="none" w:sz="0" w:space="0" w:color="auto"/>
                  </w:divBdr>
                  <w:divsChild>
                    <w:div w:id="629868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601606">
              <w:marLeft w:val="0"/>
              <w:marRight w:val="0"/>
              <w:marTop w:val="0"/>
              <w:marBottom w:val="0"/>
              <w:divBdr>
                <w:top w:val="none" w:sz="0" w:space="0" w:color="auto"/>
                <w:left w:val="none" w:sz="0" w:space="0" w:color="auto"/>
                <w:bottom w:val="none" w:sz="0" w:space="0" w:color="auto"/>
                <w:right w:val="none" w:sz="0" w:space="0" w:color="auto"/>
              </w:divBdr>
              <w:divsChild>
                <w:div w:id="251208402">
                  <w:marLeft w:val="0"/>
                  <w:marRight w:val="0"/>
                  <w:marTop w:val="900"/>
                  <w:marBottom w:val="600"/>
                  <w:divBdr>
                    <w:top w:val="none" w:sz="0" w:space="0" w:color="auto"/>
                    <w:left w:val="none" w:sz="0" w:space="0" w:color="auto"/>
                    <w:bottom w:val="none" w:sz="0" w:space="0" w:color="auto"/>
                    <w:right w:val="none" w:sz="0" w:space="0" w:color="auto"/>
                  </w:divBdr>
                </w:div>
                <w:div w:id="1896240112">
                  <w:marLeft w:val="0"/>
                  <w:marRight w:val="0"/>
                  <w:marTop w:val="0"/>
                  <w:marBottom w:val="0"/>
                  <w:divBdr>
                    <w:top w:val="none" w:sz="0" w:space="0" w:color="auto"/>
                    <w:left w:val="none" w:sz="0" w:space="0" w:color="auto"/>
                    <w:bottom w:val="none" w:sz="0" w:space="0" w:color="auto"/>
                    <w:right w:val="none" w:sz="0" w:space="0" w:color="auto"/>
                  </w:divBdr>
                  <w:divsChild>
                    <w:div w:id="12113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335253">
              <w:marLeft w:val="0"/>
              <w:marRight w:val="0"/>
              <w:marTop w:val="0"/>
              <w:marBottom w:val="0"/>
              <w:divBdr>
                <w:top w:val="none" w:sz="0" w:space="0" w:color="auto"/>
                <w:left w:val="none" w:sz="0" w:space="0" w:color="auto"/>
                <w:bottom w:val="none" w:sz="0" w:space="0" w:color="auto"/>
                <w:right w:val="none" w:sz="0" w:space="0" w:color="auto"/>
              </w:divBdr>
              <w:divsChild>
                <w:div w:id="975451531">
                  <w:marLeft w:val="0"/>
                  <w:marRight w:val="0"/>
                  <w:marTop w:val="900"/>
                  <w:marBottom w:val="600"/>
                  <w:divBdr>
                    <w:top w:val="none" w:sz="0" w:space="0" w:color="auto"/>
                    <w:left w:val="none" w:sz="0" w:space="0" w:color="auto"/>
                    <w:bottom w:val="none" w:sz="0" w:space="0" w:color="auto"/>
                    <w:right w:val="none" w:sz="0" w:space="0" w:color="auto"/>
                  </w:divBdr>
                </w:div>
                <w:div w:id="38743685">
                  <w:marLeft w:val="0"/>
                  <w:marRight w:val="0"/>
                  <w:marTop w:val="0"/>
                  <w:marBottom w:val="0"/>
                  <w:divBdr>
                    <w:top w:val="none" w:sz="0" w:space="0" w:color="auto"/>
                    <w:left w:val="none" w:sz="0" w:space="0" w:color="auto"/>
                    <w:bottom w:val="none" w:sz="0" w:space="0" w:color="auto"/>
                    <w:right w:val="none" w:sz="0" w:space="0" w:color="auto"/>
                  </w:divBdr>
                  <w:divsChild>
                    <w:div w:id="151330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694377">
              <w:marLeft w:val="0"/>
              <w:marRight w:val="0"/>
              <w:marTop w:val="0"/>
              <w:marBottom w:val="0"/>
              <w:divBdr>
                <w:top w:val="none" w:sz="0" w:space="0" w:color="auto"/>
                <w:left w:val="none" w:sz="0" w:space="0" w:color="auto"/>
                <w:bottom w:val="none" w:sz="0" w:space="0" w:color="auto"/>
                <w:right w:val="none" w:sz="0" w:space="0" w:color="auto"/>
              </w:divBdr>
              <w:divsChild>
                <w:div w:id="1900360117">
                  <w:marLeft w:val="0"/>
                  <w:marRight w:val="0"/>
                  <w:marTop w:val="900"/>
                  <w:marBottom w:val="600"/>
                  <w:divBdr>
                    <w:top w:val="none" w:sz="0" w:space="0" w:color="auto"/>
                    <w:left w:val="none" w:sz="0" w:space="0" w:color="auto"/>
                    <w:bottom w:val="none" w:sz="0" w:space="0" w:color="auto"/>
                    <w:right w:val="none" w:sz="0" w:space="0" w:color="auto"/>
                  </w:divBdr>
                </w:div>
                <w:div w:id="1617981339">
                  <w:marLeft w:val="0"/>
                  <w:marRight w:val="0"/>
                  <w:marTop w:val="0"/>
                  <w:marBottom w:val="0"/>
                  <w:divBdr>
                    <w:top w:val="none" w:sz="0" w:space="0" w:color="auto"/>
                    <w:left w:val="none" w:sz="0" w:space="0" w:color="auto"/>
                    <w:bottom w:val="none" w:sz="0" w:space="0" w:color="auto"/>
                    <w:right w:val="none" w:sz="0" w:space="0" w:color="auto"/>
                  </w:divBdr>
                  <w:divsChild>
                    <w:div w:id="174109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8586869">
              <w:marLeft w:val="0"/>
              <w:marRight w:val="0"/>
              <w:marTop w:val="0"/>
              <w:marBottom w:val="0"/>
              <w:divBdr>
                <w:top w:val="none" w:sz="0" w:space="0" w:color="auto"/>
                <w:left w:val="none" w:sz="0" w:space="0" w:color="auto"/>
                <w:bottom w:val="none" w:sz="0" w:space="0" w:color="auto"/>
                <w:right w:val="none" w:sz="0" w:space="0" w:color="auto"/>
              </w:divBdr>
              <w:divsChild>
                <w:div w:id="620455205">
                  <w:marLeft w:val="0"/>
                  <w:marRight w:val="0"/>
                  <w:marTop w:val="900"/>
                  <w:marBottom w:val="600"/>
                  <w:divBdr>
                    <w:top w:val="none" w:sz="0" w:space="0" w:color="auto"/>
                    <w:left w:val="none" w:sz="0" w:space="0" w:color="auto"/>
                    <w:bottom w:val="none" w:sz="0" w:space="0" w:color="auto"/>
                    <w:right w:val="none" w:sz="0" w:space="0" w:color="auto"/>
                  </w:divBdr>
                </w:div>
                <w:div w:id="1987853020">
                  <w:marLeft w:val="0"/>
                  <w:marRight w:val="0"/>
                  <w:marTop w:val="0"/>
                  <w:marBottom w:val="0"/>
                  <w:divBdr>
                    <w:top w:val="none" w:sz="0" w:space="0" w:color="auto"/>
                    <w:left w:val="none" w:sz="0" w:space="0" w:color="auto"/>
                    <w:bottom w:val="none" w:sz="0" w:space="0" w:color="auto"/>
                    <w:right w:val="none" w:sz="0" w:space="0" w:color="auto"/>
                  </w:divBdr>
                  <w:divsChild>
                    <w:div w:id="28443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93838">
              <w:marLeft w:val="0"/>
              <w:marRight w:val="0"/>
              <w:marTop w:val="0"/>
              <w:marBottom w:val="0"/>
              <w:divBdr>
                <w:top w:val="none" w:sz="0" w:space="0" w:color="auto"/>
                <w:left w:val="none" w:sz="0" w:space="0" w:color="auto"/>
                <w:bottom w:val="none" w:sz="0" w:space="0" w:color="auto"/>
                <w:right w:val="none" w:sz="0" w:space="0" w:color="auto"/>
              </w:divBdr>
              <w:divsChild>
                <w:div w:id="375011416">
                  <w:marLeft w:val="0"/>
                  <w:marRight w:val="0"/>
                  <w:marTop w:val="900"/>
                  <w:marBottom w:val="600"/>
                  <w:divBdr>
                    <w:top w:val="none" w:sz="0" w:space="0" w:color="auto"/>
                    <w:left w:val="none" w:sz="0" w:space="0" w:color="auto"/>
                    <w:bottom w:val="none" w:sz="0" w:space="0" w:color="auto"/>
                    <w:right w:val="none" w:sz="0" w:space="0" w:color="auto"/>
                  </w:divBdr>
                </w:div>
                <w:div w:id="2089962592">
                  <w:marLeft w:val="0"/>
                  <w:marRight w:val="0"/>
                  <w:marTop w:val="0"/>
                  <w:marBottom w:val="0"/>
                  <w:divBdr>
                    <w:top w:val="none" w:sz="0" w:space="0" w:color="auto"/>
                    <w:left w:val="none" w:sz="0" w:space="0" w:color="auto"/>
                    <w:bottom w:val="none" w:sz="0" w:space="0" w:color="auto"/>
                    <w:right w:val="none" w:sz="0" w:space="0" w:color="auto"/>
                  </w:divBdr>
                  <w:divsChild>
                    <w:div w:id="89050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863310">
              <w:marLeft w:val="0"/>
              <w:marRight w:val="0"/>
              <w:marTop w:val="0"/>
              <w:marBottom w:val="0"/>
              <w:divBdr>
                <w:top w:val="none" w:sz="0" w:space="0" w:color="auto"/>
                <w:left w:val="none" w:sz="0" w:space="0" w:color="auto"/>
                <w:bottom w:val="none" w:sz="0" w:space="0" w:color="auto"/>
                <w:right w:val="none" w:sz="0" w:space="0" w:color="auto"/>
              </w:divBdr>
              <w:divsChild>
                <w:div w:id="834148472">
                  <w:marLeft w:val="0"/>
                  <w:marRight w:val="0"/>
                  <w:marTop w:val="900"/>
                  <w:marBottom w:val="600"/>
                  <w:divBdr>
                    <w:top w:val="none" w:sz="0" w:space="0" w:color="auto"/>
                    <w:left w:val="none" w:sz="0" w:space="0" w:color="auto"/>
                    <w:bottom w:val="none" w:sz="0" w:space="0" w:color="auto"/>
                    <w:right w:val="none" w:sz="0" w:space="0" w:color="auto"/>
                  </w:divBdr>
                </w:div>
                <w:div w:id="894395639">
                  <w:marLeft w:val="0"/>
                  <w:marRight w:val="0"/>
                  <w:marTop w:val="0"/>
                  <w:marBottom w:val="0"/>
                  <w:divBdr>
                    <w:top w:val="none" w:sz="0" w:space="0" w:color="auto"/>
                    <w:left w:val="none" w:sz="0" w:space="0" w:color="auto"/>
                    <w:bottom w:val="none" w:sz="0" w:space="0" w:color="auto"/>
                    <w:right w:val="none" w:sz="0" w:space="0" w:color="auto"/>
                  </w:divBdr>
                  <w:divsChild>
                    <w:div w:id="1145732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726277">
              <w:marLeft w:val="0"/>
              <w:marRight w:val="0"/>
              <w:marTop w:val="0"/>
              <w:marBottom w:val="0"/>
              <w:divBdr>
                <w:top w:val="none" w:sz="0" w:space="0" w:color="auto"/>
                <w:left w:val="none" w:sz="0" w:space="0" w:color="auto"/>
                <w:bottom w:val="none" w:sz="0" w:space="0" w:color="auto"/>
                <w:right w:val="none" w:sz="0" w:space="0" w:color="auto"/>
              </w:divBdr>
              <w:divsChild>
                <w:div w:id="609776625">
                  <w:marLeft w:val="0"/>
                  <w:marRight w:val="0"/>
                  <w:marTop w:val="900"/>
                  <w:marBottom w:val="600"/>
                  <w:divBdr>
                    <w:top w:val="none" w:sz="0" w:space="0" w:color="auto"/>
                    <w:left w:val="none" w:sz="0" w:space="0" w:color="auto"/>
                    <w:bottom w:val="none" w:sz="0" w:space="0" w:color="auto"/>
                    <w:right w:val="none" w:sz="0" w:space="0" w:color="auto"/>
                  </w:divBdr>
                </w:div>
                <w:div w:id="843279270">
                  <w:marLeft w:val="0"/>
                  <w:marRight w:val="0"/>
                  <w:marTop w:val="0"/>
                  <w:marBottom w:val="0"/>
                  <w:divBdr>
                    <w:top w:val="none" w:sz="0" w:space="0" w:color="auto"/>
                    <w:left w:val="none" w:sz="0" w:space="0" w:color="auto"/>
                    <w:bottom w:val="none" w:sz="0" w:space="0" w:color="auto"/>
                    <w:right w:val="none" w:sz="0" w:space="0" w:color="auto"/>
                  </w:divBdr>
                  <w:divsChild>
                    <w:div w:id="271086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5467">
              <w:marLeft w:val="0"/>
              <w:marRight w:val="0"/>
              <w:marTop w:val="0"/>
              <w:marBottom w:val="0"/>
              <w:divBdr>
                <w:top w:val="none" w:sz="0" w:space="0" w:color="auto"/>
                <w:left w:val="none" w:sz="0" w:space="0" w:color="auto"/>
                <w:bottom w:val="none" w:sz="0" w:space="0" w:color="auto"/>
                <w:right w:val="none" w:sz="0" w:space="0" w:color="auto"/>
              </w:divBdr>
              <w:divsChild>
                <w:div w:id="328800141">
                  <w:marLeft w:val="0"/>
                  <w:marRight w:val="0"/>
                  <w:marTop w:val="900"/>
                  <w:marBottom w:val="600"/>
                  <w:divBdr>
                    <w:top w:val="none" w:sz="0" w:space="0" w:color="auto"/>
                    <w:left w:val="none" w:sz="0" w:space="0" w:color="auto"/>
                    <w:bottom w:val="none" w:sz="0" w:space="0" w:color="auto"/>
                    <w:right w:val="none" w:sz="0" w:space="0" w:color="auto"/>
                  </w:divBdr>
                </w:div>
                <w:div w:id="1860199157">
                  <w:marLeft w:val="0"/>
                  <w:marRight w:val="0"/>
                  <w:marTop w:val="0"/>
                  <w:marBottom w:val="0"/>
                  <w:divBdr>
                    <w:top w:val="none" w:sz="0" w:space="0" w:color="auto"/>
                    <w:left w:val="none" w:sz="0" w:space="0" w:color="auto"/>
                    <w:bottom w:val="none" w:sz="0" w:space="0" w:color="auto"/>
                    <w:right w:val="none" w:sz="0" w:space="0" w:color="auto"/>
                  </w:divBdr>
                  <w:divsChild>
                    <w:div w:id="1217080669">
                      <w:marLeft w:val="0"/>
                      <w:marRight w:val="0"/>
                      <w:marTop w:val="0"/>
                      <w:marBottom w:val="0"/>
                      <w:divBdr>
                        <w:top w:val="none" w:sz="0" w:space="0" w:color="auto"/>
                        <w:left w:val="none" w:sz="0" w:space="0" w:color="auto"/>
                        <w:bottom w:val="none" w:sz="0" w:space="0" w:color="auto"/>
                        <w:right w:val="none" w:sz="0" w:space="0" w:color="auto"/>
                      </w:divBdr>
                      <w:divsChild>
                        <w:div w:id="826475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9759658">
              <w:marLeft w:val="0"/>
              <w:marRight w:val="0"/>
              <w:marTop w:val="0"/>
              <w:marBottom w:val="0"/>
              <w:divBdr>
                <w:top w:val="none" w:sz="0" w:space="0" w:color="auto"/>
                <w:left w:val="none" w:sz="0" w:space="0" w:color="auto"/>
                <w:bottom w:val="none" w:sz="0" w:space="0" w:color="auto"/>
                <w:right w:val="none" w:sz="0" w:space="0" w:color="auto"/>
              </w:divBdr>
              <w:divsChild>
                <w:div w:id="1180437440">
                  <w:marLeft w:val="0"/>
                  <w:marRight w:val="0"/>
                  <w:marTop w:val="900"/>
                  <w:marBottom w:val="600"/>
                  <w:divBdr>
                    <w:top w:val="none" w:sz="0" w:space="0" w:color="auto"/>
                    <w:left w:val="none" w:sz="0" w:space="0" w:color="auto"/>
                    <w:bottom w:val="none" w:sz="0" w:space="0" w:color="auto"/>
                    <w:right w:val="none" w:sz="0" w:space="0" w:color="auto"/>
                  </w:divBdr>
                </w:div>
                <w:div w:id="1991134314">
                  <w:marLeft w:val="0"/>
                  <w:marRight w:val="0"/>
                  <w:marTop w:val="0"/>
                  <w:marBottom w:val="0"/>
                  <w:divBdr>
                    <w:top w:val="none" w:sz="0" w:space="0" w:color="auto"/>
                    <w:left w:val="none" w:sz="0" w:space="0" w:color="auto"/>
                    <w:bottom w:val="none" w:sz="0" w:space="0" w:color="auto"/>
                    <w:right w:val="none" w:sz="0" w:space="0" w:color="auto"/>
                  </w:divBdr>
                  <w:divsChild>
                    <w:div w:id="2098594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844026">
              <w:marLeft w:val="0"/>
              <w:marRight w:val="0"/>
              <w:marTop w:val="0"/>
              <w:marBottom w:val="0"/>
              <w:divBdr>
                <w:top w:val="none" w:sz="0" w:space="0" w:color="auto"/>
                <w:left w:val="none" w:sz="0" w:space="0" w:color="auto"/>
                <w:bottom w:val="none" w:sz="0" w:space="0" w:color="auto"/>
                <w:right w:val="none" w:sz="0" w:space="0" w:color="auto"/>
              </w:divBdr>
              <w:divsChild>
                <w:div w:id="2035836215">
                  <w:marLeft w:val="0"/>
                  <w:marRight w:val="0"/>
                  <w:marTop w:val="900"/>
                  <w:marBottom w:val="600"/>
                  <w:divBdr>
                    <w:top w:val="none" w:sz="0" w:space="0" w:color="auto"/>
                    <w:left w:val="none" w:sz="0" w:space="0" w:color="auto"/>
                    <w:bottom w:val="none" w:sz="0" w:space="0" w:color="auto"/>
                    <w:right w:val="none" w:sz="0" w:space="0" w:color="auto"/>
                  </w:divBdr>
                </w:div>
                <w:div w:id="1110398262">
                  <w:marLeft w:val="0"/>
                  <w:marRight w:val="0"/>
                  <w:marTop w:val="0"/>
                  <w:marBottom w:val="0"/>
                  <w:divBdr>
                    <w:top w:val="none" w:sz="0" w:space="0" w:color="auto"/>
                    <w:left w:val="none" w:sz="0" w:space="0" w:color="auto"/>
                    <w:bottom w:val="none" w:sz="0" w:space="0" w:color="auto"/>
                    <w:right w:val="none" w:sz="0" w:space="0" w:color="auto"/>
                  </w:divBdr>
                  <w:divsChild>
                    <w:div w:id="1479415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643393">
              <w:marLeft w:val="0"/>
              <w:marRight w:val="0"/>
              <w:marTop w:val="0"/>
              <w:marBottom w:val="0"/>
              <w:divBdr>
                <w:top w:val="none" w:sz="0" w:space="0" w:color="auto"/>
                <w:left w:val="none" w:sz="0" w:space="0" w:color="auto"/>
                <w:bottom w:val="none" w:sz="0" w:space="0" w:color="auto"/>
                <w:right w:val="none" w:sz="0" w:space="0" w:color="auto"/>
              </w:divBdr>
              <w:divsChild>
                <w:div w:id="187716958">
                  <w:marLeft w:val="0"/>
                  <w:marRight w:val="0"/>
                  <w:marTop w:val="900"/>
                  <w:marBottom w:val="600"/>
                  <w:divBdr>
                    <w:top w:val="none" w:sz="0" w:space="0" w:color="auto"/>
                    <w:left w:val="none" w:sz="0" w:space="0" w:color="auto"/>
                    <w:bottom w:val="none" w:sz="0" w:space="0" w:color="auto"/>
                    <w:right w:val="none" w:sz="0" w:space="0" w:color="auto"/>
                  </w:divBdr>
                </w:div>
                <w:div w:id="1589071595">
                  <w:marLeft w:val="0"/>
                  <w:marRight w:val="0"/>
                  <w:marTop w:val="0"/>
                  <w:marBottom w:val="0"/>
                  <w:divBdr>
                    <w:top w:val="none" w:sz="0" w:space="0" w:color="auto"/>
                    <w:left w:val="none" w:sz="0" w:space="0" w:color="auto"/>
                    <w:bottom w:val="none" w:sz="0" w:space="0" w:color="auto"/>
                    <w:right w:val="none" w:sz="0" w:space="0" w:color="auto"/>
                  </w:divBdr>
                  <w:divsChild>
                    <w:div w:id="301082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1302654">
              <w:marLeft w:val="0"/>
              <w:marRight w:val="0"/>
              <w:marTop w:val="0"/>
              <w:marBottom w:val="0"/>
              <w:divBdr>
                <w:top w:val="none" w:sz="0" w:space="0" w:color="auto"/>
                <w:left w:val="none" w:sz="0" w:space="0" w:color="auto"/>
                <w:bottom w:val="none" w:sz="0" w:space="0" w:color="auto"/>
                <w:right w:val="none" w:sz="0" w:space="0" w:color="auto"/>
              </w:divBdr>
              <w:divsChild>
                <w:div w:id="605574108">
                  <w:marLeft w:val="0"/>
                  <w:marRight w:val="0"/>
                  <w:marTop w:val="900"/>
                  <w:marBottom w:val="600"/>
                  <w:divBdr>
                    <w:top w:val="none" w:sz="0" w:space="0" w:color="auto"/>
                    <w:left w:val="none" w:sz="0" w:space="0" w:color="auto"/>
                    <w:bottom w:val="none" w:sz="0" w:space="0" w:color="auto"/>
                    <w:right w:val="none" w:sz="0" w:space="0" w:color="auto"/>
                  </w:divBdr>
                </w:div>
                <w:div w:id="1322851505">
                  <w:marLeft w:val="0"/>
                  <w:marRight w:val="0"/>
                  <w:marTop w:val="0"/>
                  <w:marBottom w:val="0"/>
                  <w:divBdr>
                    <w:top w:val="none" w:sz="0" w:space="0" w:color="auto"/>
                    <w:left w:val="none" w:sz="0" w:space="0" w:color="auto"/>
                    <w:bottom w:val="none" w:sz="0" w:space="0" w:color="auto"/>
                    <w:right w:val="none" w:sz="0" w:space="0" w:color="auto"/>
                  </w:divBdr>
                  <w:divsChild>
                    <w:div w:id="12775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42114">
              <w:marLeft w:val="0"/>
              <w:marRight w:val="0"/>
              <w:marTop w:val="0"/>
              <w:marBottom w:val="0"/>
              <w:divBdr>
                <w:top w:val="none" w:sz="0" w:space="0" w:color="auto"/>
                <w:left w:val="none" w:sz="0" w:space="0" w:color="auto"/>
                <w:bottom w:val="none" w:sz="0" w:space="0" w:color="auto"/>
                <w:right w:val="none" w:sz="0" w:space="0" w:color="auto"/>
              </w:divBdr>
              <w:divsChild>
                <w:div w:id="344284786">
                  <w:marLeft w:val="0"/>
                  <w:marRight w:val="0"/>
                  <w:marTop w:val="900"/>
                  <w:marBottom w:val="600"/>
                  <w:divBdr>
                    <w:top w:val="none" w:sz="0" w:space="0" w:color="auto"/>
                    <w:left w:val="none" w:sz="0" w:space="0" w:color="auto"/>
                    <w:bottom w:val="none" w:sz="0" w:space="0" w:color="auto"/>
                    <w:right w:val="none" w:sz="0" w:space="0" w:color="auto"/>
                  </w:divBdr>
                </w:div>
                <w:div w:id="1453398224">
                  <w:marLeft w:val="0"/>
                  <w:marRight w:val="0"/>
                  <w:marTop w:val="0"/>
                  <w:marBottom w:val="0"/>
                  <w:divBdr>
                    <w:top w:val="none" w:sz="0" w:space="0" w:color="auto"/>
                    <w:left w:val="none" w:sz="0" w:space="0" w:color="auto"/>
                    <w:bottom w:val="none" w:sz="0" w:space="0" w:color="auto"/>
                    <w:right w:val="none" w:sz="0" w:space="0" w:color="auto"/>
                  </w:divBdr>
                  <w:divsChild>
                    <w:div w:id="373651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8846644">
              <w:marLeft w:val="0"/>
              <w:marRight w:val="0"/>
              <w:marTop w:val="0"/>
              <w:marBottom w:val="0"/>
              <w:divBdr>
                <w:top w:val="none" w:sz="0" w:space="0" w:color="auto"/>
                <w:left w:val="none" w:sz="0" w:space="0" w:color="auto"/>
                <w:bottom w:val="none" w:sz="0" w:space="0" w:color="auto"/>
                <w:right w:val="none" w:sz="0" w:space="0" w:color="auto"/>
              </w:divBdr>
              <w:divsChild>
                <w:div w:id="1214461575">
                  <w:marLeft w:val="0"/>
                  <w:marRight w:val="0"/>
                  <w:marTop w:val="900"/>
                  <w:marBottom w:val="600"/>
                  <w:divBdr>
                    <w:top w:val="none" w:sz="0" w:space="0" w:color="auto"/>
                    <w:left w:val="none" w:sz="0" w:space="0" w:color="auto"/>
                    <w:bottom w:val="none" w:sz="0" w:space="0" w:color="auto"/>
                    <w:right w:val="none" w:sz="0" w:space="0" w:color="auto"/>
                  </w:divBdr>
                </w:div>
                <w:div w:id="84765205">
                  <w:marLeft w:val="0"/>
                  <w:marRight w:val="0"/>
                  <w:marTop w:val="0"/>
                  <w:marBottom w:val="0"/>
                  <w:divBdr>
                    <w:top w:val="none" w:sz="0" w:space="0" w:color="auto"/>
                    <w:left w:val="none" w:sz="0" w:space="0" w:color="auto"/>
                    <w:bottom w:val="none" w:sz="0" w:space="0" w:color="auto"/>
                    <w:right w:val="none" w:sz="0" w:space="0" w:color="auto"/>
                  </w:divBdr>
                  <w:divsChild>
                    <w:div w:id="92552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673820">
              <w:marLeft w:val="0"/>
              <w:marRight w:val="0"/>
              <w:marTop w:val="0"/>
              <w:marBottom w:val="0"/>
              <w:divBdr>
                <w:top w:val="none" w:sz="0" w:space="0" w:color="auto"/>
                <w:left w:val="none" w:sz="0" w:space="0" w:color="auto"/>
                <w:bottom w:val="none" w:sz="0" w:space="0" w:color="auto"/>
                <w:right w:val="none" w:sz="0" w:space="0" w:color="auto"/>
              </w:divBdr>
              <w:divsChild>
                <w:div w:id="530610022">
                  <w:marLeft w:val="0"/>
                  <w:marRight w:val="0"/>
                  <w:marTop w:val="900"/>
                  <w:marBottom w:val="600"/>
                  <w:divBdr>
                    <w:top w:val="none" w:sz="0" w:space="0" w:color="auto"/>
                    <w:left w:val="none" w:sz="0" w:space="0" w:color="auto"/>
                    <w:bottom w:val="none" w:sz="0" w:space="0" w:color="auto"/>
                    <w:right w:val="none" w:sz="0" w:space="0" w:color="auto"/>
                  </w:divBdr>
                </w:div>
                <w:div w:id="1916282505">
                  <w:marLeft w:val="0"/>
                  <w:marRight w:val="0"/>
                  <w:marTop w:val="0"/>
                  <w:marBottom w:val="0"/>
                  <w:divBdr>
                    <w:top w:val="none" w:sz="0" w:space="0" w:color="auto"/>
                    <w:left w:val="none" w:sz="0" w:space="0" w:color="auto"/>
                    <w:bottom w:val="none" w:sz="0" w:space="0" w:color="auto"/>
                    <w:right w:val="none" w:sz="0" w:space="0" w:color="auto"/>
                  </w:divBdr>
                  <w:divsChild>
                    <w:div w:id="89254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564693">
              <w:marLeft w:val="0"/>
              <w:marRight w:val="0"/>
              <w:marTop w:val="0"/>
              <w:marBottom w:val="0"/>
              <w:divBdr>
                <w:top w:val="none" w:sz="0" w:space="0" w:color="auto"/>
                <w:left w:val="none" w:sz="0" w:space="0" w:color="auto"/>
                <w:bottom w:val="none" w:sz="0" w:space="0" w:color="auto"/>
                <w:right w:val="none" w:sz="0" w:space="0" w:color="auto"/>
              </w:divBdr>
              <w:divsChild>
                <w:div w:id="89545539">
                  <w:marLeft w:val="0"/>
                  <w:marRight w:val="0"/>
                  <w:marTop w:val="900"/>
                  <w:marBottom w:val="600"/>
                  <w:divBdr>
                    <w:top w:val="none" w:sz="0" w:space="0" w:color="auto"/>
                    <w:left w:val="none" w:sz="0" w:space="0" w:color="auto"/>
                    <w:bottom w:val="none" w:sz="0" w:space="0" w:color="auto"/>
                    <w:right w:val="none" w:sz="0" w:space="0" w:color="auto"/>
                  </w:divBdr>
                </w:div>
                <w:div w:id="803740890">
                  <w:marLeft w:val="0"/>
                  <w:marRight w:val="0"/>
                  <w:marTop w:val="0"/>
                  <w:marBottom w:val="0"/>
                  <w:divBdr>
                    <w:top w:val="none" w:sz="0" w:space="0" w:color="auto"/>
                    <w:left w:val="none" w:sz="0" w:space="0" w:color="auto"/>
                    <w:bottom w:val="none" w:sz="0" w:space="0" w:color="auto"/>
                    <w:right w:val="none" w:sz="0" w:space="0" w:color="auto"/>
                  </w:divBdr>
                  <w:divsChild>
                    <w:div w:id="190594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929545">
              <w:marLeft w:val="0"/>
              <w:marRight w:val="0"/>
              <w:marTop w:val="0"/>
              <w:marBottom w:val="0"/>
              <w:divBdr>
                <w:top w:val="none" w:sz="0" w:space="0" w:color="auto"/>
                <w:left w:val="none" w:sz="0" w:space="0" w:color="auto"/>
                <w:bottom w:val="none" w:sz="0" w:space="0" w:color="auto"/>
                <w:right w:val="none" w:sz="0" w:space="0" w:color="auto"/>
              </w:divBdr>
              <w:divsChild>
                <w:div w:id="897319728">
                  <w:marLeft w:val="0"/>
                  <w:marRight w:val="0"/>
                  <w:marTop w:val="900"/>
                  <w:marBottom w:val="600"/>
                  <w:divBdr>
                    <w:top w:val="none" w:sz="0" w:space="0" w:color="auto"/>
                    <w:left w:val="none" w:sz="0" w:space="0" w:color="auto"/>
                    <w:bottom w:val="none" w:sz="0" w:space="0" w:color="auto"/>
                    <w:right w:val="none" w:sz="0" w:space="0" w:color="auto"/>
                  </w:divBdr>
                </w:div>
                <w:div w:id="980110430">
                  <w:marLeft w:val="0"/>
                  <w:marRight w:val="0"/>
                  <w:marTop w:val="0"/>
                  <w:marBottom w:val="0"/>
                  <w:divBdr>
                    <w:top w:val="none" w:sz="0" w:space="0" w:color="auto"/>
                    <w:left w:val="none" w:sz="0" w:space="0" w:color="auto"/>
                    <w:bottom w:val="none" w:sz="0" w:space="0" w:color="auto"/>
                    <w:right w:val="none" w:sz="0" w:space="0" w:color="auto"/>
                  </w:divBdr>
                  <w:divsChild>
                    <w:div w:id="12940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yberleninka.ru/article/n/prirodnye-lechebnye-resursy-rossiyskoy-federatsii" TargetMode="External"/><Relationship Id="rId3" Type="http://schemas.openxmlformats.org/officeDocument/2006/relationships/settings" Target="settings.xml"/><Relationship Id="rId7" Type="http://schemas.openxmlformats.org/officeDocument/2006/relationships/hyperlink" Target="https://doi.org/10.21292/2075-1230-2018-96-12-55-6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3390/ijerph20054556" TargetMode="External"/><Relationship Id="rId11" Type="http://schemas.openxmlformats.org/officeDocument/2006/relationships/fontTable" Target="fontTable.xml"/><Relationship Id="rId5" Type="http://schemas.openxmlformats.org/officeDocument/2006/relationships/hyperlink" Target="https://doi.org/10.21292/2075-1230-2020-98-12-7-19" TargetMode="External"/><Relationship Id="rId10" Type="http://schemas.openxmlformats.org/officeDocument/2006/relationships/hyperlink" Target="https://doi.org/10.1101/2025.05.04.25326549" TargetMode="External"/><Relationship Id="rId4" Type="http://schemas.openxmlformats.org/officeDocument/2006/relationships/webSettings" Target="webSettings.xml"/><Relationship Id="rId9" Type="http://schemas.openxmlformats.org/officeDocument/2006/relationships/hyperlink" Target="https://doi.org/10.58838/2075-1230-2024-102-3-64-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257</Pages>
  <Words>68082</Words>
  <Characters>388069</Characters>
  <Application>Microsoft Office Word</Application>
  <DocSecurity>0</DocSecurity>
  <Lines>3233</Lines>
  <Paragraphs>910</Paragraphs>
  <ScaleCrop>false</ScaleCrop>
  <Company/>
  <LinksUpToDate>false</LinksUpToDate>
  <CharactersWithSpaces>455241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2026-01-16T11:18:00Z</dcterms:created>
  <dcterms:modified xsi:type="dcterms:W3CDTF">2026-01-16T11:20:00Z</dcterms:modified>
</cp:coreProperties>
</file>