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5ED" w:rsidRPr="00BB25ED" w:rsidRDefault="00BB25ED" w:rsidP="00BB25E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000000"/>
          <w:spacing w:val="4"/>
          <w:sz w:val="21"/>
          <w:szCs w:val="21"/>
          <w:lang w:eastAsia="ru-RU"/>
        </w:rPr>
        <w:br/>
      </w:r>
      <w:r w:rsidRPr="00BB25E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1ECAB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B25ED" w:rsidRPr="00BB25ED" w:rsidRDefault="00BB25ED" w:rsidP="00BB25E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B25ED">
        <w:rPr>
          <w:rFonts w:ascii="Inter" w:eastAsia="Times New Roman" w:hAnsi="Inter" w:cs="Times New Roman"/>
          <w:b/>
          <w:bCs/>
          <w:color w:val="575756"/>
          <w:spacing w:val="4"/>
          <w:sz w:val="27"/>
          <w:szCs w:val="27"/>
          <w:lang w:eastAsia="ru-RU"/>
        </w:rPr>
        <w:t>Министерство</w:t>
      </w:r>
      <w:r w:rsidRPr="00BB25ED">
        <w:rPr>
          <w:rFonts w:ascii="Inter" w:eastAsia="Times New Roman" w:hAnsi="Inter" w:cs="Times New Roman"/>
          <w:b/>
          <w:bCs/>
          <w:color w:val="575756"/>
          <w:spacing w:val="4"/>
          <w:sz w:val="27"/>
          <w:szCs w:val="27"/>
          <w:lang w:eastAsia="ru-RU"/>
        </w:rPr>
        <w:br/>
        <w:t>Здравоохранения</w:t>
      </w:r>
      <w:r w:rsidRPr="00BB25ED">
        <w:rPr>
          <w:rFonts w:ascii="Inter" w:eastAsia="Times New Roman" w:hAnsi="Inter" w:cs="Times New Roman"/>
          <w:b/>
          <w:bCs/>
          <w:color w:val="575756"/>
          <w:spacing w:val="4"/>
          <w:sz w:val="27"/>
          <w:szCs w:val="27"/>
          <w:lang w:eastAsia="ru-RU"/>
        </w:rPr>
        <w:br/>
        <w:t>Российской Федерации</w:t>
      </w:r>
    </w:p>
    <w:p w:rsidR="00BB25ED" w:rsidRPr="00BB25ED" w:rsidRDefault="00BB25ED" w:rsidP="00BB25ED">
      <w:pPr>
        <w:shd w:val="clear" w:color="auto" w:fill="FFFFFF"/>
        <w:spacing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808080"/>
          <w:spacing w:val="4"/>
          <w:sz w:val="24"/>
          <w:szCs w:val="24"/>
          <w:lang w:eastAsia="ru-RU"/>
        </w:rPr>
        <w:t>Клинические рекомендации</w:t>
      </w:r>
      <w:r w:rsidRPr="00BB25ED">
        <w:rPr>
          <w:rFonts w:ascii="Inter" w:eastAsia="Times New Roman" w:hAnsi="Inter" w:cs="Times New Roman"/>
          <w:b/>
          <w:bCs/>
          <w:color w:val="008000"/>
          <w:spacing w:val="4"/>
          <w:sz w:val="42"/>
          <w:szCs w:val="42"/>
          <w:lang w:eastAsia="ru-RU"/>
        </w:rPr>
        <w:t>Рак полости носа и придаточных пазух</w:t>
      </w:r>
    </w:p>
    <w:p w:rsidR="00BB25ED" w:rsidRPr="00BB25ED" w:rsidRDefault="00BB25ED" w:rsidP="00BB25ED">
      <w:pPr>
        <w:shd w:val="clear" w:color="auto" w:fill="FFFFFF"/>
        <w:spacing w:after="0"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9E9E9E"/>
          <w:spacing w:val="4"/>
          <w:sz w:val="27"/>
          <w:szCs w:val="27"/>
          <w:lang w:eastAsia="ru-RU"/>
        </w:rPr>
        <w:t>Год утверждения (частота пересмотра):</w:t>
      </w:r>
      <w:r w:rsidRPr="00BB25ED">
        <w:rPr>
          <w:rFonts w:ascii="Inter" w:eastAsia="Times New Roman" w:hAnsi="Inter" w:cs="Times New Roman"/>
          <w:b/>
          <w:bCs/>
          <w:color w:val="000000"/>
          <w:spacing w:val="4"/>
          <w:sz w:val="27"/>
          <w:szCs w:val="27"/>
          <w:lang w:eastAsia="ru-RU"/>
        </w:rPr>
        <w:t>2024</w:t>
      </w:r>
      <w:r w:rsidRPr="00BB25ED">
        <w:rPr>
          <w:rFonts w:ascii="Inter" w:eastAsia="Times New Roman" w:hAnsi="Inter" w:cs="Times New Roman"/>
          <w:color w:val="9E9E9E"/>
          <w:spacing w:val="4"/>
          <w:sz w:val="27"/>
          <w:szCs w:val="27"/>
          <w:lang w:eastAsia="ru-RU"/>
        </w:rPr>
        <w:t>Пересмотр не позднее:</w:t>
      </w:r>
      <w:r w:rsidRPr="00BB25ED">
        <w:rPr>
          <w:rFonts w:ascii="Inter" w:eastAsia="Times New Roman" w:hAnsi="Inter" w:cs="Times New Roman"/>
          <w:b/>
          <w:bCs/>
          <w:color w:val="000000"/>
          <w:spacing w:val="4"/>
          <w:sz w:val="27"/>
          <w:szCs w:val="27"/>
          <w:lang w:eastAsia="ru-RU"/>
        </w:rPr>
        <w:t>2026</w:t>
      </w:r>
    </w:p>
    <w:p w:rsidR="00BB25ED" w:rsidRPr="00BB25ED" w:rsidRDefault="00BB25ED" w:rsidP="00BB25ED">
      <w:pPr>
        <w:shd w:val="clear" w:color="auto" w:fill="FFFFFF"/>
        <w:spacing w:after="0"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9E9E9E"/>
          <w:spacing w:val="4"/>
          <w:sz w:val="27"/>
          <w:szCs w:val="27"/>
          <w:lang w:eastAsia="ru-RU"/>
        </w:rPr>
        <w:t>ID:</w:t>
      </w:r>
      <w:r w:rsidRPr="00BB25ED">
        <w:rPr>
          <w:rFonts w:ascii="Inter" w:eastAsia="Times New Roman" w:hAnsi="Inter" w:cs="Times New Roman"/>
          <w:b/>
          <w:bCs/>
          <w:color w:val="000000"/>
          <w:spacing w:val="4"/>
          <w:sz w:val="27"/>
          <w:szCs w:val="27"/>
          <w:lang w:eastAsia="ru-RU"/>
        </w:rPr>
        <w:t>3_2</w:t>
      </w:r>
    </w:p>
    <w:p w:rsidR="00BB25ED" w:rsidRPr="00BB25ED" w:rsidRDefault="00BB25ED" w:rsidP="00BB25ED">
      <w:pPr>
        <w:shd w:val="clear" w:color="auto" w:fill="FFFFFF"/>
        <w:spacing w:after="0"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9E9E9E"/>
          <w:spacing w:val="4"/>
          <w:sz w:val="27"/>
          <w:szCs w:val="27"/>
          <w:lang w:eastAsia="ru-RU"/>
        </w:rPr>
        <w:t>Возрастная категория:</w:t>
      </w:r>
      <w:r w:rsidRPr="00BB25ED">
        <w:rPr>
          <w:rFonts w:ascii="Inter" w:eastAsia="Times New Roman" w:hAnsi="Inter" w:cs="Times New Roman"/>
          <w:b/>
          <w:bCs/>
          <w:color w:val="000000"/>
          <w:spacing w:val="4"/>
          <w:sz w:val="27"/>
          <w:szCs w:val="27"/>
          <w:lang w:eastAsia="ru-RU"/>
        </w:rPr>
        <w:t>Взрослые</w:t>
      </w:r>
    </w:p>
    <w:p w:rsidR="00BB25ED" w:rsidRPr="00BB25ED" w:rsidRDefault="00BB25ED" w:rsidP="00BB25ED">
      <w:pPr>
        <w:shd w:val="clear" w:color="auto" w:fill="FFFFFF"/>
        <w:spacing w:after="0"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9E9E9E"/>
          <w:spacing w:val="4"/>
          <w:sz w:val="27"/>
          <w:szCs w:val="27"/>
          <w:lang w:eastAsia="ru-RU"/>
        </w:rPr>
        <w:t>Специальность:</w:t>
      </w:r>
    </w:p>
    <w:p w:rsidR="00BB25ED" w:rsidRPr="00BB25ED" w:rsidRDefault="00BB25ED" w:rsidP="00BB25ED">
      <w:pPr>
        <w:shd w:val="clear" w:color="auto" w:fill="FFFFFF"/>
        <w:spacing w:after="0"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808080"/>
          <w:spacing w:val="4"/>
          <w:sz w:val="27"/>
          <w:szCs w:val="27"/>
          <w:lang w:eastAsia="ru-RU"/>
        </w:rPr>
        <w:t>Разработчик клинической рекомендации</w:t>
      </w:r>
      <w:r w:rsidRPr="00BB25ED">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специалистов по опухолям головы и шеи", Общероссийская общественная организация «Российское общество клинической онкологии», Общероссийская общественная организация «Федерация специалистов по лечению заболеваний головы и шеи», Некоммерческая организация "Ассоциация онкологических организаций Сибири и Дальнего Востока</w:t>
      </w:r>
    </w:p>
    <w:p w:rsidR="00BB25ED" w:rsidRPr="00BB25ED" w:rsidRDefault="00BB25ED" w:rsidP="00BB25ED">
      <w:pPr>
        <w:shd w:val="clear" w:color="auto" w:fill="FFFFFF"/>
        <w:spacing w:line="240" w:lineRule="auto"/>
        <w:rPr>
          <w:rFonts w:ascii="Inter" w:eastAsia="Times New Roman" w:hAnsi="Inter" w:cs="Times New Roman"/>
          <w:color w:val="000000"/>
          <w:spacing w:val="4"/>
          <w:sz w:val="21"/>
          <w:szCs w:val="21"/>
          <w:lang w:eastAsia="ru-RU"/>
        </w:rPr>
      </w:pPr>
      <w:r w:rsidRPr="00BB25E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Оглавление</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Исходный документ</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Титульный лист</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Список сокращений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Термины и определения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2.1 Жалобы и анамнез</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2.2 Физикальное обследование</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2.3 Лабораторные диагностические исследования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2.4 Инструментальные диагностические исследования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2.5 Иные диагностические исследования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6. Организация оказания медицинской помощи</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Критерии оценки качества медицинской помощи</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Список литературы</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Б. Алгоритмы действий врача</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В. Информация для пациента</w:t>
      </w:r>
    </w:p>
    <w:p w:rsidR="00BB25ED" w:rsidRPr="00BB25ED" w:rsidRDefault="00BB25ED" w:rsidP="00BB25E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B25E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Список сокращений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БТ – брахитерапия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Гр – Грей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ДЛТ – дистанционная лучевая 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ЗНО – злокачественные новообразования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ИТ – иммунотерапия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ИХТ – индукционная химиотерапия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КТ – компьютерная томография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ЛАЭ – лимфаденэктомия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ЛТ – лучевая 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ЛУ – лимфатический узел</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ЛФК – лечебная физическая культура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МАТ – моноклональное антитело</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МРТ – магнитно-резонансная томография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НПФ – неблагоприятные прогностические факторы</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ПХТ – полихимиотерапия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ПЭГ – чрескожная (перкутанная) эндоскопическая гастростома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УЗ – ультразвуковой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УЗИ – ультразвуковое исследование</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ФЛС – фиброларингоскопия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ФДТ – фотодинамическая 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ФС – фотосенсибилизатор</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ХБС – хронический болевой синдром</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ХЛТ – химиолучевая 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ХТ – химиотерапия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ЭФГДС – эзофагогастродуоденоскопия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AUC* (area under the curve) – фармакокинетический параметр, определяющий концентрацию препарата. Необходим для расчета дозы препарата в зависимости от клиренса креатинина.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Cf-252 – радионуклиды калифорний-252</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CTV – (Clinical Target Volume) клинический объем мишени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CPS – combined positive score</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 шкала оценки общего состояния пациента, разработанная Восточной Кооперативной Группой Исследования Рака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ENE – экстранодальное распространение опухоли в лимфатических узлах (extranodalextension)</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GTV – (Gross Tumor Volume) макроскопический объем опухоли PTV – (Planning Target Volume) планируемый объем мишени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IMRT – ротационное объёмно-модулированное облучение</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Ir-192 – радионуклиды иридий-192</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PD-L1 – лиганд программируемой клеточной гибели, который экспрессируется опухолевыми клетками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R – символ, означающий край резекции, R0 – чистый край резекции, R1 – опухоль по краю резекции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TNM – (аббревиатура от tumor, nodus и metastasis) международная классификация стадий развития раковых опухолей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VMAT – лучевая терапия с модуляцией интенсивности</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Термины и определения</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Адъювантная химиолучевая терапия </w:t>
      </w:r>
      <w:r w:rsidRPr="00BB25ED">
        <w:rPr>
          <w:rFonts w:ascii="Times New Roman" w:eastAsia="Times New Roman" w:hAnsi="Times New Roman" w:cs="Times New Roman"/>
          <w:color w:val="222222"/>
          <w:spacing w:val="4"/>
          <w:sz w:val="27"/>
          <w:szCs w:val="27"/>
          <w:lang w:eastAsia="ru-RU"/>
        </w:rPr>
        <w:t>– вид химиолучевой терапии, проводимый после полного удаления первичной опухоли для устранения возможных метастазов.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Адъювантная лучевая терапия </w:t>
      </w:r>
      <w:r w:rsidRPr="00BB25ED">
        <w:rPr>
          <w:rFonts w:ascii="Times New Roman" w:eastAsia="Times New Roman" w:hAnsi="Times New Roman" w:cs="Times New Roman"/>
          <w:color w:val="222222"/>
          <w:spacing w:val="4"/>
          <w:sz w:val="27"/>
          <w:szCs w:val="27"/>
          <w:lang w:eastAsia="ru-RU"/>
        </w:rPr>
        <w:t>– вид лучевой терапии, проводимый после полного удаления первичной опухоли для устранения возможных метастазов.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Верхняя стенка полости носа – </w:t>
      </w:r>
      <w:r w:rsidRPr="00BB25ED">
        <w:rPr>
          <w:rFonts w:ascii="Times New Roman" w:eastAsia="Times New Roman" w:hAnsi="Times New Roman" w:cs="Times New Roman"/>
          <w:color w:val="222222"/>
          <w:spacing w:val="4"/>
          <w:sz w:val="27"/>
          <w:szCs w:val="27"/>
          <w:lang w:eastAsia="ru-RU"/>
        </w:rPr>
        <w:t>представлена</w:t>
      </w:r>
      <w:r w:rsidRPr="00BB25ED">
        <w:rPr>
          <w:rFonts w:ascii="Times New Roman" w:eastAsia="Times New Roman" w:hAnsi="Times New Roman" w:cs="Times New Roman"/>
          <w:b/>
          <w:bCs/>
          <w:color w:val="222222"/>
          <w:spacing w:val="4"/>
          <w:sz w:val="27"/>
          <w:szCs w:val="27"/>
          <w:lang w:eastAsia="ru-RU"/>
        </w:rPr>
        <w:t> </w:t>
      </w:r>
      <w:r w:rsidRPr="00BB25ED">
        <w:rPr>
          <w:rFonts w:ascii="Times New Roman" w:eastAsia="Times New Roman" w:hAnsi="Times New Roman" w:cs="Times New Roman"/>
          <w:color w:val="222222"/>
          <w:spacing w:val="4"/>
          <w:sz w:val="27"/>
          <w:szCs w:val="27"/>
          <w:lang w:eastAsia="ru-RU"/>
        </w:rPr>
        <w:t>сетевидной пластинкой, передней стенкой основной пазухи, передними клетками решетчатого лабиринта.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Внутренняя стенка полости носа – </w:t>
      </w:r>
      <w:r w:rsidRPr="00BB25ED">
        <w:rPr>
          <w:rFonts w:ascii="Times New Roman" w:eastAsia="Times New Roman" w:hAnsi="Times New Roman" w:cs="Times New Roman"/>
          <w:color w:val="222222"/>
          <w:spacing w:val="4"/>
          <w:sz w:val="27"/>
          <w:szCs w:val="27"/>
          <w:lang w:eastAsia="ru-RU"/>
        </w:rPr>
        <w:t>представлена перегородкой носа.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Задняя стенка полости носа – </w:t>
      </w:r>
      <w:r w:rsidRPr="00BB25ED">
        <w:rPr>
          <w:rFonts w:ascii="Times New Roman" w:eastAsia="Times New Roman" w:hAnsi="Times New Roman" w:cs="Times New Roman"/>
          <w:color w:val="222222"/>
          <w:spacing w:val="4"/>
          <w:sz w:val="27"/>
          <w:szCs w:val="27"/>
          <w:lang w:eastAsia="ru-RU"/>
        </w:rPr>
        <w:t>представлена</w:t>
      </w:r>
      <w:r w:rsidRPr="00BB25ED">
        <w:rPr>
          <w:rFonts w:ascii="Times New Roman" w:eastAsia="Times New Roman" w:hAnsi="Times New Roman" w:cs="Times New Roman"/>
          <w:b/>
          <w:bCs/>
          <w:color w:val="222222"/>
          <w:spacing w:val="4"/>
          <w:sz w:val="27"/>
          <w:szCs w:val="27"/>
          <w:lang w:eastAsia="ru-RU"/>
        </w:rPr>
        <w:t> </w:t>
      </w:r>
      <w:r w:rsidRPr="00BB25ED">
        <w:rPr>
          <w:rFonts w:ascii="Times New Roman" w:eastAsia="Times New Roman" w:hAnsi="Times New Roman" w:cs="Times New Roman"/>
          <w:color w:val="222222"/>
          <w:spacing w:val="4"/>
          <w:sz w:val="27"/>
          <w:szCs w:val="27"/>
          <w:lang w:eastAsia="ru-RU"/>
        </w:rPr>
        <w:t>хоанами.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Курс химиотерапии</w:t>
      </w:r>
      <w:r w:rsidRPr="00BB25ED">
        <w:rPr>
          <w:rFonts w:ascii="Times New Roman" w:eastAsia="Times New Roman" w:hAnsi="Times New Roman" w:cs="Times New Roman"/>
          <w:color w:val="222222"/>
          <w:spacing w:val="4"/>
          <w:sz w:val="27"/>
          <w:szCs w:val="27"/>
          <w:lang w:eastAsia="ru-RU"/>
        </w:rPr>
        <w:t> – период времени, исчисляемый с первого до последнего дня введения цитостатиков.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Наружная стенка полости носа – </w:t>
      </w:r>
      <w:r w:rsidRPr="00BB25ED">
        <w:rPr>
          <w:rFonts w:ascii="Times New Roman" w:eastAsia="Times New Roman" w:hAnsi="Times New Roman" w:cs="Times New Roman"/>
          <w:color w:val="222222"/>
          <w:spacing w:val="4"/>
          <w:sz w:val="27"/>
          <w:szCs w:val="27"/>
          <w:lang w:eastAsia="ru-RU"/>
        </w:rPr>
        <w:t>представлена</w:t>
      </w:r>
      <w:r w:rsidRPr="00BB25ED">
        <w:rPr>
          <w:rFonts w:ascii="Times New Roman" w:eastAsia="Times New Roman" w:hAnsi="Times New Roman" w:cs="Times New Roman"/>
          <w:b/>
          <w:bCs/>
          <w:color w:val="222222"/>
          <w:spacing w:val="4"/>
          <w:sz w:val="27"/>
          <w:szCs w:val="27"/>
          <w:lang w:eastAsia="ru-RU"/>
        </w:rPr>
        <w:t> </w:t>
      </w:r>
      <w:r w:rsidRPr="00BB25ED">
        <w:rPr>
          <w:rFonts w:ascii="Times New Roman" w:eastAsia="Times New Roman" w:hAnsi="Times New Roman" w:cs="Times New Roman"/>
          <w:color w:val="222222"/>
          <w:spacing w:val="4"/>
          <w:sz w:val="27"/>
          <w:szCs w:val="27"/>
          <w:lang w:eastAsia="ru-RU"/>
        </w:rPr>
        <w:t>медиальной стенкой верхнечелюстной пазухи.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Передняя стенка полости носа – </w:t>
      </w:r>
      <w:r w:rsidRPr="00BB25ED">
        <w:rPr>
          <w:rFonts w:ascii="Times New Roman" w:eastAsia="Times New Roman" w:hAnsi="Times New Roman" w:cs="Times New Roman"/>
          <w:color w:val="222222"/>
          <w:spacing w:val="4"/>
          <w:sz w:val="27"/>
          <w:szCs w:val="27"/>
          <w:lang w:eastAsia="ru-RU"/>
        </w:rPr>
        <w:t>представлена</w:t>
      </w:r>
      <w:r w:rsidRPr="00BB25ED">
        <w:rPr>
          <w:rFonts w:ascii="Times New Roman" w:eastAsia="Times New Roman" w:hAnsi="Times New Roman" w:cs="Times New Roman"/>
          <w:b/>
          <w:bCs/>
          <w:color w:val="222222"/>
          <w:spacing w:val="4"/>
          <w:sz w:val="27"/>
          <w:szCs w:val="27"/>
          <w:lang w:eastAsia="ru-RU"/>
        </w:rPr>
        <w:t> </w:t>
      </w:r>
      <w:r w:rsidRPr="00BB25ED">
        <w:rPr>
          <w:rFonts w:ascii="Times New Roman" w:eastAsia="Times New Roman" w:hAnsi="Times New Roman" w:cs="Times New Roman"/>
          <w:color w:val="222222"/>
          <w:spacing w:val="4"/>
          <w:sz w:val="27"/>
          <w:szCs w:val="27"/>
          <w:lang w:eastAsia="ru-RU"/>
        </w:rPr>
        <w:t>грушевидное отверстие.</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Прогрессирование болезни – </w:t>
      </w:r>
      <w:r w:rsidRPr="00BB25ED">
        <w:rPr>
          <w:rFonts w:ascii="Times New Roman" w:eastAsia="Times New Roman" w:hAnsi="Times New Roman" w:cs="Times New Roman"/>
          <w:color w:val="222222"/>
          <w:spacing w:val="4"/>
          <w:sz w:val="27"/>
          <w:szCs w:val="27"/>
          <w:lang w:eastAsia="ru-RU"/>
        </w:rPr>
        <w:t>появление нового опухолевого очага и/или рост первичного опухолевого очага, метастатических очагов более чем на 25%.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Радикальная операция</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(R0)</w:t>
      </w:r>
      <w:r w:rsidRPr="00BB25ED">
        <w:rPr>
          <w:rFonts w:ascii="Times New Roman" w:eastAsia="Times New Roman" w:hAnsi="Times New Roman" w:cs="Times New Roman"/>
          <w:color w:val="222222"/>
          <w:spacing w:val="4"/>
          <w:sz w:val="27"/>
          <w:szCs w:val="27"/>
          <w:lang w:eastAsia="ru-RU"/>
        </w:rPr>
        <w:t> – удаление пораженного органа в пределах здоровых тканей вместе с зонами регионарного метастазирования без остаточных проявлений опухолевого процесса.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Симптоматическое лечение – </w:t>
      </w:r>
      <w:r w:rsidRPr="00BB25ED">
        <w:rPr>
          <w:rFonts w:ascii="Times New Roman" w:eastAsia="Times New Roman" w:hAnsi="Times New Roman" w:cs="Times New Roman"/>
          <w:color w:val="222222"/>
          <w:spacing w:val="4"/>
          <w:sz w:val="27"/>
          <w:szCs w:val="27"/>
          <w:lang w:eastAsia="ru-RU"/>
        </w:rPr>
        <w:t>комплекс лечебных мероприятий, направленных на устранение наиболее тягостных проявлений опухолевого процесса либо на лечение осложнений или коррекцию последствий, связанных с противоопухолевым лечением.</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Рак полости носа и придаточных пазух </w:t>
      </w:r>
      <w:r w:rsidRPr="00BB25ED">
        <w:rPr>
          <w:rFonts w:ascii="Times New Roman" w:eastAsia="Times New Roman" w:hAnsi="Times New Roman" w:cs="Times New Roman"/>
          <w:color w:val="222222"/>
          <w:spacing w:val="4"/>
          <w:sz w:val="27"/>
          <w:szCs w:val="27"/>
          <w:lang w:eastAsia="ru-RU"/>
        </w:rPr>
        <w:t>– злокачественная опухоль, развивающаяся из элементов слизистой полости носа и придаточных пазух.</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Основными этиологическими факторами развития злокачественных опухолей полости носа и придаточных пазух являются:</w:t>
      </w:r>
    </w:p>
    <w:p w:rsidR="00BB25ED" w:rsidRPr="00BB25ED" w:rsidRDefault="00BB25ED" w:rsidP="00BB25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Хронические воспалительные заболевания (хронические синуситы, вазомоторный ринит, бронхиальная астма, инвертированная папиллома)</w:t>
      </w:r>
    </w:p>
    <w:p w:rsidR="00BB25ED" w:rsidRPr="00BB25ED" w:rsidRDefault="00BB25ED" w:rsidP="00BB25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Неблагоприятные факторы внешней среды</w:t>
      </w:r>
    </w:p>
    <w:p w:rsidR="00BB25ED" w:rsidRPr="00BB25ED" w:rsidRDefault="00BB25ED" w:rsidP="00BB25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Воздействие канцерогенных веществ физической и химической природы, особенно в группе лиц, связанных с вредным производством [1,2,6,11,12].</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Злокачественные опухоли полости носа и придаточных пазух составляют 1,4% среди всех злокачественных опухолей. В 2021 году в России зарегистрировано 1012 новых случаев рака полости носа и придаточных пазух [1,2].</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Кодирование по МКБ-10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Злокачественное новообразование полости носа и среднего уха (C30)</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C30.0 – Злокачественное новообразование полости носа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C30.1 – Злокачественное новообразование среднего уха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Злокачественное новообразование придаточных пазух (C31)</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C31.0 – Злокачественное новообразование верхнечелюстной пазухи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C31.1 – Злокачественное новообразование решетчатой пазухи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C31.2 – Злокачественное новообразование лобной пазухи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C31.3 – Злокачественное новообразование клиновидной пазухи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C31.8 – Поражение придаточных пазух, выходящее за пределы одной и более вышеуказанных локализаций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C31.9 – Злокачественное новообразование придаточной пазухи неуточненное</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Степень распространенности злокачественных опухолей полости носа и придаточных пазух представлена в классификации TNM (8-е издание, 2017) г. (за исключением меланомы слизистой оболочки полости носа и придаточных пазух)</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Символ Т указывает на первичную опухоль и содержит следующие градации:</w:t>
      </w:r>
    </w:p>
    <w:tbl>
      <w:tblPr>
        <w:tblW w:w="21600" w:type="dxa"/>
        <w:tblCellMar>
          <w:left w:w="0" w:type="dxa"/>
          <w:right w:w="0" w:type="dxa"/>
        </w:tblCellMar>
        <w:tblLook w:val="04A0" w:firstRow="1" w:lastRow="0" w:firstColumn="1" w:lastColumn="0" w:noHBand="0" w:noVBand="1"/>
      </w:tblPr>
      <w:tblGrid>
        <w:gridCol w:w="865"/>
        <w:gridCol w:w="20735"/>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Tx </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Недостаточно данных для оценки первичной опухоли</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Первичная опухоль не определяется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Преинвазивная карцинома (рак </w:t>
            </w:r>
            <w:r w:rsidRPr="00BB25ED">
              <w:rPr>
                <w:rFonts w:ascii="Verdana" w:eastAsia="Times New Roman" w:hAnsi="Verdana" w:cs="Times New Roman"/>
                <w:i/>
                <w:iCs/>
                <w:color w:val="333333"/>
                <w:sz w:val="27"/>
                <w:szCs w:val="27"/>
                <w:lang w:eastAsia="ru-RU"/>
              </w:rPr>
              <w:t>in situ</w:t>
            </w:r>
            <w:r w:rsidRPr="00BB25ED">
              <w:rPr>
                <w:rFonts w:ascii="Verdana" w:eastAsia="Times New Roman" w:hAnsi="Verdana" w:cs="Times New Roman"/>
                <w:sz w:val="27"/>
                <w:szCs w:val="27"/>
                <w:lang w:eastAsia="ru-RU"/>
              </w:rPr>
              <w:t>)</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i/>
                <w:iCs/>
                <w:color w:val="333333"/>
                <w:sz w:val="27"/>
                <w:szCs w:val="27"/>
                <w:lang w:eastAsia="ru-RU"/>
              </w:rPr>
              <w:t>Верхнечелюстная пазуха: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ограничена слизистой оболочкой без эрозии или деструкции кости</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вызывает эрозию или разрушает кость, включая твердое небо и/или средний носовой ход, исключая распространение на заднюю стенку верхнечелюстной пазухи или крыловидные отростки</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любую из следующих структур: заднюю стенку гайморовой пазухи, подкожную клетчатку, дно или медиальную стенку орбиты, крыловидную ямку, клетки решетчатого лабиринта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Т4а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следующие структуры: передний край орбиты, кожу щеки, крыловидные отростки, подвисочную ямку, сетевидную пластинку, основную или лобную пазухи</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следующие структуры: купол орбиты, твердую мозговую оболочку, головной мозг, среднюю черепную ямку, черепные нервы за исключением верхнечелюстной ветви тройничного нерва, носоглотку, скат основания черепа (clivus) </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i/>
                <w:iCs/>
                <w:color w:val="333333"/>
                <w:sz w:val="27"/>
                <w:szCs w:val="27"/>
                <w:lang w:eastAsia="ru-RU"/>
              </w:rPr>
              <w:t>Полость носа, клетки решетчатого лабиринта: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ограничена одной стороной полости носа или клеток решетчатого лабиринта с эрозией/без эрозии кости</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lastRenderedPageBreak/>
              <w:t>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две стороны полости носа и прилежащие участки в пределах полости носа и клеток решетчатого лабиринта с эрозией/без эрозии кости</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медиальную стенку или дно орбиты, верхнечелюстную пазуху, небо, клетки решетчатого лабиринта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Т4а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любую из следующих структур: передние структуры орбиты, кожу носа или щек, минимально на переднюю черепную ямку, крыловидные отростки, основную или лобную пазуху</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Опухоль распространяется на следующие структуры: купол орбиты, твердую мозговую оболочку, головной мозг, среднюю черепную ямку, черепные нервы за исключением верхнечелюстной ветви тройничного нерва, носоглотку, скат основания черепа (clivus).</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Символ pN указывает на наличие или отсутствие метастазов в регионарных лимфатических узлах (ЛУ) по данным планового </w:t>
      </w:r>
      <w:r w:rsidRPr="00BB25ED">
        <w:rPr>
          <w:rFonts w:ascii="Times New Roman" w:eastAsia="Times New Roman" w:hAnsi="Times New Roman" w:cs="Times New Roman"/>
          <w:color w:val="222222"/>
          <w:spacing w:val="4"/>
          <w:sz w:val="27"/>
          <w:szCs w:val="27"/>
          <w:lang w:eastAsia="ru-RU"/>
        </w:rPr>
        <w:t>патолого-анатомического исследования операционного материала</w:t>
      </w:r>
      <w:r w:rsidRPr="00BB25ED">
        <w:rPr>
          <w:rFonts w:ascii="Times New Roman" w:eastAsia="Times New Roman" w:hAnsi="Times New Roman" w:cs="Times New Roman"/>
          <w:b/>
          <w:bCs/>
          <w:color w:val="222222"/>
          <w:spacing w:val="4"/>
          <w:sz w:val="27"/>
          <w:szCs w:val="27"/>
          <w:lang w:eastAsia="ru-RU"/>
        </w:rPr>
        <w:t>:</w:t>
      </w:r>
    </w:p>
    <w:tbl>
      <w:tblPr>
        <w:tblW w:w="21600" w:type="dxa"/>
        <w:tblCellMar>
          <w:left w:w="0" w:type="dxa"/>
          <w:right w:w="0" w:type="dxa"/>
        </w:tblCellMar>
        <w:tblLook w:val="04A0" w:firstRow="1" w:lastRow="0" w:firstColumn="1" w:lastColumn="0" w:noHBand="0" w:noVBand="1"/>
      </w:tblPr>
      <w:tblGrid>
        <w:gridCol w:w="910"/>
        <w:gridCol w:w="20690"/>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Недостаточно данных для оценки состояния регионарных ЛУ </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Нет признаков метастатического поражения регионарных ЛУ</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одном ЛУ на стороне поражения до 3 см (и менее) в наибольшем измерении, экстракапсулярная инвазия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одном ЛУ на стороне поражения до 3 см (и менее)</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 ENE+, более 3 см и менее 6 см в наибольшем измерении и ENE отсутствует; или метастазы в нескольких ЛУ шеи на стороне поражения до 6 см в наибольшем измерении и ENE отсутствует; или с обеих сторон либо с противоположной стороны до 6 см в наибольшем измерении и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одном ЛУ на стороне поражения до 3 см (и менее) и ENE+; или более 3 см, но не более 6 см в наибольшем измерении,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нескольких ЛУ на стороне поражения до 6 см в наибольшем измерении и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ЛУ шеи с обеих сторон или с противоположной стороны до 6 см в наибольшем измерении и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ЛУ более 6 см в наибольшем измерении и ENE отсутствует; или в одном ипсилатеральном ЛУ более 3 см и ENE+; или множественные ипсилатеральные, контралатеральные или билатеральные метастазы с ENE+; или единственный контралатеральный метастаз любых размеров с ENE+</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lastRenderedPageBreak/>
              <w:t>N3a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Метастазы в ЛУ более 6 см в наибольшем измерении</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 ENE отсутствует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Метастаз в одном ипсилатеральном ЛУ более 3 см и ENE+;</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или множественные ипсилатеральные, контралатеральные</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или билатеральные метастазы с ENE+; или единственный контралатеральный метастаз любых размеров и ENE+</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Символ М характеризует наличие или отсутствие отдаленных метастазов:</w:t>
      </w:r>
    </w:p>
    <w:tbl>
      <w:tblPr>
        <w:tblW w:w="21600" w:type="dxa"/>
        <w:tblCellMar>
          <w:left w:w="0" w:type="dxa"/>
          <w:right w:w="0" w:type="dxa"/>
        </w:tblCellMar>
        <w:tblLook w:val="04A0" w:firstRow="1" w:lastRow="0" w:firstColumn="1" w:lastColumn="0" w:noHBand="0" w:noVBand="1"/>
      </w:tblPr>
      <w:tblGrid>
        <w:gridCol w:w="2851"/>
        <w:gridCol w:w="18749"/>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Отдаленных метастазов нет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Наличие отдаленных метастазов</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Символ М характеризует наличие или отсутствие</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отдаленных метастазов</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М0 – отдаленных метастазов нет.</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М1 – наличие отдаленных метастазов.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Таблица 1</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 Группировка по стадиям</w:t>
      </w:r>
    </w:p>
    <w:tbl>
      <w:tblPr>
        <w:tblW w:w="21600" w:type="dxa"/>
        <w:tblCellMar>
          <w:left w:w="0" w:type="dxa"/>
          <w:right w:w="0" w:type="dxa"/>
        </w:tblCellMar>
        <w:tblLook w:val="04A0" w:firstRow="1" w:lastRow="0" w:firstColumn="1" w:lastColumn="0" w:noHBand="0" w:noVBand="1"/>
      </w:tblPr>
      <w:tblGrid>
        <w:gridCol w:w="6148"/>
        <w:gridCol w:w="6413"/>
        <w:gridCol w:w="6573"/>
        <w:gridCol w:w="2466"/>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M</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любое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любое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Степень гистологической дифференцировки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Gx – недостаточно данных для оценки степени дифференцировки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G1 – высоко дифференцированная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G2 – умеренно дифференцированная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G3 – плохо дифференцированная</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Злокачественные опухоли полости носа и придаточных пазух в 70% случаев имеют эпителиальную природу. Из них в 80% – плоскоклеточный рак, 6% – аденокарцинома, в 10% случаев – эстезионейробластома, редко – меланома. Наиболее часто первыми клиническими проявлениями заболевания являются заложенность носа, выделения из полости носа, болевой синдром, экзофтальм при распространении опухоли в полость орбиты.</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Диагноз устанавливается на основании:</w:t>
      </w:r>
    </w:p>
    <w:p w:rsidR="00BB25ED" w:rsidRPr="00BB25ED" w:rsidRDefault="00BB25ED" w:rsidP="00BB25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анамнестических данных, а именно наличие заложенности носа, не поддающейся консервативному лечению в течение 2-3 нед.;</w:t>
      </w:r>
    </w:p>
    <w:p w:rsidR="00BB25ED" w:rsidRPr="00BB25ED" w:rsidRDefault="00BB25ED" w:rsidP="00BB25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физикального обследования, включающего тщательный клинический осмотр, пальпацию образования и прилежащих тканей и регионарных лимфатических узлов (ЛУ);</w:t>
      </w:r>
    </w:p>
    <w:p w:rsidR="00BB25ED" w:rsidRPr="00BB25ED" w:rsidRDefault="00BB25ED" w:rsidP="00BB25E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цитологического исследования соскоба, мазков, пунктата из первичной опухоли, пунктата из увеличенных или подозрительных ЛУ; (</w:t>
      </w:r>
      <w:r w:rsidRPr="00BB25ED">
        <w:rPr>
          <w:rFonts w:ascii="Times New Roman" w:eastAsia="Times New Roman" w:hAnsi="Times New Roman" w:cs="Times New Roman"/>
          <w:i/>
          <w:iCs/>
          <w:color w:val="333333"/>
          <w:spacing w:val="4"/>
          <w:sz w:val="27"/>
          <w:szCs w:val="27"/>
          <w:lang w:eastAsia="ru-RU"/>
        </w:rPr>
        <w:t>цитологического исследования из первичной опухоли (цитологического исследования отделяемого верхних дыхательных путей и отпечатков, цитологического исследования мазков с поверхности слизистой оболочки верхних дыхательных путей, цитологического исследования микропрепарата тканей верхних дыхательных путей), цитологического исследования биоптатов лимфоузлов (увеличенных или подозрительных), цитологического исследования препарата тканей лимфоузла</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патологоанатомического исследования биопсийного (операционного) материала;</w:t>
      </w:r>
    </w:p>
    <w:p w:rsidR="00BB25ED" w:rsidRPr="00BB25ED" w:rsidRDefault="00BB25ED" w:rsidP="00BB25E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инструментального обследований, включая ультразвуковое исследование (УЗИ) шеи, (</w:t>
      </w:r>
      <w:r w:rsidRPr="00BB25ED">
        <w:rPr>
          <w:rFonts w:ascii="Times New Roman" w:eastAsia="Times New Roman" w:hAnsi="Times New Roman" w:cs="Times New Roman"/>
          <w:i/>
          <w:iCs/>
          <w:color w:val="333333"/>
          <w:spacing w:val="4"/>
          <w:sz w:val="27"/>
          <w:szCs w:val="27"/>
          <w:lang w:eastAsia="ru-RU"/>
        </w:rPr>
        <w:t>инструментального обследований, включая ультразвуковое исследование (УЗИ) шеи, (ультразвуковое исследование мягких тканей (одна анатомическая зона),</w:t>
      </w:r>
      <w:r w:rsidRPr="00BB25ED">
        <w:rPr>
          <w:rFonts w:ascii="Times New Roman" w:eastAsia="Times New Roman" w:hAnsi="Times New Roman" w:cs="Times New Roman"/>
          <w:color w:val="222222"/>
          <w:spacing w:val="4"/>
          <w:sz w:val="27"/>
          <w:szCs w:val="27"/>
          <w:lang w:eastAsia="ru-RU"/>
        </w:rPr>
        <w:t>) компьютерную томографию (КТ) компьютерную томографию (КТ) лицевого отдела черепа и шеи с внутривенным болюсным контрастированием/магнитно-резонансную томографию (МРТ) шеи, (МРТ лицевого отдела черепа, шеи с внутривенным контрастированием), позитронная эмиссионная томография, совмещенная с компьютерной томографией (ПЭТ-КТ) с </w:t>
      </w:r>
      <w:del w:id="0" w:author="Unknown">
        <w:r w:rsidRPr="00BB25ED">
          <w:rPr>
            <w:rFonts w:ascii="Times New Roman" w:eastAsia="Times New Roman" w:hAnsi="Times New Roman" w:cs="Times New Roman"/>
            <w:color w:val="222222"/>
            <w:spacing w:val="4"/>
            <w:sz w:val="27"/>
            <w:szCs w:val="27"/>
            <w:lang w:eastAsia="ru-RU"/>
          </w:rPr>
          <w:delText>2 </w:delText>
        </w:r>
      </w:del>
      <w:r w:rsidRPr="00BB25ED">
        <w:rPr>
          <w:rFonts w:ascii="Times New Roman" w:eastAsia="Times New Roman" w:hAnsi="Times New Roman" w:cs="Times New Roman"/>
          <w:color w:val="222222"/>
          <w:spacing w:val="4"/>
          <w:sz w:val="27"/>
          <w:szCs w:val="27"/>
          <w:lang w:eastAsia="ru-RU"/>
        </w:rPr>
        <w:t>флудезоксиглюкоза [18F]</w:t>
      </w:r>
      <w:del w:id="1" w:author="Unknown">
        <w:r w:rsidRPr="00BB25ED">
          <w:rPr>
            <w:rFonts w:ascii="Times New Roman" w:eastAsia="Times New Roman" w:hAnsi="Times New Roman" w:cs="Times New Roman"/>
            <w:color w:val="222222"/>
            <w:spacing w:val="4"/>
            <w:sz w:val="27"/>
            <w:szCs w:val="27"/>
            <w:lang w:eastAsia="ru-RU"/>
          </w:rPr>
          <w:delText> </w:delText>
        </w:r>
      </w:del>
      <w:r w:rsidRPr="00BB25ED">
        <w:rPr>
          <w:rFonts w:ascii="Times New Roman" w:eastAsia="Times New Roman" w:hAnsi="Times New Roman" w:cs="Times New Roman"/>
          <w:color w:val="222222"/>
          <w:spacing w:val="4"/>
          <w:sz w:val="27"/>
          <w:szCs w:val="27"/>
          <w:lang w:eastAsia="ru-RU"/>
        </w:rPr>
        <w:t>(18F-ФДГ) (выполнение позитронной эмиссионной томографии, совмещенной с компьютерной томографией (ПЭТ-КТ) с туморотропным РФП (флудезоксиглюкозой [18F]) с контрастированием), фиброларингоскопию (ФЛС) по показаниям [5,7,9].</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2.1 Жалобы и анамнез</w:t>
      </w:r>
    </w:p>
    <w:p w:rsidR="00BB25ED" w:rsidRPr="00BB25ED" w:rsidRDefault="00BB25ED" w:rsidP="00BB25E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всем пациентам с предполагаемым раком слизистой оболочки полости и придаточных пазух носа тщательный сбор жалоб и анамнеза у пациента с целью выявления факторов, которые могут повлиять на выбор тактики лечения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2.2 Физикальное обследование</w:t>
      </w:r>
    </w:p>
    <w:p w:rsidR="00BB25ED" w:rsidRPr="00BB25ED" w:rsidRDefault="00BB25ED" w:rsidP="00BB25E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Рекомендуются</w:t>
      </w:r>
      <w:r w:rsidRPr="00BB25ED">
        <w:rPr>
          <w:rFonts w:ascii="Times New Roman" w:eastAsia="Times New Roman" w:hAnsi="Times New Roman" w:cs="Times New Roman"/>
          <w:color w:val="222222"/>
          <w:spacing w:val="4"/>
          <w:sz w:val="27"/>
          <w:szCs w:val="27"/>
          <w:lang w:eastAsia="ru-RU"/>
        </w:rPr>
        <w:t> всем пациентам с предполагаемым раком слизистой оболочки полости и придаточных пазух носа тщательный физикальный осмотр, включающий осмотр и пальпацию (бимануальную) очага поражения и регионарных ЛУ, оценка нутритивного статуса для оценки распространенности заболевания, планирования дальнейшей диагностики и оценки общего состояния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B25ED" w:rsidRPr="00BB25ED" w:rsidRDefault="00BB25ED" w:rsidP="00BB25E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проводить патолого-анатомическое исследование операционного материала с целью оценки радикальности хирургического лечения и планирования дальнейшей тактики лечения и наблюдения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Комментарии:</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В плановом патолого-анатомическом исследовании должны быть отражены следующие параметры:</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i/>
          <w:iCs/>
          <w:color w:val="333333"/>
          <w:spacing w:val="4"/>
          <w:sz w:val="27"/>
          <w:szCs w:val="27"/>
          <w:lang w:eastAsia="ru-RU"/>
        </w:rPr>
        <w:t>Размеры опухоли.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w:t>
      </w:r>
      <w:r w:rsidRPr="00BB25ED">
        <w:rPr>
          <w:rFonts w:ascii="Times New Roman" w:eastAsia="Times New Roman" w:hAnsi="Times New Roman" w:cs="Times New Roman"/>
          <w:i/>
          <w:iCs/>
          <w:color w:val="333333"/>
          <w:spacing w:val="4"/>
          <w:sz w:val="27"/>
          <w:szCs w:val="27"/>
          <w:lang w:eastAsia="ru-RU"/>
        </w:rPr>
        <w:t>Глубина инвазии опухоли.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3. </w:t>
      </w:r>
      <w:r w:rsidRPr="00BB25ED">
        <w:rPr>
          <w:rFonts w:ascii="Times New Roman" w:eastAsia="Times New Roman" w:hAnsi="Times New Roman" w:cs="Times New Roman"/>
          <w:i/>
          <w:iCs/>
          <w:color w:val="333333"/>
          <w:spacing w:val="4"/>
          <w:sz w:val="27"/>
          <w:szCs w:val="27"/>
          <w:lang w:eastAsia="ru-RU"/>
        </w:rPr>
        <w:t>Гистологическое строение опухоли.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4. </w:t>
      </w:r>
      <w:r w:rsidRPr="00BB25ED">
        <w:rPr>
          <w:rFonts w:ascii="Times New Roman" w:eastAsia="Times New Roman" w:hAnsi="Times New Roman" w:cs="Times New Roman"/>
          <w:i/>
          <w:iCs/>
          <w:color w:val="333333"/>
          <w:spacing w:val="4"/>
          <w:sz w:val="27"/>
          <w:szCs w:val="27"/>
          <w:lang w:eastAsia="ru-RU"/>
        </w:rPr>
        <w:t>Степень дифференцировки опухоли.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i/>
          <w:iCs/>
          <w:color w:val="333333"/>
          <w:spacing w:val="4"/>
          <w:sz w:val="27"/>
          <w:szCs w:val="27"/>
          <w:lang w:eastAsia="ru-RU"/>
        </w:rPr>
        <w:t>Наличие лимфоваскулярной, периневральной инвазии (отрицательный результат также должен быть констатирован).</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w:t>
      </w:r>
      <w:r w:rsidRPr="00BB25ED">
        <w:rPr>
          <w:rFonts w:ascii="Times New Roman" w:eastAsia="Times New Roman" w:hAnsi="Times New Roman" w:cs="Times New Roman"/>
          <w:i/>
          <w:iCs/>
          <w:color w:val="333333"/>
          <w:spacing w:val="4"/>
          <w:sz w:val="27"/>
          <w:szCs w:val="27"/>
          <w:lang w:eastAsia="ru-RU"/>
        </w:rPr>
        <w:t>Размеры и распространенность первичной опухоли (рТ).</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i/>
          <w:iCs/>
          <w:color w:val="333333"/>
          <w:spacing w:val="4"/>
          <w:sz w:val="27"/>
          <w:szCs w:val="27"/>
          <w:lang w:eastAsia="ru-RU"/>
        </w:rPr>
        <w:t>Статус регионарных лимфатических узлов (рN) (с указанием общего числа исследованных и пораженных лимфоузлов, признаков экстранодального распространения опухоли).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i/>
          <w:iCs/>
          <w:color w:val="333333"/>
          <w:spacing w:val="4"/>
          <w:sz w:val="27"/>
          <w:szCs w:val="27"/>
          <w:lang w:eastAsia="ru-RU"/>
        </w:rPr>
        <w:t>Наличие поражения краев резекции (отрицательный результат также должен быть констатирован) </w:t>
      </w:r>
      <w:r w:rsidRPr="00BB25ED">
        <w:rPr>
          <w:rFonts w:ascii="Times New Roman" w:eastAsia="Times New Roman" w:hAnsi="Times New Roman" w:cs="Times New Roman"/>
          <w:color w:val="222222"/>
          <w:spacing w:val="4"/>
          <w:sz w:val="27"/>
          <w:szCs w:val="27"/>
          <w:lang w:eastAsia="ru-RU"/>
        </w:rPr>
        <w:t>[5]</w:t>
      </w:r>
      <w:r w:rsidRPr="00BB25ED">
        <w:rPr>
          <w:rFonts w:ascii="Times New Roman" w:eastAsia="Times New Roman" w:hAnsi="Times New Roman" w:cs="Times New Roman"/>
          <w:i/>
          <w:iCs/>
          <w:color w:val="333333"/>
          <w:spacing w:val="4"/>
          <w:sz w:val="27"/>
          <w:szCs w:val="27"/>
          <w:lang w:eastAsia="ru-RU"/>
        </w:rPr>
        <w:t>.</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BB25ED" w:rsidRPr="00BB25ED" w:rsidRDefault="00BB25ED" w:rsidP="00BB25E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выполнять биопсию слизистой оболочки полости носа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Комментарий:</w:t>
      </w:r>
      <w:r w:rsidRPr="00BB25ED">
        <w:rPr>
          <w:rFonts w:ascii="Times New Roman" w:eastAsia="Times New Roman" w:hAnsi="Times New Roman" w:cs="Times New Roman"/>
          <w:i/>
          <w:iCs/>
          <w:color w:val="333333"/>
          <w:spacing w:val="4"/>
          <w:sz w:val="27"/>
          <w:szCs w:val="27"/>
          <w:lang w:eastAsia="ru-RU"/>
        </w:rPr>
        <w:t> при положительном результате патолого-анатомическое исследование биопсийного (операционного) материала тканей верхних дыхательных путей (злокачественная опухоль верифицирована) необходимо определить гистологический тип опухоли, при этом целесообразно установить степень дифференцировки. При сомнительном результате патологоанатомического исследования биопсийного материала (диагноз опухоли не верифицирован) тканей верхних дыхательных путей в обязательном порядке выполнить повторную биопсию в достаточном объеме для проведения патолого-анатомического исследования биопсийного (операционного) материала тканей верхних дыхательных путей с применением иммуногистохимических методов. При повторно отрицательном результате патологоанатомического исследования биопсийного материала (диагноз опухоли не верифицирован) тканей верхних дыхательных путей повторная биопсия целесообразна при наличии убедительных клинических и/или рентгенологических признаков злокачественного новообразования</w:t>
      </w:r>
    </w:p>
    <w:p w:rsidR="00BB25ED" w:rsidRPr="00BB25ED" w:rsidRDefault="00BB25ED" w:rsidP="00BB25E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КТ лицевого отдела черепа и шеи с внутривенным болюсным контрастированием и/или МРТ лицевого отдела черепа, шеи с внутривенным контрастированием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B25ED" w:rsidRPr="00BB25ED" w:rsidRDefault="00BB25ED" w:rsidP="00BB25E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выполнение фиброларингоскопии и эзофагогастродуоденоскопии при наличии показаний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B25ED" w:rsidRPr="00BB25ED" w:rsidRDefault="00BB25ED" w:rsidP="00BB25E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выполнение ультразвукового исследования (УЗИ) лимфатических узлов шеи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выполнить ТАБ измененных л/у шеи под УЗИ или КТ навигацией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B25ED" w:rsidRPr="00BB25ED" w:rsidRDefault="00BB25ED" w:rsidP="00BB25E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выполнить УЗИ органов брюшной полости (комплексное)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для оценки распространенности опухолевого процесса до начала лечения с целью стадирования выполнить компьютерную томографию (КТ) органов грудной полости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Комментарий:</w:t>
      </w:r>
      <w:r w:rsidRPr="00BB25ED">
        <w:rPr>
          <w:rFonts w:ascii="Times New Roman" w:eastAsia="Times New Roman" w:hAnsi="Times New Roman" w:cs="Times New Roman"/>
          <w:i/>
          <w:iCs/>
          <w:color w:val="333333"/>
          <w:spacing w:val="4"/>
          <w:sz w:val="27"/>
          <w:szCs w:val="27"/>
          <w:lang w:eastAsia="ru-RU"/>
        </w:rPr>
        <w:t> при невозможности выполнения КТ органов грудной полости </w:t>
      </w:r>
      <w:del w:id="2" w:author="Unknown">
        <w:r w:rsidRPr="00BB25ED">
          <w:rPr>
            <w:rFonts w:ascii="Times New Roman" w:eastAsia="Times New Roman" w:hAnsi="Times New Roman" w:cs="Times New Roman"/>
            <w:i/>
            <w:iCs/>
            <w:color w:val="333333"/>
            <w:spacing w:val="4"/>
            <w:sz w:val="27"/>
            <w:szCs w:val="27"/>
            <w:lang w:eastAsia="ru-RU"/>
          </w:rPr>
          <w:delText>рекомендуется</w:delText>
        </w:r>
      </w:del>
      <w:r w:rsidRPr="00BB25ED">
        <w:rPr>
          <w:rFonts w:ascii="Times New Roman" w:eastAsia="Times New Roman" w:hAnsi="Times New Roman" w:cs="Times New Roman"/>
          <w:i/>
          <w:iCs/>
          <w:color w:val="333333"/>
          <w:spacing w:val="4"/>
          <w:sz w:val="27"/>
          <w:szCs w:val="27"/>
          <w:lang w:eastAsia="ru-RU"/>
        </w:rPr>
        <w:t> возможно выполнение рентгенографии легких</w:t>
      </w:r>
    </w:p>
    <w:p w:rsidR="00BB25ED" w:rsidRPr="00BB25ED" w:rsidRDefault="00BB25ED" w:rsidP="00BB25E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с местно-распространенным процессом (T3-T4 или N ≥1) выполнение позитронно-эмиссионной томографии, совмещенной с компьютерной томографией (ПЭТ-КТ) с туморотропным РФП или компьютерной томографии (КТ) органов грудной и брюшной полостей с внутривенным болюсным контрастированием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Комментарий:</w:t>
      </w:r>
      <w:r w:rsidRPr="00BB25ED">
        <w:rPr>
          <w:rFonts w:ascii="Times New Roman" w:eastAsia="Times New Roman" w:hAnsi="Times New Roman" w:cs="Times New Roman"/>
          <w:i/>
          <w:iCs/>
          <w:color w:val="333333"/>
          <w:spacing w:val="4"/>
          <w:sz w:val="27"/>
          <w:szCs w:val="27"/>
          <w:lang w:eastAsia="ru-RU"/>
        </w:rPr>
        <w:t> при невозможности проведения ПЭТ-КТ или КТ, в целях стадирования опухолевого процесса и планирования алгоритма лечения </w:t>
      </w:r>
      <w:del w:id="3" w:author="Unknown">
        <w:r w:rsidRPr="00BB25ED">
          <w:rPr>
            <w:rFonts w:ascii="Times New Roman" w:eastAsia="Times New Roman" w:hAnsi="Times New Roman" w:cs="Times New Roman"/>
            <w:i/>
            <w:iCs/>
            <w:color w:val="333333"/>
            <w:spacing w:val="4"/>
            <w:sz w:val="27"/>
            <w:szCs w:val="27"/>
            <w:lang w:eastAsia="ru-RU"/>
          </w:rPr>
          <w:delText>рекомендуdjется</w:delText>
        </w:r>
      </w:del>
      <w:r w:rsidRPr="00BB25ED">
        <w:rPr>
          <w:rFonts w:ascii="Times New Roman" w:eastAsia="Times New Roman" w:hAnsi="Times New Roman" w:cs="Times New Roman"/>
          <w:i/>
          <w:iCs/>
          <w:color w:val="333333"/>
          <w:spacing w:val="4"/>
          <w:sz w:val="27"/>
          <w:szCs w:val="27"/>
          <w:lang w:eastAsia="ru-RU"/>
        </w:rPr>
        <w:t> необходимо выполнить рентгенографи</w:t>
      </w:r>
      <w:del w:id="4" w:author="Unknown">
        <w:r w:rsidRPr="00BB25ED">
          <w:rPr>
            <w:rFonts w:ascii="Times New Roman" w:eastAsia="Times New Roman" w:hAnsi="Times New Roman" w:cs="Times New Roman"/>
            <w:i/>
            <w:iCs/>
            <w:color w:val="333333"/>
            <w:spacing w:val="4"/>
            <w:sz w:val="27"/>
            <w:szCs w:val="27"/>
            <w:lang w:eastAsia="ru-RU"/>
          </w:rPr>
          <w:delText>я</w:delText>
        </w:r>
      </w:del>
      <w:r w:rsidRPr="00BB25ED">
        <w:rPr>
          <w:rFonts w:ascii="Times New Roman" w:eastAsia="Times New Roman" w:hAnsi="Times New Roman" w:cs="Times New Roman"/>
          <w:i/>
          <w:iCs/>
          <w:color w:val="333333"/>
          <w:spacing w:val="4"/>
          <w:sz w:val="27"/>
          <w:szCs w:val="27"/>
          <w:lang w:eastAsia="ru-RU"/>
        </w:rPr>
        <w:t>ю легких и УЗИ органов брюшной полости (комплексное).</w:t>
      </w:r>
    </w:p>
    <w:p w:rsidR="00BB25ED" w:rsidRPr="00BB25ED" w:rsidRDefault="00BB25ED" w:rsidP="00BB25E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при подготовке к хирургическому лечению с целью оценки функционального статуса по показаниям проводить дополнительное обследование: эхокардиографию, холтеровское мониторирование сердечного ритма, исследование показателей внешнего дыхания, ультразвуковая допплерография сосудов (артерий и вен) нижних конечностей, приемы (осмотры, консультации) врача-кардиолога, врача-эндокринолога, врача-невролога и т.п. [5-7,9,13]</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5ED">
        <w:rPr>
          <w:rFonts w:ascii="Times New Roman" w:eastAsia="Times New Roman" w:hAnsi="Times New Roman" w:cs="Times New Roman"/>
          <w:b/>
          <w:bCs/>
          <w:color w:val="222222"/>
          <w:spacing w:val="4"/>
          <w:sz w:val="27"/>
          <w:szCs w:val="27"/>
          <w:u w:val="single"/>
          <w:lang w:eastAsia="ru-RU"/>
        </w:rPr>
        <w:t>2.4.2 Оценка эффективности противоопухолевого лечения </w:t>
      </w:r>
    </w:p>
    <w:p w:rsidR="00BB25ED" w:rsidRPr="00BB25ED" w:rsidRDefault="00BB25ED" w:rsidP="00BB25E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через 2-3 месяца после проведения ЛТ/ХЛТ, для оценки эффекта от проведенного лечения первичной опухоли и зон регионарного метастазирования выполнить ПЭТ/КТ с флудезоксиглюкозой [18F] (ПЭТ-КТ с туморотропным РФП (флудезоксиглюкозой [18F]) с контрастированием) или МРТ с в/в болюсным контрастированием (МРТ лицевого отдела черепа, шеи с внутривенным контрастированием) [10,11].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BB25ED">
        <w:rPr>
          <w:rFonts w:ascii="Times New Roman" w:eastAsia="Times New Roman" w:hAnsi="Times New Roman" w:cs="Times New Roman"/>
          <w:color w:val="222222"/>
          <w:spacing w:val="4"/>
          <w:sz w:val="27"/>
          <w:szCs w:val="27"/>
          <w:lang w:eastAsia="ru-RU"/>
        </w:rPr>
        <w:t>–</w:t>
      </w:r>
      <w:r w:rsidRPr="00BB25ED">
        <w:rPr>
          <w:rFonts w:ascii="Times New Roman" w:eastAsia="Times New Roman" w:hAnsi="Times New Roman" w:cs="Times New Roman"/>
          <w:b/>
          <w:bCs/>
          <w:color w:val="222222"/>
          <w:spacing w:val="4"/>
          <w:sz w:val="27"/>
          <w:szCs w:val="27"/>
          <w:lang w:eastAsia="ru-RU"/>
        </w:rPr>
        <w:t> В</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 2)</w:t>
      </w:r>
    </w:p>
    <w:p w:rsidR="00BB25ED" w:rsidRPr="00BB25ED" w:rsidRDefault="00BB25ED" w:rsidP="00BB25E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5ED">
        <w:rPr>
          <w:rFonts w:ascii="Times New Roman" w:eastAsia="Times New Roman" w:hAnsi="Times New Roman" w:cs="Times New Roman"/>
          <w:b/>
          <w:bCs/>
          <w:color w:val="222222"/>
          <w:spacing w:val="4"/>
          <w:sz w:val="27"/>
          <w:szCs w:val="27"/>
          <w:u w:val="single"/>
          <w:lang w:eastAsia="ru-RU"/>
        </w:rPr>
        <w:t>2.4.3 Динамическое наблюдение</w:t>
      </w:r>
    </w:p>
    <w:p w:rsidR="00BB25ED" w:rsidRPr="00BB25ED" w:rsidRDefault="00BB25ED" w:rsidP="00BB25E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выполнение фиброларингоскопии и эзофагогастроскопии при наличии жалоб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выполнение УЗИ лимфатических узлов шеи с 2 сторон в течение первого года после лечения каждые 3 месяца, второй год после лечения 3-6 месяцев. 3-5 годы – периодичность контрольного обследования 1 раз в год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КТ органов грудной полости каждые 12 месяцев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Комментарий:</w:t>
      </w:r>
      <w:r w:rsidRPr="00BB25ED">
        <w:rPr>
          <w:rFonts w:ascii="Times New Roman" w:eastAsia="Times New Roman" w:hAnsi="Times New Roman" w:cs="Times New Roman"/>
          <w:b/>
          <w:bCs/>
          <w:i/>
          <w:iCs/>
          <w:color w:val="333333"/>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при невозможности выполнения КТ</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органов грудной полости проведение рентгенографии легких</w:t>
      </w:r>
    </w:p>
    <w:p w:rsidR="00BB25ED" w:rsidRPr="00BB25ED" w:rsidRDefault="00BB25ED" w:rsidP="00BB25E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выполнение УЗИ органов брюшной полости (комплексное) в течение первого года после лечения каждые 3 месяца, второй год после лечения 3-6 месяцев. 3-5 годы – периодичность контрольного обследования 1 раз в 6 месяцев, 1 раз в год.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выполнение КТ лицевого отдела черепа и шеи с внутривенным болюсным контрастированием и/или МРТ лицевого отдела черепа, шеи с внутривенным контрастированием в течение первого года после лечения каждые 3 месяца, второй год после лечения 3-6 месяцев. 3-5 годы – периодичность контрольного обследования 1 раз в 6 месяцев, 1 раз в год при наличии клинических показаний.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и придаточных пазух носа при наличии симптомов, свидетельствующих о рецидиве заболевания или установленном рецидиве заболевания, с целью оценки распространенности опухолевого процесса и выработки тактики лечения выполнение позитронной эмиссионной томографии совмещенной с компьютерной томографией с туморотропными РФП с флудезоксиглюкозой [18F] [18F] или компьютерной томографии (КТ) органов грудной полости с внутривенным болюсным контрастированием + компьютерной томографии (КТ) органов брюшной полости с внутривенным болюсным контрастированием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Комментарий:</w:t>
      </w:r>
      <w:r w:rsidRPr="00BB25ED">
        <w:rPr>
          <w:rFonts w:ascii="Times New Roman" w:eastAsia="Times New Roman" w:hAnsi="Times New Roman" w:cs="Times New Roman"/>
          <w:b/>
          <w:bCs/>
          <w:i/>
          <w:iCs/>
          <w:color w:val="333333"/>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при невозможности выполнения ПЭТ-КТ или КТ органов грудной и брюшной полостей с в/в болюсным усилением рекомендуется проведение прицельной рентгенографии органов грудной клетки и УЗИ органов брюшной полости (комплексное)</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2.5 Иные диагностические исследования</w:t>
      </w:r>
    </w:p>
    <w:p w:rsidR="00BB25ED" w:rsidRPr="00BB25ED" w:rsidRDefault="00BB25ED" w:rsidP="00BB25E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Рекомендуется</w:t>
      </w:r>
      <w:r w:rsidRPr="00BB25ED">
        <w:rPr>
          <w:rFonts w:ascii="Times New Roman" w:eastAsia="Times New Roman" w:hAnsi="Times New Roman" w:cs="Times New Roman"/>
          <w:color w:val="222222"/>
          <w:spacing w:val="4"/>
          <w:sz w:val="27"/>
          <w:szCs w:val="27"/>
          <w:lang w:eastAsia="ru-RU"/>
        </w:rPr>
        <w:t> проводить патолого-анатомическое исследование операционного материала (хирургически удаленного опухолевого препарата), при этом в морфологическом заключении рекомендуется отразить следующие параметры [3,</w:t>
      </w:r>
      <w:del w:id="5" w:author="Unknown">
        <w:r w:rsidRPr="00BB25ED">
          <w:rPr>
            <w:rFonts w:ascii="Times New Roman" w:eastAsia="Times New Roman" w:hAnsi="Times New Roman" w:cs="Times New Roman"/>
            <w:color w:val="222222"/>
            <w:spacing w:val="4"/>
            <w:sz w:val="27"/>
            <w:szCs w:val="27"/>
            <w:lang w:eastAsia="ru-RU"/>
          </w:rPr>
          <w:delText>7,9,</w:delText>
        </w:r>
      </w:del>
      <w:r w:rsidRPr="00BB25ED">
        <w:rPr>
          <w:rFonts w:ascii="Times New Roman" w:eastAsia="Times New Roman" w:hAnsi="Times New Roman" w:cs="Times New Roman"/>
          <w:color w:val="222222"/>
          <w:spacing w:val="4"/>
          <w:sz w:val="27"/>
          <w:szCs w:val="27"/>
          <w:lang w:eastAsia="ru-RU"/>
        </w:rPr>
        <w:t>10,</w:t>
      </w:r>
      <w:del w:id="6" w:author="Unknown">
        <w:r w:rsidRPr="00BB25ED">
          <w:rPr>
            <w:rFonts w:ascii="Times New Roman" w:eastAsia="Times New Roman" w:hAnsi="Times New Roman" w:cs="Times New Roman"/>
            <w:color w:val="222222"/>
            <w:spacing w:val="4"/>
            <w:sz w:val="27"/>
            <w:szCs w:val="27"/>
            <w:lang w:eastAsia="ru-RU"/>
          </w:rPr>
          <w:delText>13</w:delText>
        </w:r>
      </w:del>
      <w:r w:rsidRPr="00BB25ED">
        <w:rPr>
          <w:rFonts w:ascii="Times New Roman" w:eastAsia="Times New Roman" w:hAnsi="Times New Roman" w:cs="Times New Roman"/>
          <w:color w:val="222222"/>
          <w:spacing w:val="4"/>
          <w:sz w:val="27"/>
          <w:szCs w:val="27"/>
          <w:lang w:eastAsia="ru-RU"/>
        </w:rPr>
        <w:t>-22]:</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Размеры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Глубина инвазии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 Гистологическое строение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4. Степень дифференцировки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5. Наличие лимфоваскулярной, периневральной инвазии (отрицательный результат также должен быть констатирован)</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6. рТ;</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рN (с указанием общего числа исследованных и поражённых лимфоузлов, признаков экстранодального распространения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Наличие поражения краев резекции (отрицательный результат также должен быть констатирован);</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B25ED" w:rsidRPr="00BB25ED" w:rsidRDefault="00BB25ED" w:rsidP="00BB25E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Общая концепция лечения</w:t>
      </w:r>
    </w:p>
    <w:p w:rsidR="00BB25ED" w:rsidRPr="00BB25ED" w:rsidRDefault="00BB25ED" w:rsidP="00BB25E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5ED">
        <w:rPr>
          <w:rFonts w:ascii="Times New Roman" w:eastAsia="Times New Roman" w:hAnsi="Times New Roman" w:cs="Times New Roman"/>
          <w:b/>
          <w:bCs/>
          <w:i/>
          <w:iCs/>
          <w:color w:val="333333"/>
          <w:spacing w:val="4"/>
          <w:sz w:val="27"/>
          <w:szCs w:val="27"/>
          <w:u w:val="single"/>
          <w:lang w:eastAsia="ru-RU"/>
        </w:rPr>
        <w:t>Рак полости носа, клеток решетчатого лабиринта</w:t>
      </w:r>
    </w:p>
    <w:p w:rsidR="00BB25ED" w:rsidRPr="00BB25ED" w:rsidRDefault="00BB25ED" w:rsidP="00BB25E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При Т1–Т2, первично выявленном</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хирургическое лечение. После операции рекомендована ЛТ. Наблюдение рекомендовано только при стадии Т1 и благоприятных прогностических признаках («чистые» края резекции, отсутствие прилежания опухоли к ситовидной пластинке и медиальной стенке орбиты, высокодифференцированные опухоли) [5-7,9,13,22,23]</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B25ED" w:rsidRPr="00BB25ED" w:rsidRDefault="00BB25ED" w:rsidP="00BB25E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При Т3–Т4а, первично выявленном</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хирургическое лечение на первом этапе или ЛТ/ХЛТ или индукционная ХТ с последующим оперативным вмешательством или сочетанной ХЛТ. В дальнейшем проводится послеоперационная ЛТ или одновременная ХЛТ (при наличии неблагоприятных прогностических факторов: опухолевые клетки в краях резекции и/или внутричерепное распространение) [5-7,9,,18,19,22,26,27]</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B25ED" w:rsidRPr="00BB25ED" w:rsidRDefault="00BB25ED" w:rsidP="00BB25E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При Т4b N0-N3, M0 первично выявленном, или при отказе пациента от выполнения обширного хирургического вмешательства</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или абсолютных противопоказаниях к хирургическому лечению рекомендуется</w:t>
      </w:r>
      <w:r w:rsidRPr="00BB25ED">
        <w:rPr>
          <w:rFonts w:ascii="Times New Roman" w:eastAsia="Times New Roman" w:hAnsi="Times New Roman" w:cs="Times New Roman"/>
          <w:color w:val="222222"/>
          <w:spacing w:val="4"/>
          <w:sz w:val="27"/>
          <w:szCs w:val="27"/>
          <w:lang w:eastAsia="ru-RU"/>
        </w:rPr>
        <w:t> включение пациента в клинические исследования или выбор метода лечения в зависимости от общего состояния, оцененного по шкале ECOG:</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0-1 Проведение одновременной ХЛТ или индукционной ХТ с последующей ЛТ или сочетанной ХЛТ.</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2 Проведение ЛТ +/- ХТ (в зависимости от общего состояния)</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3 Паллиативная ЛТ или монохимиотерапия или паллиативная помощь [5,16-20].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B</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Комментарий:</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 xml:space="preserve">В большинстве случаев ранний рак решетчатого лабиринта диагностируется при морфологическом исследовании удаленного операционного материала после проведения вмешательств по поводу предполагаемых неопухолевых процессов (полипозный этмоидит, полипы полости носа и др.). Таким образом, морфологическая верификация, как правило, является результатом нерадикального вмешательства. Пациентам </w:t>
      </w:r>
      <w:r w:rsidRPr="00BB25ED">
        <w:rPr>
          <w:rFonts w:ascii="Times New Roman" w:eastAsia="Times New Roman" w:hAnsi="Times New Roman" w:cs="Times New Roman"/>
          <w:i/>
          <w:iCs/>
          <w:color w:val="333333"/>
          <w:spacing w:val="4"/>
          <w:sz w:val="27"/>
          <w:szCs w:val="27"/>
          <w:lang w:eastAsia="ru-RU"/>
        </w:rPr>
        <w:lastRenderedPageBreak/>
        <w:t>с нерадикальной операцией на первом этапе, которая фактически носит характер расширенной биопсии, в дальнейшем показаны такие же лечебные подходы, как и при впервые установленном диагнозе.</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В случае если на этапе обследования выполнялось КТ/МРТ исследование, нерадикальная операция может быть дополнена одной радикальной ЛТ – при отсутствии распространения процесса на основание черепа, т.е. только при формальной Т1, T2 стадии. Необходимый радикальный объем хирургического вмешательства достигается выполнением резекции различного объема до получения «чистых» краев. Метастазы в региональные л/у шеи (N+) крайне редки при раке слизистой полости носа и клеток решетчатого лабиринта, однако в случае выявления требуют выполнения шейной лимфодиссекции с соответствующей последующей адьювантной терапией.</w:t>
      </w:r>
    </w:p>
    <w:p w:rsidR="00BB25ED" w:rsidRPr="00BB25ED" w:rsidRDefault="00BB25ED" w:rsidP="00BB25E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Если диагноз установлен после неполного удаления (полипэктомия и др.), и сохраняется остаточная опухоль</w:t>
      </w:r>
      <w:r w:rsidRPr="00BB25ED">
        <w:rPr>
          <w:rFonts w:ascii="Times New Roman" w:eastAsia="Times New Roman" w:hAnsi="Times New Roman" w:cs="Times New Roman"/>
          <w:color w:val="222222"/>
          <w:spacing w:val="4"/>
          <w:sz w:val="27"/>
          <w:szCs w:val="27"/>
          <w:lang w:eastAsia="ru-RU"/>
        </w:rPr>
        <w:t>, то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хирургическое удаление или ЛТ либо конкурентная ХЛТ. После операции рекомендована ЛТ или одновременная ХЛТ при наличии неблагоприятных прогностических факторов: опухолевые клетки в краях резекции, прилежание опухоли к сетевидной пластинке, медиальной стенке орбиты, интракраниальное или внутриорбитальное распространение, неблагоприятная гистология (низкодифференцированные опухоли, аденокистозный рак), периневральная или лимфатическая инвазия.</w:t>
      </w:r>
    </w:p>
    <w:p w:rsidR="00BB25ED" w:rsidRPr="00BB25ED" w:rsidRDefault="00BB25ED" w:rsidP="00BB25E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Рекомендуется </w:t>
      </w:r>
      <w:r w:rsidRPr="00BB25ED">
        <w:rPr>
          <w:rFonts w:ascii="Times New Roman" w:eastAsia="Times New Roman" w:hAnsi="Times New Roman" w:cs="Times New Roman"/>
          <w:color w:val="222222"/>
          <w:spacing w:val="4"/>
          <w:sz w:val="27"/>
          <w:szCs w:val="27"/>
          <w:lang w:eastAsia="ru-RU"/>
        </w:rPr>
        <w:t>для синоназальной недифференцированной карциномы, низкодифференцированной эстейзеонейробластомы или синоназального нейроэндокринного рака включать в план лечения системную химиотерапию [5,26,27,30-41].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B25ED" w:rsidRPr="00BB25ED" w:rsidRDefault="00BB25ED" w:rsidP="00BB25E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Если диагноз установлен после нерадикального удаления, клинически и по данным специальных методов обследования остаточная опухоль не определяется</w:t>
      </w:r>
      <w:r w:rsidRPr="00BB25ED">
        <w:rPr>
          <w:rFonts w:ascii="Times New Roman" w:eastAsia="Times New Roman" w:hAnsi="Times New Roman" w:cs="Times New Roman"/>
          <w:color w:val="222222"/>
          <w:spacing w:val="4"/>
          <w:sz w:val="27"/>
          <w:szCs w:val="27"/>
          <w:lang w:eastAsia="ru-RU"/>
        </w:rPr>
        <w:t>, то </w:t>
      </w:r>
      <w:r w:rsidRPr="00BB25ED">
        <w:rPr>
          <w:rFonts w:ascii="Times New Roman" w:eastAsia="Times New Roman" w:hAnsi="Times New Roman" w:cs="Times New Roman"/>
          <w:b/>
          <w:bCs/>
          <w:color w:val="222222"/>
          <w:spacing w:val="4"/>
          <w:sz w:val="27"/>
          <w:szCs w:val="27"/>
          <w:lang w:eastAsia="ru-RU"/>
        </w:rPr>
        <w:t>рекомендована</w:t>
      </w:r>
      <w:r w:rsidRPr="00BB25ED">
        <w:rPr>
          <w:rFonts w:ascii="Times New Roman" w:eastAsia="Times New Roman" w:hAnsi="Times New Roman" w:cs="Times New Roman"/>
          <w:color w:val="222222"/>
          <w:spacing w:val="4"/>
          <w:sz w:val="27"/>
          <w:szCs w:val="27"/>
          <w:lang w:eastAsia="ru-RU"/>
        </w:rPr>
        <w:t> ЛТ или хирургическое вмешательство. В послеоперационном периоде рекомендовано проведение ЛТ. Наблюдение только при стадии Т1 и благоприятных прогностических признаках (R0 резекция, центрально расположенные, высокодифференцированные опухоли, отсутствие периневральной и лимфатической инвазии) [5-7,18,22,23].</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B25ED" w:rsidRPr="00BB25ED" w:rsidRDefault="00BB25ED" w:rsidP="00BB25E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5ED">
        <w:rPr>
          <w:rFonts w:ascii="Times New Roman" w:eastAsia="Times New Roman" w:hAnsi="Times New Roman" w:cs="Times New Roman"/>
          <w:b/>
          <w:bCs/>
          <w:i/>
          <w:iCs/>
          <w:color w:val="333333"/>
          <w:spacing w:val="4"/>
          <w:sz w:val="27"/>
          <w:szCs w:val="27"/>
          <w:u w:val="single"/>
          <w:lang w:eastAsia="ru-RU"/>
        </w:rPr>
        <w:lastRenderedPageBreak/>
        <w:t>Рак верхнечелюстной пазухи (кроме меланомы, саркомы и лимфомы)</w:t>
      </w:r>
    </w:p>
    <w:p w:rsidR="00BB25ED" w:rsidRPr="00BB25ED" w:rsidRDefault="00BB25ED" w:rsidP="00BB25E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Т1–Т2, N0 (любая гистология кроме аденокистозного рака)</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Рекомендована</w:t>
      </w:r>
      <w:r w:rsidRPr="00BB25ED">
        <w:rPr>
          <w:rFonts w:ascii="Times New Roman" w:eastAsia="Times New Roman" w:hAnsi="Times New Roman" w:cs="Times New Roman"/>
          <w:color w:val="222222"/>
          <w:spacing w:val="4"/>
          <w:sz w:val="27"/>
          <w:szCs w:val="27"/>
          <w:lang w:eastAsia="ru-RU"/>
        </w:rPr>
        <w:t> радикальная хирургическая операция с последующим динамическим наблюдением. При периневральной, сосудистой или лимфатической инвазии – ЛТ или одновременная ХЛТ. При положительных краях – хирургическая резекция с последующей ЛТ, при повторной нерадикальной операции – одновременная ХЛТ [5-7,9,13,22,23].</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5ED" w:rsidRPr="00BB25ED" w:rsidRDefault="00BB25ED" w:rsidP="00BB25E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Т1–Т2, N0, аденокистозный рак</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Рекомендована</w:t>
      </w:r>
      <w:r w:rsidRPr="00BB25ED">
        <w:rPr>
          <w:rFonts w:ascii="Times New Roman" w:eastAsia="Times New Roman" w:hAnsi="Times New Roman" w:cs="Times New Roman"/>
          <w:color w:val="222222"/>
          <w:spacing w:val="4"/>
          <w:sz w:val="27"/>
          <w:szCs w:val="27"/>
          <w:lang w:eastAsia="ru-RU"/>
        </w:rPr>
        <w:t> радикальная хирургическая операция с последующей ЛТ. Динамическое наблюдение возможно при R0 резекции и отсутствии периневральной инвазии по данным гистологического исследования [5-7,9,13,22,23,25,26,28,31,32].</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B25ED" w:rsidRPr="00BB25ED" w:rsidRDefault="00BB25ED" w:rsidP="00BB25E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Т3–Т4а, N0</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Рекомендована</w:t>
      </w:r>
      <w:r w:rsidRPr="00BB25ED">
        <w:rPr>
          <w:rFonts w:ascii="Times New Roman" w:eastAsia="Times New Roman" w:hAnsi="Times New Roman" w:cs="Times New Roman"/>
          <w:color w:val="222222"/>
          <w:spacing w:val="4"/>
          <w:sz w:val="27"/>
          <w:szCs w:val="27"/>
          <w:lang w:eastAsia="ru-RU"/>
        </w:rPr>
        <w:t> радикальная хирургическая операция. После операции ЛТ на первичный очаг или при наличии неблагоприятных прогностических факторов (опухолевые клетки в краях резекции) рекомендована одновременная ХЛТ [5-7,9,13,21-23].</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Т1–Т4а, N+</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хирургическое удаление первичного очага и лимфаденэктомия шейная расширенная</w:t>
      </w:r>
      <w:del w:id="7" w:author="Unknown">
        <w:r w:rsidRPr="00BB25ED">
          <w:rPr>
            <w:rFonts w:ascii="Times New Roman" w:eastAsia="Times New Roman" w:hAnsi="Times New Roman" w:cs="Times New Roman"/>
            <w:color w:val="222222"/>
            <w:spacing w:val="4"/>
            <w:sz w:val="27"/>
            <w:szCs w:val="27"/>
            <w:lang w:eastAsia="ru-RU"/>
          </w:rPr>
          <w:delText>.</w:delText>
        </w:r>
      </w:del>
      <w:r w:rsidRPr="00BB25ED">
        <w:rPr>
          <w:rFonts w:ascii="Times New Roman" w:eastAsia="Times New Roman" w:hAnsi="Times New Roman" w:cs="Times New Roman"/>
          <w:color w:val="222222"/>
          <w:spacing w:val="4"/>
          <w:sz w:val="27"/>
          <w:szCs w:val="27"/>
          <w:lang w:eastAsia="ru-RU"/>
        </w:rPr>
        <w:t> После операции ЛТ на первичный очаг и регионарные ЛУ или при наличии неблагоприятных прогностических факторов (опухолевые клетки в краях резекции, экстракапсулярное распространение метастаза в ЛУ) рекомендована конкурентная ХЛТ [3,5,7,9,10,13,18].</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При Т4b, N0-N3 M0 первично выявленном, или при отказе пациента от выполнения обширного хирургического вмешательства</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включение пациента в клинические исследования или выбор метода лечения в зависимости от общего состояния, оцененного по шкале ECOG:</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0-1 Проведение одновременной ХЛТ или ИХТ с последующей ЛТ или одновременной ХЛТ.</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ECOG 2 Проведение ЛТ +/- ХТ (в зависимости от общего состояния)</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3 Паллиативная ЛТ или монохимиотерапия или паллиативная помощь [5,16-20].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BB25ED" w:rsidRPr="00BB25ED" w:rsidRDefault="00BB25ED" w:rsidP="00BB25E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Локальный рецидив или остаточная опухоль без предшествующей лучевой терапии. Рекомендовано</w:t>
      </w:r>
      <w:r w:rsidRPr="00BB25ED">
        <w:rPr>
          <w:rFonts w:ascii="Times New Roman" w:eastAsia="Times New Roman" w:hAnsi="Times New Roman" w:cs="Times New Roman"/>
          <w:color w:val="222222"/>
          <w:spacing w:val="4"/>
          <w:sz w:val="27"/>
          <w:szCs w:val="27"/>
          <w:lang w:eastAsia="ru-RU"/>
        </w:rPr>
        <w:t> хирургическое вмешательство или одновременная ХЛТ терапия или индукционная ХТ с последующей одновременной ХЛТ [5,7,9,13,16-22].</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del w:id="8" w:author="Unknown">
        <w:r w:rsidRPr="00BB25ED">
          <w:rPr>
            <w:rFonts w:ascii="Times New Roman" w:eastAsia="Times New Roman" w:hAnsi="Times New Roman" w:cs="Times New Roman"/>
            <w:b/>
            <w:bCs/>
            <w:color w:val="222222"/>
            <w:spacing w:val="4"/>
            <w:sz w:val="27"/>
            <w:szCs w:val="27"/>
            <w:lang w:eastAsia="ru-RU"/>
          </w:rPr>
          <w:delText>К</w:delText>
        </w:r>
      </w:del>
      <w:r w:rsidRPr="00BB25ED">
        <w:rPr>
          <w:rFonts w:ascii="Times New Roman" w:eastAsia="Times New Roman" w:hAnsi="Times New Roman" w:cs="Times New Roman"/>
          <w:b/>
          <w:bCs/>
          <w:color w:val="222222"/>
          <w:spacing w:val="4"/>
          <w:sz w:val="27"/>
          <w:szCs w:val="27"/>
          <w:lang w:eastAsia="ru-RU"/>
        </w:rPr>
        <w:t>омментарии:</w:t>
      </w:r>
      <w:del w:id="9" w:author="Unknown">
        <w:r w:rsidRPr="00BB25ED">
          <w:rPr>
            <w:rFonts w:ascii="Times New Roman" w:eastAsia="Times New Roman" w:hAnsi="Times New Roman" w:cs="Times New Roman"/>
            <w:i/>
            <w:iCs/>
            <w:color w:val="333333"/>
            <w:spacing w:val="4"/>
            <w:sz w:val="27"/>
            <w:szCs w:val="27"/>
            <w:lang w:eastAsia="ru-RU"/>
          </w:rPr>
          <w:delText> </w:delText>
        </w:r>
      </w:del>
      <w:r w:rsidRPr="00BB25ED">
        <w:rPr>
          <w:rFonts w:ascii="Times New Roman" w:eastAsia="Times New Roman" w:hAnsi="Times New Roman" w:cs="Times New Roman"/>
          <w:i/>
          <w:iCs/>
          <w:color w:val="333333"/>
          <w:spacing w:val="4"/>
          <w:sz w:val="27"/>
          <w:szCs w:val="27"/>
          <w:lang w:eastAsia="ru-RU"/>
        </w:rPr>
        <w:t> В случае выявления после хирургического вмешательства при плановом гистологическом исследовании неблагоприятных гистологических признаков (прорастание опухолью капсулы ЛУ, наличие периневральной инвазии, опухолевых эмболов в сосудах)</w:t>
      </w:r>
      <w:del w:id="10" w:author="Unknown">
        <w:r w:rsidRPr="00BB25ED">
          <w:rPr>
            <w:rFonts w:ascii="Times New Roman" w:eastAsia="Times New Roman" w:hAnsi="Times New Roman" w:cs="Times New Roman"/>
            <w:i/>
            <w:iCs/>
            <w:color w:val="333333"/>
            <w:spacing w:val="4"/>
            <w:sz w:val="27"/>
            <w:szCs w:val="27"/>
            <w:lang w:eastAsia="ru-RU"/>
          </w:rPr>
          <w:delText> рекомендована</w:delText>
        </w:r>
      </w:del>
      <w:r w:rsidRPr="00BB25ED">
        <w:rPr>
          <w:rFonts w:ascii="Times New Roman" w:eastAsia="Times New Roman" w:hAnsi="Times New Roman" w:cs="Times New Roman"/>
          <w:i/>
          <w:iCs/>
          <w:color w:val="333333"/>
          <w:spacing w:val="4"/>
          <w:sz w:val="27"/>
          <w:szCs w:val="27"/>
          <w:lang w:eastAsia="ru-RU"/>
        </w:rPr>
        <w:t> показана одновременная ХЛТ, при положительных краях резекции – рекомендовано рассмотреть вопрос о повторном оперативном вмешательстве или проведении ЛТ.</w:t>
      </w:r>
    </w:p>
    <w:p w:rsidR="00BB25ED" w:rsidRPr="00BB25ED" w:rsidRDefault="00BB25ED" w:rsidP="00BB25E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Локальный рецидив или остаточная опухоль после ЛТ. Рекомендовано</w:t>
      </w:r>
      <w:r w:rsidRPr="00BB25ED">
        <w:rPr>
          <w:rFonts w:ascii="Times New Roman" w:eastAsia="Times New Roman" w:hAnsi="Times New Roman" w:cs="Times New Roman"/>
          <w:color w:val="222222"/>
          <w:spacing w:val="4"/>
          <w:sz w:val="27"/>
          <w:szCs w:val="27"/>
          <w:lang w:eastAsia="ru-RU"/>
        </w:rPr>
        <w:t> хирургическое вмешательство с обсуждением вопроса о повторной ЛТ или в случае невозможности выполнения оперативного вмешательства повторная ЛТ с последующей противорецидивной ХТ [5,7,9,13,16-22]</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Локальный рецидив или остаточная опухоль с отдаленными метастазами M1 рекомендуется</w:t>
      </w:r>
      <w:r w:rsidRPr="00BB25ED">
        <w:rPr>
          <w:rFonts w:ascii="Times New Roman" w:eastAsia="Times New Roman" w:hAnsi="Times New Roman" w:cs="Times New Roman"/>
          <w:color w:val="222222"/>
          <w:spacing w:val="4"/>
          <w:sz w:val="27"/>
          <w:szCs w:val="27"/>
          <w:lang w:eastAsia="ru-RU"/>
        </w:rPr>
        <w:t> включение пациента в клинические исследования или выбор метода лечения в зависимости от общего состояния, оцененного по шкале ECOG:</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0-1 Проведение одновременной ХЛТ или индукционной ХТ с последующей ЛТ или одновременной ХЛТ.</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ECOG 2 Проведение ЛТ +/- одновременная ХТ (в зависимости от общего состояния)</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ECOG 3 Паллиативная ЛТ или монохимиотерапия или паллиативная помощь [5,16,22].</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3.1. Лучевая терапия</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Введение:</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Всех пациентов до лечения должен оценивать врач-радиотерапевт, предпочтительно специализирующийся на опухолях головы и шеи, которому следует предпринять следующие действия: рассмотреть адекватность морфологической верификации, стадирования и визуализации опухолевого процесса (КТ, МРТ) для определения степени распространения опухоли, исключить наличие синхронной первичной опухоли, оценить текущий функциональный статус и возможность проведения ЛТ/ХЛТ. Для пациентов, которым проводится ХТ/ХЛТ, необходимо проработать тактику реализации противоопухолевой терапии в полном объеме и в оптимальные сроки. </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Лучевая терапия в качестве основного или адъювантного лечения должна проводиться в специализированных учреждениях с соответствующим оснащением и опытом лечения больных раком полости и придаточных пазух носа.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Требуется глубокое понимание анатомии, клинической ситуации и визуализации специфических проявлений заболевания. Предпочтительно проведение ЛТ с применением высокопрецизионных способов – IMRT (лучевая терапия с модуляцией интенсивности (volumetric modulated arc therapy)), VMAT (объемно-модулированная лучевая терапия (volumetric modulated arc therapy)). При значительных ограничениях дозы со стороны нормальных тканей рассматривается проведение протонной терапии. Также допустимо проведение 3D-конформной ЛТ.</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 xml:space="preserve">Оптимальным подходом в клинической практике является подведение запланированных доз ионизирующего излучения в мишень наряду с максимальным снижением дозы на область органов риска. Допустимо обсуждение вопроса о сокращении объема за счет исключения из него жизненно важных структур, свободных от опухолевого поражения, на момент планирования ЛТ, в случае превышения предельно допустимой дозной нагрузки на них согласно критериям QUANTEC (практическое руководство для оценки дозолимитирующих параметров критических органов (quantitative analyses of normal tissue effects in the clinic)). Объем облучения до радикальных </w:t>
      </w:r>
      <w:r w:rsidRPr="00BB25ED">
        <w:rPr>
          <w:rFonts w:ascii="Times New Roman" w:eastAsia="Times New Roman" w:hAnsi="Times New Roman" w:cs="Times New Roman"/>
          <w:i/>
          <w:iCs/>
          <w:color w:val="333333"/>
          <w:spacing w:val="4"/>
          <w:sz w:val="27"/>
          <w:szCs w:val="27"/>
          <w:lang w:eastAsia="ru-RU"/>
        </w:rPr>
        <w:lastRenderedPageBreak/>
        <w:t>доз не следует модифицировать на основании клинического ответа, полученного до ЛТ (после индукционной ПХТ), за исключением случаев прогрессии опухоли. Анатомические изменения в процессе проведения курса ЛТ (например, быстрое уменьшение размера опухоли, значительная потеря массы тела) могут потребовать повторной диагностической визуализации и повторного планирования (адаптации) лечения.</w:t>
      </w:r>
    </w:p>
    <w:p w:rsidR="00BB25ED" w:rsidRPr="00BB25ED" w:rsidRDefault="00BB25ED" w:rsidP="00BB25E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ЛТ в самостоятельном варианте</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на первичную опухоль и клинически определяемые метастазы в л/у шеи 70 Гр (1,8-2,0 Гр/фракция) ежедневно с понедельника по пятницу в течении 7 недель; на клинически не измененные л/у 50 Гр (2.0 Гр/фракция) [58, 59].</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Послеоперационная ЛТ: Рекомендовано</w:t>
      </w:r>
      <w:r w:rsidRPr="00BB25ED">
        <w:rPr>
          <w:rFonts w:ascii="Times New Roman" w:eastAsia="Times New Roman" w:hAnsi="Times New Roman" w:cs="Times New Roman"/>
          <w:color w:val="222222"/>
          <w:spacing w:val="4"/>
          <w:sz w:val="27"/>
          <w:szCs w:val="27"/>
          <w:lang w:eastAsia="ru-RU"/>
        </w:rPr>
        <w:t>: на первичный очаг: СОД 60-66 Гр (РОД 2 Гр). На ЛУ шеи: определяемые клинически метастазы в ЛУ – 60-66 Гр (РОД 2 Гр); при отсутствии клинических признаков поражения – 50 Гр (РОД 2,0 Гр) [5,18,27,58,59].</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Комментарии:</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Предпочтительный интервал после операции составляет &lt;6 нед. и не должен превышать 3 мес.</w:t>
      </w:r>
    </w:p>
    <w:p w:rsidR="00BB25ED" w:rsidRPr="00BB25ED" w:rsidRDefault="00BB25ED" w:rsidP="00BB25E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Одновременная послеоперационная химио-лучевая терапия: </w:t>
      </w:r>
      <w:r w:rsidRPr="00BB25ED">
        <w:rPr>
          <w:rFonts w:ascii="Times New Roman" w:eastAsia="Times New Roman" w:hAnsi="Times New Roman" w:cs="Times New Roman"/>
          <w:color w:val="222222"/>
          <w:spacing w:val="4"/>
          <w:sz w:val="27"/>
          <w:szCs w:val="27"/>
          <w:lang w:eastAsia="ru-RU"/>
        </w:rPr>
        <w:t>рекомендуется одновременная послеоперационная ХЛТ больным раком слизистой оболочки полости и придаточных пазух носа в следующем режиме: ЛТ на первичный очаг и клинически определяемые регионарные метастазы (область высокого риска) в дозе 66-70 Грей (Гр) (2,0 Гр/фракция) ежедневно с понедельника по пятницу в течение 6-7 нед., на локорегионарную область, включая регионарные ЛУ (область промежуточного/низкого риска), – 46-54 Гр (1,8-2,0 Гр/фракция). Облучение проводится в два (46-54 Гр/66-70 Гр) или три (46-54/60/66-70 Гр) этапа с последовательным сокращением объема облучения [5,18,27,58,5970].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B25ED" w:rsidRPr="00BB25ED" w:rsidRDefault="00BB25ED" w:rsidP="00BB25E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Предпочтительна сочетанная ХЛТ с цисплатином** в дозе 100 мг/м² на фоне гипергидратации в 1, 22 и 43-й дни ЛТ либо в еженедельном режиме (#40 мг/м² в/в на фоне гипергидратации). </w:t>
      </w:r>
      <w:r w:rsidRPr="00BB25ED">
        <w:rPr>
          <w:rFonts w:ascii="Times New Roman" w:eastAsia="Times New Roman" w:hAnsi="Times New Roman" w:cs="Times New Roman"/>
          <w:b/>
          <w:bCs/>
          <w:color w:val="222222"/>
          <w:spacing w:val="4"/>
          <w:sz w:val="27"/>
          <w:szCs w:val="27"/>
          <w:lang w:eastAsia="ru-RU"/>
        </w:rPr>
        <w:t>Рекомендуемая</w:t>
      </w:r>
      <w:r w:rsidRPr="00BB25ED">
        <w:rPr>
          <w:rFonts w:ascii="Times New Roman" w:eastAsia="Times New Roman" w:hAnsi="Times New Roman" w:cs="Times New Roman"/>
          <w:color w:val="222222"/>
          <w:spacing w:val="4"/>
          <w:sz w:val="27"/>
          <w:szCs w:val="27"/>
          <w:lang w:eastAsia="ru-RU"/>
        </w:rPr>
        <w:t> суммарная доза цисплатина** за курс ЛТ – 300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[5,27,71].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Комментарии:</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в качестве альтернативных вариантов, особенно при наличии этапа индукционной ХТ, возможно использование цетуксимаба** или карбоплатина** с учетом переносимости ХЛТ и соматического состояния пациента. Также возможно применение ЛТ в сочетании с карбоплатином**</w:t>
      </w:r>
      <w:del w:id="11" w:author="Unknown">
        <w:r w:rsidRPr="00BB25ED">
          <w:rPr>
            <w:rFonts w:ascii="Times New Roman" w:eastAsia="Times New Roman" w:hAnsi="Times New Roman" w:cs="Times New Roman"/>
            <w:i/>
            <w:iCs/>
            <w:color w:val="333333"/>
            <w:spacing w:val="4"/>
            <w:sz w:val="27"/>
            <w:szCs w:val="27"/>
            <w:lang w:eastAsia="ru-RU"/>
          </w:rPr>
          <w:delText> в дозе 70 мг/м</w:delText>
        </w:r>
        <w:r w:rsidRPr="00BB25ED">
          <w:rPr>
            <w:rFonts w:ascii="Times New Roman" w:eastAsia="Times New Roman" w:hAnsi="Times New Roman" w:cs="Times New Roman"/>
            <w:i/>
            <w:iCs/>
            <w:color w:val="333333"/>
            <w:spacing w:val="4"/>
            <w:sz w:val="20"/>
            <w:szCs w:val="20"/>
            <w:vertAlign w:val="superscript"/>
            <w:lang w:eastAsia="ru-RU"/>
          </w:rPr>
          <w:delText>2  </w:delText>
        </w:r>
        <w:r w:rsidRPr="00BB25ED">
          <w:rPr>
            <w:rFonts w:ascii="Times New Roman" w:eastAsia="Times New Roman" w:hAnsi="Times New Roman" w:cs="Times New Roman"/>
            <w:i/>
            <w:iCs/>
            <w:color w:val="333333"/>
            <w:spacing w:val="4"/>
            <w:sz w:val="27"/>
            <w:szCs w:val="27"/>
            <w:lang w:eastAsia="ru-RU"/>
          </w:rPr>
          <w:delText>в/в.</w:delText>
        </w:r>
      </w:del>
      <w:r w:rsidRPr="00BB25ED">
        <w:rPr>
          <w:rFonts w:ascii="Times New Roman" w:eastAsia="Times New Roman" w:hAnsi="Times New Roman" w:cs="Times New Roman"/>
          <w:i/>
          <w:iCs/>
          <w:color w:val="333333"/>
          <w:spacing w:val="4"/>
          <w:sz w:val="27"/>
          <w:szCs w:val="27"/>
          <w:lang w:eastAsia="ru-RU"/>
        </w:rPr>
        <w:t> AUC1,5-2 внутривенно еженедельно, до 7 введений  [5.18.</w:t>
      </w:r>
      <w:del w:id="12" w:author="Unknown">
        <w:r w:rsidRPr="00BB25ED">
          <w:rPr>
            <w:rFonts w:ascii="Times New Roman" w:eastAsia="Times New Roman" w:hAnsi="Times New Roman" w:cs="Times New Roman"/>
            <w:i/>
            <w:iCs/>
            <w:color w:val="333333"/>
            <w:spacing w:val="4"/>
            <w:sz w:val="27"/>
            <w:szCs w:val="27"/>
            <w:lang w:eastAsia="ru-RU"/>
          </w:rPr>
          <w:delText>19</w:delText>
        </w:r>
      </w:del>
      <w:r w:rsidRPr="00BB25ED">
        <w:rPr>
          <w:rFonts w:ascii="Times New Roman" w:eastAsia="Times New Roman" w:hAnsi="Times New Roman" w:cs="Times New Roman"/>
          <w:i/>
          <w:iCs/>
          <w:color w:val="333333"/>
          <w:spacing w:val="4"/>
          <w:sz w:val="27"/>
          <w:szCs w:val="27"/>
          <w:lang w:eastAsia="ru-RU"/>
        </w:rPr>
        <w:t>,27,72,75]</w:t>
      </w:r>
    </w:p>
    <w:p w:rsidR="00BB25ED" w:rsidRPr="00BB25ED" w:rsidRDefault="00BB25ED" w:rsidP="00BB25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 наличии сопутствующей патологии, препятствующей проведению одновременной ХЛТ с включением препаратов соединений платины (хроническая почечная недостаточность, скорость клубочковой фильтрации &lt;50-60 мл/мин, возраст пациентов &gt;65 лет, выраженная сопутствующая почечная, сердечно-сосудистая, неврологическая, печеночная патология и/или ослабленное состояние пациента (ECOG &gt;1) предпочтительным является замена препаратов соединений платины на цетуксимаб** на фоне проведения ЛТ [18,19,58,59].</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BB25ED" w:rsidRPr="00BB25ED" w:rsidRDefault="00BB25ED" w:rsidP="00BB25E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Паллиативная ЛТ рекомендована</w:t>
      </w:r>
      <w:r w:rsidRPr="00BB25ED">
        <w:rPr>
          <w:rFonts w:ascii="Times New Roman" w:eastAsia="Times New Roman" w:hAnsi="Times New Roman" w:cs="Times New Roman"/>
          <w:color w:val="222222"/>
          <w:spacing w:val="4"/>
          <w:sz w:val="27"/>
          <w:szCs w:val="27"/>
          <w:lang w:eastAsia="ru-RU"/>
        </w:rPr>
        <w:t> для облегчения или профилактики локорегионарных симптомов в случае невозможности проведения радикального лечения со стандартной ЛТ. Возможен выбор схемы ЛТ по индивидуальному плану с учетом минимизации токсичности лечения, в том числе в дозе 50 Гр (2,5 Гр/фракция) и 30 Гр (3 Гр/фракция) [73,74].</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5ED" w:rsidRPr="00BB25ED" w:rsidRDefault="00BB25ED" w:rsidP="00BB25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3.2. Лекарственное лечение</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Выбор ХТ должен быть индивидуализирован в зависимости от характеристик пациента (общее состояние, цели лечения).</w:t>
      </w:r>
    </w:p>
    <w:p w:rsidR="00BB25ED" w:rsidRPr="00BB25ED" w:rsidRDefault="00BB25ED" w:rsidP="00BB25E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Индукционная ХТ с последующей одновременной ХЛТ</w:t>
      </w:r>
      <w:r w:rsidRPr="00BB25ED">
        <w:rPr>
          <w:rFonts w:ascii="Times New Roman" w:eastAsia="Times New Roman" w:hAnsi="Times New Roman" w:cs="Times New Roman"/>
          <w:color w:val="222222"/>
          <w:spacing w:val="4"/>
          <w:sz w:val="27"/>
          <w:szCs w:val="27"/>
          <w:lang w:eastAsia="ru-RU"/>
        </w:rPr>
        <w:t> </w:t>
      </w:r>
      <w:del w:id="13" w:author="Unknown">
        <w:r w:rsidRPr="00BB25ED">
          <w:rPr>
            <w:rFonts w:ascii="Times New Roman" w:eastAsia="Times New Roman" w:hAnsi="Times New Roman" w:cs="Times New Roman"/>
            <w:color w:val="222222"/>
            <w:spacing w:val="4"/>
            <w:sz w:val="27"/>
            <w:szCs w:val="27"/>
            <w:lang w:eastAsia="ru-RU"/>
          </w:rPr>
          <w:delText>Рекомендована </w:delText>
        </w:r>
      </w:del>
      <w:r w:rsidRPr="00BB25ED">
        <w:rPr>
          <w:rFonts w:ascii="Times New Roman" w:eastAsia="Times New Roman" w:hAnsi="Times New Roman" w:cs="Times New Roman"/>
          <w:color w:val="222222"/>
          <w:spacing w:val="4"/>
          <w:sz w:val="27"/>
          <w:szCs w:val="27"/>
          <w:lang w:eastAsia="ru-RU"/>
        </w:rPr>
        <w:t>проводится по схеме: Доцетаксел** + цисплатин** + фторурацил**, всего 2-3 курса ХТ с интервалом 3 недели [75].</w:t>
      </w:r>
    </w:p>
    <w:p w:rsidR="00BB25ED" w:rsidRPr="00BB25ED" w:rsidRDefault="00BB25ED" w:rsidP="00BB25E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del w:id="14" w:author="Unknown">
        <w:r w:rsidRPr="00BB25ED">
          <w:rPr>
            <w:rFonts w:ascii="Times New Roman" w:eastAsia="Times New Roman" w:hAnsi="Times New Roman" w:cs="Times New Roman"/>
            <w:color w:val="222222"/>
            <w:spacing w:val="4"/>
            <w:sz w:val="27"/>
            <w:szCs w:val="27"/>
            <w:lang w:eastAsia="ru-RU"/>
          </w:rPr>
          <w:delText>В</w:delText>
        </w:r>
      </w:del>
      <w:r w:rsidRPr="00BB25ED">
        <w:rPr>
          <w:rFonts w:ascii="Times New Roman" w:eastAsia="Times New Roman" w:hAnsi="Times New Roman" w:cs="Times New Roman"/>
          <w:color w:val="222222"/>
          <w:spacing w:val="4"/>
          <w:sz w:val="27"/>
          <w:szCs w:val="27"/>
          <w:lang w:eastAsia="ru-RU"/>
        </w:rPr>
        <w:t xml:space="preserve"> случае синоназальной нейроэндокринной опухоли и низкодифференцированной эстейзеонейробластомы рекомендованы следующие режимы индукционной ПХT: карбоплатин** AUC 5-6+ #этопозид** 100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1-3 дни, цисплатин** 75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 #этопозид** 100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1-3 дни, #</w:t>
      </w:r>
      <w:del w:id="15" w:author="Unknown">
        <w:r w:rsidRPr="00BB25ED">
          <w:rPr>
            <w:rFonts w:ascii="Times New Roman" w:eastAsia="Times New Roman" w:hAnsi="Times New Roman" w:cs="Times New Roman"/>
            <w:color w:val="222222"/>
            <w:spacing w:val="4"/>
            <w:sz w:val="27"/>
            <w:szCs w:val="27"/>
            <w:lang w:eastAsia="ru-RU"/>
          </w:rPr>
          <w:delText>циклофосфамид + доксорубицин** + #винкристин** </w:delText>
        </w:r>
      </w:del>
      <w:r w:rsidRPr="00BB25ED">
        <w:rPr>
          <w:rFonts w:ascii="Times New Roman" w:eastAsia="Times New Roman" w:hAnsi="Times New Roman" w:cs="Times New Roman"/>
          <w:color w:val="222222"/>
          <w:spacing w:val="4"/>
          <w:sz w:val="27"/>
          <w:szCs w:val="27"/>
          <w:lang w:eastAsia="ru-RU"/>
        </w:rPr>
        <w:t>цисплатин** 50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 доксорубицин** 50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 #циклофосфамид** 500 мг/м</w:t>
      </w:r>
      <w:r w:rsidRPr="00BB25ED">
        <w:rPr>
          <w:rFonts w:ascii="Times New Roman" w:eastAsia="Times New Roman" w:hAnsi="Times New Roman" w:cs="Times New Roman"/>
          <w:color w:val="222222"/>
          <w:spacing w:val="4"/>
          <w:sz w:val="20"/>
          <w:szCs w:val="20"/>
          <w:vertAlign w:val="superscript"/>
          <w:lang w:eastAsia="ru-RU"/>
        </w:rPr>
        <w:t>2</w:t>
      </w:r>
      <w:r w:rsidRPr="00BB25ED">
        <w:rPr>
          <w:rFonts w:ascii="Times New Roman" w:eastAsia="Times New Roman" w:hAnsi="Times New Roman" w:cs="Times New Roman"/>
          <w:color w:val="222222"/>
          <w:spacing w:val="4"/>
          <w:sz w:val="27"/>
          <w:szCs w:val="27"/>
          <w:lang w:eastAsia="ru-RU"/>
        </w:rPr>
        <w:t> в 1</w:t>
      </w:r>
      <w:r w:rsidRPr="00BB25ED">
        <w:rPr>
          <w:rFonts w:ascii="Times New Roman" w:eastAsia="Times New Roman" w:hAnsi="Times New Roman" w:cs="Times New Roman"/>
          <w:color w:val="222222"/>
          <w:spacing w:val="4"/>
          <w:sz w:val="27"/>
          <w:szCs w:val="27"/>
          <w:lang w:eastAsia="ru-RU"/>
        </w:rPr>
        <w:noBreakHyphen/>
        <w:t>й день каждые 3 недели [46,49,75]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2)</w:t>
      </w:r>
    </w:p>
    <w:p w:rsidR="00BB25ED" w:rsidRPr="00BB25ED" w:rsidRDefault="00BB25ED" w:rsidP="00BB25E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Одновременная ХЛТ.</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Рекомендуемые</w:t>
      </w:r>
      <w:r w:rsidRPr="00BB25ED">
        <w:rPr>
          <w:rFonts w:ascii="Times New Roman" w:eastAsia="Times New Roman" w:hAnsi="Times New Roman" w:cs="Times New Roman"/>
          <w:color w:val="222222"/>
          <w:spacing w:val="4"/>
          <w:sz w:val="27"/>
          <w:szCs w:val="27"/>
          <w:lang w:eastAsia="ru-RU"/>
        </w:rPr>
        <w:t> режимы химиотерапии – Цисплатин** (предпочтительно) или карбоплатин** или цетуксимаб** + ЛТ. ЛТ на первичный очаг и клинически определяемые регионарные метастазы – 70 Гр (2,0 Гр/фракция) ежедневно с понедельника по пятницу в течении 6-7 недель; на клинически неизмененные ЛУ 44-60 Гр (2.0 Гр/фракция); Цисплатин** в дозе 100 мг/м² на фоне гипергидратации в 1, 22 и 43-й дни ЛТ (суммарная доза во время ЛТ – 300 мг/м²) или возможно еженедельное введение карбоплатина** 1,5-2,0 AUC или цетуксимаба** 400 мг/м</w:t>
      </w:r>
      <w:r w:rsidRPr="00BB25ED">
        <w:rPr>
          <w:rFonts w:ascii="Times New Roman" w:eastAsia="Times New Roman" w:hAnsi="Times New Roman" w:cs="Times New Roman"/>
          <w:color w:val="222222"/>
          <w:spacing w:val="4"/>
          <w:sz w:val="20"/>
          <w:szCs w:val="20"/>
          <w:vertAlign w:val="superscript"/>
          <w:lang w:eastAsia="ru-RU"/>
        </w:rPr>
        <w:t>2 </w:t>
      </w:r>
      <w:r w:rsidRPr="00BB25ED">
        <w:rPr>
          <w:rFonts w:ascii="Times New Roman" w:eastAsia="Times New Roman" w:hAnsi="Times New Roman" w:cs="Times New Roman"/>
          <w:color w:val="222222"/>
          <w:spacing w:val="4"/>
          <w:sz w:val="27"/>
          <w:szCs w:val="27"/>
          <w:lang w:eastAsia="ru-RU"/>
        </w:rPr>
        <w:t>за неделю до начала лучевой терапии и 250 мг/м</w:t>
      </w:r>
      <w:r w:rsidRPr="00BB25ED">
        <w:rPr>
          <w:rFonts w:ascii="Times New Roman" w:eastAsia="Times New Roman" w:hAnsi="Times New Roman" w:cs="Times New Roman"/>
          <w:color w:val="222222"/>
          <w:spacing w:val="4"/>
          <w:sz w:val="20"/>
          <w:szCs w:val="20"/>
          <w:vertAlign w:val="superscript"/>
          <w:lang w:eastAsia="ru-RU"/>
        </w:rPr>
        <w:t>2 </w:t>
      </w:r>
      <w:r w:rsidRPr="00BB25ED">
        <w:rPr>
          <w:rFonts w:ascii="Times New Roman" w:eastAsia="Times New Roman" w:hAnsi="Times New Roman" w:cs="Times New Roman"/>
          <w:color w:val="222222"/>
          <w:spacing w:val="4"/>
          <w:sz w:val="27"/>
          <w:szCs w:val="27"/>
          <w:lang w:eastAsia="ru-RU"/>
        </w:rPr>
        <w:t>еженедельно во время проведения ЛТ [57,58]</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5ED" w:rsidRPr="00BB25ED" w:rsidRDefault="00BB25ED" w:rsidP="00BB25E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Противорецидивная химиотерапия (при невозможности выполнения оперативного вмешательства и ЛТ) </w:t>
      </w:r>
      <w:r w:rsidRPr="00BB25ED">
        <w:rPr>
          <w:rFonts w:ascii="Times New Roman" w:eastAsia="Times New Roman" w:hAnsi="Times New Roman" w:cs="Times New Roman"/>
          <w:color w:val="222222"/>
          <w:spacing w:val="4"/>
          <w:sz w:val="27"/>
          <w:szCs w:val="27"/>
          <w:lang w:eastAsia="ru-RU"/>
        </w:rPr>
        <w:t>Для лечения рецидивных, первично-неоперабельных опухолей или метастатического опухолевого процесса, при отсутствии возможности проведения одновременной ХЛТ, </w:t>
      </w: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поли- или монохимиотерапия для улучшения выживаемости пациентов. С учетом общего состояния пациента и/или целей лечения могут быть рекомендованы следующие комбинации препаратов (количество курсов определяется переносимостью лечения и эффективностью лечения) [15-20,75]:</w:t>
      </w:r>
    </w:p>
    <w:tbl>
      <w:tblPr>
        <w:tblW w:w="21600" w:type="dxa"/>
        <w:tblCellMar>
          <w:left w:w="0" w:type="dxa"/>
          <w:right w:w="0" w:type="dxa"/>
        </w:tblCellMar>
        <w:tblLook w:val="04A0" w:firstRow="1" w:lastRow="0" w:firstColumn="1" w:lastColumn="0" w:noHBand="0" w:noVBand="1"/>
      </w:tblPr>
      <w:tblGrid>
        <w:gridCol w:w="2822"/>
        <w:gridCol w:w="18778"/>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Название режима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Схема проведения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PF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Цисплатин** 75-100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 #фторурацил** 1000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/сут. в/в 96-часовая инфузия в 1-4-й дни, каждые 3 нед. + 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(нагрузочная доза), далее –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После 6 циклов ХТ завершается, и в случае отсутствия прогрессирования рекомендовано продолжить поддерживающую терапию цетуксимабом**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DС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#Доцетаксел** 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 цисплатин** 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каждые 3 нед. + 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(нагрузочная доза) в/в, далее –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После 4 циклов ХТ завершается, и в случае отсутствия прогрессирования рекомендовано продолжить поддерживающую терапию цетуксимабом** 500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1 раз в 2 недели [75,76]</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Цисплатин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Цисплатин** 75-100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1 раз в 3 недели (не более 6-8 введений) + 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(нагрузочная доза) в/в в 1 день, далее –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до прогрессирования или непереносимой токсичности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Pacli + Carbo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#Паклитаксел** 100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 карбоплатин** AUC 2,5 в/в в 1-й и 8-й дни + 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(2-часовая инфузия) в 1-й день 1-го цикла (нагрузочная доза), далее –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xml:space="preserve"> в/в (1-часовая инфузия) еженедельно. Длительность цикла 21 день. </w:t>
            </w:r>
            <w:r w:rsidRPr="00BB25ED">
              <w:rPr>
                <w:rFonts w:ascii="Verdana" w:eastAsia="Times New Roman" w:hAnsi="Verdana" w:cs="Times New Roman"/>
                <w:sz w:val="27"/>
                <w:szCs w:val="27"/>
                <w:lang w:eastAsia="ru-RU"/>
              </w:rPr>
              <w:lastRenderedPageBreak/>
              <w:t>После завершения 6 циклов ХТ в случае отсутствия прогрессирования рекомендовано продолжить поддерживающую терапию цетуксимабом**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[75,77]</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lastRenderedPageBreak/>
              <w:t>Pacli + Carbo + Cet</w:t>
            </w:r>
            <w:r w:rsidRPr="00BB25ED">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#Паклитаксел** 80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 карбоплатин** AUC 2,0 в/в еженедельно + 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(2-часовая инфузия) в 1-й день 1-го цикла, далее –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После завершения ХТ в случае отсутствия прогрессирования рекомендовано продолжить поддерживающую терапию цетуксимабом** 250 мг/м</w:t>
            </w:r>
            <w:r w:rsidRPr="00BB25ED">
              <w:rPr>
                <w:rFonts w:ascii="Verdana" w:eastAsia="Times New Roman" w:hAnsi="Verdana" w:cs="Times New Roman"/>
                <w:sz w:val="12"/>
                <w:szCs w:val="12"/>
                <w:vertAlign w:val="superscript"/>
                <w:lang w:eastAsia="ru-RU"/>
              </w:rPr>
              <w:t>2 </w:t>
            </w:r>
            <w:r w:rsidRPr="00BB25ED">
              <w:rPr>
                <w:rFonts w:ascii="Verdana" w:eastAsia="Times New Roman" w:hAnsi="Verdana" w:cs="Times New Roman"/>
                <w:sz w:val="27"/>
                <w:szCs w:val="27"/>
                <w:lang w:eastAsia="ru-RU"/>
              </w:rPr>
              <w:t>в/в еженедельно. Количество введений цитостатиков (L01: противоопухолевых препаратов) определяется индивидуально [75,78]</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PF</w:t>
            </w:r>
            <w:r w:rsidRPr="00BB25ED">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Цисплатин** 75-100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 фторурацил** 1000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/сут. в/в 96-часовая инфузия в 1-4-й дни, каждые 3 нед. [75,79,80]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Карбоплатин** AUC- 5 в/в в 1-й день + фторурацил** 1000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96-часовая инфузия в 1-4-й дни, каждые 3 нед. Общее число циклов 6, при отсутствии токсичности и нарастающей положительной динамике может быть увеличено до 8. Общее число циклов 6, при отсутствии токсичности и нарастающей положительной динамике может быть увеличено до 8 [81,70].</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Pacli +Carbo</w:t>
            </w:r>
            <w:r w:rsidRPr="00BB25ED">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#Паклитаксел** 175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 карбоплатин** AUC- 5-6 в/в в 1-й день каждые 3 нед. Общее число циклов 6, при отсутствии токсичности и нарастающей положительной динамике может быть увеличено до 8 [75,83].</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#Паклитаксел** 60-80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 карбоплатин** AUC- 2 в/в еженедельно до прогрессирования или неприемлемой токсичности, но не более 18 недель [75,84].</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DС</w:t>
            </w:r>
            <w:r w:rsidRPr="00BB25ED">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#Доцетаксел** 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 цисплатин** 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в 1-й день, каждые 3 нед. Общее число циклов 6, при отсутствии токсичности и нарастающей положительной динамике может быть увеличено до 8 [75,85,86].</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Ниволумаб</w:t>
            </w:r>
            <w:r w:rsidRPr="00BB25E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Ниволумаб** 3 мг/кг в/в 1 раз в 2 нед. или 240 мг 1 раз в 2 нед. или 480 мг 1 раз в 4 нед. 60-минутная инфузия (первое введение), далее – 30-минутная инфузия до прогрессирования или неприемлемой токсичности, но не более 2 лет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Пембролизумаб</w:t>
            </w:r>
            <w:r w:rsidRPr="00BB25ED">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Пембролизумаб** 200 мг в/в 1 раз в 3 нед. (30-минутная инфузия) или 400 мг 1 раз в 6 нед. до прогрессирования или неприемлемой токсичности, но не более 2 лет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PF + Пембролиз-</w:t>
            </w:r>
          </w:p>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умаб</w:t>
            </w:r>
            <w:r w:rsidRPr="00BB25ED">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Пембролизумаб** 200 мг + карбоплатин** AUC 5 или цисплатин** 100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 ФУ 1000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1-4 дни 1 раз в 3 недели (6 циклов), далее пембролизумаб** 200 мг 1 раз в 3 недели или 400 мг 1 раз в 6 нед. Максимум – до 35 введений в целом [75,87]</w:t>
            </w:r>
          </w:p>
        </w:tc>
      </w:tr>
      <w:tr w:rsidR="00BB25ED" w:rsidRPr="00BB25ED" w:rsidTr="00BB25E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Монотерапия для пациентов в общем состоянии по ECOG &gt;2 баллов</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Цисплатин** 60-70 мг/м</w:t>
            </w:r>
            <w:r w:rsidRPr="00BB25ED">
              <w:rPr>
                <w:rFonts w:ascii="Verdana" w:eastAsia="Times New Roman" w:hAnsi="Verdana" w:cs="Times New Roman"/>
                <w:sz w:val="12"/>
                <w:szCs w:val="12"/>
                <w:vertAlign w:val="superscript"/>
                <w:lang w:eastAsia="ru-RU"/>
              </w:rPr>
              <w:t>2 </w:t>
            </w:r>
            <w:r w:rsidRPr="00BB25ED">
              <w:rPr>
                <w:rFonts w:ascii="Verdana" w:eastAsia="Times New Roman" w:hAnsi="Verdana" w:cs="Times New Roman"/>
                <w:sz w:val="27"/>
                <w:szCs w:val="27"/>
                <w:lang w:eastAsia="ru-RU"/>
              </w:rPr>
              <w:t>в/в 1 раз в 3 нед. Количество введений определяется индивидуально, но целесообразность длительности более 6-8 введений представляется сомнительной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Карбоплатин** AUC 5-6 в/в 1 раз в 3 нед. или карбоплатин** AUC 2 в/в еженедельно. Количество введений определяется индивидуально.[75]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#Паклитаксел** 175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1 раз в 3 нед. или паклитаксел** 80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Количество введений определяется индивидуально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#Доцетаксел** 70-75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1 раз в 3 нед. Количество введений определяется индивидуально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#Капецитабин** 2000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внутрь в 2 приема в 1-14-й дни, перерыв 1 неделя или 2000 мг/сут. внутрь ежедневно в метрономном режиме. Длительность терапии определяется индивидуально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#Метотрексат** 40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Количество введений определяется индивидуально</w:t>
            </w:r>
            <w:r w:rsidRPr="00BB25ED">
              <w:rPr>
                <w:rFonts w:ascii="Verdana" w:eastAsia="Times New Roman" w:hAnsi="Verdana" w:cs="Times New Roman"/>
                <w:sz w:val="12"/>
                <w:szCs w:val="12"/>
                <w:vertAlign w:val="superscript"/>
                <w:lang w:eastAsia="ru-RU"/>
              </w:rPr>
              <w:t>7</w:t>
            </w:r>
            <w:r w:rsidRPr="00BB25ED">
              <w:rPr>
                <w:rFonts w:ascii="Verdana" w:eastAsia="Times New Roman" w:hAnsi="Verdana" w:cs="Times New Roman"/>
                <w:sz w:val="27"/>
                <w:szCs w:val="27"/>
                <w:lang w:eastAsia="ru-RU"/>
              </w:rPr>
              <w:t> [75].</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Цетуксимаб** 400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(2-часовая инфузия) в 1-й день 1-го курса, далее </w:t>
            </w:r>
            <w:r w:rsidRPr="00BB25ED">
              <w:rPr>
                <w:rFonts w:ascii="Verdana" w:eastAsia="Times New Roman" w:hAnsi="Verdana" w:cs="Times New Roman"/>
                <w:b/>
                <w:bCs/>
                <w:sz w:val="27"/>
                <w:szCs w:val="27"/>
                <w:lang w:eastAsia="ru-RU"/>
              </w:rPr>
              <w:t>–</w:t>
            </w:r>
            <w:r w:rsidRPr="00BB25ED">
              <w:rPr>
                <w:rFonts w:ascii="Verdana" w:eastAsia="Times New Roman" w:hAnsi="Verdana" w:cs="Times New Roman"/>
                <w:sz w:val="27"/>
                <w:szCs w:val="27"/>
                <w:lang w:eastAsia="ru-RU"/>
              </w:rPr>
              <w:t> 250 мг/м</w:t>
            </w:r>
            <w:r w:rsidRPr="00BB25ED">
              <w:rPr>
                <w:rFonts w:ascii="Verdana" w:eastAsia="Times New Roman" w:hAnsi="Verdana" w:cs="Times New Roman"/>
                <w:sz w:val="12"/>
                <w:szCs w:val="12"/>
                <w:vertAlign w:val="superscript"/>
                <w:lang w:eastAsia="ru-RU"/>
              </w:rPr>
              <w:t>2</w:t>
            </w:r>
            <w:r w:rsidRPr="00BB25ED">
              <w:rPr>
                <w:rFonts w:ascii="Verdana" w:eastAsia="Times New Roman" w:hAnsi="Verdana" w:cs="Times New Roman"/>
                <w:sz w:val="27"/>
                <w:szCs w:val="27"/>
                <w:lang w:eastAsia="ru-RU"/>
              </w:rPr>
              <w:t> в/в еженедельно [75]</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0"/>
          <w:szCs w:val="20"/>
          <w:vertAlign w:val="superscript"/>
          <w:lang w:eastAsia="ru-RU"/>
        </w:rPr>
        <w:t>1</w:t>
      </w:r>
      <w:r w:rsidRPr="00BB25ED">
        <w:rPr>
          <w:rFonts w:ascii="Times New Roman" w:eastAsia="Times New Roman" w:hAnsi="Times New Roman" w:cs="Times New Roman"/>
          <w:i/>
          <w:iCs/>
          <w:color w:val="333333"/>
          <w:spacing w:val="4"/>
          <w:sz w:val="27"/>
          <w:szCs w:val="27"/>
          <w:lang w:eastAsia="ru-RU"/>
        </w:rPr>
        <w:t> Для пациентов в общем состоянии по ECOG 2 балла.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0"/>
          <w:szCs w:val="20"/>
          <w:vertAlign w:val="superscript"/>
          <w:lang w:eastAsia="ru-RU"/>
        </w:rPr>
        <w:t>2</w:t>
      </w:r>
      <w:r w:rsidRPr="00BB25ED">
        <w:rPr>
          <w:rFonts w:ascii="Times New Roman" w:eastAsia="Times New Roman" w:hAnsi="Times New Roman" w:cs="Times New Roman"/>
          <w:i/>
          <w:iCs/>
          <w:color w:val="333333"/>
          <w:spacing w:val="4"/>
          <w:sz w:val="27"/>
          <w:szCs w:val="27"/>
          <w:lang w:eastAsia="ru-RU"/>
        </w:rPr>
        <w:t> Неоптимальные режимы лечения; возможны к применению только в случае абсолютных противопоказаний к назначению анти-EGFR МКА.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0"/>
          <w:szCs w:val="20"/>
          <w:vertAlign w:val="superscript"/>
          <w:lang w:eastAsia="ru-RU"/>
        </w:rPr>
        <w:t>3</w:t>
      </w:r>
      <w:r w:rsidRPr="00BB25ED">
        <w:rPr>
          <w:rFonts w:ascii="Times New Roman" w:eastAsia="Times New Roman" w:hAnsi="Times New Roman" w:cs="Times New Roman"/>
          <w:i/>
          <w:iCs/>
          <w:color w:val="333333"/>
          <w:spacing w:val="4"/>
          <w:sz w:val="27"/>
          <w:szCs w:val="27"/>
          <w:lang w:eastAsia="ru-RU"/>
        </w:rPr>
        <w:t> Во 2 и последующих линиях терапии при платино-резистентных опухолях. Может назначаться независимо от уровня экспрессии PD-L1.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0"/>
          <w:szCs w:val="20"/>
          <w:vertAlign w:val="superscript"/>
          <w:lang w:eastAsia="ru-RU"/>
        </w:rPr>
        <w:t>4 </w:t>
      </w:r>
      <w:r w:rsidRPr="00BB25ED">
        <w:rPr>
          <w:rFonts w:ascii="Times New Roman" w:eastAsia="Times New Roman" w:hAnsi="Times New Roman" w:cs="Times New Roman"/>
          <w:i/>
          <w:iCs/>
          <w:color w:val="333333"/>
          <w:spacing w:val="4"/>
          <w:sz w:val="27"/>
          <w:szCs w:val="27"/>
          <w:lang w:eastAsia="ru-RU"/>
        </w:rPr>
        <w:t>В качестве 1 линии при наличии экспрессии PD-L1 CPS ≥1. При прогрессировании на фоне или после ХТ, включающей препараты платины (L01XA: Соединения платины), при уровне TPS ≥50%. Рекомендуемая длительность применения соответствует дизайну регистрационных исследований.</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0"/>
          <w:szCs w:val="20"/>
          <w:vertAlign w:val="superscript"/>
          <w:lang w:eastAsia="ru-RU"/>
        </w:rPr>
        <w:t>5</w:t>
      </w:r>
      <w:r w:rsidRPr="00BB25ED">
        <w:rPr>
          <w:rFonts w:ascii="Times New Roman" w:eastAsia="Times New Roman" w:hAnsi="Times New Roman" w:cs="Times New Roman"/>
          <w:i/>
          <w:iCs/>
          <w:color w:val="333333"/>
          <w:spacing w:val="4"/>
          <w:sz w:val="27"/>
          <w:szCs w:val="27"/>
          <w:lang w:eastAsia="ru-RU"/>
        </w:rPr>
        <w:t> В качестве 1 линии при при CPS ≥1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3.3 Хирургическое лечение</w:t>
      </w:r>
    </w:p>
    <w:p w:rsidR="00BB25ED" w:rsidRPr="00BB25ED" w:rsidRDefault="00BB25ED" w:rsidP="00BB25E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xml:space="preserve"> проводить оценку всех пациентов до лечения врачом-хирургом и врачом-онкологом, специализирующимся на опухолях головы и шеи, которому рекомендовано предпринять следующие действия: рассмотреть адекватность биопсийного материала, стадирования и визуализации опухолевого процесса (КТ,МРТ) для определения степени распространения опухоли, исключить наличие синхронной первичной опухоли, оценить текущий функциональный статус и возможность хирургического лечения, если первичное лечение было нехирургическим, </w:t>
      </w:r>
      <w:r w:rsidRPr="00BB25ED">
        <w:rPr>
          <w:rFonts w:ascii="Times New Roman" w:eastAsia="Times New Roman" w:hAnsi="Times New Roman" w:cs="Times New Roman"/>
          <w:color w:val="222222"/>
          <w:spacing w:val="4"/>
          <w:sz w:val="27"/>
          <w:szCs w:val="27"/>
          <w:lang w:eastAsia="ru-RU"/>
        </w:rPr>
        <w:lastRenderedPageBreak/>
        <w:t>разработать проспективный план наблюдения, который будет включать адекватное обследование зубов, питания и здорового образа жизни, а также вмешательства и любые другие дополнительные исследования, которые необходимы для полной реабилитации [5,7,21-30].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Для пациентов, которым выполняют плановые операции, </w:t>
      </w:r>
      <w:r w:rsidRPr="00BB25ED">
        <w:rPr>
          <w:rFonts w:ascii="Times New Roman" w:eastAsia="Times New Roman" w:hAnsi="Times New Roman" w:cs="Times New Roman"/>
          <w:b/>
          <w:bCs/>
          <w:color w:val="222222"/>
          <w:spacing w:val="4"/>
          <w:sz w:val="27"/>
          <w:szCs w:val="27"/>
          <w:lang w:eastAsia="ru-RU"/>
        </w:rPr>
        <w:t>рекомендовано</w:t>
      </w:r>
      <w:r w:rsidRPr="00BB25ED">
        <w:rPr>
          <w:rFonts w:ascii="Times New Roman" w:eastAsia="Times New Roman" w:hAnsi="Times New Roman" w:cs="Times New Roman"/>
          <w:color w:val="222222"/>
          <w:spacing w:val="4"/>
          <w:sz w:val="27"/>
          <w:szCs w:val="27"/>
          <w:lang w:eastAsia="ru-RU"/>
        </w:rPr>
        <w:t> проработать хирургическое вмешательство, края резекции клинически определяемой опухоли со свободными от опухоли хирургическими краями [5,7,21-30].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Комментарии:</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Хирургическое вмешательство не следует модифицировать на основании клинического ответа, полученного до лечения. Поражение опухолью следующих структур связано с плохим прогнозом: (например, неоперабельность, ассоциированная с технической невозможностью получить чистые края резекции) значительное поражение крыловидно-небной ямки, тяжелые тризмы из-за инфильтрации опухолью крыловидных мышц; макроскопическое распространение опухоли на основание черепа (например, эрозия крыловидных пластинок или основной кости, расширение овального отверстия и др.); возможная инвазия (охват) стенки общей или внутренней сонной артерии. Охват обычно оценивается радиологически (по данным КТ и МРТ) и диагностируется, если опухоль окружает ≥270° окружности сонной артерии; непосредственное распространение опухоли из регионарных ЛУ с поражением кожи, прямое распространение на структуры средостения, предпозвоночную фасцию или шейные позвонки. </w:t>
      </w:r>
      <w:del w:id="16" w:author="Unknown">
        <w:r w:rsidRPr="00BB25ED">
          <w:rPr>
            <w:rFonts w:ascii="Times New Roman" w:eastAsia="Times New Roman" w:hAnsi="Times New Roman" w:cs="Times New Roman"/>
            <w:i/>
            <w:iCs/>
            <w:color w:val="333333"/>
            <w:spacing w:val="4"/>
            <w:sz w:val="27"/>
            <w:szCs w:val="27"/>
            <w:lang w:eastAsia="ru-RU"/>
          </w:rPr>
          <w:delText>Рекомендовано </w:delText>
        </w:r>
      </w:del>
      <w:r w:rsidRPr="00BB25ED">
        <w:rPr>
          <w:rFonts w:ascii="Times New Roman" w:eastAsia="Times New Roman" w:hAnsi="Times New Roman" w:cs="Times New Roman"/>
          <w:i/>
          <w:iCs/>
          <w:color w:val="333333"/>
          <w:spacing w:val="4"/>
          <w:sz w:val="27"/>
          <w:szCs w:val="27"/>
          <w:lang w:eastAsia="ru-RU"/>
        </w:rPr>
        <w:t xml:space="preserve">Необходимо выполнять удаление первичной опухоли единым блоком. Необходимо планировать хирургическое удаление в зависимости от степени распространения первичной опухоли, установленной при клиническом исследовании, и тщательной интерпретации соответствующих радиографических снимков. В случае если опухоль прилежит к двигательному или сенсорному нерву, не исключено наличие периневральной инвазии. В данной ситуации следует выделить нерв в проксимальном и дистальном направлениях и выполнить его резекцию для получения чистого края резекции. Подтверждено, что для получения ткани, свободной от опухоли, полезна диагностика проксимального и дистального краев нерва методом замороженных срезов (срочное гистологическое исследование). </w:t>
      </w:r>
      <w:r w:rsidRPr="00BB25ED">
        <w:rPr>
          <w:rFonts w:ascii="Times New Roman" w:eastAsia="Times New Roman" w:hAnsi="Times New Roman" w:cs="Times New Roman"/>
          <w:i/>
          <w:iCs/>
          <w:color w:val="333333"/>
          <w:spacing w:val="4"/>
          <w:sz w:val="27"/>
          <w:szCs w:val="27"/>
          <w:lang w:eastAsia="ru-RU"/>
        </w:rPr>
        <w:lastRenderedPageBreak/>
        <w:t>Предпочтительно выполнять одномоментную реконструкцию резецированного участка нерва. Адекватное удаление определяется как расстояние от края резекции до макроскопически видимой опухоли ≥2 см или отрицательный край замороженного среза. В целом оценку замороженных срезов обычно проводят интраоперационно, если зона, макроскопически свободная от опухоли по краю резекции составляет &lt;2 см, невозможно определить линию резекции в связи с нечеткой границей опухоли или имеется подозрение на наличие резидуальной опухоли. Необходимо включать подробное описание края резекции в операционный журнал. Края можно оценить по удаленному препарату или, как альтернатива, из ложа опухоли с правильным ориентированием. Чистый край определяется как расстояние от инвазивного края опухоли, который составляет ≥5 мм от края резекции. Близкий край определяется как расстояние от инвазивного края опухоли до края резекции, равное &lt;5 мм. Первичную опухоль следует помечать таким образом, чтобы патологоанатом мог адекватно оценить ориентацию препарата. Шейную диссекцию необходимо ориентировать или выполнять срезы по порядку для определения уровня ЛУ, включенных в зону диссекции. Реконструкцию хирургических дефектов нужно проводить с использованием конвенциальной техники по усмотрению хирурга.</w:t>
      </w:r>
    </w:p>
    <w:p w:rsidR="00BB25ED" w:rsidRPr="00BB25ED" w:rsidRDefault="00BB25ED" w:rsidP="00BB25E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 возможности </w:t>
      </w: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первичное ушивание, но при этом не следует пренебрегать широкими краями резекции, свободными от опухоли. По усмотрению хирурга выполняется пластическое ушивание с применением местных/регионарных лоскутов, свободных лоскутов, расщепленного кожного лоскута или других лоскутов с/без реконструкции верхней челюсти [5,7,21-30].</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Пациентам с местно-распространенными формами рака головы и шеи, а также при угрозе кровотечения из опухолевых узлов в области головы и шеи </w:t>
      </w:r>
      <w:r w:rsidRPr="00BB25ED">
        <w:rPr>
          <w:rFonts w:ascii="Times New Roman" w:eastAsia="Times New Roman" w:hAnsi="Times New Roman" w:cs="Times New Roman"/>
          <w:b/>
          <w:bCs/>
          <w:color w:val="222222"/>
          <w:spacing w:val="4"/>
          <w:sz w:val="27"/>
          <w:szCs w:val="27"/>
          <w:lang w:eastAsia="ru-RU"/>
        </w:rPr>
        <w:t>рекомендовано:</w:t>
      </w:r>
    </w:p>
    <w:p w:rsidR="00BB25ED" w:rsidRPr="00BB25ED" w:rsidRDefault="00BB25ED" w:rsidP="00BB25E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Произвести клиническую оценку состояния опухолевого процесса и оценить риски возникновения кровотечения, размеры опухоли и переход опухоли на соседние структуры в случае изъявления опухоли, имеющейся полости в области опухоли или рецидива опухоли, близости к ветвям сонной артерии, наличие незаживающей раны, состоявшееся кровотечение из опухоли [5,23,66-69].</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4).</w:t>
      </w:r>
    </w:p>
    <w:p w:rsidR="00BB25ED" w:rsidRPr="00BB25ED" w:rsidRDefault="00BB25ED" w:rsidP="00BB25E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 случае констатации риска кровотечения из опухолевых узлов </w:t>
      </w:r>
      <w:r w:rsidRPr="00BB25ED">
        <w:rPr>
          <w:rFonts w:ascii="Times New Roman" w:eastAsia="Times New Roman" w:hAnsi="Times New Roman" w:cs="Times New Roman"/>
          <w:b/>
          <w:bCs/>
          <w:color w:val="222222"/>
          <w:spacing w:val="4"/>
          <w:sz w:val="27"/>
          <w:szCs w:val="27"/>
          <w:lang w:eastAsia="ru-RU"/>
        </w:rPr>
        <w:t>рекомендовано </w:t>
      </w:r>
      <w:r w:rsidRPr="00BB25ED">
        <w:rPr>
          <w:rFonts w:ascii="Times New Roman" w:eastAsia="Times New Roman" w:hAnsi="Times New Roman" w:cs="Times New Roman"/>
          <w:color w:val="222222"/>
          <w:spacing w:val="4"/>
          <w:sz w:val="27"/>
          <w:szCs w:val="27"/>
          <w:lang w:eastAsia="ru-RU"/>
        </w:rPr>
        <w:t>произвести ангиографию сонной артерии избирательной и при отсутствии противопоказаний произвести суперселективную внутриартериальную эмболизацию сосудов опухоли с целью снижения рисков кровотечения и фатальных осложнений [5,23,66-69].</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B25ED" w:rsidRPr="00BB25ED" w:rsidRDefault="00BB25ED" w:rsidP="00BB25E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Всем пациентам </w:t>
      </w: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проводить реабилитацию, ориентируясь на общие принципы реабилитации пациентов после проведенных хирургических вмешательств и/или химиотерапии [</w:t>
      </w:r>
      <w:del w:id="17" w:author="Unknown">
        <w:r w:rsidRPr="00BB25ED">
          <w:rPr>
            <w:rFonts w:ascii="Times New Roman" w:eastAsia="Times New Roman" w:hAnsi="Times New Roman" w:cs="Times New Roman"/>
            <w:color w:val="222222"/>
            <w:spacing w:val="4"/>
            <w:sz w:val="27"/>
            <w:szCs w:val="27"/>
            <w:lang w:eastAsia="ru-RU"/>
          </w:rPr>
          <w:delText>59,60</w:delText>
        </w:r>
      </w:del>
      <w:r w:rsidRPr="00BB25ED">
        <w:rPr>
          <w:rFonts w:ascii="Times New Roman" w:eastAsia="Times New Roman" w:hAnsi="Times New Roman" w:cs="Times New Roman"/>
          <w:color w:val="222222"/>
          <w:spacing w:val="4"/>
          <w:sz w:val="27"/>
          <w:szCs w:val="27"/>
          <w:lang w:eastAsia="ru-RU"/>
        </w:rPr>
        <w:t>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B25ED" w:rsidRPr="00BB25ED" w:rsidRDefault="00BB25ED" w:rsidP="00BB25E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Рекомендуется</w:t>
      </w:r>
      <w:r w:rsidRPr="00BB25ED">
        <w:rPr>
          <w:rFonts w:ascii="Times New Roman" w:eastAsia="Times New Roman" w:hAnsi="Times New Roman" w:cs="Times New Roman"/>
          <w:color w:val="222222"/>
          <w:spacing w:val="4"/>
          <w:sz w:val="27"/>
          <w:szCs w:val="27"/>
          <w:lang w:eastAsia="ru-RU"/>
        </w:rPr>
        <w:t> всем больным раком слизистой оболочки полости носа и придаточных пазух носа после первичного лечения соблюдать следующую периодичность и методы наблюдения после завершения лечения [5]:</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В первые 1-2 года физикальный осмотр и сбор жалоб необходимо проводить каждые 36 месяца, на сроке 3-5 лет – 1 раз в 6-12 месяцев. После 5 лет с </w:t>
      </w:r>
      <w:r w:rsidRPr="00BB25ED">
        <w:rPr>
          <w:rFonts w:ascii="Times New Roman" w:eastAsia="Times New Roman" w:hAnsi="Times New Roman" w:cs="Times New Roman"/>
          <w:color w:val="222222"/>
          <w:spacing w:val="4"/>
          <w:sz w:val="27"/>
          <w:szCs w:val="27"/>
          <w:lang w:eastAsia="ru-RU"/>
        </w:rPr>
        <w:lastRenderedPageBreak/>
        <w:t>момента операции визиты проводятся ежегодно или при появлении жалоб. У пациентов с высоким риском рецидива перерыв между обследованиями может быть сокращен.</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Объем обследования:</w:t>
      </w:r>
    </w:p>
    <w:p w:rsidR="00BB25ED" w:rsidRPr="00BB25ED" w:rsidRDefault="00BB25ED" w:rsidP="00BB25ED">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Анамнез и физикальное обследование</w:t>
      </w:r>
    </w:p>
    <w:p w:rsidR="00BB25ED" w:rsidRPr="00BB25ED" w:rsidRDefault="00BB25ED" w:rsidP="00BB25ED">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УЗИ л/у шеи с 2-х сторон, органов брюшной полости и малого таза каждые 3-6 мес. в зависимости от риска прогрессирования;</w:t>
      </w:r>
    </w:p>
    <w:p w:rsidR="00BB25ED" w:rsidRPr="00BB25ED" w:rsidRDefault="00BB25ED" w:rsidP="00BB25ED">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Рентгенография органов грудной клетки каждые 12 мес.</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Комментарии:</w:t>
      </w:r>
      <w:r w:rsidRPr="00BB25ED">
        <w:rPr>
          <w:rFonts w:ascii="Times New Roman" w:eastAsia="Times New Roman" w:hAnsi="Times New Roman" w:cs="Times New Roman"/>
          <w:color w:val="222222"/>
          <w:spacing w:val="4"/>
          <w:sz w:val="27"/>
          <w:szCs w:val="27"/>
          <w:lang w:eastAsia="ru-RU"/>
        </w:rPr>
        <w:t> </w:t>
      </w:r>
      <w:r w:rsidRPr="00BB25ED">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с целью раннего начала химиотерапии или хирургического лечения резектабельных метастатических очагов, рецидивных опухолей, а также выявление метахронных опухолей головы и шеи.</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Срок выполнения патологоанатомических исследований, необходимых для гистологической верификации злокачественных новообразований не должен </w:t>
      </w:r>
      <w:r w:rsidRPr="00BB25ED">
        <w:rPr>
          <w:rFonts w:ascii="Times New Roman" w:eastAsia="Times New Roman" w:hAnsi="Times New Roman" w:cs="Times New Roman"/>
          <w:color w:val="222222"/>
          <w:spacing w:val="4"/>
          <w:sz w:val="27"/>
          <w:szCs w:val="27"/>
          <w:lang w:eastAsia="ru-RU"/>
        </w:rPr>
        <w:lastRenderedPageBreak/>
        <w:t>превышать 15 рабочих дней с даты поступления биопсийного (операционного) материала в патологоанатомическое бюро (отделение).</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w:t>
      </w:r>
      <w:r w:rsidRPr="00BB25ED">
        <w:rPr>
          <w:rFonts w:ascii="Times New Roman" w:eastAsia="Times New Roman" w:hAnsi="Times New Roman" w:cs="Times New Roman"/>
          <w:color w:val="222222"/>
          <w:spacing w:val="4"/>
          <w:sz w:val="27"/>
          <w:szCs w:val="27"/>
          <w:lang w:eastAsia="ru-RU"/>
        </w:rPr>
        <w:lastRenderedPageBreak/>
        <w:t>(далее в целях настоящего Порядка – национальные медицинские исследовательские центры).</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r w:rsidRPr="00BB25ED">
        <w:rPr>
          <w:rFonts w:ascii="Times New Roman" w:eastAsia="Times New Roman" w:hAnsi="Times New Roman" w:cs="Times New Roman"/>
          <w:color w:val="222222"/>
          <w:spacing w:val="4"/>
          <w:sz w:val="20"/>
          <w:szCs w:val="20"/>
          <w:vertAlign w:val="superscript"/>
          <w:lang w:eastAsia="ru-RU"/>
        </w:rPr>
        <w:t>[1]</w:t>
      </w:r>
      <w:r w:rsidRPr="00BB25ED">
        <w:rPr>
          <w:rFonts w:ascii="Times New Roman" w:eastAsia="Times New Roman" w:hAnsi="Times New Roman" w:cs="Times New Roman"/>
          <w:color w:val="222222"/>
          <w:spacing w:val="4"/>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плановой форме являются: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являются: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1) завершение курса лечения или одного из этапов оказания специализированной, в том числе высокотехнологичной, медицинской </w:t>
      </w:r>
      <w:r w:rsidRPr="00BB25ED">
        <w:rPr>
          <w:rFonts w:ascii="Times New Roman" w:eastAsia="Times New Roman" w:hAnsi="Times New Roman" w:cs="Times New Roman"/>
          <w:color w:val="222222"/>
          <w:spacing w:val="4"/>
          <w:sz w:val="27"/>
          <w:szCs w:val="27"/>
          <w:lang w:eastAsia="ru-RU"/>
        </w:rPr>
        <w:lastRenderedPageBreak/>
        <w:t>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Факторами, влияющими на прогноз заболевания, являются:</w:t>
      </w:r>
    </w:p>
    <w:p w:rsidR="00BB25ED" w:rsidRPr="00BB25ED" w:rsidRDefault="00BB25ED" w:rsidP="00BB25ED">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размер и распространенность первичной опухоли; степень дифференцировки опухоли;</w:t>
      </w:r>
    </w:p>
    <w:p w:rsidR="00BB25ED" w:rsidRPr="00BB25ED" w:rsidRDefault="00BB25ED" w:rsidP="00BB25ED">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наличие/отсутствие периваскулярной, перилимфатической, периневральной инвазии; статус регионарных ЛУ (рN) (метастазы в ЛУ шеи вдвое снижают выживаемость больных); экстранодальное распространение опухоли;</w:t>
      </w:r>
    </w:p>
    <w:p w:rsidR="00BB25ED" w:rsidRPr="00BB25ED" w:rsidRDefault="00BB25ED" w:rsidP="00BB25ED">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активность клеточной пролиферации (индекс Ki-67); статус краев резекции (R0-1).</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044"/>
        <w:gridCol w:w="17771"/>
        <w:gridCol w:w="2785"/>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Оценка выполнения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Выполнена фиброларингоскопия, эзофагогастроскопия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Да/Нет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Да/Нет</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Выполнено КТ лицевого отдела черепа и шеи с внутривенным болюсным контрастированием и/или МРТ лицевого отдела черепа, шеи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Да/Нет</w:t>
            </w:r>
          </w:p>
        </w:tc>
      </w:tr>
    </w:tbl>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Список литературы</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Каприн А.Д., Старинский В.В. Злокачественные новообразования в России в 2015 году (заболеваемость и смертность) – М.: МНИОИ им. П.А. Герцена филиал ФГБУ «НМИРЦ» Минздрава России, 2017., с.11, 15, 16</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Давыдов М.И. Энциклопедия клинической онкологии Москва, ООО «РЛС-2004», 2004</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Teymoortash, A. Current advanced in diagnosis and surgical treatment of lymph node metastasis in head and neck cancer / A. Teymoortash, J.A. Werner // GMS Curr. Top Otorhinolaryngol. Head Neck Surg. — 2012. — Vol. 11. — P. 04.</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Soo KC, Tan EH, Wee J, Lim D, Tai BC, Khoo ML, et al.: Surgery and adjuvant radiotherapy vs concurrent chemoradiotherapy in stage III/IV nonmetastatic squamous cell head and neck cancer: a randomised comparison. Br J Cancer 2005; 93: 279–86.</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NCCN Clinical Practice Guidelines in Oncology (NCCN Guidelines®). Head and Neck Cancers. Version 2.2023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Ang KK, Trotti A, Brown BW, Garden AS, Foote RL, Morrison WH, et al.: Randomized trial addressing risk features and time factors of surgery plus radiotherapy in advanced head-and-neck cancer. Int J Radiat Oncol Biol Phys 2001; 51: 571–8.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Simmer LA, Carrau RL. Neoplasms of the nose and paranasal sinuses. Bailey BJ, Johnson JT, Newland SD, eds. Head &amp; Neck Surgery - Otolaryngology. 4th. Lippincott, Williams &amp; Wilkins; 2006.</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Caplan LS, Hall I, Levine RS, Zhu K. Preventable risk factors for nasal cancer. Ann Epidemiol. 2000. 10:186-91.</w:t>
      </w:r>
    </w:p>
    <w:p w:rsidR="00BB25ED" w:rsidRPr="00BB25ED" w:rsidRDefault="00BB25ED" w:rsidP="00BB25ED">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W</w:t>
      </w:r>
      <w:del w:id="18" w:author="Unknown">
        <w:r w:rsidRPr="00BB25ED">
          <w:rPr>
            <w:rFonts w:ascii="Times New Roman" w:eastAsia="Times New Roman" w:hAnsi="Times New Roman" w:cs="Times New Roman"/>
            <w:color w:val="222222"/>
            <w:spacing w:val="4"/>
            <w:sz w:val="27"/>
            <w:szCs w:val="27"/>
            <w:lang w:eastAsia="ru-RU"/>
          </w:rPr>
          <w:delText>eymuller EA, Gal TJ. Neoplasms of the nasal cavity. Cummings CW, Flint PW, Harker LA et al. eds. Otolaryngology - Head and Neck surgery. 4th. Mosby; 2005.</w:delText>
        </w:r>
      </w:del>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Mehanna H, Wong WL, McConkey CC, et al. PET-CT surveillance versus neck dissection in advanced head and neck cancer. N Engl J Med 2016;374:1444-1454</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d"Errico A, Pasian S, Baratti A, et al. A case-controlled study on occupational risk factors for sino-nasal cancer. Occup Environ Med. 2009. 66:448-55.</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Benninger MS. The impact of cigarette smoking and environmental tobacco smoke on nasal and sinus disease: a review of the literature. Am J Rhinol. 1999 Nov-Dec. 13(6):435-8.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_______</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Sasaki M, Eida S, Sumi M, Nakamura T. Apparent diffusion coefficient mapping for sinonasal diseases: differentiation of benign and malignant lesions. AJNR Am J Neuroradiol. 2011 Jun. 32(6):1100-6.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Snyderman CH, Carrau RL, deVries EJ. Johnson JT, Derkay CS, Mandell-Brown MK, Newman RK eds. Carotid artery resection: update on preoperative evaluation. Mosby; 1993. 6: 341-4.</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Zenda S, Kohno R, Kawashima M, et al. Proton beam therapy for unresectable malignancies of the nasal cavity and paranasal sinuses. Int J Radiat Oncol Biol Phys 2011;81:1473-1478.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Adelstein DJ, Li Y, Adams GL, et al. An intergroup phase III comparison of standard radiation therapy and two schedules of concurrent chemoradiotherapy in patients with unresectable squamous cell head and neck cancer. J Clin Oncol 2003;21:92-98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Ang KK, Zhang Q, Rosenthal DI, et al. Randomized phase III trial of concurrent accelerated radiation plus cisplatin with or without cetuximab for stage III to IV head and neck carcinoma: RTOG 0522. J Clin Oncol 2014;32:2940-2950.</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Geoffrois L, Martin L, De Raucourt D, et al. Induction chemotherapy followed by cetuximab radiotherapy is not superior to concurrent chemoradiotherapy for head and neck carcinomas: results of the GORTEC 2007-02 phase III randomized trial. J Clin Oncol 2018;36:3077- 3083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Cohen EEW, Soulieres D, Le Tourneau C, et al. Pembrolizumab versus methotrexate, docetaxel, or cetuximab for recurrent or metastatic head-and-neck squamous cell carcinoma (KEYNOTE-040): a randomised, open-label, phase 3 study. Lancet 2019;393:156-167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Soldatova L, Campbell RG, Carrau RL, et al. Sinonasal carcinomas with neuroendocrine features: histopathological differentiation and treatment outcomes. J Neurol Surg B Skull Base 2016;77:456-465</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Hanna EYN, Westfall C. Cancer of the nasal cavity, paranasal sinuses and orbit. Myers EN, Suen JY, Myers JN, Hanna EYN, eds. Cancer of the head and neck. 4th. Saunders; 2003.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Barnes L. Surgical pathology of the head and neck. 2nd. Marcel Dekker; 2001.</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Kida A, Endo S, Iida H, et al. Clinical assessment of squamous cell carcinoma of the nasal cavity proper. Auris Nasus Larynx. 1995. 22(3):172-7.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Heffner DK, Hyams VJ, Hauck KW, Lingeman C. Low-grade adenocarcinoma of the nasal cavity and paranasal sinuses. Cancer. 1982 Jul 15. 50(2):312-22.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Van Gerven L, Jorissen M, Nuyts S, Hermans R, Vander Poorten V. Long-term followup of 44 patients with adenocarcinoma of the nasal cavity and sinuses primarily treated with endoscopic resection followed by radiotherapy. Head Neck. 2011 Jun. 33(6):898904.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Claus F, Boterberg T, Ost P, et al. Postoperative radiotherapy for adenocarcinoma of the ethmoid sinuses: treatment results for 47 patients. Int J Radiat Oncol Biol Phys. 2002 Nov 15. 54(4):1089-94.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Lund VJ, Chisholm EJ, Takes RP, et al. Evidence for treatment strategies in sinonasal adenocarcinoma. Head Neck. 2012 Aug. 34(8):1168-78.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Knegt PP, Ah-See KW, vd Velden LA, Kerrebijn J. Adenocarcinoma of the ethmoidal sinus complex: surgical debulking and topical fluorouracil may be the </w:t>
      </w:r>
      <w:r w:rsidRPr="00BB25ED">
        <w:rPr>
          <w:rFonts w:ascii="Times New Roman" w:eastAsia="Times New Roman" w:hAnsi="Times New Roman" w:cs="Times New Roman"/>
          <w:color w:val="222222"/>
          <w:spacing w:val="4"/>
          <w:sz w:val="27"/>
          <w:szCs w:val="27"/>
          <w:lang w:eastAsia="ru-RU"/>
        </w:rPr>
        <w:lastRenderedPageBreak/>
        <w:t>optimal treatment. Arch Otolaryngol Head Neck Surg. 2001 Feb. 127(2):141-6.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Almeyda R, Capper J. Is surgical debridement and topical 5 fluorouracil the optimum treatment for woodworkers" adenocarcinoma of the ethmoid sinuses? A case-controlled study of a 20-year experience. Clin Otolaryngol. 2008 Oct. 33(5):435-41.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Rhee CS, Won TB, Lee CH, et al. Adenoid cystic carcinoma of the sinonasal tract: treatment results. Laryngoscope. 2006 Jun. 116(6):982-6.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Lupinetti AD, Roberts DB, Williams MD, et al. Sinonasal adenoid cystic carcinoma: the M. D. Anderson Cancer Center experience. Cancer. 2007 Dec 15. 110(12):2726-31.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Szanto PA, Luna MA, Tortoledo ME, White RA. Histologic grading of adenoid cystic carcinoma of the salivary glands. Cancer. 1984 Sep 15. 54(6):1062-9.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Spiro RH. Distant metastasis in adenoid cystic carcinoma of salivary origin. Am J Surg. 1997 Nov. 174(5):495-8.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Frierson HF Jr, Mills SE, Fechner RE, Taxy JB, Levine PA. Sinonasal undifferentiated carcinoma. An aggressive neoplasm derived from schneiderian epithelium and distinct from olfactory neuroblastoma. Am J Surg Pathol. 1986 Nov. 10(11):771-9.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Enepekides DJ. Sinonasal undifferentiated carcinoma: an update. Curr Opin Otolaryngol Head Neck Surg. 2005 Aug. 13(4):222-5.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Cerilli LA, Holst VA, Brandwein MS, Stoler MH, Mills SE. Sinonasal undifferentiated carcinoma: immunohistochemical profile and lack of EBV association. Am J Surg Pathol. 2001 Feb. 25(2):156-63.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Mendenhall WM, Mendenhall CM, Riggs CE Jr, Villaret DB, Mendenhall NP. Sinonasal undifferentiated carcinoma. Am J Clin Oncol. 2006 Feb. 29(1):27-31.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Hyams VJ. Olfactory neuroblastoma (case 6). Batsakis JG, Hyams VJ, Morales AR, eds. Specifial tumors of the head and neck. Chicago: American Society of Clinical Pathologist Press; 1992. 24-29.</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Malouf GG, Casiraghi O, Deutsch E, Guigay J, Temam S, Bourhis J. Low- and highgrade esthesioneuroblastomas display a distinct natural history and outcome. Eur J Cancer. 2013 Apr. 49(6):1324-34.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Dulguerov P, Calcaterra T. Esthesioneuroblastoma: the UCLA experience 1970-1990. Laryngoscope. 1992 Aug. 102(8):843-9.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Folbe A, Herzallah I, Duvvuri U, et al. Endoscopic endonasal resection of esthesioneuroblastoma: a multicenter study. Am J Rhinol Allergy. 2009 Jan-Feb. 23(1):91-4.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Devaiah AK, Andreoli MT. Treatment of esthesioneuroblastoma: a 16-year meta-analysis of 361 patients. Laryngoscope. 2009 Jul. 119(7):1412-6.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Dulguerov P, Allal AS, Calcaterra TC. Esthesioneuroblastoma: a meta-analysis and review. Lancet Oncol. 2001 Nov. 2(11):683-90.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Loy AH, Reibel JF, Read PW, et al. Esthesioneuroblastoma: continued follow-up of a single institution"s experience. Arch Otolaryngol Head Neck Surg. 2006 Feb. 132(2):134-8.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Patil VM, Joshi A, Noronha V, et al. Neoadjuvant chemotherapy in locally advanced and borderline resectable nonsquamous sinonasal tumors (esthesioneuroblastoma and sinonasal tumor with neuroendocrinedifferentiation). Int J Surg Oncol 2016;2016:6923730</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Lewis JE, Rohlinger AL, Weaver AL, Olsen KD. Sinonasal melanoma: a clinicopathologic review of 61 cases. Otolaryngol Head Neck Surg. 2008 Mar. 138(3):347-52.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Mendenhall WM, Amdur RJ, Hinerman RW, Werning JW, Villaret DB, Mendenhall NP. Head and neck mucosal melanoma. Am J Clin Oncol. 2005 Dec. 28(6):626-30.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Resto VA, Eisele DW, Forastiere A, et al. Esthesioneuroblastoma: the Johns Hopkins experience. Head Neck 2000;22:550-558.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Wagner M, Morris CG, Werning JW, Mendenhall WM. Mucosal melanoma of the head and neck. Am J Clin Oncol. 2008 Feb. 31(1):43-8.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Hillstrom RP, Zarbo RJ, Jacobs JR. Nerve sheath tumors of the paranasal sinuses: electron microscopy and histopathologic diagnosis. Otolaryngol Head Neck Surg. 1990 Mar. 102(3):257-63.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Greene FL, Page DL, Fleming ID, et al. eds. Nasal cavity and paranasalsinues. AJCC Cancer Staging Manual. New York: Springer - Verlga; 2002. 6: 59-67.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Hojo H, Zenda S, Akimoto T, et al. Impact of early radiological response evaluation on radiotherapeutic outcomes in the patients with nasal cavity and paranasal sinus malignancies. J Radiat Res. 2012 Sep. 53(5):704-9. [Medline]. [Full Text].</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Swegal W, Koyfman S, Scharpf J, et al. Endoscopic and open surgical approaches to locally advanced sinonasal melanoma: comparing the therapeutic benefits. JAMA Otolaryngol Head Neck Surg. 2014 Sep. 140 (9):840-5.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Hadad G, Bassagasteguy L, Carrau RL, et al. A novel reconstructive technique after endoscopic expanded endonasal approaches: vascular pedicle nasoseptal flap. Laryngoscope. 2006 Oct. 116(10):1882-6.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Nicolai P, Battaglia P, Bignami M, et al. Endoscopic surgery for malignant tumors of the sinonasal tract and adjacent skull base: a 10-year experience. Am J Rhinol. 2008 MayJun. 22(3):308-16.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Резолюция экспертного совета по вопросу о роли цетуксимаба в лечении пациентов с плоскоклеточным раком головы и шеи. Опухоли головы и шеи 2019; 8: 71–3.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Wu Q, Mohan R, Morris M, et al. Simultaneous integrated boost intensitymodulated radiotherapy for locally advanced head-and-neck squamous cell</w:t>
      </w:r>
    </w:p>
    <w:p w:rsidR="00BB25ED" w:rsidRPr="00BB25ED" w:rsidRDefault="00BB25ED" w:rsidP="00BB25E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carcinomas. I: dosimetric results. Int J Radiat Oncol Biol Phys 2003;56:573-585 .</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Стандарты лучевой терапии. Под ред. А.Д. Каприна, А.А. Костина, Е.В. Хмелевского. М.: ГЭОТАР-Медиа, 2019. С. 15–35.</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Hoppe BS, Stegman LD, Zelefsky MJ, et al. Treatment of nasal cavity and paranasal sinus cancer with modern radiotherapy techniques in the postoperative </w:t>
      </w:r>
      <w:r w:rsidRPr="00BB25ED">
        <w:rPr>
          <w:rFonts w:ascii="Times New Roman" w:eastAsia="Times New Roman" w:hAnsi="Times New Roman" w:cs="Times New Roman"/>
          <w:color w:val="222222"/>
          <w:spacing w:val="4"/>
          <w:sz w:val="27"/>
          <w:szCs w:val="27"/>
          <w:lang w:eastAsia="ru-RU"/>
        </w:rPr>
        <w:lastRenderedPageBreak/>
        <w:t>setting--the MSKCC experience. Int J Radiat Oncol Biol Phys. 2007 Mar 1. 67(3):691-702.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Daly ME, Chen AM, Bucci MK, et al. Intensity-modulated radiation therapy for malignancies of the nasal cavity and paranasal sinuses. Int J Radiat Oncol Biol Phys. 2007 Jan 1. 67(1):151-7.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Patel SG, Singh B, Polluri A, et al. Craniofacial surgery for malignant skull base tumors: report of an international collaborative study. Cancer. 2003 Sep 15. 98(6):1179-87.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Suarez C, Ferlito A, Lund VJ, et al. Management of the orbit in malignant sinonasal tumors. Head Neck. 2008 Feb. 30(2):242-50. [Medline].</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Self EM, Bumpous J, Ziegler C, Wilson L, Potts K. Risk factors for hemorrhage after chemoradiation for oropharyngeal squamous cell carcinoma. JAMA Otolaryngol Head Neck Surg. 2013 Apr;139(4):356-61. doi: 10.1001/jamaoto.2013.103. PMID: 23599070.</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TaunkNK, HafftyBG, Kostis JB, Goyal S. Radiation-induced heart disease: pathologic abnormalities and putative mechanisms. Front Oncol. 2015 Feb 18;5:39. doi: 10.3389/fonc.2015.00039. PMID: 25741474; PMCID: PMC4332338.(Self EM, Bumpous J, Ziegler C, Wilson L, Potts K. Risk factors for hemorrhage after chemoradiation for oropharyngeal squamous cell carcinoma. JAMA Otolaryngol Head Neck Surg. 2013 Apr;139(4):356-61. doi: 10.1001/jamaoto.2013.103. PMID: 23599070.)</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Sittel C, Gossmann A, Jungehu¨lsing M, Za¨hringer M. Superselective embolization as palliative treatment of recurrent hemorrhage in advanced carcinoma of the head and neck. Ann Otol Rhinol Laryngol. 2001;110(12):1126-1128.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Kumra V, Vastola AP, Keiserman S, Lucente FE. Spontaneous tonsillar hemorrhage. Otolaryngol Head Neck Surg. 2001;124(1):51-52.</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Smith TP. Embolization in the external carotid artery. J VascIntervRadiol. 2006 Dec;17(12):1897-912; quiz 1913. doi: 10.1097/01.RVI.0000247301.64269.27. PMID: 17185685.</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Kumar T, Yadav V, Ravi K, Ramaswamy K, Patel MH, Kothari K. External Carotid Artery Ligation in Squamous Cell Carcinomas of the Oral Cavity and Oropharynx: an Oncological Emergency. Indian J Surg. 2015 Dec;77(Suppl 3):850-2. doi: 10.1007/s12262-014-1035-4. Epub2014 Jan 23. PMID: 27011469; PMCID: PMC4775627.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Bourhis J, Sire C, Graff P, et al. Concomitant chemoradiotherapy versus acceleration of radiotherapy with or without concomitant chemotherapy in locally advanced head and neck carcinoma (GORTEC 99-02): an openlabel phase 3 randomised trial. Lancet Oncol 2012;13:145-153.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Beckmann GK, Hoppe F, Pfreundner L, Flentje MP. Hyperfractionated accelerated radiotherapy in combination with weekly cisplatin for locally advanced head and neck cancer. Head Neck  2005;27:36-43.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Haddad R, O'Neill A, Rabinowits G, et al. Induction chemotherapy followed by concurrent  chemoradiotherapy (sequential chemoradiotherapy) versus concurrent chemoradiotherapy alone  in locally advanced head and neck cancer (PARADIGM): a randomised phase 3 trial. Lancet Oncol 2013;14:257-264.</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Stevens CM, Huang SH, Fung S, et al. Retrospective study of palliative radiotherapy in newly diagnosed head and neck carcinoma. Int J Radiat Oncol Biol Phys 2011;81:958-963</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Porceddu SV, Rosser B, Burmeister BH, et al. Hypofractioned radiotherapy for the palliation of advanced head and neck cancer in patients unsuitable for curative treatment-“Hypo Trial.” Radiother Oncol 2007;85:456-462.</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Болотина Л. В., Владимирова Л. Ю., Деньгина Н. В., Новик А. В., Романов И. С. Практические рекомендации по лечению злокачественных опухолей головы и шеи // Злокачественные опухоли: Практические рекомендации RUSSCO #3s2, 2018 (том 8). С. 71–82.</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Guigay J, Fayette J, Dillies A-F, et al. Cetuximab, docetaxel, and cisplatin (TPEx) as first-line  treatment in patients with recurrent or metastatic (R/M) squamous cell carcinoma of the head and  neck (SCCHN): Final results of phase II trial GORTEC 2008-03 [abstract]. J Clin Oncol 2012;30(suppl  15):Abstract 5505.</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Herbst RS, Arquette M, Shin DM, et al. Phase II multicenter study of the epidermal growth factor receptor antibody cetuximab and cisplatin for recurrent </w:t>
      </w:r>
      <w:r w:rsidRPr="00BB25ED">
        <w:rPr>
          <w:rFonts w:ascii="Times New Roman" w:eastAsia="Times New Roman" w:hAnsi="Times New Roman" w:cs="Times New Roman"/>
          <w:color w:val="222222"/>
          <w:spacing w:val="4"/>
          <w:sz w:val="27"/>
          <w:szCs w:val="27"/>
          <w:lang w:eastAsia="ru-RU"/>
        </w:rPr>
        <w:lastRenderedPageBreak/>
        <w:t>and refractory squamous cell carcinoma of the head and neck. J Clin Oncol 2005;23:5578-5587.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Leeann Geraghty Thomas E. Schultz Sarah E. Hoffman Kyle Porter Majd Issa Vidhya Karivedu Marcelo Bonomi Weekly vs. 3</w:t>
      </w:r>
      <w:r w:rsidRPr="00BB25ED">
        <w:rPr>
          <w:rFonts w:ascii="Times New Roman" w:eastAsia="Times New Roman" w:hAnsi="Times New Roman" w:cs="Times New Roman"/>
          <w:color w:val="222222"/>
          <w:spacing w:val="4"/>
          <w:sz w:val="27"/>
          <w:szCs w:val="27"/>
          <w:lang w:eastAsia="ru-RU"/>
        </w:rPr>
        <w:noBreakHyphen/>
        <w:t>weekly paclitaxel, carboplatin, and cetuximab (PCC) in recurrent/metastatic head and neck cancer MOLECULAR AND CLINICAL ONCOLOGY 15: 240, 2021.</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Gibson MK, Li Y, Murphy B, et al. Randomized phase III evaluation of cisplatin plus fluorouracil versus cisplatin plus paclitaxel in advanced head and neck cancer (E1395): an intergroup trial of the Eastern Cooperative Oncology Group. J Clin Oncol 2005;23:3562-3567.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Forastiere AA, Metch B, Schuller DE, et al. Randomized comparison of cisplatin plus fluorouracil and carboplatin plus fluorouracil versus methotrexate in advanced squamous-cell carcinoma of the head and neck: a Southwest Oncology Group study. J Clin Oncol 1992;10:1245-1251</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Denis F, Garaud P, Bardet E, et al. Final results of the 94-01 French Head and Neck Oncology and Radiotherapy Group randomized trial comparing radiotherapy alone with concomitant radiochemotherapy in advanced-stage oropharynx carcinoma. J Clin Oncol. 2004;22:69-76.</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________</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Samlowski WE, Moon J, Kuebler JP, et al. Evaluation of the combination of docetaxel/carboplatin in patients with metastatic or recurrent squamous cell carcinoma of the head and neck (SCCHN): a Southwest Oncology Group Phase II study. Cancer Invest. 2007;25:182-188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Adeline Pêtre, Cécile Dalban, Andy Karabajakian, Eve-Marie Neidhardt, Pierre Eric Roux, Marc Poupart, Sophie Deneuve, Philippe Zrounba and Jérome Fayette. Carboplatin in combination with weekly Paclitaxel as first-line therapy in patients with recurrent/metastatic head and neck squamous cell carcinoma unfit to EXTREME schedule. Oncotarget. 2018 Apr 24; 9(31): 22038–22046. doi: 10.18632/oncotarget.25157.</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 xml:space="preserve">Samlowski WE, Moon J, Kuebler JP, et al. Evaluation of the combination of docetaxel/carboplatin in patients with metastatic or recurrent squamous cell </w:t>
      </w:r>
      <w:r w:rsidRPr="00BB25ED">
        <w:rPr>
          <w:rFonts w:ascii="Times New Roman" w:eastAsia="Times New Roman" w:hAnsi="Times New Roman" w:cs="Times New Roman"/>
          <w:color w:val="222222"/>
          <w:spacing w:val="4"/>
          <w:sz w:val="27"/>
          <w:szCs w:val="27"/>
          <w:lang w:eastAsia="ru-RU"/>
        </w:rPr>
        <w:lastRenderedPageBreak/>
        <w:t>carcinoma of the head and neck (SCCHN): a Southwest Oncology Group Phase II study. Cancer Invest 2007;25:182-188.</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L. Specht, S. Kornum Larsen2, H. Sand Hansen Phase II study of docetaxel and cisplatin in patients with recurrent or disseminated squamous-cell carcinoma of the head and neck. Annals of Oncology 11: 845-849, 2000.</w:t>
      </w:r>
    </w:p>
    <w:p w:rsidR="00BB25ED" w:rsidRPr="00BB25ED" w:rsidRDefault="00BB25ED" w:rsidP="00BB25ED">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Burtness B, Harrington KJ, Greil R, et al. Pembrolizumab alone or with chemotherapy versus cetuximab with chemotherapy for recurrent or metastatic squamous cell carcinoma of the head and neck (KEYNOTE-048): a randomised, open-label, phase 3 study. Lancet 2019;394:1915-1928.</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1.</w:t>
      </w:r>
      <w:r w:rsidRPr="00BB25ED">
        <w:rPr>
          <w:rFonts w:ascii="Times New Roman" w:eastAsia="Times New Roman" w:hAnsi="Times New Roman" w:cs="Times New Roman"/>
          <w:b/>
          <w:bCs/>
          <w:i/>
          <w:iCs/>
          <w:color w:val="333333"/>
          <w:spacing w:val="4"/>
          <w:sz w:val="27"/>
          <w:szCs w:val="27"/>
          <w:lang w:eastAsia="ru-RU"/>
        </w:rPr>
        <w:t> Кропотов Михаил Алексеевич</w:t>
      </w:r>
      <w:r w:rsidRPr="00BB25ED">
        <w:rPr>
          <w:rFonts w:ascii="Times New Roman" w:eastAsia="Times New Roman" w:hAnsi="Times New Roman" w:cs="Times New Roman"/>
          <w:color w:val="222222"/>
          <w:spacing w:val="4"/>
          <w:sz w:val="27"/>
          <w:szCs w:val="27"/>
          <w:lang w:eastAsia="ru-RU"/>
        </w:rPr>
        <w:t>, д.м.н., заведующий отделением хирургическим отделением №10 опухолей головы и шеи ФГБУ «НМИЦ онкологии им. Н.Н. Блохина»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i/>
          <w:iCs/>
          <w:color w:val="333333"/>
          <w:spacing w:val="4"/>
          <w:sz w:val="27"/>
          <w:szCs w:val="27"/>
          <w:lang w:eastAsia="ru-RU"/>
        </w:rPr>
        <w:t>2. </w:t>
      </w:r>
      <w:r w:rsidRPr="00BB25ED">
        <w:rPr>
          <w:rFonts w:ascii="Times New Roman" w:eastAsia="Times New Roman" w:hAnsi="Times New Roman" w:cs="Times New Roman"/>
          <w:b/>
          <w:bCs/>
          <w:i/>
          <w:iCs/>
          <w:color w:val="333333"/>
          <w:spacing w:val="4"/>
          <w:sz w:val="27"/>
          <w:szCs w:val="27"/>
          <w:lang w:eastAsia="ru-RU"/>
        </w:rPr>
        <w:t>Болотин Михаил Викторович</w:t>
      </w:r>
      <w:r w:rsidRPr="00BB25ED">
        <w:rPr>
          <w:rFonts w:ascii="Times New Roman" w:eastAsia="Times New Roman" w:hAnsi="Times New Roman" w:cs="Times New Roman"/>
          <w:color w:val="222222"/>
          <w:spacing w:val="4"/>
          <w:sz w:val="27"/>
          <w:szCs w:val="27"/>
          <w:lang w:eastAsia="ru-RU"/>
        </w:rPr>
        <w:t>, д.м.н., старший научный сотрудник отделения хирургического № 11 опухолей верхних дыхательно-пищеварительных путей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b/>
          <w:bCs/>
          <w:i/>
          <w:iCs/>
          <w:color w:val="333333"/>
          <w:spacing w:val="4"/>
          <w:sz w:val="27"/>
          <w:szCs w:val="27"/>
          <w:lang w:eastAsia="ru-RU"/>
        </w:rPr>
        <w:t>Агабабян Татев Артаковна</w:t>
      </w:r>
      <w:r w:rsidRPr="00BB25ED">
        <w:rPr>
          <w:rFonts w:ascii="Times New Roman" w:eastAsia="Times New Roman" w:hAnsi="Times New Roman" w:cs="Times New Roman"/>
          <w:color w:val="222222"/>
          <w:spacing w:val="4"/>
          <w:sz w:val="27"/>
          <w:szCs w:val="27"/>
          <w:lang w:eastAsia="ru-RU"/>
        </w:rPr>
        <w:t>, заведующая отделением лучевой диагностики МРНЦ им. А.Ф. Цыба –​ филиала ФГБУ «НМИЦ радиологии» Минздрава России, к.м.н., Обнинск https://orcid.org/0000-0002-9971-3451</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w:t>
      </w:r>
      <w:r w:rsidRPr="00BB25ED">
        <w:rPr>
          <w:rFonts w:ascii="Times New Roman" w:eastAsia="Times New Roman" w:hAnsi="Times New Roman" w:cs="Times New Roman"/>
          <w:b/>
          <w:bCs/>
          <w:i/>
          <w:iCs/>
          <w:color w:val="333333"/>
          <w:spacing w:val="4"/>
          <w:sz w:val="27"/>
          <w:szCs w:val="27"/>
          <w:lang w:eastAsia="ru-RU"/>
        </w:rPr>
        <w:t>Алиева Севил Багатуровна</w:t>
      </w:r>
      <w:r w:rsidRPr="00BB25ED">
        <w:rPr>
          <w:rFonts w:ascii="Times New Roman" w:eastAsia="Times New Roman" w:hAnsi="Times New Roman" w:cs="Times New Roman"/>
          <w:color w:val="222222"/>
          <w:spacing w:val="4"/>
          <w:sz w:val="27"/>
          <w:szCs w:val="27"/>
          <w:lang w:eastAsia="ru-RU"/>
        </w:rPr>
        <w:t>, д.м.н., ведущий научный сотрудник отделения радиационной онкологии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3. </w:t>
      </w:r>
      <w:r w:rsidRPr="00BB25ED">
        <w:rPr>
          <w:rFonts w:ascii="Times New Roman" w:eastAsia="Times New Roman" w:hAnsi="Times New Roman" w:cs="Times New Roman"/>
          <w:b/>
          <w:bCs/>
          <w:i/>
          <w:iCs/>
          <w:color w:val="333333"/>
          <w:spacing w:val="4"/>
          <w:sz w:val="27"/>
          <w:szCs w:val="27"/>
          <w:lang w:eastAsia="ru-RU"/>
        </w:rPr>
        <w:t>Алымов Юрий Владимирович</w:t>
      </w:r>
      <w:r w:rsidRPr="00BB25ED">
        <w:rPr>
          <w:rFonts w:ascii="Times New Roman" w:eastAsia="Times New Roman" w:hAnsi="Times New Roman" w:cs="Times New Roman"/>
          <w:color w:val="222222"/>
          <w:spacing w:val="4"/>
          <w:sz w:val="27"/>
          <w:szCs w:val="27"/>
          <w:lang w:eastAsia="ru-RU"/>
        </w:rPr>
        <w:t>, к.м.н., врач-онколог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исполнительный директор Общероссийской общественной организации «Российское общество специалистов по опухолям головы и шеи»; ORCID: </w:t>
      </w:r>
      <w:hyperlink r:id="rId5" w:history="1">
        <w:r w:rsidRPr="00BB25ED">
          <w:rPr>
            <w:rFonts w:ascii="Times New Roman" w:eastAsia="Times New Roman" w:hAnsi="Times New Roman" w:cs="Times New Roman"/>
            <w:color w:val="0000FF"/>
            <w:spacing w:val="4"/>
            <w:sz w:val="27"/>
            <w:szCs w:val="27"/>
            <w:u w:val="single"/>
            <w:lang w:eastAsia="ru-RU"/>
          </w:rPr>
          <w:t>https://orcid.org/0000-0002-6851-9867</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4. </w:t>
      </w:r>
      <w:r w:rsidRPr="00BB25ED">
        <w:rPr>
          <w:rFonts w:ascii="Times New Roman" w:eastAsia="Times New Roman" w:hAnsi="Times New Roman" w:cs="Times New Roman"/>
          <w:b/>
          <w:bCs/>
          <w:i/>
          <w:iCs/>
          <w:color w:val="333333"/>
          <w:spacing w:val="4"/>
          <w:sz w:val="27"/>
          <w:szCs w:val="27"/>
          <w:lang w:eastAsia="ru-RU"/>
        </w:rPr>
        <w:t>Артемьева Анна Сергеевна, к.м.н., </w:t>
      </w:r>
      <w:r w:rsidRPr="00BB25ED">
        <w:rPr>
          <w:rFonts w:ascii="Times New Roman" w:eastAsia="Times New Roman" w:hAnsi="Times New Roman" w:cs="Times New Roman"/>
          <w:color w:val="222222"/>
          <w:spacing w:val="4"/>
          <w:sz w:val="27"/>
          <w:szCs w:val="27"/>
          <w:lang w:eastAsia="ru-RU"/>
        </w:rPr>
        <w:t>врач-патоморфолог, руководитель научной лаборатории морфологии опухолей ФГБУ «НМИЦ онкологии им. Н.Н. Петрова» Минздрава России, доцент отделения дополнительного профессионального образования НМИЦ онкологии им. Н.Н. Петрова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5. </w:t>
      </w:r>
      <w:r w:rsidRPr="00BB25ED">
        <w:rPr>
          <w:rFonts w:ascii="Times New Roman" w:eastAsia="Times New Roman" w:hAnsi="Times New Roman" w:cs="Times New Roman"/>
          <w:b/>
          <w:bCs/>
          <w:i/>
          <w:iCs/>
          <w:color w:val="333333"/>
          <w:spacing w:val="4"/>
          <w:sz w:val="27"/>
          <w:szCs w:val="27"/>
          <w:lang w:eastAsia="ru-RU"/>
        </w:rPr>
        <w:t>Бойко Анна Владимировна</w:t>
      </w:r>
      <w:r w:rsidRPr="00BB25ED">
        <w:rPr>
          <w:rFonts w:ascii="Times New Roman" w:eastAsia="Times New Roman" w:hAnsi="Times New Roman" w:cs="Times New Roman"/>
          <w:color w:val="222222"/>
          <w:spacing w:val="4"/>
          <w:sz w:val="27"/>
          <w:szCs w:val="27"/>
          <w:lang w:eastAsia="ru-RU"/>
        </w:rPr>
        <w:t>, д.м.н., профессор, заведующая отделением лучевой терапии с модификацией МНИОИ им. П.А. Герцена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6. </w:t>
      </w:r>
      <w:r w:rsidRPr="00BB25ED">
        <w:rPr>
          <w:rFonts w:ascii="Times New Roman" w:eastAsia="Times New Roman" w:hAnsi="Times New Roman" w:cs="Times New Roman"/>
          <w:b/>
          <w:bCs/>
          <w:i/>
          <w:iCs/>
          <w:color w:val="333333"/>
          <w:spacing w:val="4"/>
          <w:sz w:val="27"/>
          <w:szCs w:val="27"/>
          <w:lang w:eastAsia="ru-RU"/>
        </w:rPr>
        <w:t>Болотина Лариса Владимировна</w:t>
      </w:r>
      <w:r w:rsidRPr="00BB25ED">
        <w:rPr>
          <w:rFonts w:ascii="Times New Roman" w:eastAsia="Times New Roman" w:hAnsi="Times New Roman" w:cs="Times New Roman"/>
          <w:color w:val="222222"/>
          <w:spacing w:val="4"/>
          <w:sz w:val="27"/>
          <w:szCs w:val="27"/>
          <w:lang w:eastAsia="ru-RU"/>
        </w:rPr>
        <w:t>, д.м.н., доцент РАН, заведующая отделением химиотерапии МНИОИ им. П.А. Герцена – филиала ФГБУ «НМИЦ радиологии» Минздрава России. Председатель группы опухолей головы и шеи практических рекомендаций Российского общества клинической онкологии, член Правления.</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7. </w:t>
      </w:r>
      <w:r w:rsidRPr="00BB25ED">
        <w:rPr>
          <w:rFonts w:ascii="Times New Roman" w:eastAsia="Times New Roman" w:hAnsi="Times New Roman" w:cs="Times New Roman"/>
          <w:b/>
          <w:bCs/>
          <w:i/>
          <w:iCs/>
          <w:color w:val="333333"/>
          <w:spacing w:val="4"/>
          <w:sz w:val="27"/>
          <w:szCs w:val="27"/>
          <w:lang w:eastAsia="ru-RU"/>
        </w:rPr>
        <w:t>Виноградов Вячеслав Вячеславович</w:t>
      </w:r>
      <w:r w:rsidRPr="00BB25ED">
        <w:rPr>
          <w:rFonts w:ascii="Times New Roman" w:eastAsia="Times New Roman" w:hAnsi="Times New Roman" w:cs="Times New Roman"/>
          <w:color w:val="222222"/>
          <w:spacing w:val="4"/>
          <w:sz w:val="27"/>
          <w:szCs w:val="27"/>
          <w:lang w:eastAsia="ru-RU"/>
        </w:rPr>
        <w:t>, д.м.н., профессор, руководитель научно-клинического отдела лор-онкологии ФГБУ «Научно-клинический центр оториноларингологии» ФМБА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8. </w:t>
      </w:r>
      <w:r w:rsidRPr="00BB25ED">
        <w:rPr>
          <w:rFonts w:ascii="Times New Roman" w:eastAsia="Times New Roman" w:hAnsi="Times New Roman" w:cs="Times New Roman"/>
          <w:b/>
          <w:bCs/>
          <w:i/>
          <w:iCs/>
          <w:color w:val="333333"/>
          <w:spacing w:val="4"/>
          <w:sz w:val="27"/>
          <w:szCs w:val="27"/>
          <w:lang w:eastAsia="ru-RU"/>
        </w:rPr>
        <w:t>Владимирова Любовь Юрьевна, </w:t>
      </w:r>
      <w:r w:rsidRPr="00BB25ED">
        <w:rPr>
          <w:rFonts w:ascii="Times New Roman" w:eastAsia="Times New Roman" w:hAnsi="Times New Roman" w:cs="Times New Roman"/>
          <w:color w:val="222222"/>
          <w:spacing w:val="4"/>
          <w:sz w:val="27"/>
          <w:szCs w:val="27"/>
          <w:lang w:eastAsia="ru-RU"/>
        </w:rPr>
        <w:t>д.м.н., профессор, руководитель отдела лекарственного лечения опухолей, ФГБУ «НМИЦ онкологии» МЗ РФ</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9. </w:t>
      </w:r>
      <w:r w:rsidRPr="00BB25ED">
        <w:rPr>
          <w:rFonts w:ascii="Times New Roman" w:eastAsia="Times New Roman" w:hAnsi="Times New Roman" w:cs="Times New Roman"/>
          <w:b/>
          <w:bCs/>
          <w:i/>
          <w:iCs/>
          <w:color w:val="333333"/>
          <w:spacing w:val="4"/>
          <w:sz w:val="27"/>
          <w:szCs w:val="27"/>
          <w:lang w:eastAsia="ru-RU"/>
        </w:rPr>
        <w:t>Геворков Артем Рубенович</w:t>
      </w:r>
      <w:r w:rsidRPr="00BB25ED">
        <w:rPr>
          <w:rFonts w:ascii="Times New Roman" w:eastAsia="Times New Roman" w:hAnsi="Times New Roman" w:cs="Times New Roman"/>
          <w:color w:val="222222"/>
          <w:spacing w:val="4"/>
          <w:sz w:val="27"/>
          <w:szCs w:val="27"/>
          <w:lang w:eastAsia="ru-RU"/>
        </w:rPr>
        <w:t>, к.м.н., с.н.с., врач-радиотерапевт отделения лучевой терапии с модификацией МНИОИ им. П.А. Герцена – филиала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10. </w:t>
      </w:r>
      <w:r w:rsidRPr="00BB25ED">
        <w:rPr>
          <w:rFonts w:ascii="Times New Roman" w:eastAsia="Times New Roman" w:hAnsi="Times New Roman" w:cs="Times New Roman"/>
          <w:b/>
          <w:bCs/>
          <w:i/>
          <w:iCs/>
          <w:color w:val="333333"/>
          <w:spacing w:val="4"/>
          <w:sz w:val="27"/>
          <w:szCs w:val="27"/>
          <w:lang w:eastAsia="ru-RU"/>
        </w:rPr>
        <w:t>Гиршович Михаил Маркович</w:t>
      </w:r>
      <w:r w:rsidRPr="00BB25ED">
        <w:rPr>
          <w:rFonts w:ascii="Times New Roman" w:eastAsia="Times New Roman" w:hAnsi="Times New Roman" w:cs="Times New Roman"/>
          <w:color w:val="222222"/>
          <w:spacing w:val="4"/>
          <w:sz w:val="27"/>
          <w:szCs w:val="27"/>
          <w:lang w:eastAsia="ru-RU"/>
        </w:rPr>
        <w:t>, к.м.н., врач-радиотерапевт ФГБУ «НМИЦ онкологии им. Н.Н. Петрова» Минздрава России; </w:t>
      </w:r>
      <w:hyperlink r:id="rId6" w:history="1">
        <w:r w:rsidRPr="00BB25ED">
          <w:rPr>
            <w:rFonts w:ascii="Times New Roman" w:eastAsia="Times New Roman" w:hAnsi="Times New Roman" w:cs="Times New Roman"/>
            <w:color w:val="0000FF"/>
            <w:spacing w:val="4"/>
            <w:sz w:val="27"/>
            <w:szCs w:val="27"/>
            <w:u w:val="single"/>
            <w:lang w:eastAsia="ru-RU"/>
          </w:rPr>
          <w:t>https://orcid.org/0000-0002-7925-9570</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11. </w:t>
      </w:r>
      <w:r w:rsidRPr="00BB25ED">
        <w:rPr>
          <w:rFonts w:ascii="Times New Roman" w:eastAsia="Times New Roman" w:hAnsi="Times New Roman" w:cs="Times New Roman"/>
          <w:b/>
          <w:bCs/>
          <w:i/>
          <w:iCs/>
          <w:color w:val="333333"/>
          <w:spacing w:val="4"/>
          <w:sz w:val="27"/>
          <w:szCs w:val="27"/>
          <w:lang w:eastAsia="ru-RU"/>
        </w:rPr>
        <w:t>Гулидов Игорь Александрович</w:t>
      </w:r>
      <w:r w:rsidRPr="00BB25ED">
        <w:rPr>
          <w:rFonts w:ascii="Times New Roman" w:eastAsia="Times New Roman" w:hAnsi="Times New Roman" w:cs="Times New Roman"/>
          <w:color w:val="222222"/>
          <w:spacing w:val="4"/>
          <w:sz w:val="27"/>
          <w:szCs w:val="27"/>
          <w:lang w:eastAsia="ru-RU"/>
        </w:rPr>
        <w:t>, заведующий отделом лучевой терапии МРНЦ им. А.Ф. Цыба – филиал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12. </w:t>
      </w:r>
      <w:r w:rsidRPr="00BB25ED">
        <w:rPr>
          <w:rFonts w:ascii="Times New Roman" w:eastAsia="Times New Roman" w:hAnsi="Times New Roman" w:cs="Times New Roman"/>
          <w:b/>
          <w:bCs/>
          <w:i/>
          <w:iCs/>
          <w:color w:val="333333"/>
          <w:spacing w:val="4"/>
          <w:sz w:val="27"/>
          <w:szCs w:val="27"/>
          <w:lang w:eastAsia="ru-RU"/>
        </w:rPr>
        <w:t>Гузь Александр Олегович</w:t>
      </w:r>
      <w:r w:rsidRPr="00BB25ED">
        <w:rPr>
          <w:rFonts w:ascii="Times New Roman" w:eastAsia="Times New Roman" w:hAnsi="Times New Roman" w:cs="Times New Roman"/>
          <w:color w:val="222222"/>
          <w:spacing w:val="4"/>
          <w:sz w:val="27"/>
          <w:szCs w:val="27"/>
          <w:lang w:eastAsia="ru-RU"/>
        </w:rPr>
        <w:t>, к.м.н., врач-онколог, заведующий отделением опухолей головы и шеи ГБУЗ «Челябинский областной клинический центр онкологии и ядерной медицины»</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13. </w:t>
      </w:r>
      <w:r w:rsidRPr="00BB25ED">
        <w:rPr>
          <w:rFonts w:ascii="Times New Roman" w:eastAsia="Times New Roman" w:hAnsi="Times New Roman" w:cs="Times New Roman"/>
          <w:b/>
          <w:bCs/>
          <w:i/>
          <w:iCs/>
          <w:color w:val="333333"/>
          <w:spacing w:val="4"/>
          <w:sz w:val="27"/>
          <w:szCs w:val="27"/>
          <w:lang w:eastAsia="ru-RU"/>
        </w:rPr>
        <w:t>Дайхес Николай Аркадьевич</w:t>
      </w:r>
      <w:r w:rsidRPr="00BB25ED">
        <w:rPr>
          <w:rFonts w:ascii="Times New Roman" w:eastAsia="Times New Roman" w:hAnsi="Times New Roman" w:cs="Times New Roman"/>
          <w:color w:val="222222"/>
          <w:spacing w:val="4"/>
          <w:sz w:val="27"/>
          <w:szCs w:val="27"/>
          <w:lang w:eastAsia="ru-RU"/>
        </w:rPr>
        <w:t>, член-корр. РАН, д.м.н., профессор, директор ФГБУ «Научно-клинический центр оториноларингологии» ФМБА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14. </w:t>
      </w:r>
      <w:r w:rsidRPr="00BB25ED">
        <w:rPr>
          <w:rFonts w:ascii="Times New Roman" w:eastAsia="Times New Roman" w:hAnsi="Times New Roman" w:cs="Times New Roman"/>
          <w:b/>
          <w:bCs/>
          <w:i/>
          <w:iCs/>
          <w:color w:val="333333"/>
          <w:spacing w:val="4"/>
          <w:sz w:val="27"/>
          <w:szCs w:val="27"/>
          <w:lang w:eastAsia="ru-RU"/>
        </w:rPr>
        <w:t>Дронова Екатерина Леонидовна</w:t>
      </w:r>
      <w:r w:rsidRPr="00BB25ED">
        <w:rPr>
          <w:rFonts w:ascii="Times New Roman" w:eastAsia="Times New Roman" w:hAnsi="Times New Roman" w:cs="Times New Roman"/>
          <w:color w:val="222222"/>
          <w:spacing w:val="4"/>
          <w:sz w:val="27"/>
          <w:szCs w:val="27"/>
          <w:lang w:eastAsia="ru-RU"/>
        </w:rPr>
        <w:t>, врач-радиолог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15. </w:t>
      </w:r>
      <w:r w:rsidRPr="00BB25ED">
        <w:rPr>
          <w:rFonts w:ascii="Times New Roman" w:eastAsia="Times New Roman" w:hAnsi="Times New Roman" w:cs="Times New Roman"/>
          <w:b/>
          <w:bCs/>
          <w:i/>
          <w:iCs/>
          <w:color w:val="333333"/>
          <w:spacing w:val="4"/>
          <w:sz w:val="27"/>
          <w:szCs w:val="27"/>
          <w:lang w:eastAsia="ru-RU"/>
        </w:rPr>
        <w:t>Енгибарян Марина Александровна</w:t>
      </w:r>
      <w:r w:rsidRPr="00BB25ED">
        <w:rPr>
          <w:rFonts w:ascii="Times New Roman" w:eastAsia="Times New Roman" w:hAnsi="Times New Roman" w:cs="Times New Roman"/>
          <w:color w:val="222222"/>
          <w:spacing w:val="4"/>
          <w:sz w:val="27"/>
          <w:szCs w:val="27"/>
          <w:lang w:eastAsia="ru-RU"/>
        </w:rPr>
        <w:t xml:space="preserve">, д.м.н., заведующая отделением опухолей головы и шеи ФГБУ «НМИЦ онкологии» МЗ РФ, член </w:t>
      </w:r>
      <w:r w:rsidRPr="00BB25ED">
        <w:rPr>
          <w:rFonts w:ascii="Times New Roman" w:eastAsia="Times New Roman" w:hAnsi="Times New Roman" w:cs="Times New Roman"/>
          <w:color w:val="222222"/>
          <w:spacing w:val="4"/>
          <w:sz w:val="27"/>
          <w:szCs w:val="27"/>
          <w:lang w:eastAsia="ru-RU"/>
        </w:rPr>
        <w:lastRenderedPageBreak/>
        <w:t>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16. </w:t>
      </w:r>
      <w:r w:rsidRPr="00BB25ED">
        <w:rPr>
          <w:rFonts w:ascii="Times New Roman" w:eastAsia="Times New Roman" w:hAnsi="Times New Roman" w:cs="Times New Roman"/>
          <w:b/>
          <w:bCs/>
          <w:i/>
          <w:iCs/>
          <w:color w:val="333333"/>
          <w:spacing w:val="4"/>
          <w:sz w:val="27"/>
          <w:szCs w:val="27"/>
          <w:lang w:eastAsia="ru-RU"/>
        </w:rPr>
        <w:t>Игнатова Анастасия Валерьевна</w:t>
      </w:r>
      <w:r w:rsidRPr="00BB25ED">
        <w:rPr>
          <w:rFonts w:ascii="Times New Roman" w:eastAsia="Times New Roman" w:hAnsi="Times New Roman" w:cs="Times New Roman"/>
          <w:color w:val="222222"/>
          <w:spacing w:val="4"/>
          <w:sz w:val="27"/>
          <w:szCs w:val="27"/>
          <w:lang w:eastAsia="ru-RU"/>
        </w:rPr>
        <w:t>, к.м.н., врач-онколог отделения хирургических методов лечения №5 НИИ клинической онкологии им. Н.Н. Трапезникова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ассистент кафедры общей и клинической стоматологии ФГАОУ ВО РУДН. ORCID: </w:t>
      </w:r>
      <w:hyperlink r:id="rId7" w:history="1">
        <w:r w:rsidRPr="00BB25ED">
          <w:rPr>
            <w:rFonts w:ascii="Times New Roman" w:eastAsia="Times New Roman" w:hAnsi="Times New Roman" w:cs="Times New Roman"/>
            <w:color w:val="0000FF"/>
            <w:spacing w:val="4"/>
            <w:sz w:val="27"/>
            <w:szCs w:val="27"/>
            <w:u w:val="single"/>
            <w:lang w:eastAsia="ru-RU"/>
          </w:rPr>
          <w:t>https://orcid.org/0000-0002-6796-0968</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17. </w:t>
      </w:r>
      <w:r w:rsidRPr="00BB25ED">
        <w:rPr>
          <w:rFonts w:ascii="Times New Roman" w:eastAsia="Times New Roman" w:hAnsi="Times New Roman" w:cs="Times New Roman"/>
          <w:b/>
          <w:bCs/>
          <w:i/>
          <w:iCs/>
          <w:color w:val="333333"/>
          <w:spacing w:val="4"/>
          <w:sz w:val="27"/>
          <w:szCs w:val="27"/>
          <w:lang w:eastAsia="ru-RU"/>
        </w:rPr>
        <w:t>Клименко Вероника Викторовна, </w:t>
      </w:r>
      <w:r w:rsidRPr="00BB25ED">
        <w:rPr>
          <w:rFonts w:ascii="Times New Roman" w:eastAsia="Times New Roman" w:hAnsi="Times New Roman" w:cs="Times New Roman"/>
          <w:color w:val="222222"/>
          <w:spacing w:val="4"/>
          <w:sz w:val="27"/>
          <w:szCs w:val="27"/>
          <w:lang w:eastAsia="ru-RU"/>
        </w:rPr>
        <w:t>к.м.н., врач клинико-диагностического отделения ФГБУ «НМИЦ онкологии им. Н.Н. Петрова» Минздрава России; </w:t>
      </w:r>
      <w:hyperlink r:id="rId8" w:history="1">
        <w:r w:rsidRPr="00BB25ED">
          <w:rPr>
            <w:rFonts w:ascii="Times New Roman" w:eastAsia="Times New Roman" w:hAnsi="Times New Roman" w:cs="Times New Roman"/>
            <w:color w:val="0000FF"/>
            <w:spacing w:val="4"/>
            <w:sz w:val="27"/>
            <w:szCs w:val="27"/>
            <w:u w:val="single"/>
            <w:lang w:eastAsia="ru-RU"/>
          </w:rPr>
          <w:t>https://orcid.org/0000-0003-1079-4492</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18. </w:t>
      </w:r>
      <w:r w:rsidRPr="00BB25ED">
        <w:rPr>
          <w:rFonts w:ascii="Times New Roman" w:eastAsia="Times New Roman" w:hAnsi="Times New Roman" w:cs="Times New Roman"/>
          <w:b/>
          <w:bCs/>
          <w:i/>
          <w:iCs/>
          <w:color w:val="333333"/>
          <w:spacing w:val="4"/>
          <w:sz w:val="27"/>
          <w:szCs w:val="27"/>
          <w:lang w:eastAsia="ru-RU"/>
        </w:rPr>
        <w:t>Корниецкая Анна Леонидовна</w:t>
      </w:r>
      <w:r w:rsidRPr="00BB25ED">
        <w:rPr>
          <w:rFonts w:ascii="Times New Roman" w:eastAsia="Times New Roman" w:hAnsi="Times New Roman" w:cs="Times New Roman"/>
          <w:color w:val="222222"/>
          <w:spacing w:val="4"/>
          <w:sz w:val="27"/>
          <w:szCs w:val="27"/>
          <w:lang w:eastAsia="ru-RU"/>
        </w:rPr>
        <w:t>, к.м.н., старший научный сотрудник отделения химиотерапии отдела лекарственного лечения опухолей МНИОИ им. П.А. Герцена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19. </w:t>
      </w:r>
      <w:r w:rsidRPr="00BB25ED">
        <w:rPr>
          <w:rFonts w:ascii="Times New Roman" w:eastAsia="Times New Roman" w:hAnsi="Times New Roman" w:cs="Times New Roman"/>
          <w:b/>
          <w:bCs/>
          <w:i/>
          <w:iCs/>
          <w:color w:val="333333"/>
          <w:spacing w:val="4"/>
          <w:sz w:val="27"/>
          <w:szCs w:val="27"/>
          <w:lang w:eastAsia="ru-RU"/>
        </w:rPr>
        <w:t>Костромина Екатерина Викторовна, </w:t>
      </w:r>
      <w:r w:rsidRPr="00BB25ED">
        <w:rPr>
          <w:rFonts w:ascii="Times New Roman" w:eastAsia="Times New Roman" w:hAnsi="Times New Roman" w:cs="Times New Roman"/>
          <w:color w:val="222222"/>
          <w:spacing w:val="4"/>
          <w:sz w:val="27"/>
          <w:szCs w:val="27"/>
          <w:lang w:eastAsia="ru-RU"/>
        </w:rPr>
        <w:t>к.м.н., врач ультразвуковой диагностики, врач-рентгенолог отделения лучевой диагностики, научный сотрудник научного отделения диагностической и интервенционной радиологии ФГБУ «НМИЦ онкологии им. Н.Н. Петрова» МЗ РФ, доцент кафедры лучевой диагностики и медицинской визуализации ФП и ДПО ФГБОУ ВО СПбГМУ; https://orcid.org/0000-0002-4245-687X</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1. </w:t>
      </w:r>
      <w:r w:rsidRPr="00BB25ED">
        <w:rPr>
          <w:rFonts w:ascii="Times New Roman" w:eastAsia="Times New Roman" w:hAnsi="Times New Roman" w:cs="Times New Roman"/>
          <w:b/>
          <w:bCs/>
          <w:i/>
          <w:iCs/>
          <w:color w:val="333333"/>
          <w:spacing w:val="4"/>
          <w:sz w:val="27"/>
          <w:szCs w:val="27"/>
          <w:lang w:eastAsia="ru-RU"/>
        </w:rPr>
        <w:t>Красильникова Лариса Анваровна, </w:t>
      </w:r>
      <w:r w:rsidRPr="00BB25ED">
        <w:rPr>
          <w:rFonts w:ascii="Times New Roman" w:eastAsia="Times New Roman" w:hAnsi="Times New Roman" w:cs="Times New Roman"/>
          <w:color w:val="222222"/>
          <w:spacing w:val="4"/>
          <w:sz w:val="27"/>
          <w:szCs w:val="27"/>
          <w:lang w:eastAsia="ru-RU"/>
        </w:rPr>
        <w:t>к.м.н., врач-цитолог</w:t>
      </w:r>
      <w:r w:rsidRPr="00BB25ED">
        <w:rPr>
          <w:rFonts w:ascii="Times New Roman" w:eastAsia="Times New Roman" w:hAnsi="Times New Roman" w:cs="Times New Roman"/>
          <w:b/>
          <w:bCs/>
          <w:i/>
          <w:iCs/>
          <w:color w:val="333333"/>
          <w:spacing w:val="4"/>
          <w:sz w:val="27"/>
          <w:szCs w:val="27"/>
          <w:lang w:eastAsia="ru-RU"/>
        </w:rPr>
        <w:t> </w:t>
      </w:r>
      <w:r w:rsidRPr="00BB25ED">
        <w:rPr>
          <w:rFonts w:ascii="Times New Roman" w:eastAsia="Times New Roman" w:hAnsi="Times New Roman" w:cs="Times New Roman"/>
          <w:color w:val="222222"/>
          <w:spacing w:val="4"/>
          <w:sz w:val="27"/>
          <w:szCs w:val="27"/>
          <w:lang w:eastAsia="ru-RU"/>
        </w:rPr>
        <w:t>ФГБУ «НМИЦ онкологии им. Н.Н. Петрова»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2. </w:t>
      </w:r>
      <w:r w:rsidRPr="00BB25ED">
        <w:rPr>
          <w:rFonts w:ascii="Times New Roman" w:eastAsia="Times New Roman" w:hAnsi="Times New Roman" w:cs="Times New Roman"/>
          <w:b/>
          <w:bCs/>
          <w:i/>
          <w:iCs/>
          <w:color w:val="333333"/>
          <w:spacing w:val="4"/>
          <w:sz w:val="27"/>
          <w:szCs w:val="27"/>
          <w:lang w:eastAsia="ru-RU"/>
        </w:rPr>
        <w:t>Кутукова Светлана Игоревна</w:t>
      </w:r>
      <w:r w:rsidRPr="00BB25ED">
        <w:rPr>
          <w:rFonts w:ascii="Times New Roman" w:eastAsia="Times New Roman" w:hAnsi="Times New Roman" w:cs="Times New Roman"/>
          <w:color w:val="222222"/>
          <w:spacing w:val="4"/>
          <w:sz w:val="27"/>
          <w:szCs w:val="27"/>
          <w:lang w:eastAsia="ru-RU"/>
        </w:rPr>
        <w:t>, д.м.н., доцент,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СПб ГБУЗ «Городской клинический онкологический диспансер»    </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3. </w:t>
      </w:r>
      <w:r w:rsidRPr="00BB25ED">
        <w:rPr>
          <w:rFonts w:ascii="Times New Roman" w:eastAsia="Times New Roman" w:hAnsi="Times New Roman" w:cs="Times New Roman"/>
          <w:b/>
          <w:bCs/>
          <w:i/>
          <w:iCs/>
          <w:color w:val="333333"/>
          <w:spacing w:val="4"/>
          <w:sz w:val="27"/>
          <w:szCs w:val="27"/>
          <w:lang w:eastAsia="ru-RU"/>
        </w:rPr>
        <w:t>Кульбакин Денис Евгеньевич, </w:t>
      </w:r>
      <w:r w:rsidRPr="00BB25ED">
        <w:rPr>
          <w:rFonts w:ascii="Times New Roman" w:eastAsia="Times New Roman" w:hAnsi="Times New Roman" w:cs="Times New Roman"/>
          <w:color w:val="222222"/>
          <w:spacing w:val="4"/>
          <w:sz w:val="27"/>
          <w:szCs w:val="27"/>
          <w:lang w:eastAsia="ru-RU"/>
        </w:rPr>
        <w:t>д.м.н., старший научный сотрудник, врач-онколог отделения опухолей головы и шеи НИИ онкологии Томского НИМЦ</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20. </w:t>
      </w:r>
      <w:r w:rsidRPr="00BB25ED">
        <w:rPr>
          <w:rFonts w:ascii="Times New Roman" w:eastAsia="Times New Roman" w:hAnsi="Times New Roman" w:cs="Times New Roman"/>
          <w:b/>
          <w:bCs/>
          <w:i/>
          <w:iCs/>
          <w:color w:val="333333"/>
          <w:spacing w:val="4"/>
          <w:sz w:val="27"/>
          <w:szCs w:val="27"/>
          <w:lang w:eastAsia="ru-RU"/>
        </w:rPr>
        <w:t>Мордовский Александр Валентинович</w:t>
      </w:r>
      <w:r w:rsidRPr="00BB25ED">
        <w:rPr>
          <w:rFonts w:ascii="Times New Roman" w:eastAsia="Times New Roman" w:hAnsi="Times New Roman" w:cs="Times New Roman"/>
          <w:color w:val="222222"/>
          <w:spacing w:val="4"/>
          <w:sz w:val="27"/>
          <w:szCs w:val="27"/>
          <w:lang w:eastAsia="ru-RU"/>
        </w:rPr>
        <w:t> – к.м.н., научный сотрудник отделения микрохирургии МНИОИ им. П.А. Герцена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4. Мудунов Али Мурадович</w:t>
      </w:r>
      <w:r w:rsidRPr="00BB25ED">
        <w:rPr>
          <w:rFonts w:ascii="Times New Roman" w:eastAsia="Times New Roman" w:hAnsi="Times New Roman" w:cs="Times New Roman"/>
          <w:b/>
          <w:bCs/>
          <w:i/>
          <w:iCs/>
          <w:color w:val="333333"/>
          <w:spacing w:val="4"/>
          <w:sz w:val="27"/>
          <w:szCs w:val="27"/>
          <w:lang w:eastAsia="ru-RU"/>
        </w:rPr>
        <w:t>, </w:t>
      </w:r>
      <w:r w:rsidRPr="00BB25ED">
        <w:rPr>
          <w:rFonts w:ascii="Times New Roman" w:eastAsia="Times New Roman" w:hAnsi="Times New Roman" w:cs="Times New Roman"/>
          <w:color w:val="222222"/>
          <w:spacing w:val="4"/>
          <w:sz w:val="27"/>
          <w:szCs w:val="27"/>
          <w:lang w:eastAsia="ru-RU"/>
        </w:rPr>
        <w:t>д.м.н., профессор РАН, президент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5. </w:t>
      </w:r>
      <w:r w:rsidRPr="00BB25ED">
        <w:rPr>
          <w:rFonts w:ascii="Times New Roman" w:eastAsia="Times New Roman" w:hAnsi="Times New Roman" w:cs="Times New Roman"/>
          <w:b/>
          <w:bCs/>
          <w:i/>
          <w:iCs/>
          <w:color w:val="333333"/>
          <w:spacing w:val="4"/>
          <w:sz w:val="27"/>
          <w:szCs w:val="27"/>
          <w:lang w:eastAsia="ru-RU"/>
        </w:rPr>
        <w:t>Мусин Шамиль Исмагилович, </w:t>
      </w:r>
      <w:r w:rsidRPr="00BB25ED">
        <w:rPr>
          <w:rFonts w:ascii="Times New Roman" w:eastAsia="Times New Roman" w:hAnsi="Times New Roman" w:cs="Times New Roman"/>
          <w:color w:val="222222"/>
          <w:spacing w:val="4"/>
          <w:sz w:val="27"/>
          <w:szCs w:val="27"/>
          <w:lang w:eastAsia="ru-RU"/>
        </w:rPr>
        <w:t>к.м.н., заведующий хирургическим отделением N6 ГАУЗ РКОД Минздрава РБ</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21. </w:t>
      </w:r>
      <w:r w:rsidRPr="00BB25ED">
        <w:rPr>
          <w:rFonts w:ascii="Times New Roman" w:eastAsia="Times New Roman" w:hAnsi="Times New Roman" w:cs="Times New Roman"/>
          <w:b/>
          <w:bCs/>
          <w:i/>
          <w:iCs/>
          <w:color w:val="333333"/>
          <w:spacing w:val="4"/>
          <w:sz w:val="27"/>
          <w:szCs w:val="27"/>
          <w:lang w:eastAsia="ru-RU"/>
        </w:rPr>
        <w:t>Подвязников Сергей Олегович</w:t>
      </w:r>
      <w:r w:rsidRPr="00BB25ED">
        <w:rPr>
          <w:rFonts w:ascii="Times New Roman" w:eastAsia="Times New Roman" w:hAnsi="Times New Roman" w:cs="Times New Roman"/>
          <w:color w:val="222222"/>
          <w:spacing w:val="4"/>
          <w:sz w:val="27"/>
          <w:szCs w:val="27"/>
          <w:lang w:eastAsia="ru-RU"/>
        </w:rPr>
        <w:t>, д.м.н., профессор, ФГБОУ ДПО «Российская медицинская академия непрерывного профессионального образования» Минздрава России, вице-президент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22. </w:t>
      </w:r>
      <w:r w:rsidRPr="00BB25ED">
        <w:rPr>
          <w:rFonts w:ascii="Times New Roman" w:eastAsia="Times New Roman" w:hAnsi="Times New Roman" w:cs="Times New Roman"/>
          <w:b/>
          <w:bCs/>
          <w:i/>
          <w:iCs/>
          <w:color w:val="333333"/>
          <w:spacing w:val="4"/>
          <w:sz w:val="27"/>
          <w:szCs w:val="27"/>
          <w:lang w:eastAsia="ru-RU"/>
        </w:rPr>
        <w:t>Полькин Вячеслав Викторович</w:t>
      </w:r>
      <w:r w:rsidRPr="00BB25ED">
        <w:rPr>
          <w:rFonts w:ascii="Times New Roman" w:eastAsia="Times New Roman" w:hAnsi="Times New Roman" w:cs="Times New Roman"/>
          <w:color w:val="222222"/>
          <w:spacing w:val="4"/>
          <w:sz w:val="27"/>
          <w:szCs w:val="27"/>
          <w:lang w:eastAsia="ru-RU"/>
        </w:rPr>
        <w:t>, к.м.н. заведующий отделения лучевого и хирургического лечения заболеваний головы, шеи МРНЦ им. А.Ф. Цыба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23. </w:t>
      </w:r>
      <w:r w:rsidRPr="00BB25ED">
        <w:rPr>
          <w:rFonts w:ascii="Times New Roman" w:eastAsia="Times New Roman" w:hAnsi="Times New Roman" w:cs="Times New Roman"/>
          <w:b/>
          <w:bCs/>
          <w:i/>
          <w:iCs/>
          <w:color w:val="333333"/>
          <w:spacing w:val="4"/>
          <w:sz w:val="27"/>
          <w:szCs w:val="27"/>
          <w:lang w:eastAsia="ru-RU"/>
        </w:rPr>
        <w:t>Поляков Андрей Павлович</w:t>
      </w:r>
      <w:r w:rsidRPr="00BB25ED">
        <w:rPr>
          <w:rFonts w:ascii="Times New Roman" w:eastAsia="Times New Roman" w:hAnsi="Times New Roman" w:cs="Times New Roman"/>
          <w:color w:val="222222"/>
          <w:spacing w:val="4"/>
          <w:sz w:val="27"/>
          <w:szCs w:val="27"/>
          <w:lang w:eastAsia="ru-RU"/>
        </w:rPr>
        <w:t>, д.м.н., доцент, заведующий отделением микрохирургии МНИОИ им. П.А. Герцена – филиал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6. </w:t>
      </w:r>
      <w:r w:rsidRPr="00BB25ED">
        <w:rPr>
          <w:rFonts w:ascii="Times New Roman" w:eastAsia="Times New Roman" w:hAnsi="Times New Roman" w:cs="Times New Roman"/>
          <w:b/>
          <w:bCs/>
          <w:i/>
          <w:iCs/>
          <w:color w:val="333333"/>
          <w:spacing w:val="4"/>
          <w:sz w:val="27"/>
          <w:szCs w:val="27"/>
          <w:lang w:eastAsia="ru-RU"/>
        </w:rPr>
        <w:t>Пономарева Ольга Игоревна, </w:t>
      </w:r>
      <w:r w:rsidRPr="00BB25ED">
        <w:rPr>
          <w:rFonts w:ascii="Times New Roman" w:eastAsia="Times New Roman" w:hAnsi="Times New Roman" w:cs="Times New Roman"/>
          <w:color w:val="222222"/>
          <w:spacing w:val="4"/>
          <w:sz w:val="27"/>
          <w:szCs w:val="27"/>
          <w:lang w:eastAsia="ru-RU"/>
        </w:rPr>
        <w:t>врач-рентгенолог отделения радиотерапии НМИЦ онкологии им. Н.Н. Петрова; </w:t>
      </w:r>
      <w:hyperlink r:id="rId9" w:history="1">
        <w:r w:rsidRPr="00BB25ED">
          <w:rPr>
            <w:rFonts w:ascii="Times New Roman" w:eastAsia="Times New Roman" w:hAnsi="Times New Roman" w:cs="Times New Roman"/>
            <w:color w:val="0000FF"/>
            <w:spacing w:val="4"/>
            <w:sz w:val="27"/>
            <w:szCs w:val="27"/>
            <w:u w:val="single"/>
            <w:lang w:eastAsia="ru-RU"/>
          </w:rPr>
          <w:t>https://orcid.org/0000-0002-7004-9630</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7. </w:t>
      </w:r>
      <w:r w:rsidRPr="00BB25ED">
        <w:rPr>
          <w:rFonts w:ascii="Times New Roman" w:eastAsia="Times New Roman" w:hAnsi="Times New Roman" w:cs="Times New Roman"/>
          <w:b/>
          <w:bCs/>
          <w:i/>
          <w:iCs/>
          <w:color w:val="333333"/>
          <w:spacing w:val="4"/>
          <w:sz w:val="27"/>
          <w:szCs w:val="27"/>
          <w:lang w:eastAsia="ru-RU"/>
        </w:rPr>
        <w:t>Раджабова Замира Ахмед-Гаджиевна</w:t>
      </w:r>
      <w:r w:rsidRPr="00BB25ED">
        <w:rPr>
          <w:rFonts w:ascii="Times New Roman" w:eastAsia="Times New Roman" w:hAnsi="Times New Roman" w:cs="Times New Roman"/>
          <w:color w:val="222222"/>
          <w:spacing w:val="4"/>
          <w:sz w:val="27"/>
          <w:szCs w:val="27"/>
          <w:lang w:eastAsia="ru-RU"/>
        </w:rPr>
        <w:t>, д.м.н., доцент РАН, заведующий отделением опухолей головы и шеи ФГБУ «НМИЦ онкологии им. Н.Н. Петрова» Минздрава России, доцент отделения дополнительного профессионального образования НМИЦ онкологии им. Н.Н. Петрова </w:t>
      </w:r>
      <w:hyperlink r:id="rId10" w:history="1">
        <w:r w:rsidRPr="00BB25ED">
          <w:rPr>
            <w:rFonts w:ascii="Times New Roman" w:eastAsia="Times New Roman" w:hAnsi="Times New Roman" w:cs="Times New Roman"/>
            <w:color w:val="0000FF"/>
            <w:spacing w:val="4"/>
            <w:sz w:val="27"/>
            <w:szCs w:val="27"/>
            <w:u w:val="single"/>
            <w:lang w:eastAsia="ru-RU"/>
          </w:rPr>
          <w:t>https://orcid.org/0000-0002-6895-0497</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24. </w:t>
      </w:r>
      <w:r w:rsidRPr="00BB25ED">
        <w:rPr>
          <w:rFonts w:ascii="Times New Roman" w:eastAsia="Times New Roman" w:hAnsi="Times New Roman" w:cs="Times New Roman"/>
          <w:b/>
          <w:bCs/>
          <w:i/>
          <w:iCs/>
          <w:color w:val="333333"/>
          <w:spacing w:val="4"/>
          <w:sz w:val="27"/>
          <w:szCs w:val="27"/>
          <w:lang w:eastAsia="ru-RU"/>
        </w:rPr>
        <w:t>Решетов Игорь Владимирович, </w:t>
      </w:r>
      <w:r w:rsidRPr="00BB25ED">
        <w:rPr>
          <w:rFonts w:ascii="Times New Roman" w:eastAsia="Times New Roman" w:hAnsi="Times New Roman" w:cs="Times New Roman"/>
          <w:color w:val="222222"/>
          <w:spacing w:val="4"/>
          <w:sz w:val="27"/>
          <w:szCs w:val="27"/>
          <w:lang w:eastAsia="ru-RU"/>
        </w:rPr>
        <w:t>д.м.н., академик РАН, заведующий кафедрой онкологии, радиотерапии и реконструктивной хирургии Первого Московского медицинского университета им. И.М. Сеченова, президент Общероссийской общественной организации «Федерация специалистов по лечению заболеваний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25. </w:t>
      </w:r>
      <w:r w:rsidRPr="00BB25ED">
        <w:rPr>
          <w:rFonts w:ascii="Times New Roman" w:eastAsia="Times New Roman" w:hAnsi="Times New Roman" w:cs="Times New Roman"/>
          <w:b/>
          <w:bCs/>
          <w:i/>
          <w:iCs/>
          <w:color w:val="333333"/>
          <w:spacing w:val="4"/>
          <w:sz w:val="27"/>
          <w:szCs w:val="27"/>
          <w:lang w:eastAsia="ru-RU"/>
        </w:rPr>
        <w:t>Романов Илья Станиславович</w:t>
      </w:r>
      <w:r w:rsidRPr="00BB25ED">
        <w:rPr>
          <w:rFonts w:ascii="Times New Roman" w:eastAsia="Times New Roman" w:hAnsi="Times New Roman" w:cs="Times New Roman"/>
          <w:color w:val="222222"/>
          <w:spacing w:val="4"/>
          <w:sz w:val="27"/>
          <w:szCs w:val="27"/>
          <w:lang w:eastAsia="ru-RU"/>
        </w:rPr>
        <w:t>, д.м.н, старший научный сотрудник отделения онкоэндокринологии ФГБУ «НМИЦ Онкологии им. Н.Н. Блохина», доцент кафедры онкологии ФДПО, РНИМУ им Н.И. Пирогова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26. </w:t>
      </w:r>
      <w:r w:rsidRPr="00BB25ED">
        <w:rPr>
          <w:rFonts w:ascii="Times New Roman" w:eastAsia="Times New Roman" w:hAnsi="Times New Roman" w:cs="Times New Roman"/>
          <w:b/>
          <w:bCs/>
          <w:i/>
          <w:iCs/>
          <w:color w:val="333333"/>
          <w:spacing w:val="4"/>
          <w:sz w:val="27"/>
          <w:szCs w:val="27"/>
          <w:lang w:eastAsia="ru-RU"/>
        </w:rPr>
        <w:t>Рубцова Наталья Алефтиновна</w:t>
      </w:r>
      <w:r w:rsidRPr="00BB25ED">
        <w:rPr>
          <w:rFonts w:ascii="Times New Roman" w:eastAsia="Times New Roman" w:hAnsi="Times New Roman" w:cs="Times New Roman"/>
          <w:color w:val="222222"/>
          <w:spacing w:val="4"/>
          <w:sz w:val="27"/>
          <w:szCs w:val="27"/>
          <w:lang w:eastAsia="ru-RU"/>
        </w:rPr>
        <w:t>, д.м.н., заведующая отделом лучевой диагностики МНИОИ им. П.А. Герцена – филиал «НМИЦ радиологии» Минздрава России. Главный внештатный специалист по лучевой и инструментальной диагностике Минздрава России по Центральному федеральному округу Российской Федерации.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27. </w:t>
      </w:r>
      <w:r w:rsidRPr="00BB25ED">
        <w:rPr>
          <w:rFonts w:ascii="Times New Roman" w:eastAsia="Times New Roman" w:hAnsi="Times New Roman" w:cs="Times New Roman"/>
          <w:b/>
          <w:bCs/>
          <w:i/>
          <w:iCs/>
          <w:color w:val="333333"/>
          <w:spacing w:val="4"/>
          <w:sz w:val="27"/>
          <w:szCs w:val="27"/>
          <w:lang w:eastAsia="ru-RU"/>
        </w:rPr>
        <w:t>Рудык Андрей Николаевич, </w:t>
      </w:r>
      <w:r w:rsidRPr="00BB25ED">
        <w:rPr>
          <w:rFonts w:ascii="Times New Roman" w:eastAsia="Times New Roman" w:hAnsi="Times New Roman" w:cs="Times New Roman"/>
          <w:color w:val="222222"/>
          <w:spacing w:val="4"/>
          <w:sz w:val="27"/>
          <w:szCs w:val="27"/>
          <w:lang w:eastAsia="ru-RU"/>
        </w:rPr>
        <w:t xml:space="preserve">к.м.н., врач-онколог онкологического отделения №5 (опухолей головы и шеи) ГАУЗ «Республиканский клинический онкологический диспансер Министерства здравоохранения Республики Татарстан имени профессора М.З. Сигала», и.о. заведующего кафедрой челюстно-лицевой хирургии и хирургической стоматологии, доцент кафедры </w:t>
      </w:r>
      <w:r w:rsidRPr="00BB25ED">
        <w:rPr>
          <w:rFonts w:ascii="Times New Roman" w:eastAsia="Times New Roman" w:hAnsi="Times New Roman" w:cs="Times New Roman"/>
          <w:color w:val="222222"/>
          <w:spacing w:val="4"/>
          <w:sz w:val="27"/>
          <w:szCs w:val="27"/>
          <w:lang w:eastAsia="ru-RU"/>
        </w:rPr>
        <w:lastRenderedPageBreak/>
        <w:t>онкологии, радиологии и паллиативной медицины КГМА - филиал ФГБОУ ДПО РМАНПО Минздрава России, доцент кафедры хирургических болезней постдипломного образования ИФМиБ ФГАОУ ВО "Казанский (Приволжский) федеральный университет", г. Казань.</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28. </w:t>
      </w:r>
      <w:r w:rsidRPr="00BB25ED">
        <w:rPr>
          <w:rFonts w:ascii="Times New Roman" w:eastAsia="Times New Roman" w:hAnsi="Times New Roman" w:cs="Times New Roman"/>
          <w:b/>
          <w:bCs/>
          <w:i/>
          <w:iCs/>
          <w:color w:val="333333"/>
          <w:spacing w:val="4"/>
          <w:sz w:val="27"/>
          <w:szCs w:val="27"/>
          <w:lang w:eastAsia="ru-RU"/>
        </w:rPr>
        <w:t>Саприна Оксана Александровна</w:t>
      </w:r>
      <w:r w:rsidRPr="00BB25ED">
        <w:rPr>
          <w:rFonts w:ascii="Times New Roman" w:eastAsia="Times New Roman" w:hAnsi="Times New Roman" w:cs="Times New Roman"/>
          <w:color w:val="222222"/>
          <w:spacing w:val="4"/>
          <w:sz w:val="27"/>
          <w:szCs w:val="27"/>
          <w:lang w:eastAsia="ru-RU"/>
        </w:rPr>
        <w:t>, к.м.н., врач-онколог, отделение хирургическое №11 опухолей головы и шеи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8. </w:t>
      </w:r>
      <w:r w:rsidRPr="00BB25ED">
        <w:rPr>
          <w:rFonts w:ascii="Times New Roman" w:eastAsia="Times New Roman" w:hAnsi="Times New Roman" w:cs="Times New Roman"/>
          <w:b/>
          <w:bCs/>
          <w:i/>
          <w:iCs/>
          <w:color w:val="333333"/>
          <w:spacing w:val="4"/>
          <w:sz w:val="27"/>
          <w:szCs w:val="27"/>
          <w:lang w:eastAsia="ru-RU"/>
        </w:rPr>
        <w:t>Семиглазова Татьяна Юрьевна, </w:t>
      </w:r>
      <w:r w:rsidRPr="00BB25ED">
        <w:rPr>
          <w:rFonts w:ascii="Times New Roman" w:eastAsia="Times New Roman" w:hAnsi="Times New Roman" w:cs="Times New Roman"/>
          <w:color w:val="222222"/>
          <w:spacing w:val="4"/>
          <w:sz w:val="27"/>
          <w:szCs w:val="27"/>
          <w:lang w:eastAsia="ru-RU"/>
        </w:rPr>
        <w:t>д.м.н., профессор, заведующий научным отделом инновационных методов терапевтической онкологии и реабилитации ФГБУ «НМИЦ онкологии им. Н.Н. Петрова»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29. </w:t>
      </w:r>
      <w:r w:rsidRPr="00BB25ED">
        <w:rPr>
          <w:rFonts w:ascii="Times New Roman" w:eastAsia="Times New Roman" w:hAnsi="Times New Roman" w:cs="Times New Roman"/>
          <w:b/>
          <w:bCs/>
          <w:i/>
          <w:iCs/>
          <w:color w:val="333333"/>
          <w:spacing w:val="4"/>
          <w:sz w:val="27"/>
          <w:szCs w:val="27"/>
          <w:lang w:eastAsia="ru-RU"/>
        </w:rPr>
        <w:t>Степанова Александра Михайловна</w:t>
      </w:r>
      <w:r w:rsidRPr="00BB25ED">
        <w:rPr>
          <w:rFonts w:ascii="Times New Roman" w:eastAsia="Times New Roman" w:hAnsi="Times New Roman" w:cs="Times New Roman"/>
          <w:color w:val="222222"/>
          <w:spacing w:val="4"/>
          <w:sz w:val="27"/>
          <w:szCs w:val="27"/>
          <w:lang w:eastAsia="ru-RU"/>
        </w:rPr>
        <w:t>, заведующая отделением реабилитации МНИОИ им. П.А. Герцена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9. </w:t>
      </w:r>
      <w:r w:rsidRPr="00BB25ED">
        <w:rPr>
          <w:rFonts w:ascii="Times New Roman" w:eastAsia="Times New Roman" w:hAnsi="Times New Roman" w:cs="Times New Roman"/>
          <w:b/>
          <w:bCs/>
          <w:i/>
          <w:iCs/>
          <w:color w:val="333333"/>
          <w:spacing w:val="4"/>
          <w:sz w:val="27"/>
          <w:szCs w:val="27"/>
          <w:lang w:eastAsia="ru-RU"/>
        </w:rPr>
        <w:t>Сукорцева Наталья Сергеевна</w:t>
      </w:r>
      <w:r w:rsidRPr="00BB25ED">
        <w:rPr>
          <w:rFonts w:ascii="Times New Roman" w:eastAsia="Times New Roman" w:hAnsi="Times New Roman" w:cs="Times New Roman"/>
          <w:color w:val="222222"/>
          <w:spacing w:val="4"/>
          <w:sz w:val="27"/>
          <w:szCs w:val="27"/>
          <w:lang w:eastAsia="ru-RU"/>
        </w:rPr>
        <w:t>, ассистент кафедры онкологии, реконструктивной хирургии и радиотерапии, врач онколог Университетской клинической больницы №1 Сеченовского университета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10. </w:t>
      </w:r>
      <w:r w:rsidRPr="00BB25ED">
        <w:rPr>
          <w:rFonts w:ascii="Times New Roman" w:eastAsia="Times New Roman" w:hAnsi="Times New Roman" w:cs="Times New Roman"/>
          <w:b/>
          <w:bCs/>
          <w:i/>
          <w:iCs/>
          <w:color w:val="333333"/>
          <w:spacing w:val="4"/>
          <w:sz w:val="27"/>
          <w:szCs w:val="27"/>
          <w:lang w:eastAsia="ru-RU"/>
        </w:rPr>
        <w:t>Ткаченко Елена Викторовна</w:t>
      </w:r>
      <w:r w:rsidRPr="00BB25ED">
        <w:rPr>
          <w:rFonts w:ascii="Times New Roman" w:eastAsia="Times New Roman" w:hAnsi="Times New Roman" w:cs="Times New Roman"/>
          <w:b/>
          <w:bCs/>
          <w:color w:val="222222"/>
          <w:spacing w:val="4"/>
          <w:sz w:val="27"/>
          <w:szCs w:val="27"/>
          <w:lang w:eastAsia="ru-RU"/>
        </w:rPr>
        <w:t>, </w:t>
      </w:r>
      <w:r w:rsidRPr="00BB25ED">
        <w:rPr>
          <w:rFonts w:ascii="Times New Roman" w:eastAsia="Times New Roman" w:hAnsi="Times New Roman" w:cs="Times New Roman"/>
          <w:color w:val="222222"/>
          <w:spacing w:val="4"/>
          <w:sz w:val="27"/>
          <w:szCs w:val="27"/>
          <w:lang w:eastAsia="ru-RU"/>
        </w:rPr>
        <w:t>к.м.н., заведующий отделением краткосрочной противоопухолевой лекарственной терапии, научный сотрудник научного отдела инновационных методов терапевтической онкологии и реабилитации ФГБУ «НМИЦ онкологии им. Н.Н. Петрова» Минздрава России, </w:t>
      </w:r>
      <w:hyperlink r:id="rId11" w:history="1">
        <w:r w:rsidRPr="00BB25ED">
          <w:rPr>
            <w:rFonts w:ascii="Times New Roman" w:eastAsia="Times New Roman" w:hAnsi="Times New Roman" w:cs="Times New Roman"/>
            <w:color w:val="0000FF"/>
            <w:spacing w:val="4"/>
            <w:sz w:val="27"/>
            <w:szCs w:val="27"/>
            <w:u w:val="single"/>
            <w:lang w:eastAsia="ru-RU"/>
          </w:rPr>
          <w:t>https://orcid.org/0000-0001-6375-8335</w:t>
        </w:r>
      </w:hyperlink>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11. </w:t>
      </w:r>
      <w:r w:rsidRPr="00BB25ED">
        <w:rPr>
          <w:rFonts w:ascii="Times New Roman" w:eastAsia="Times New Roman" w:hAnsi="Times New Roman" w:cs="Times New Roman"/>
          <w:b/>
          <w:bCs/>
          <w:i/>
          <w:iCs/>
          <w:color w:val="333333"/>
          <w:spacing w:val="4"/>
          <w:sz w:val="27"/>
          <w:szCs w:val="27"/>
          <w:lang w:eastAsia="ru-RU"/>
        </w:rPr>
        <w:t>Фалалеева Наталья Александровна</w:t>
      </w:r>
      <w:r w:rsidRPr="00BB25ED">
        <w:rPr>
          <w:rFonts w:ascii="Times New Roman" w:eastAsia="Times New Roman" w:hAnsi="Times New Roman" w:cs="Times New Roman"/>
          <w:color w:val="222222"/>
          <w:spacing w:val="4"/>
          <w:sz w:val="27"/>
          <w:szCs w:val="27"/>
          <w:lang w:eastAsia="ru-RU"/>
        </w:rPr>
        <w:t>, заведующий отделом лекарственного лечения злокачественных новообразований МРНЦ им. А.Ф. Цыба – филиал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12. </w:t>
      </w:r>
      <w:r w:rsidRPr="00BB25ED">
        <w:rPr>
          <w:rFonts w:ascii="Times New Roman" w:eastAsia="Times New Roman" w:hAnsi="Times New Roman" w:cs="Times New Roman"/>
          <w:b/>
          <w:bCs/>
          <w:i/>
          <w:iCs/>
          <w:color w:val="333333"/>
          <w:spacing w:val="4"/>
          <w:sz w:val="27"/>
          <w:szCs w:val="27"/>
          <w:lang w:eastAsia="ru-RU"/>
        </w:rPr>
        <w:t>Феденко Александр Александрович, </w:t>
      </w:r>
      <w:r w:rsidRPr="00BB25ED">
        <w:rPr>
          <w:rFonts w:ascii="Times New Roman" w:eastAsia="Times New Roman" w:hAnsi="Times New Roman" w:cs="Times New Roman"/>
          <w:color w:val="222222"/>
          <w:spacing w:val="4"/>
          <w:sz w:val="27"/>
          <w:szCs w:val="27"/>
          <w:lang w:eastAsia="ru-RU"/>
        </w:rPr>
        <w:t>д.м.н., профессор РАН,  заведующий Отделом лекарственного лечения опухолей МНИОИ им. П.А. Герцена-филиал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13. </w:t>
      </w:r>
      <w:r w:rsidRPr="00BB25ED">
        <w:rPr>
          <w:rFonts w:ascii="Times New Roman" w:eastAsia="Times New Roman" w:hAnsi="Times New Roman" w:cs="Times New Roman"/>
          <w:b/>
          <w:bCs/>
          <w:i/>
          <w:iCs/>
          <w:color w:val="333333"/>
          <w:spacing w:val="4"/>
          <w:sz w:val="27"/>
          <w:szCs w:val="27"/>
          <w:lang w:eastAsia="ru-RU"/>
        </w:rPr>
        <w:t>Хмелевский Евгений Витальевич,</w:t>
      </w:r>
      <w:r w:rsidRPr="00BB25ED">
        <w:rPr>
          <w:rFonts w:ascii="Times New Roman" w:eastAsia="Times New Roman" w:hAnsi="Times New Roman" w:cs="Times New Roman"/>
          <w:color w:val="222222"/>
          <w:spacing w:val="4"/>
          <w:sz w:val="27"/>
          <w:szCs w:val="27"/>
          <w:lang w:eastAsia="ru-RU"/>
        </w:rPr>
        <w:t> д.м.н., профессор, заведующий отделом лучевой терапии МНИОИ им. П. А. Герцена – филиал ФГБУ «НМИЦ радиологии» Минздрава России, врач-радиотерапевт МНИОИ им. П. А. Герцена - филиал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14. </w:t>
      </w:r>
      <w:r w:rsidRPr="00BB25ED">
        <w:rPr>
          <w:rFonts w:ascii="Times New Roman" w:eastAsia="Times New Roman" w:hAnsi="Times New Roman" w:cs="Times New Roman"/>
          <w:b/>
          <w:bCs/>
          <w:i/>
          <w:iCs/>
          <w:color w:val="333333"/>
          <w:spacing w:val="4"/>
          <w:sz w:val="27"/>
          <w:szCs w:val="27"/>
          <w:lang w:eastAsia="ru-RU"/>
        </w:rPr>
        <w:t>Ходжибекова Малика Маратовна, </w:t>
      </w:r>
      <w:r w:rsidRPr="00BB25ED">
        <w:rPr>
          <w:rFonts w:ascii="Times New Roman" w:eastAsia="Times New Roman" w:hAnsi="Times New Roman" w:cs="Times New Roman"/>
          <w:color w:val="222222"/>
          <w:spacing w:val="4"/>
          <w:sz w:val="27"/>
          <w:szCs w:val="27"/>
          <w:lang w:eastAsia="ru-RU"/>
        </w:rPr>
        <w:t>д.м.н., врач-радиолог отделения радионуклидной диагностики МНИОИ им. П.А. Герцена – филиал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15. </w:t>
      </w:r>
      <w:r w:rsidRPr="00BB25ED">
        <w:rPr>
          <w:rFonts w:ascii="Times New Roman" w:eastAsia="Times New Roman" w:hAnsi="Times New Roman" w:cs="Times New Roman"/>
          <w:b/>
          <w:bCs/>
          <w:i/>
          <w:iCs/>
          <w:color w:val="333333"/>
          <w:spacing w:val="4"/>
          <w:sz w:val="27"/>
          <w:szCs w:val="27"/>
          <w:lang w:eastAsia="ru-RU"/>
        </w:rPr>
        <w:t>Цырлина Евгения Владимировна</w:t>
      </w:r>
      <w:r w:rsidRPr="00BB25ED">
        <w:rPr>
          <w:rFonts w:ascii="Times New Roman" w:eastAsia="Times New Roman" w:hAnsi="Times New Roman" w:cs="Times New Roman"/>
          <w:color w:val="222222"/>
          <w:spacing w:val="4"/>
          <w:sz w:val="27"/>
          <w:szCs w:val="27"/>
          <w:lang w:eastAsia="ru-RU"/>
        </w:rPr>
        <w:t>, к.м.н., врач-эндокринолог отделения функциональной диагностики ФГБУ «НМИЦ онкологии им. Н.Н. Петрова»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30. </w:t>
      </w:r>
      <w:r w:rsidRPr="00BB25ED">
        <w:rPr>
          <w:rFonts w:ascii="Times New Roman" w:eastAsia="Times New Roman" w:hAnsi="Times New Roman" w:cs="Times New Roman"/>
          <w:b/>
          <w:bCs/>
          <w:i/>
          <w:iCs/>
          <w:color w:val="333333"/>
          <w:spacing w:val="4"/>
          <w:sz w:val="27"/>
          <w:szCs w:val="27"/>
          <w:lang w:eastAsia="ru-RU"/>
        </w:rPr>
        <w:t>Чойнзонов Евгений Лхамацыренович, </w:t>
      </w:r>
      <w:r w:rsidRPr="00BB25ED">
        <w:rPr>
          <w:rFonts w:ascii="Times New Roman" w:eastAsia="Times New Roman" w:hAnsi="Times New Roman" w:cs="Times New Roman"/>
          <w:color w:val="222222"/>
          <w:spacing w:val="4"/>
          <w:sz w:val="27"/>
          <w:szCs w:val="27"/>
          <w:lang w:eastAsia="ru-RU"/>
        </w:rPr>
        <w:t>д.м.н., академик РАН, директор НИИ онкологии Томского НИМЦ, заведующий отделением опухолей головы и шеи НИИ онкологии Томского НИМЦ, заведующий кафедрой онкологии ФГБОУ ВО СибГМУ Минздрава России, член Общероссийской общественной организации «Российское общество специалистов по опухолям головы и шеи»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31. </w:t>
      </w:r>
      <w:r w:rsidRPr="00BB25ED">
        <w:rPr>
          <w:rFonts w:ascii="Times New Roman" w:eastAsia="Times New Roman" w:hAnsi="Times New Roman" w:cs="Times New Roman"/>
          <w:b/>
          <w:bCs/>
          <w:i/>
          <w:iCs/>
          <w:color w:val="333333"/>
          <w:spacing w:val="4"/>
          <w:sz w:val="27"/>
          <w:szCs w:val="27"/>
          <w:lang w:eastAsia="ru-RU"/>
        </w:rPr>
        <w:t>Яковлева Лилия Павловна, </w:t>
      </w:r>
      <w:r w:rsidRPr="00BB25ED">
        <w:rPr>
          <w:rFonts w:ascii="Times New Roman" w:eastAsia="Times New Roman" w:hAnsi="Times New Roman" w:cs="Times New Roman"/>
          <w:color w:val="222222"/>
          <w:spacing w:val="4"/>
          <w:sz w:val="27"/>
          <w:szCs w:val="27"/>
          <w:lang w:eastAsia="ru-RU"/>
        </w:rPr>
        <w:t>к.м.н., врач-онколог, заведующая центром диагностики и лечения опухолей головы и шеи ГБУЗ МКНЦ имени А.С. Логинова МЗ РФ</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i/>
          <w:iCs/>
          <w:color w:val="333333"/>
          <w:spacing w:val="4"/>
          <w:sz w:val="27"/>
          <w:szCs w:val="27"/>
          <w:lang w:eastAsia="ru-RU"/>
        </w:rPr>
        <w:t>Блок Организация оказания медицинской помощи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b/>
          <w:bCs/>
          <w:i/>
          <w:iCs/>
          <w:color w:val="333333"/>
          <w:spacing w:val="4"/>
          <w:sz w:val="27"/>
          <w:szCs w:val="27"/>
          <w:lang w:eastAsia="ru-RU"/>
        </w:rPr>
        <w:t>Геворкян Тигран Гагикович, </w:t>
      </w:r>
      <w:r w:rsidRPr="00BB25ED">
        <w:rPr>
          <w:rFonts w:ascii="Times New Roman" w:eastAsia="Times New Roman" w:hAnsi="Times New Roman" w:cs="Times New Roman"/>
          <w:i/>
          <w:iCs/>
          <w:color w:val="333333"/>
          <w:spacing w:val="4"/>
          <w:sz w:val="27"/>
          <w:szCs w:val="27"/>
          <w:lang w:eastAsia="ru-RU"/>
        </w:rPr>
        <w:t>заместитель директора ФГБУ «НМИЦ онкологии им. Н.Н. Блохина»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32. </w:t>
      </w:r>
      <w:r w:rsidRPr="00BB25ED">
        <w:rPr>
          <w:rFonts w:ascii="Times New Roman" w:eastAsia="Times New Roman" w:hAnsi="Times New Roman" w:cs="Times New Roman"/>
          <w:b/>
          <w:bCs/>
          <w:i/>
          <w:iCs/>
          <w:color w:val="333333"/>
          <w:spacing w:val="4"/>
          <w:sz w:val="27"/>
          <w:szCs w:val="27"/>
          <w:lang w:eastAsia="ru-RU"/>
        </w:rPr>
        <w:t>Иванов Сергей Анатольевич</w:t>
      </w:r>
      <w:r w:rsidRPr="00BB25ED">
        <w:rPr>
          <w:rFonts w:ascii="Times New Roman" w:eastAsia="Times New Roman" w:hAnsi="Times New Roman" w:cs="Times New Roman"/>
          <w:color w:val="222222"/>
          <w:spacing w:val="4"/>
          <w:sz w:val="27"/>
          <w:szCs w:val="27"/>
          <w:lang w:eastAsia="ru-RU"/>
        </w:rPr>
        <w:t>, д.м.н., профессор РАН, директор МРНЦ им. А.Ф. Цыба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33. </w:t>
      </w:r>
      <w:r w:rsidRPr="00BB25ED">
        <w:rPr>
          <w:rFonts w:ascii="Times New Roman" w:eastAsia="Times New Roman" w:hAnsi="Times New Roman" w:cs="Times New Roman"/>
          <w:b/>
          <w:bCs/>
          <w:i/>
          <w:iCs/>
          <w:color w:val="333333"/>
          <w:spacing w:val="4"/>
          <w:sz w:val="27"/>
          <w:szCs w:val="27"/>
          <w:lang w:eastAsia="ru-RU"/>
        </w:rPr>
        <w:t>Невольских Алексей Алексеевич</w:t>
      </w:r>
      <w:r w:rsidRPr="00BB25ED">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w:t>
      </w:r>
      <w:r w:rsidRPr="00BB25ED">
        <w:rPr>
          <w:rFonts w:ascii="Times New Roman" w:eastAsia="Times New Roman" w:hAnsi="Times New Roman" w:cs="Times New Roman"/>
          <w:b/>
          <w:bCs/>
          <w:i/>
          <w:iCs/>
          <w:color w:val="333333"/>
          <w:spacing w:val="4"/>
          <w:sz w:val="27"/>
          <w:szCs w:val="27"/>
          <w:lang w:eastAsia="ru-RU"/>
        </w:rPr>
        <w:t>Хайлова Жанна Владимировна, </w:t>
      </w:r>
      <w:r w:rsidRPr="00BB25ED">
        <w:rPr>
          <w:rFonts w:ascii="Times New Roman" w:eastAsia="Times New Roman" w:hAnsi="Times New Roman" w:cs="Times New Roman"/>
          <w:color w:val="222222"/>
          <w:spacing w:val="4"/>
          <w:sz w:val="27"/>
          <w:szCs w:val="27"/>
          <w:lang w:eastAsia="ru-RU"/>
        </w:rPr>
        <w:t>к.м.н., заместитель директора по организационно-методической работе МРНЦ им. А.Ф. Цыба - филиал ФГБУ "НМИЦ радиологии" Минздрава России.</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Врачи-онкологи;</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Врачи-хирурги;</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Врачи-радиологи;</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Врачи-химиотерапевты;</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Врачи-генетики;</w:t>
      </w:r>
    </w:p>
    <w:p w:rsidR="00BB25ED" w:rsidRPr="00BB25ED" w:rsidRDefault="00BB25ED" w:rsidP="00BB25E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Методы, использованные для сбора/селекции доказательств: </w:t>
      </w:r>
      <w:r w:rsidRPr="00BB25ED">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в РФ и за рубежом; обобщение практического опыта российских и зарубежных специалистов.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Таблица 2. </w:t>
      </w:r>
      <w:r w:rsidRPr="00BB25ED">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Расшифровка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Несравнительные исследования, описание клинического случая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Таблица 3.</w:t>
      </w:r>
      <w:r w:rsidRPr="00BB25E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82"/>
        <w:gridCol w:w="20518"/>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Расшифровка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Систематический обзор РКИ с применением мета-анализа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BB25ED">
        <w:rPr>
          <w:rFonts w:ascii="Times New Roman" w:eastAsia="Times New Roman" w:hAnsi="Times New Roman" w:cs="Times New Roman"/>
          <w:color w:val="222222"/>
          <w:spacing w:val="4"/>
          <w:sz w:val="27"/>
          <w:szCs w:val="27"/>
          <w:lang w:eastAsia="ru-RU"/>
        </w:rPr>
        <w:t> консенсус экспертов.</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Экономический анализ</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lastRenderedPageBreak/>
        <w:t>Метод валидизации рекомендаций:</w:t>
      </w:r>
    </w:p>
    <w:p w:rsidR="00BB25ED" w:rsidRPr="00BB25ED" w:rsidRDefault="00BB25ED" w:rsidP="00BB25ED">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Внешняя экспертная оценка</w:t>
      </w:r>
    </w:p>
    <w:p w:rsidR="00BB25ED" w:rsidRPr="00BB25ED" w:rsidRDefault="00BB25ED" w:rsidP="00BB25ED">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Внутренняя экспертная оценка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Получены комментарии со стороны врачей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опухолями головы и шеи.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Информация отсутствует</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Б. Алгоритмы действий врача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В. Информация для пациента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Рекомендации при осложнениях химиотерапии - связаться с  химиотерапевтом</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1)      </w:t>
      </w:r>
      <w:r w:rsidRPr="00BB25ED">
        <w:rPr>
          <w:rFonts w:ascii="Times New Roman" w:eastAsia="Times New Roman" w:hAnsi="Times New Roman" w:cs="Times New Roman"/>
          <w:b/>
          <w:bCs/>
          <w:color w:val="222222"/>
          <w:spacing w:val="4"/>
          <w:sz w:val="27"/>
          <w:szCs w:val="27"/>
          <w:lang w:eastAsia="ru-RU"/>
        </w:rPr>
        <w:t>При повышении температуры тела 38°C и выше:</w:t>
      </w:r>
    </w:p>
    <w:p w:rsidR="00BB25ED" w:rsidRPr="00BB25ED" w:rsidRDefault="00BB25ED" w:rsidP="00BB25ED">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Начать прием антибиотиков: по рекомендации химиотерапевта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2)  </w:t>
      </w:r>
      <w:r w:rsidRPr="00BB25ED">
        <w:rPr>
          <w:rFonts w:ascii="Times New Roman" w:eastAsia="Times New Roman" w:hAnsi="Times New Roman" w:cs="Times New Roman"/>
          <w:b/>
          <w:bCs/>
          <w:color w:val="222222"/>
          <w:spacing w:val="4"/>
          <w:sz w:val="27"/>
          <w:szCs w:val="27"/>
          <w:lang w:eastAsia="ru-RU"/>
        </w:rPr>
        <w:t>При стоматите</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BB25ED" w:rsidRPr="00BB25ED" w:rsidRDefault="00BB25ED" w:rsidP="00BB25ED">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Частое полоскание рта (каждый час) – ромашка, кора дуба, шалфей, смазывать рот облепиховым (персиковым) маслом;</w:t>
      </w:r>
    </w:p>
    <w:p w:rsidR="00BB25ED" w:rsidRPr="00BB25ED" w:rsidRDefault="00BB25ED" w:rsidP="00BB25ED">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Обрабатывать полость рта по рекомендации химиотерапевта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lastRenderedPageBreak/>
        <w:t>1)      </w:t>
      </w:r>
      <w:r w:rsidRPr="00BB25ED">
        <w:rPr>
          <w:rFonts w:ascii="Times New Roman" w:eastAsia="Times New Roman" w:hAnsi="Times New Roman" w:cs="Times New Roman"/>
          <w:b/>
          <w:bCs/>
          <w:color w:val="222222"/>
          <w:spacing w:val="4"/>
          <w:sz w:val="27"/>
          <w:szCs w:val="27"/>
          <w:lang w:eastAsia="ru-RU"/>
        </w:rPr>
        <w:t>При диарее</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Можно нежирное мясо, мучное, кисломолочное, рисовый отвар. Обильное питье.</w:t>
      </w:r>
    </w:p>
    <w:p w:rsidR="00BB25ED" w:rsidRPr="00BB25ED" w:rsidRDefault="00BB25ED" w:rsidP="00BB25ED">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Принимать препараты по рекомендации химиотерапевта</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b/>
          <w:bCs/>
          <w:color w:val="222222"/>
          <w:spacing w:val="4"/>
          <w:sz w:val="27"/>
          <w:szCs w:val="27"/>
          <w:lang w:eastAsia="ru-RU"/>
        </w:rPr>
        <w:t>4)  При тошноте</w:t>
      </w:r>
      <w:r w:rsidRPr="00BB25ED">
        <w:rPr>
          <w:rFonts w:ascii="Times New Roman" w:eastAsia="Times New Roman" w:hAnsi="Times New Roman" w:cs="Times New Roman"/>
          <w:color w:val="222222"/>
          <w:spacing w:val="4"/>
          <w:sz w:val="27"/>
          <w:szCs w:val="27"/>
          <w:lang w:eastAsia="ru-RU"/>
        </w:rPr>
        <w:t>:</w:t>
      </w:r>
    </w:p>
    <w:p w:rsidR="00BB25ED" w:rsidRPr="00BB25ED" w:rsidRDefault="00BB25ED" w:rsidP="00BB25ED">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Принимать препараты по рекомендации химиотерапевта</w:t>
      </w:r>
    </w:p>
    <w:p w:rsidR="00BB25ED" w:rsidRPr="00BB25ED" w:rsidRDefault="00BB25ED" w:rsidP="00BB25E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B25E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B25ED" w:rsidRPr="00BB25ED" w:rsidRDefault="00BB25ED" w:rsidP="00BB25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Приложение Г1. Шкала EGOG/ВОЗ для оценки общего состояния пациента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Название на русском языке: шкала оценки общего состояния пациента, разработанная Восточной Кооперативной Группой Исследования Рака.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Оригинальное название (если есть): The ECOG Scale of Performance Status.</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https://ecog-acrin.org/resources/ecog-performance-status/ [119].</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Тип: шкала оценки.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Назначение: оценка общего состояния пациента.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Содержание (шаблон) и Ключ (интерпретация).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Оценка</w:t>
      </w:r>
    </w:p>
    <w:tbl>
      <w:tblPr>
        <w:tblW w:w="21600" w:type="dxa"/>
        <w:tblCellMar>
          <w:left w:w="0" w:type="dxa"/>
          <w:right w:w="0" w:type="dxa"/>
        </w:tblCellMar>
        <w:tblLook w:val="04A0" w:firstRow="1" w:lastRow="0" w:firstColumn="1" w:lastColumn="0" w:noHBand="0" w:noVBand="1"/>
      </w:tblPr>
      <w:tblGrid>
        <w:gridCol w:w="1152"/>
        <w:gridCol w:w="20448"/>
      </w:tblGrid>
      <w:tr w:rsidR="00BB25ED" w:rsidRPr="00BB25ED" w:rsidTr="00BB25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EGOG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b/>
                <w:bCs/>
                <w:sz w:val="27"/>
                <w:szCs w:val="27"/>
                <w:lang w:eastAsia="ru-RU"/>
              </w:rPr>
              <w:t>Описание</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Пациент полностью активен, способен выполнять все, как и до заболевания (90-100 баллов по шкале Карновского)</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Пациент выполняет сидячую работу (например, легкую домашнюю или канцелярскую работу, 70-80 баллов по шкале Карновского)</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баллов по шкале Карновского)</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баллов по шкале Карновского)</w:t>
            </w:r>
          </w:p>
        </w:tc>
      </w:tr>
      <w:tr w:rsidR="00BB25ED" w:rsidRPr="00BB25ED" w:rsidTr="00BB25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5ED" w:rsidRPr="00BB25ED" w:rsidRDefault="00BB25ED" w:rsidP="00BB25ED">
            <w:pPr>
              <w:spacing w:after="0" w:line="240" w:lineRule="atLeast"/>
              <w:jc w:val="both"/>
              <w:rPr>
                <w:rFonts w:ascii="Verdana" w:eastAsia="Times New Roman" w:hAnsi="Verdana" w:cs="Times New Roman"/>
                <w:sz w:val="27"/>
                <w:szCs w:val="27"/>
                <w:lang w:eastAsia="ru-RU"/>
              </w:rPr>
            </w:pPr>
            <w:r w:rsidRPr="00BB25ED">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баллов по шкале Карновского) Смерть</w:t>
            </w:r>
          </w:p>
        </w:tc>
      </w:tr>
    </w:tbl>
    <w:p w:rsidR="00BB25ED" w:rsidRPr="00BB25ED" w:rsidRDefault="00BB25ED" w:rsidP="00BB25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5ED">
        <w:rPr>
          <w:rFonts w:ascii="Times New Roman" w:eastAsia="Times New Roman" w:hAnsi="Times New Roman" w:cs="Times New Roman"/>
          <w:b/>
          <w:bCs/>
          <w:color w:val="222222"/>
          <w:spacing w:val="4"/>
          <w:sz w:val="33"/>
          <w:szCs w:val="33"/>
          <w:lang w:eastAsia="ru-RU"/>
        </w:rPr>
        <w:t>Приложение Г2. Шкала оценки лечебного патоморфоза опухоли по Г.А. Лавниковой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Название на русском языке: Шкала оценки лечебного патоморфоза опухоли по Г.А. Лавниковой</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Оригинальное название: Шкала оценки лечебного патоморфоза опухоли по Г.А. Лавниковой</w:t>
      </w:r>
    </w:p>
    <w:p w:rsidR="00BB25ED" w:rsidRPr="00BB25ED" w:rsidRDefault="00BB25ED" w:rsidP="00BB25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r w:rsidRPr="00BB25ED">
        <w:rPr>
          <w:rFonts w:ascii="Times New Roman" w:eastAsia="Times New Roman" w:hAnsi="Times New Roman" w:cs="Times New Roman"/>
          <w:b/>
          <w:bCs/>
          <w:color w:val="222222"/>
          <w:spacing w:val="4"/>
          <w:sz w:val="27"/>
          <w:szCs w:val="27"/>
          <w:lang w:eastAsia="ru-RU"/>
        </w:rPr>
        <w:t>https://cr.minzdrav.gov.ru/scale/eb218f32-ee25-4f18-bfb6-c3b6917a8e97</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Лавникова Г.А. (1979) Гистологический метод количественной оценки терапевтического повреждения опухоли. Москва.: Методические рекомендации, 13 с</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Тип: шкала оценки.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Назначение: оценка лечебного патоморфоза опухоли.</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Содержание (шаблон) и Ключ (интерпретация).</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Оценка</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 степень – более 50% опухолевой паренхимы сохранено;</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II. степень – сохранено 20-50% опухолевой паренхимы;</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III. степень – до 20% паренхимы опухоли сохранилось в виде отдельных очагов;</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IV. степень – полное отсутствие опухолевой паренхимы</w:t>
      </w:r>
    </w:p>
    <w:p w:rsidR="00BB25ED" w:rsidRPr="00BB25ED" w:rsidRDefault="00BB25ED" w:rsidP="00BB25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5ED">
        <w:rPr>
          <w:rFonts w:ascii="Times New Roman" w:eastAsia="Times New Roman" w:hAnsi="Times New Roman" w:cs="Times New Roman"/>
          <w:color w:val="222222"/>
          <w:spacing w:val="4"/>
          <w:sz w:val="27"/>
          <w:szCs w:val="27"/>
          <w:lang w:eastAsia="ru-RU"/>
        </w:rPr>
        <w:t>Пояснения: отсутствуют.</w:t>
      </w:r>
    </w:p>
    <w:p w:rsidR="00151F94" w:rsidRDefault="00151F94">
      <w:bookmarkStart w:id="19" w:name="_GoBack"/>
      <w:bookmarkEnd w:id="19"/>
    </w:p>
    <w:sectPr w:rsidR="00151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1857"/>
    <w:multiLevelType w:val="multilevel"/>
    <w:tmpl w:val="146E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82CEE"/>
    <w:multiLevelType w:val="multilevel"/>
    <w:tmpl w:val="B968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65EAB"/>
    <w:multiLevelType w:val="multilevel"/>
    <w:tmpl w:val="1AC6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14A2C"/>
    <w:multiLevelType w:val="multilevel"/>
    <w:tmpl w:val="7896A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56C8D"/>
    <w:multiLevelType w:val="multilevel"/>
    <w:tmpl w:val="7578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27C1D"/>
    <w:multiLevelType w:val="multilevel"/>
    <w:tmpl w:val="70F6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027B5"/>
    <w:multiLevelType w:val="multilevel"/>
    <w:tmpl w:val="1F8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60C35"/>
    <w:multiLevelType w:val="multilevel"/>
    <w:tmpl w:val="2240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3048D4"/>
    <w:multiLevelType w:val="multilevel"/>
    <w:tmpl w:val="5AE4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9F6C59"/>
    <w:multiLevelType w:val="multilevel"/>
    <w:tmpl w:val="D31C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192580"/>
    <w:multiLevelType w:val="multilevel"/>
    <w:tmpl w:val="C02C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3129AD"/>
    <w:multiLevelType w:val="multilevel"/>
    <w:tmpl w:val="3E86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1692E"/>
    <w:multiLevelType w:val="multilevel"/>
    <w:tmpl w:val="A5C8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0206A5"/>
    <w:multiLevelType w:val="multilevel"/>
    <w:tmpl w:val="1E20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57012E"/>
    <w:multiLevelType w:val="multilevel"/>
    <w:tmpl w:val="E616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5F75CB"/>
    <w:multiLevelType w:val="multilevel"/>
    <w:tmpl w:val="6010B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746C27"/>
    <w:multiLevelType w:val="multilevel"/>
    <w:tmpl w:val="CF58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B8314B"/>
    <w:multiLevelType w:val="multilevel"/>
    <w:tmpl w:val="6B10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E408E0"/>
    <w:multiLevelType w:val="multilevel"/>
    <w:tmpl w:val="4324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C2592D"/>
    <w:multiLevelType w:val="multilevel"/>
    <w:tmpl w:val="A0DA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EA40AC"/>
    <w:multiLevelType w:val="multilevel"/>
    <w:tmpl w:val="9D96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9C02F4"/>
    <w:multiLevelType w:val="multilevel"/>
    <w:tmpl w:val="EC64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0879F7"/>
    <w:multiLevelType w:val="multilevel"/>
    <w:tmpl w:val="855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E232F7"/>
    <w:multiLevelType w:val="multilevel"/>
    <w:tmpl w:val="D196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2230E9"/>
    <w:multiLevelType w:val="multilevel"/>
    <w:tmpl w:val="39C8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3A1401"/>
    <w:multiLevelType w:val="multilevel"/>
    <w:tmpl w:val="2B5A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AC0000"/>
    <w:multiLevelType w:val="multilevel"/>
    <w:tmpl w:val="6B8A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AA6181"/>
    <w:multiLevelType w:val="multilevel"/>
    <w:tmpl w:val="AF6A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985C11"/>
    <w:multiLevelType w:val="multilevel"/>
    <w:tmpl w:val="6166E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854E27"/>
    <w:multiLevelType w:val="multilevel"/>
    <w:tmpl w:val="0484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324A3A"/>
    <w:multiLevelType w:val="multilevel"/>
    <w:tmpl w:val="D2FC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886963"/>
    <w:multiLevelType w:val="multilevel"/>
    <w:tmpl w:val="9E62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9908E6"/>
    <w:multiLevelType w:val="multilevel"/>
    <w:tmpl w:val="15BC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326080"/>
    <w:multiLevelType w:val="multilevel"/>
    <w:tmpl w:val="BAD0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F22BD4"/>
    <w:multiLevelType w:val="multilevel"/>
    <w:tmpl w:val="6142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D91A7B"/>
    <w:multiLevelType w:val="multilevel"/>
    <w:tmpl w:val="369E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0766A9"/>
    <w:multiLevelType w:val="multilevel"/>
    <w:tmpl w:val="40F4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D67B0A"/>
    <w:multiLevelType w:val="multilevel"/>
    <w:tmpl w:val="FE1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115587"/>
    <w:multiLevelType w:val="multilevel"/>
    <w:tmpl w:val="A37C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865E48"/>
    <w:multiLevelType w:val="multilevel"/>
    <w:tmpl w:val="71E2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0D5519C"/>
    <w:multiLevelType w:val="multilevel"/>
    <w:tmpl w:val="0FB4B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1E5910"/>
    <w:multiLevelType w:val="multilevel"/>
    <w:tmpl w:val="178C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8B430D"/>
    <w:multiLevelType w:val="multilevel"/>
    <w:tmpl w:val="1828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E95A16"/>
    <w:multiLevelType w:val="multilevel"/>
    <w:tmpl w:val="6CD4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8D02CD"/>
    <w:multiLevelType w:val="multilevel"/>
    <w:tmpl w:val="50C6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EA0083"/>
    <w:multiLevelType w:val="multilevel"/>
    <w:tmpl w:val="BFDC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AB3ADD"/>
    <w:multiLevelType w:val="multilevel"/>
    <w:tmpl w:val="CBF4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B53B66"/>
    <w:multiLevelType w:val="multilevel"/>
    <w:tmpl w:val="165E5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20C2840"/>
    <w:multiLevelType w:val="multilevel"/>
    <w:tmpl w:val="BA60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D30233"/>
    <w:multiLevelType w:val="multilevel"/>
    <w:tmpl w:val="211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073508"/>
    <w:multiLevelType w:val="multilevel"/>
    <w:tmpl w:val="6B028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5670E0"/>
    <w:multiLevelType w:val="multilevel"/>
    <w:tmpl w:val="233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F40E9C"/>
    <w:multiLevelType w:val="multilevel"/>
    <w:tmpl w:val="3ADC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5F0517"/>
    <w:multiLevelType w:val="multilevel"/>
    <w:tmpl w:val="0440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3926DD"/>
    <w:multiLevelType w:val="multilevel"/>
    <w:tmpl w:val="37E22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9A35E16"/>
    <w:multiLevelType w:val="multilevel"/>
    <w:tmpl w:val="677A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631539"/>
    <w:multiLevelType w:val="multilevel"/>
    <w:tmpl w:val="C368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4B7655"/>
    <w:multiLevelType w:val="multilevel"/>
    <w:tmpl w:val="F47E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AF7BCF"/>
    <w:multiLevelType w:val="multilevel"/>
    <w:tmpl w:val="FF72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DB7F5C"/>
    <w:multiLevelType w:val="multilevel"/>
    <w:tmpl w:val="9168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7B6631"/>
    <w:multiLevelType w:val="multilevel"/>
    <w:tmpl w:val="458C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1376C8"/>
    <w:multiLevelType w:val="multilevel"/>
    <w:tmpl w:val="3070A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FD844D6"/>
    <w:multiLevelType w:val="multilevel"/>
    <w:tmpl w:val="0392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9"/>
  </w:num>
  <w:num w:numId="3">
    <w:abstractNumId w:val="12"/>
  </w:num>
  <w:num w:numId="4">
    <w:abstractNumId w:val="34"/>
  </w:num>
  <w:num w:numId="5">
    <w:abstractNumId w:val="38"/>
  </w:num>
  <w:num w:numId="6">
    <w:abstractNumId w:val="20"/>
  </w:num>
  <w:num w:numId="7">
    <w:abstractNumId w:val="19"/>
  </w:num>
  <w:num w:numId="8">
    <w:abstractNumId w:val="27"/>
  </w:num>
  <w:num w:numId="9">
    <w:abstractNumId w:val="55"/>
  </w:num>
  <w:num w:numId="10">
    <w:abstractNumId w:val="4"/>
  </w:num>
  <w:num w:numId="11">
    <w:abstractNumId w:val="1"/>
  </w:num>
  <w:num w:numId="12">
    <w:abstractNumId w:val="32"/>
  </w:num>
  <w:num w:numId="13">
    <w:abstractNumId w:val="3"/>
  </w:num>
  <w:num w:numId="14">
    <w:abstractNumId w:val="61"/>
  </w:num>
  <w:num w:numId="15">
    <w:abstractNumId w:val="59"/>
  </w:num>
  <w:num w:numId="16">
    <w:abstractNumId w:val="9"/>
  </w:num>
  <w:num w:numId="17">
    <w:abstractNumId w:val="23"/>
  </w:num>
  <w:num w:numId="18">
    <w:abstractNumId w:val="45"/>
  </w:num>
  <w:num w:numId="19">
    <w:abstractNumId w:val="37"/>
  </w:num>
  <w:num w:numId="20">
    <w:abstractNumId w:val="52"/>
  </w:num>
  <w:num w:numId="21">
    <w:abstractNumId w:val="44"/>
  </w:num>
  <w:num w:numId="22">
    <w:abstractNumId w:val="42"/>
  </w:num>
  <w:num w:numId="23">
    <w:abstractNumId w:val="31"/>
  </w:num>
  <w:num w:numId="24">
    <w:abstractNumId w:val="2"/>
  </w:num>
  <w:num w:numId="25">
    <w:abstractNumId w:val="36"/>
  </w:num>
  <w:num w:numId="26">
    <w:abstractNumId w:val="13"/>
  </w:num>
  <w:num w:numId="27">
    <w:abstractNumId w:val="30"/>
  </w:num>
  <w:num w:numId="28">
    <w:abstractNumId w:val="15"/>
  </w:num>
  <w:num w:numId="29">
    <w:abstractNumId w:val="17"/>
  </w:num>
  <w:num w:numId="30">
    <w:abstractNumId w:val="0"/>
  </w:num>
  <w:num w:numId="31">
    <w:abstractNumId w:val="46"/>
  </w:num>
  <w:num w:numId="32">
    <w:abstractNumId w:val="22"/>
  </w:num>
  <w:num w:numId="33">
    <w:abstractNumId w:val="48"/>
  </w:num>
  <w:num w:numId="34">
    <w:abstractNumId w:val="58"/>
  </w:num>
  <w:num w:numId="35">
    <w:abstractNumId w:val="49"/>
  </w:num>
  <w:num w:numId="36">
    <w:abstractNumId w:val="33"/>
  </w:num>
  <w:num w:numId="37">
    <w:abstractNumId w:val="25"/>
  </w:num>
  <w:num w:numId="38">
    <w:abstractNumId w:val="26"/>
  </w:num>
  <w:num w:numId="39">
    <w:abstractNumId w:val="10"/>
  </w:num>
  <w:num w:numId="40">
    <w:abstractNumId w:val="29"/>
  </w:num>
  <w:num w:numId="41">
    <w:abstractNumId w:val="7"/>
  </w:num>
  <w:num w:numId="42">
    <w:abstractNumId w:val="43"/>
  </w:num>
  <w:num w:numId="43">
    <w:abstractNumId w:val="18"/>
  </w:num>
  <w:num w:numId="44">
    <w:abstractNumId w:val="57"/>
  </w:num>
  <w:num w:numId="45">
    <w:abstractNumId w:val="16"/>
  </w:num>
  <w:num w:numId="46">
    <w:abstractNumId w:val="62"/>
  </w:num>
  <w:num w:numId="47">
    <w:abstractNumId w:val="8"/>
  </w:num>
  <w:num w:numId="48">
    <w:abstractNumId w:val="41"/>
  </w:num>
  <w:num w:numId="49">
    <w:abstractNumId w:val="54"/>
  </w:num>
  <w:num w:numId="50">
    <w:abstractNumId w:val="60"/>
  </w:num>
  <w:num w:numId="51">
    <w:abstractNumId w:val="14"/>
  </w:num>
  <w:num w:numId="52">
    <w:abstractNumId w:val="35"/>
  </w:num>
  <w:num w:numId="53">
    <w:abstractNumId w:val="24"/>
  </w:num>
  <w:num w:numId="54">
    <w:abstractNumId w:val="40"/>
  </w:num>
  <w:num w:numId="55">
    <w:abstractNumId w:val="53"/>
  </w:num>
  <w:num w:numId="56">
    <w:abstractNumId w:val="28"/>
  </w:num>
  <w:num w:numId="57">
    <w:abstractNumId w:val="47"/>
  </w:num>
  <w:num w:numId="58">
    <w:abstractNumId w:val="11"/>
  </w:num>
  <w:num w:numId="59">
    <w:abstractNumId w:val="51"/>
  </w:num>
  <w:num w:numId="60">
    <w:abstractNumId w:val="21"/>
  </w:num>
  <w:num w:numId="61">
    <w:abstractNumId w:val="5"/>
  </w:num>
  <w:num w:numId="62">
    <w:abstractNumId w:val="6"/>
  </w:num>
  <w:num w:numId="63">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52F"/>
    <w:rsid w:val="00151F94"/>
    <w:rsid w:val="0046252F"/>
    <w:rsid w:val="00BB2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6405B-FCB3-48CD-9FDE-52A2ED9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B25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B25E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B25E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25E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B25E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B25ED"/>
    <w:rPr>
      <w:rFonts w:ascii="Times New Roman" w:eastAsia="Times New Roman" w:hAnsi="Times New Roman" w:cs="Times New Roman"/>
      <w:b/>
      <w:bCs/>
      <w:sz w:val="27"/>
      <w:szCs w:val="27"/>
      <w:lang w:eastAsia="ru-RU"/>
    </w:rPr>
  </w:style>
  <w:style w:type="paragraph" w:customStyle="1" w:styleId="msonormal0">
    <w:name w:val="msonormal"/>
    <w:basedOn w:val="a"/>
    <w:rsid w:val="00BB2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B25ED"/>
  </w:style>
  <w:style w:type="character" w:customStyle="1" w:styleId="titlename">
    <w:name w:val="title_name"/>
    <w:basedOn w:val="a0"/>
    <w:rsid w:val="00BB25ED"/>
  </w:style>
  <w:style w:type="character" w:customStyle="1" w:styleId="titlecontent">
    <w:name w:val="title_content"/>
    <w:basedOn w:val="a0"/>
    <w:rsid w:val="00BB25ED"/>
  </w:style>
  <w:style w:type="character" w:customStyle="1" w:styleId="titlenamecolumn">
    <w:name w:val="title_name_column"/>
    <w:basedOn w:val="a0"/>
    <w:rsid w:val="00BB25ED"/>
  </w:style>
  <w:style w:type="character" w:customStyle="1" w:styleId="titlename1">
    <w:name w:val="title_name1"/>
    <w:basedOn w:val="a0"/>
    <w:rsid w:val="00BB25ED"/>
  </w:style>
  <w:style w:type="character" w:customStyle="1" w:styleId="titlecontent1">
    <w:name w:val="title_content1"/>
    <w:basedOn w:val="a0"/>
    <w:rsid w:val="00BB25ED"/>
  </w:style>
  <w:style w:type="character" w:customStyle="1" w:styleId="titlecontent2">
    <w:name w:val="title_content2"/>
    <w:basedOn w:val="a0"/>
    <w:rsid w:val="00BB25ED"/>
  </w:style>
  <w:style w:type="paragraph" w:styleId="a3">
    <w:name w:val="Normal (Web)"/>
    <w:basedOn w:val="a"/>
    <w:uiPriority w:val="99"/>
    <w:semiHidden/>
    <w:unhideWhenUsed/>
    <w:rsid w:val="00BB2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25ED"/>
    <w:rPr>
      <w:b/>
      <w:bCs/>
    </w:rPr>
  </w:style>
  <w:style w:type="character" w:styleId="a5">
    <w:name w:val="Emphasis"/>
    <w:basedOn w:val="a0"/>
    <w:uiPriority w:val="20"/>
    <w:qFormat/>
    <w:rsid w:val="00BB25ED"/>
    <w:rPr>
      <w:i/>
      <w:iCs/>
    </w:rPr>
  </w:style>
  <w:style w:type="paragraph" w:customStyle="1" w:styleId="marginl">
    <w:name w:val="marginl"/>
    <w:basedOn w:val="a"/>
    <w:rsid w:val="00BB2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B25ED"/>
    <w:rPr>
      <w:color w:val="0000FF"/>
      <w:u w:val="single"/>
    </w:rPr>
  </w:style>
  <w:style w:type="character" w:styleId="a7">
    <w:name w:val="FollowedHyperlink"/>
    <w:basedOn w:val="a0"/>
    <w:uiPriority w:val="99"/>
    <w:semiHidden/>
    <w:unhideWhenUsed/>
    <w:rsid w:val="00BB25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942405">
      <w:bodyDiv w:val="1"/>
      <w:marLeft w:val="0"/>
      <w:marRight w:val="0"/>
      <w:marTop w:val="0"/>
      <w:marBottom w:val="0"/>
      <w:divBdr>
        <w:top w:val="none" w:sz="0" w:space="0" w:color="auto"/>
        <w:left w:val="none" w:sz="0" w:space="0" w:color="auto"/>
        <w:bottom w:val="none" w:sz="0" w:space="0" w:color="auto"/>
        <w:right w:val="none" w:sz="0" w:space="0" w:color="auto"/>
      </w:divBdr>
      <w:divsChild>
        <w:div w:id="1438257516">
          <w:marLeft w:val="0"/>
          <w:marRight w:val="0"/>
          <w:marTop w:val="0"/>
          <w:marBottom w:val="0"/>
          <w:divBdr>
            <w:top w:val="none" w:sz="0" w:space="0" w:color="auto"/>
            <w:left w:val="none" w:sz="0" w:space="0" w:color="auto"/>
            <w:bottom w:val="none" w:sz="0" w:space="0" w:color="auto"/>
            <w:right w:val="none" w:sz="0" w:space="0" w:color="auto"/>
          </w:divBdr>
        </w:div>
        <w:div w:id="1507477620">
          <w:marLeft w:val="0"/>
          <w:marRight w:val="0"/>
          <w:marTop w:val="0"/>
          <w:marBottom w:val="0"/>
          <w:divBdr>
            <w:top w:val="none" w:sz="0" w:space="0" w:color="auto"/>
            <w:left w:val="none" w:sz="0" w:space="0" w:color="auto"/>
            <w:bottom w:val="none" w:sz="0" w:space="0" w:color="auto"/>
            <w:right w:val="none" w:sz="0" w:space="0" w:color="auto"/>
          </w:divBdr>
        </w:div>
        <w:div w:id="1196960695">
          <w:marLeft w:val="0"/>
          <w:marRight w:val="0"/>
          <w:marTop w:val="0"/>
          <w:marBottom w:val="0"/>
          <w:divBdr>
            <w:top w:val="none" w:sz="0" w:space="0" w:color="auto"/>
            <w:left w:val="none" w:sz="0" w:space="0" w:color="auto"/>
            <w:bottom w:val="none" w:sz="0" w:space="0" w:color="auto"/>
            <w:right w:val="none" w:sz="0" w:space="0" w:color="auto"/>
          </w:divBdr>
          <w:divsChild>
            <w:div w:id="1547140086">
              <w:marLeft w:val="0"/>
              <w:marRight w:val="0"/>
              <w:marTop w:val="0"/>
              <w:marBottom w:val="0"/>
              <w:divBdr>
                <w:top w:val="none" w:sz="0" w:space="0" w:color="auto"/>
                <w:left w:val="none" w:sz="0" w:space="0" w:color="auto"/>
                <w:bottom w:val="none" w:sz="0" w:space="0" w:color="auto"/>
                <w:right w:val="none" w:sz="0" w:space="0" w:color="auto"/>
              </w:divBdr>
              <w:divsChild>
                <w:div w:id="915865779">
                  <w:marLeft w:val="0"/>
                  <w:marRight w:val="0"/>
                  <w:marTop w:val="0"/>
                  <w:marBottom w:val="1500"/>
                  <w:divBdr>
                    <w:top w:val="none" w:sz="0" w:space="0" w:color="auto"/>
                    <w:left w:val="none" w:sz="0" w:space="0" w:color="auto"/>
                    <w:bottom w:val="none" w:sz="0" w:space="0" w:color="auto"/>
                    <w:right w:val="none" w:sz="0" w:space="0" w:color="auto"/>
                  </w:divBdr>
                </w:div>
              </w:divsChild>
            </w:div>
            <w:div w:id="730616901">
              <w:marLeft w:val="0"/>
              <w:marRight w:val="0"/>
              <w:marTop w:val="0"/>
              <w:marBottom w:val="0"/>
              <w:divBdr>
                <w:top w:val="none" w:sz="0" w:space="0" w:color="auto"/>
                <w:left w:val="none" w:sz="0" w:space="0" w:color="auto"/>
                <w:bottom w:val="none" w:sz="0" w:space="0" w:color="auto"/>
                <w:right w:val="none" w:sz="0" w:space="0" w:color="auto"/>
              </w:divBdr>
              <w:divsChild>
                <w:div w:id="56321055">
                  <w:marLeft w:val="0"/>
                  <w:marRight w:val="0"/>
                  <w:marTop w:val="0"/>
                  <w:marBottom w:val="0"/>
                  <w:divBdr>
                    <w:top w:val="none" w:sz="0" w:space="0" w:color="auto"/>
                    <w:left w:val="none" w:sz="0" w:space="0" w:color="auto"/>
                    <w:bottom w:val="none" w:sz="0" w:space="0" w:color="auto"/>
                    <w:right w:val="none" w:sz="0" w:space="0" w:color="auto"/>
                  </w:divBdr>
                  <w:divsChild>
                    <w:div w:id="7372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86650">
              <w:marLeft w:val="0"/>
              <w:marRight w:val="0"/>
              <w:marTop w:val="0"/>
              <w:marBottom w:val="0"/>
              <w:divBdr>
                <w:top w:val="none" w:sz="0" w:space="0" w:color="auto"/>
                <w:left w:val="none" w:sz="0" w:space="0" w:color="auto"/>
                <w:bottom w:val="none" w:sz="0" w:space="0" w:color="auto"/>
                <w:right w:val="none" w:sz="0" w:space="0" w:color="auto"/>
              </w:divBdr>
              <w:divsChild>
                <w:div w:id="275066594">
                  <w:marLeft w:val="0"/>
                  <w:marRight w:val="0"/>
                  <w:marTop w:val="0"/>
                  <w:marBottom w:val="0"/>
                  <w:divBdr>
                    <w:top w:val="none" w:sz="0" w:space="0" w:color="auto"/>
                    <w:left w:val="none" w:sz="0" w:space="0" w:color="auto"/>
                    <w:bottom w:val="none" w:sz="0" w:space="0" w:color="auto"/>
                    <w:right w:val="none" w:sz="0" w:space="0" w:color="auto"/>
                  </w:divBdr>
                  <w:divsChild>
                    <w:div w:id="18894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57087">
              <w:marLeft w:val="0"/>
              <w:marRight w:val="0"/>
              <w:marTop w:val="0"/>
              <w:marBottom w:val="0"/>
              <w:divBdr>
                <w:top w:val="none" w:sz="0" w:space="0" w:color="auto"/>
                <w:left w:val="none" w:sz="0" w:space="0" w:color="auto"/>
                <w:bottom w:val="none" w:sz="0" w:space="0" w:color="auto"/>
                <w:right w:val="none" w:sz="0" w:space="0" w:color="auto"/>
              </w:divBdr>
              <w:divsChild>
                <w:div w:id="1430156050">
                  <w:marLeft w:val="0"/>
                  <w:marRight w:val="0"/>
                  <w:marTop w:val="0"/>
                  <w:marBottom w:val="0"/>
                  <w:divBdr>
                    <w:top w:val="none" w:sz="0" w:space="0" w:color="auto"/>
                    <w:left w:val="none" w:sz="0" w:space="0" w:color="auto"/>
                    <w:bottom w:val="none" w:sz="0" w:space="0" w:color="auto"/>
                    <w:right w:val="none" w:sz="0" w:space="0" w:color="auto"/>
                  </w:divBdr>
                  <w:divsChild>
                    <w:div w:id="15449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00774">
              <w:marLeft w:val="0"/>
              <w:marRight w:val="0"/>
              <w:marTop w:val="0"/>
              <w:marBottom w:val="0"/>
              <w:divBdr>
                <w:top w:val="none" w:sz="0" w:space="0" w:color="auto"/>
                <w:left w:val="none" w:sz="0" w:space="0" w:color="auto"/>
                <w:bottom w:val="none" w:sz="0" w:space="0" w:color="auto"/>
                <w:right w:val="none" w:sz="0" w:space="0" w:color="auto"/>
              </w:divBdr>
              <w:divsChild>
                <w:div w:id="1166171868">
                  <w:marLeft w:val="0"/>
                  <w:marRight w:val="0"/>
                  <w:marTop w:val="0"/>
                  <w:marBottom w:val="0"/>
                  <w:divBdr>
                    <w:top w:val="none" w:sz="0" w:space="0" w:color="auto"/>
                    <w:left w:val="none" w:sz="0" w:space="0" w:color="auto"/>
                    <w:bottom w:val="none" w:sz="0" w:space="0" w:color="auto"/>
                    <w:right w:val="none" w:sz="0" w:space="0" w:color="auto"/>
                  </w:divBdr>
                  <w:divsChild>
                    <w:div w:id="18626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4435">
              <w:marLeft w:val="0"/>
              <w:marRight w:val="0"/>
              <w:marTop w:val="450"/>
              <w:marBottom w:val="0"/>
              <w:divBdr>
                <w:top w:val="none" w:sz="0" w:space="0" w:color="auto"/>
                <w:left w:val="none" w:sz="0" w:space="0" w:color="auto"/>
                <w:bottom w:val="none" w:sz="0" w:space="0" w:color="auto"/>
                <w:right w:val="none" w:sz="0" w:space="0" w:color="auto"/>
              </w:divBdr>
              <w:divsChild>
                <w:div w:id="1749422009">
                  <w:marLeft w:val="0"/>
                  <w:marRight w:val="0"/>
                  <w:marTop w:val="0"/>
                  <w:marBottom w:val="0"/>
                  <w:divBdr>
                    <w:top w:val="none" w:sz="0" w:space="0" w:color="auto"/>
                    <w:left w:val="none" w:sz="0" w:space="0" w:color="auto"/>
                    <w:bottom w:val="none" w:sz="0" w:space="0" w:color="auto"/>
                    <w:right w:val="none" w:sz="0" w:space="0" w:color="auto"/>
                  </w:divBdr>
                </w:div>
              </w:divsChild>
            </w:div>
            <w:div w:id="1932618534">
              <w:marLeft w:val="0"/>
              <w:marRight w:val="0"/>
              <w:marTop w:val="450"/>
              <w:marBottom w:val="0"/>
              <w:divBdr>
                <w:top w:val="none" w:sz="0" w:space="0" w:color="auto"/>
                <w:left w:val="none" w:sz="0" w:space="0" w:color="auto"/>
                <w:bottom w:val="none" w:sz="0" w:space="0" w:color="auto"/>
                <w:right w:val="none" w:sz="0" w:space="0" w:color="auto"/>
              </w:divBdr>
              <w:divsChild>
                <w:div w:id="1358578091">
                  <w:marLeft w:val="0"/>
                  <w:marRight w:val="0"/>
                  <w:marTop w:val="0"/>
                  <w:marBottom w:val="3750"/>
                  <w:divBdr>
                    <w:top w:val="none" w:sz="0" w:space="0" w:color="auto"/>
                    <w:left w:val="none" w:sz="0" w:space="0" w:color="auto"/>
                    <w:bottom w:val="none" w:sz="0" w:space="0" w:color="auto"/>
                    <w:right w:val="none" w:sz="0" w:space="0" w:color="auto"/>
                  </w:divBdr>
                </w:div>
                <w:div w:id="167445707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14126184">
          <w:marLeft w:val="0"/>
          <w:marRight w:val="0"/>
          <w:marTop w:val="0"/>
          <w:marBottom w:val="0"/>
          <w:divBdr>
            <w:top w:val="none" w:sz="0" w:space="0" w:color="auto"/>
            <w:left w:val="none" w:sz="0" w:space="0" w:color="auto"/>
            <w:bottom w:val="none" w:sz="0" w:space="0" w:color="auto"/>
            <w:right w:val="none" w:sz="0" w:space="0" w:color="auto"/>
          </w:divBdr>
          <w:divsChild>
            <w:div w:id="362052348">
              <w:marLeft w:val="0"/>
              <w:marRight w:val="0"/>
              <w:marTop w:val="900"/>
              <w:marBottom w:val="600"/>
              <w:divBdr>
                <w:top w:val="none" w:sz="0" w:space="0" w:color="auto"/>
                <w:left w:val="none" w:sz="0" w:space="0" w:color="auto"/>
                <w:bottom w:val="none" w:sz="0" w:space="0" w:color="auto"/>
                <w:right w:val="none" w:sz="0" w:space="0" w:color="auto"/>
              </w:divBdr>
            </w:div>
            <w:div w:id="1638142870">
              <w:marLeft w:val="0"/>
              <w:marRight w:val="0"/>
              <w:marTop w:val="0"/>
              <w:marBottom w:val="0"/>
              <w:divBdr>
                <w:top w:val="none" w:sz="0" w:space="0" w:color="auto"/>
                <w:left w:val="none" w:sz="0" w:space="0" w:color="auto"/>
                <w:bottom w:val="none" w:sz="0" w:space="0" w:color="auto"/>
                <w:right w:val="none" w:sz="0" w:space="0" w:color="auto"/>
              </w:divBdr>
              <w:divsChild>
                <w:div w:id="115968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2615">
          <w:marLeft w:val="0"/>
          <w:marRight w:val="0"/>
          <w:marTop w:val="0"/>
          <w:marBottom w:val="0"/>
          <w:divBdr>
            <w:top w:val="none" w:sz="0" w:space="0" w:color="auto"/>
            <w:left w:val="none" w:sz="0" w:space="0" w:color="auto"/>
            <w:bottom w:val="none" w:sz="0" w:space="0" w:color="auto"/>
            <w:right w:val="none" w:sz="0" w:space="0" w:color="auto"/>
          </w:divBdr>
          <w:divsChild>
            <w:div w:id="179584818">
              <w:marLeft w:val="0"/>
              <w:marRight w:val="0"/>
              <w:marTop w:val="900"/>
              <w:marBottom w:val="600"/>
              <w:divBdr>
                <w:top w:val="none" w:sz="0" w:space="0" w:color="auto"/>
                <w:left w:val="none" w:sz="0" w:space="0" w:color="auto"/>
                <w:bottom w:val="none" w:sz="0" w:space="0" w:color="auto"/>
                <w:right w:val="none" w:sz="0" w:space="0" w:color="auto"/>
              </w:divBdr>
            </w:div>
            <w:div w:id="227695050">
              <w:marLeft w:val="0"/>
              <w:marRight w:val="0"/>
              <w:marTop w:val="0"/>
              <w:marBottom w:val="0"/>
              <w:divBdr>
                <w:top w:val="none" w:sz="0" w:space="0" w:color="auto"/>
                <w:left w:val="none" w:sz="0" w:space="0" w:color="auto"/>
                <w:bottom w:val="none" w:sz="0" w:space="0" w:color="auto"/>
                <w:right w:val="none" w:sz="0" w:space="0" w:color="auto"/>
              </w:divBdr>
              <w:divsChild>
                <w:div w:id="13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1256">
          <w:marLeft w:val="0"/>
          <w:marRight w:val="0"/>
          <w:marTop w:val="0"/>
          <w:marBottom w:val="0"/>
          <w:divBdr>
            <w:top w:val="none" w:sz="0" w:space="0" w:color="auto"/>
            <w:left w:val="none" w:sz="0" w:space="0" w:color="auto"/>
            <w:bottom w:val="none" w:sz="0" w:space="0" w:color="auto"/>
            <w:right w:val="none" w:sz="0" w:space="0" w:color="auto"/>
          </w:divBdr>
          <w:divsChild>
            <w:div w:id="740951134">
              <w:marLeft w:val="0"/>
              <w:marRight w:val="0"/>
              <w:marTop w:val="900"/>
              <w:marBottom w:val="600"/>
              <w:divBdr>
                <w:top w:val="none" w:sz="0" w:space="0" w:color="auto"/>
                <w:left w:val="none" w:sz="0" w:space="0" w:color="auto"/>
                <w:bottom w:val="none" w:sz="0" w:space="0" w:color="auto"/>
                <w:right w:val="none" w:sz="0" w:space="0" w:color="auto"/>
              </w:divBdr>
            </w:div>
          </w:divsChild>
        </w:div>
        <w:div w:id="1788506059">
          <w:marLeft w:val="0"/>
          <w:marRight w:val="0"/>
          <w:marTop w:val="0"/>
          <w:marBottom w:val="0"/>
          <w:divBdr>
            <w:top w:val="none" w:sz="0" w:space="0" w:color="auto"/>
            <w:left w:val="none" w:sz="0" w:space="0" w:color="auto"/>
            <w:bottom w:val="none" w:sz="0" w:space="0" w:color="auto"/>
            <w:right w:val="none" w:sz="0" w:space="0" w:color="auto"/>
          </w:divBdr>
          <w:divsChild>
            <w:div w:id="1292713144">
              <w:marLeft w:val="0"/>
              <w:marRight w:val="0"/>
              <w:marTop w:val="900"/>
              <w:marBottom w:val="600"/>
              <w:divBdr>
                <w:top w:val="none" w:sz="0" w:space="0" w:color="auto"/>
                <w:left w:val="none" w:sz="0" w:space="0" w:color="auto"/>
                <w:bottom w:val="none" w:sz="0" w:space="0" w:color="auto"/>
                <w:right w:val="none" w:sz="0" w:space="0" w:color="auto"/>
              </w:divBdr>
            </w:div>
            <w:div w:id="1067072772">
              <w:marLeft w:val="0"/>
              <w:marRight w:val="0"/>
              <w:marTop w:val="0"/>
              <w:marBottom w:val="0"/>
              <w:divBdr>
                <w:top w:val="none" w:sz="0" w:space="0" w:color="auto"/>
                <w:left w:val="none" w:sz="0" w:space="0" w:color="auto"/>
                <w:bottom w:val="none" w:sz="0" w:space="0" w:color="auto"/>
                <w:right w:val="none" w:sz="0" w:space="0" w:color="auto"/>
              </w:divBdr>
              <w:divsChild>
                <w:div w:id="18764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7540">
          <w:marLeft w:val="0"/>
          <w:marRight w:val="0"/>
          <w:marTop w:val="0"/>
          <w:marBottom w:val="0"/>
          <w:divBdr>
            <w:top w:val="none" w:sz="0" w:space="0" w:color="auto"/>
            <w:left w:val="none" w:sz="0" w:space="0" w:color="auto"/>
            <w:bottom w:val="none" w:sz="0" w:space="0" w:color="auto"/>
            <w:right w:val="none" w:sz="0" w:space="0" w:color="auto"/>
          </w:divBdr>
          <w:divsChild>
            <w:div w:id="1603220089">
              <w:marLeft w:val="0"/>
              <w:marRight w:val="0"/>
              <w:marTop w:val="900"/>
              <w:marBottom w:val="600"/>
              <w:divBdr>
                <w:top w:val="none" w:sz="0" w:space="0" w:color="auto"/>
                <w:left w:val="none" w:sz="0" w:space="0" w:color="auto"/>
                <w:bottom w:val="none" w:sz="0" w:space="0" w:color="auto"/>
                <w:right w:val="none" w:sz="0" w:space="0" w:color="auto"/>
              </w:divBdr>
            </w:div>
            <w:div w:id="2007323713">
              <w:marLeft w:val="0"/>
              <w:marRight w:val="0"/>
              <w:marTop w:val="0"/>
              <w:marBottom w:val="0"/>
              <w:divBdr>
                <w:top w:val="none" w:sz="0" w:space="0" w:color="auto"/>
                <w:left w:val="none" w:sz="0" w:space="0" w:color="auto"/>
                <w:bottom w:val="none" w:sz="0" w:space="0" w:color="auto"/>
                <w:right w:val="none" w:sz="0" w:space="0" w:color="auto"/>
              </w:divBdr>
              <w:divsChild>
                <w:div w:id="6412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669384">
          <w:marLeft w:val="0"/>
          <w:marRight w:val="0"/>
          <w:marTop w:val="0"/>
          <w:marBottom w:val="0"/>
          <w:divBdr>
            <w:top w:val="none" w:sz="0" w:space="0" w:color="auto"/>
            <w:left w:val="none" w:sz="0" w:space="0" w:color="auto"/>
            <w:bottom w:val="none" w:sz="0" w:space="0" w:color="auto"/>
            <w:right w:val="none" w:sz="0" w:space="0" w:color="auto"/>
          </w:divBdr>
          <w:divsChild>
            <w:div w:id="1593009999">
              <w:marLeft w:val="0"/>
              <w:marRight w:val="0"/>
              <w:marTop w:val="900"/>
              <w:marBottom w:val="600"/>
              <w:divBdr>
                <w:top w:val="none" w:sz="0" w:space="0" w:color="auto"/>
                <w:left w:val="none" w:sz="0" w:space="0" w:color="auto"/>
                <w:bottom w:val="none" w:sz="0" w:space="0" w:color="auto"/>
                <w:right w:val="none" w:sz="0" w:space="0" w:color="auto"/>
              </w:divBdr>
            </w:div>
            <w:div w:id="1013412884">
              <w:marLeft w:val="0"/>
              <w:marRight w:val="0"/>
              <w:marTop w:val="0"/>
              <w:marBottom w:val="0"/>
              <w:divBdr>
                <w:top w:val="none" w:sz="0" w:space="0" w:color="auto"/>
                <w:left w:val="none" w:sz="0" w:space="0" w:color="auto"/>
                <w:bottom w:val="none" w:sz="0" w:space="0" w:color="auto"/>
                <w:right w:val="none" w:sz="0" w:space="0" w:color="auto"/>
              </w:divBdr>
              <w:divsChild>
                <w:div w:id="17067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32705">
          <w:marLeft w:val="0"/>
          <w:marRight w:val="0"/>
          <w:marTop w:val="0"/>
          <w:marBottom w:val="0"/>
          <w:divBdr>
            <w:top w:val="none" w:sz="0" w:space="0" w:color="auto"/>
            <w:left w:val="none" w:sz="0" w:space="0" w:color="auto"/>
            <w:bottom w:val="none" w:sz="0" w:space="0" w:color="auto"/>
            <w:right w:val="none" w:sz="0" w:space="0" w:color="auto"/>
          </w:divBdr>
          <w:divsChild>
            <w:div w:id="938292010">
              <w:marLeft w:val="0"/>
              <w:marRight w:val="0"/>
              <w:marTop w:val="900"/>
              <w:marBottom w:val="600"/>
              <w:divBdr>
                <w:top w:val="none" w:sz="0" w:space="0" w:color="auto"/>
                <w:left w:val="none" w:sz="0" w:space="0" w:color="auto"/>
                <w:bottom w:val="none" w:sz="0" w:space="0" w:color="auto"/>
                <w:right w:val="none" w:sz="0" w:space="0" w:color="auto"/>
              </w:divBdr>
            </w:div>
            <w:div w:id="1112826811">
              <w:marLeft w:val="0"/>
              <w:marRight w:val="0"/>
              <w:marTop w:val="0"/>
              <w:marBottom w:val="0"/>
              <w:divBdr>
                <w:top w:val="none" w:sz="0" w:space="0" w:color="auto"/>
                <w:left w:val="none" w:sz="0" w:space="0" w:color="auto"/>
                <w:bottom w:val="none" w:sz="0" w:space="0" w:color="auto"/>
                <w:right w:val="none" w:sz="0" w:space="0" w:color="auto"/>
              </w:divBdr>
              <w:divsChild>
                <w:div w:id="156259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9267">
          <w:marLeft w:val="0"/>
          <w:marRight w:val="0"/>
          <w:marTop w:val="0"/>
          <w:marBottom w:val="0"/>
          <w:divBdr>
            <w:top w:val="none" w:sz="0" w:space="0" w:color="auto"/>
            <w:left w:val="none" w:sz="0" w:space="0" w:color="auto"/>
            <w:bottom w:val="none" w:sz="0" w:space="0" w:color="auto"/>
            <w:right w:val="none" w:sz="0" w:space="0" w:color="auto"/>
          </w:divBdr>
          <w:divsChild>
            <w:div w:id="317806429">
              <w:marLeft w:val="0"/>
              <w:marRight w:val="0"/>
              <w:marTop w:val="900"/>
              <w:marBottom w:val="600"/>
              <w:divBdr>
                <w:top w:val="none" w:sz="0" w:space="0" w:color="auto"/>
                <w:left w:val="none" w:sz="0" w:space="0" w:color="auto"/>
                <w:bottom w:val="none" w:sz="0" w:space="0" w:color="auto"/>
                <w:right w:val="none" w:sz="0" w:space="0" w:color="auto"/>
              </w:divBdr>
            </w:div>
            <w:div w:id="1497501538">
              <w:marLeft w:val="0"/>
              <w:marRight w:val="0"/>
              <w:marTop w:val="0"/>
              <w:marBottom w:val="0"/>
              <w:divBdr>
                <w:top w:val="none" w:sz="0" w:space="0" w:color="auto"/>
                <w:left w:val="none" w:sz="0" w:space="0" w:color="auto"/>
                <w:bottom w:val="none" w:sz="0" w:space="0" w:color="auto"/>
                <w:right w:val="none" w:sz="0" w:space="0" w:color="auto"/>
              </w:divBdr>
              <w:divsChild>
                <w:div w:id="107023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09975">
          <w:marLeft w:val="0"/>
          <w:marRight w:val="0"/>
          <w:marTop w:val="0"/>
          <w:marBottom w:val="0"/>
          <w:divBdr>
            <w:top w:val="none" w:sz="0" w:space="0" w:color="auto"/>
            <w:left w:val="none" w:sz="0" w:space="0" w:color="auto"/>
            <w:bottom w:val="none" w:sz="0" w:space="0" w:color="auto"/>
            <w:right w:val="none" w:sz="0" w:space="0" w:color="auto"/>
          </w:divBdr>
          <w:divsChild>
            <w:div w:id="1390953568">
              <w:marLeft w:val="0"/>
              <w:marRight w:val="0"/>
              <w:marTop w:val="900"/>
              <w:marBottom w:val="600"/>
              <w:divBdr>
                <w:top w:val="none" w:sz="0" w:space="0" w:color="auto"/>
                <w:left w:val="none" w:sz="0" w:space="0" w:color="auto"/>
                <w:bottom w:val="none" w:sz="0" w:space="0" w:color="auto"/>
                <w:right w:val="none" w:sz="0" w:space="0" w:color="auto"/>
              </w:divBdr>
            </w:div>
            <w:div w:id="85074459">
              <w:marLeft w:val="0"/>
              <w:marRight w:val="0"/>
              <w:marTop w:val="0"/>
              <w:marBottom w:val="0"/>
              <w:divBdr>
                <w:top w:val="none" w:sz="0" w:space="0" w:color="auto"/>
                <w:left w:val="none" w:sz="0" w:space="0" w:color="auto"/>
                <w:bottom w:val="none" w:sz="0" w:space="0" w:color="auto"/>
                <w:right w:val="none" w:sz="0" w:space="0" w:color="auto"/>
              </w:divBdr>
              <w:divsChild>
                <w:div w:id="83762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4960">
          <w:marLeft w:val="0"/>
          <w:marRight w:val="0"/>
          <w:marTop w:val="0"/>
          <w:marBottom w:val="0"/>
          <w:divBdr>
            <w:top w:val="none" w:sz="0" w:space="0" w:color="auto"/>
            <w:left w:val="none" w:sz="0" w:space="0" w:color="auto"/>
            <w:bottom w:val="none" w:sz="0" w:space="0" w:color="auto"/>
            <w:right w:val="none" w:sz="0" w:space="0" w:color="auto"/>
          </w:divBdr>
          <w:divsChild>
            <w:div w:id="220602791">
              <w:marLeft w:val="0"/>
              <w:marRight w:val="0"/>
              <w:marTop w:val="900"/>
              <w:marBottom w:val="600"/>
              <w:divBdr>
                <w:top w:val="none" w:sz="0" w:space="0" w:color="auto"/>
                <w:left w:val="none" w:sz="0" w:space="0" w:color="auto"/>
                <w:bottom w:val="none" w:sz="0" w:space="0" w:color="auto"/>
                <w:right w:val="none" w:sz="0" w:space="0" w:color="auto"/>
              </w:divBdr>
            </w:div>
            <w:div w:id="676737079">
              <w:marLeft w:val="0"/>
              <w:marRight w:val="0"/>
              <w:marTop w:val="0"/>
              <w:marBottom w:val="0"/>
              <w:divBdr>
                <w:top w:val="none" w:sz="0" w:space="0" w:color="auto"/>
                <w:left w:val="none" w:sz="0" w:space="0" w:color="auto"/>
                <w:bottom w:val="none" w:sz="0" w:space="0" w:color="auto"/>
                <w:right w:val="none" w:sz="0" w:space="0" w:color="auto"/>
              </w:divBdr>
              <w:divsChild>
                <w:div w:id="15089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10190">
          <w:marLeft w:val="0"/>
          <w:marRight w:val="0"/>
          <w:marTop w:val="0"/>
          <w:marBottom w:val="0"/>
          <w:divBdr>
            <w:top w:val="none" w:sz="0" w:space="0" w:color="auto"/>
            <w:left w:val="none" w:sz="0" w:space="0" w:color="auto"/>
            <w:bottom w:val="none" w:sz="0" w:space="0" w:color="auto"/>
            <w:right w:val="none" w:sz="0" w:space="0" w:color="auto"/>
          </w:divBdr>
          <w:divsChild>
            <w:div w:id="1318653831">
              <w:marLeft w:val="0"/>
              <w:marRight w:val="0"/>
              <w:marTop w:val="900"/>
              <w:marBottom w:val="600"/>
              <w:divBdr>
                <w:top w:val="none" w:sz="0" w:space="0" w:color="auto"/>
                <w:left w:val="none" w:sz="0" w:space="0" w:color="auto"/>
                <w:bottom w:val="none" w:sz="0" w:space="0" w:color="auto"/>
                <w:right w:val="none" w:sz="0" w:space="0" w:color="auto"/>
              </w:divBdr>
            </w:div>
            <w:div w:id="1989359620">
              <w:marLeft w:val="0"/>
              <w:marRight w:val="0"/>
              <w:marTop w:val="0"/>
              <w:marBottom w:val="0"/>
              <w:divBdr>
                <w:top w:val="none" w:sz="0" w:space="0" w:color="auto"/>
                <w:left w:val="none" w:sz="0" w:space="0" w:color="auto"/>
                <w:bottom w:val="none" w:sz="0" w:space="0" w:color="auto"/>
                <w:right w:val="none" w:sz="0" w:space="0" w:color="auto"/>
              </w:divBdr>
              <w:divsChild>
                <w:div w:id="15414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8425">
          <w:marLeft w:val="0"/>
          <w:marRight w:val="0"/>
          <w:marTop w:val="0"/>
          <w:marBottom w:val="0"/>
          <w:divBdr>
            <w:top w:val="none" w:sz="0" w:space="0" w:color="auto"/>
            <w:left w:val="none" w:sz="0" w:space="0" w:color="auto"/>
            <w:bottom w:val="none" w:sz="0" w:space="0" w:color="auto"/>
            <w:right w:val="none" w:sz="0" w:space="0" w:color="auto"/>
          </w:divBdr>
          <w:divsChild>
            <w:div w:id="102267354">
              <w:marLeft w:val="0"/>
              <w:marRight w:val="0"/>
              <w:marTop w:val="900"/>
              <w:marBottom w:val="600"/>
              <w:divBdr>
                <w:top w:val="none" w:sz="0" w:space="0" w:color="auto"/>
                <w:left w:val="none" w:sz="0" w:space="0" w:color="auto"/>
                <w:bottom w:val="none" w:sz="0" w:space="0" w:color="auto"/>
                <w:right w:val="none" w:sz="0" w:space="0" w:color="auto"/>
              </w:divBdr>
            </w:div>
            <w:div w:id="851794884">
              <w:marLeft w:val="0"/>
              <w:marRight w:val="0"/>
              <w:marTop w:val="0"/>
              <w:marBottom w:val="0"/>
              <w:divBdr>
                <w:top w:val="none" w:sz="0" w:space="0" w:color="auto"/>
                <w:left w:val="none" w:sz="0" w:space="0" w:color="auto"/>
                <w:bottom w:val="none" w:sz="0" w:space="0" w:color="auto"/>
                <w:right w:val="none" w:sz="0" w:space="0" w:color="auto"/>
              </w:divBdr>
              <w:divsChild>
                <w:div w:id="10075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62711">
          <w:marLeft w:val="0"/>
          <w:marRight w:val="0"/>
          <w:marTop w:val="0"/>
          <w:marBottom w:val="0"/>
          <w:divBdr>
            <w:top w:val="none" w:sz="0" w:space="0" w:color="auto"/>
            <w:left w:val="none" w:sz="0" w:space="0" w:color="auto"/>
            <w:bottom w:val="none" w:sz="0" w:space="0" w:color="auto"/>
            <w:right w:val="none" w:sz="0" w:space="0" w:color="auto"/>
          </w:divBdr>
          <w:divsChild>
            <w:div w:id="56100495">
              <w:marLeft w:val="0"/>
              <w:marRight w:val="0"/>
              <w:marTop w:val="900"/>
              <w:marBottom w:val="600"/>
              <w:divBdr>
                <w:top w:val="none" w:sz="0" w:space="0" w:color="auto"/>
                <w:left w:val="none" w:sz="0" w:space="0" w:color="auto"/>
                <w:bottom w:val="none" w:sz="0" w:space="0" w:color="auto"/>
                <w:right w:val="none" w:sz="0" w:space="0" w:color="auto"/>
              </w:divBdr>
            </w:div>
            <w:div w:id="991913443">
              <w:marLeft w:val="0"/>
              <w:marRight w:val="0"/>
              <w:marTop w:val="0"/>
              <w:marBottom w:val="0"/>
              <w:divBdr>
                <w:top w:val="none" w:sz="0" w:space="0" w:color="auto"/>
                <w:left w:val="none" w:sz="0" w:space="0" w:color="auto"/>
                <w:bottom w:val="none" w:sz="0" w:space="0" w:color="auto"/>
                <w:right w:val="none" w:sz="0" w:space="0" w:color="auto"/>
              </w:divBdr>
              <w:divsChild>
                <w:div w:id="188475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941024">
          <w:marLeft w:val="0"/>
          <w:marRight w:val="0"/>
          <w:marTop w:val="0"/>
          <w:marBottom w:val="0"/>
          <w:divBdr>
            <w:top w:val="none" w:sz="0" w:space="0" w:color="auto"/>
            <w:left w:val="none" w:sz="0" w:space="0" w:color="auto"/>
            <w:bottom w:val="none" w:sz="0" w:space="0" w:color="auto"/>
            <w:right w:val="none" w:sz="0" w:space="0" w:color="auto"/>
          </w:divBdr>
          <w:divsChild>
            <w:div w:id="930745996">
              <w:marLeft w:val="0"/>
              <w:marRight w:val="0"/>
              <w:marTop w:val="900"/>
              <w:marBottom w:val="600"/>
              <w:divBdr>
                <w:top w:val="none" w:sz="0" w:space="0" w:color="auto"/>
                <w:left w:val="none" w:sz="0" w:space="0" w:color="auto"/>
                <w:bottom w:val="none" w:sz="0" w:space="0" w:color="auto"/>
                <w:right w:val="none" w:sz="0" w:space="0" w:color="auto"/>
              </w:divBdr>
            </w:div>
            <w:div w:id="173882058">
              <w:marLeft w:val="0"/>
              <w:marRight w:val="0"/>
              <w:marTop w:val="0"/>
              <w:marBottom w:val="0"/>
              <w:divBdr>
                <w:top w:val="none" w:sz="0" w:space="0" w:color="auto"/>
                <w:left w:val="none" w:sz="0" w:space="0" w:color="auto"/>
                <w:bottom w:val="none" w:sz="0" w:space="0" w:color="auto"/>
                <w:right w:val="none" w:sz="0" w:space="0" w:color="auto"/>
              </w:divBdr>
              <w:divsChild>
                <w:div w:id="4996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9622">
          <w:marLeft w:val="0"/>
          <w:marRight w:val="0"/>
          <w:marTop w:val="0"/>
          <w:marBottom w:val="0"/>
          <w:divBdr>
            <w:top w:val="none" w:sz="0" w:space="0" w:color="auto"/>
            <w:left w:val="none" w:sz="0" w:space="0" w:color="auto"/>
            <w:bottom w:val="none" w:sz="0" w:space="0" w:color="auto"/>
            <w:right w:val="none" w:sz="0" w:space="0" w:color="auto"/>
          </w:divBdr>
          <w:divsChild>
            <w:div w:id="1595288808">
              <w:marLeft w:val="0"/>
              <w:marRight w:val="0"/>
              <w:marTop w:val="900"/>
              <w:marBottom w:val="600"/>
              <w:divBdr>
                <w:top w:val="none" w:sz="0" w:space="0" w:color="auto"/>
                <w:left w:val="none" w:sz="0" w:space="0" w:color="auto"/>
                <w:bottom w:val="none" w:sz="0" w:space="0" w:color="auto"/>
                <w:right w:val="none" w:sz="0" w:space="0" w:color="auto"/>
              </w:divBdr>
            </w:div>
            <w:div w:id="518549627">
              <w:marLeft w:val="0"/>
              <w:marRight w:val="0"/>
              <w:marTop w:val="0"/>
              <w:marBottom w:val="0"/>
              <w:divBdr>
                <w:top w:val="none" w:sz="0" w:space="0" w:color="auto"/>
                <w:left w:val="none" w:sz="0" w:space="0" w:color="auto"/>
                <w:bottom w:val="none" w:sz="0" w:space="0" w:color="auto"/>
                <w:right w:val="none" w:sz="0" w:space="0" w:color="auto"/>
              </w:divBdr>
              <w:divsChild>
                <w:div w:id="1244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2371">
          <w:marLeft w:val="0"/>
          <w:marRight w:val="0"/>
          <w:marTop w:val="0"/>
          <w:marBottom w:val="0"/>
          <w:divBdr>
            <w:top w:val="none" w:sz="0" w:space="0" w:color="auto"/>
            <w:left w:val="none" w:sz="0" w:space="0" w:color="auto"/>
            <w:bottom w:val="none" w:sz="0" w:space="0" w:color="auto"/>
            <w:right w:val="none" w:sz="0" w:space="0" w:color="auto"/>
          </w:divBdr>
          <w:divsChild>
            <w:div w:id="145435231">
              <w:marLeft w:val="0"/>
              <w:marRight w:val="0"/>
              <w:marTop w:val="900"/>
              <w:marBottom w:val="600"/>
              <w:divBdr>
                <w:top w:val="none" w:sz="0" w:space="0" w:color="auto"/>
                <w:left w:val="none" w:sz="0" w:space="0" w:color="auto"/>
                <w:bottom w:val="none" w:sz="0" w:space="0" w:color="auto"/>
                <w:right w:val="none" w:sz="0" w:space="0" w:color="auto"/>
              </w:divBdr>
            </w:div>
            <w:div w:id="1640841437">
              <w:marLeft w:val="0"/>
              <w:marRight w:val="0"/>
              <w:marTop w:val="0"/>
              <w:marBottom w:val="0"/>
              <w:divBdr>
                <w:top w:val="none" w:sz="0" w:space="0" w:color="auto"/>
                <w:left w:val="none" w:sz="0" w:space="0" w:color="auto"/>
                <w:bottom w:val="none" w:sz="0" w:space="0" w:color="auto"/>
                <w:right w:val="none" w:sz="0" w:space="0" w:color="auto"/>
              </w:divBdr>
              <w:divsChild>
                <w:div w:id="58426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96616">
          <w:marLeft w:val="0"/>
          <w:marRight w:val="0"/>
          <w:marTop w:val="0"/>
          <w:marBottom w:val="0"/>
          <w:divBdr>
            <w:top w:val="none" w:sz="0" w:space="0" w:color="auto"/>
            <w:left w:val="none" w:sz="0" w:space="0" w:color="auto"/>
            <w:bottom w:val="none" w:sz="0" w:space="0" w:color="auto"/>
            <w:right w:val="none" w:sz="0" w:space="0" w:color="auto"/>
          </w:divBdr>
          <w:divsChild>
            <w:div w:id="1435130681">
              <w:marLeft w:val="0"/>
              <w:marRight w:val="0"/>
              <w:marTop w:val="900"/>
              <w:marBottom w:val="600"/>
              <w:divBdr>
                <w:top w:val="none" w:sz="0" w:space="0" w:color="auto"/>
                <w:left w:val="none" w:sz="0" w:space="0" w:color="auto"/>
                <w:bottom w:val="none" w:sz="0" w:space="0" w:color="auto"/>
                <w:right w:val="none" w:sz="0" w:space="0" w:color="auto"/>
              </w:divBdr>
            </w:div>
            <w:div w:id="864367655">
              <w:marLeft w:val="0"/>
              <w:marRight w:val="0"/>
              <w:marTop w:val="0"/>
              <w:marBottom w:val="0"/>
              <w:divBdr>
                <w:top w:val="none" w:sz="0" w:space="0" w:color="auto"/>
                <w:left w:val="none" w:sz="0" w:space="0" w:color="auto"/>
                <w:bottom w:val="none" w:sz="0" w:space="0" w:color="auto"/>
                <w:right w:val="none" w:sz="0" w:space="0" w:color="auto"/>
              </w:divBdr>
              <w:divsChild>
                <w:div w:id="197001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08856">
          <w:marLeft w:val="0"/>
          <w:marRight w:val="0"/>
          <w:marTop w:val="0"/>
          <w:marBottom w:val="0"/>
          <w:divBdr>
            <w:top w:val="none" w:sz="0" w:space="0" w:color="auto"/>
            <w:left w:val="none" w:sz="0" w:space="0" w:color="auto"/>
            <w:bottom w:val="none" w:sz="0" w:space="0" w:color="auto"/>
            <w:right w:val="none" w:sz="0" w:space="0" w:color="auto"/>
          </w:divBdr>
          <w:divsChild>
            <w:div w:id="245766164">
              <w:marLeft w:val="0"/>
              <w:marRight w:val="0"/>
              <w:marTop w:val="900"/>
              <w:marBottom w:val="600"/>
              <w:divBdr>
                <w:top w:val="none" w:sz="0" w:space="0" w:color="auto"/>
                <w:left w:val="none" w:sz="0" w:space="0" w:color="auto"/>
                <w:bottom w:val="none" w:sz="0" w:space="0" w:color="auto"/>
                <w:right w:val="none" w:sz="0" w:space="0" w:color="auto"/>
              </w:divBdr>
            </w:div>
            <w:div w:id="1874726162">
              <w:marLeft w:val="0"/>
              <w:marRight w:val="0"/>
              <w:marTop w:val="0"/>
              <w:marBottom w:val="0"/>
              <w:divBdr>
                <w:top w:val="none" w:sz="0" w:space="0" w:color="auto"/>
                <w:left w:val="none" w:sz="0" w:space="0" w:color="auto"/>
                <w:bottom w:val="none" w:sz="0" w:space="0" w:color="auto"/>
                <w:right w:val="none" w:sz="0" w:space="0" w:color="auto"/>
              </w:divBdr>
              <w:divsChild>
                <w:div w:id="4944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56289">
          <w:marLeft w:val="0"/>
          <w:marRight w:val="0"/>
          <w:marTop w:val="0"/>
          <w:marBottom w:val="0"/>
          <w:divBdr>
            <w:top w:val="none" w:sz="0" w:space="0" w:color="auto"/>
            <w:left w:val="none" w:sz="0" w:space="0" w:color="auto"/>
            <w:bottom w:val="none" w:sz="0" w:space="0" w:color="auto"/>
            <w:right w:val="none" w:sz="0" w:space="0" w:color="auto"/>
          </w:divBdr>
          <w:divsChild>
            <w:div w:id="1623262459">
              <w:marLeft w:val="0"/>
              <w:marRight w:val="0"/>
              <w:marTop w:val="900"/>
              <w:marBottom w:val="600"/>
              <w:divBdr>
                <w:top w:val="none" w:sz="0" w:space="0" w:color="auto"/>
                <w:left w:val="none" w:sz="0" w:space="0" w:color="auto"/>
                <w:bottom w:val="none" w:sz="0" w:space="0" w:color="auto"/>
                <w:right w:val="none" w:sz="0" w:space="0" w:color="auto"/>
              </w:divBdr>
            </w:div>
            <w:div w:id="1522669794">
              <w:marLeft w:val="0"/>
              <w:marRight w:val="0"/>
              <w:marTop w:val="0"/>
              <w:marBottom w:val="0"/>
              <w:divBdr>
                <w:top w:val="none" w:sz="0" w:space="0" w:color="auto"/>
                <w:left w:val="none" w:sz="0" w:space="0" w:color="auto"/>
                <w:bottom w:val="none" w:sz="0" w:space="0" w:color="auto"/>
                <w:right w:val="none" w:sz="0" w:space="0" w:color="auto"/>
              </w:divBdr>
              <w:divsChild>
                <w:div w:id="4108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4005">
          <w:marLeft w:val="0"/>
          <w:marRight w:val="0"/>
          <w:marTop w:val="0"/>
          <w:marBottom w:val="0"/>
          <w:divBdr>
            <w:top w:val="none" w:sz="0" w:space="0" w:color="auto"/>
            <w:left w:val="none" w:sz="0" w:space="0" w:color="auto"/>
            <w:bottom w:val="none" w:sz="0" w:space="0" w:color="auto"/>
            <w:right w:val="none" w:sz="0" w:space="0" w:color="auto"/>
          </w:divBdr>
          <w:divsChild>
            <w:div w:id="1405640096">
              <w:marLeft w:val="0"/>
              <w:marRight w:val="0"/>
              <w:marTop w:val="900"/>
              <w:marBottom w:val="600"/>
              <w:divBdr>
                <w:top w:val="none" w:sz="0" w:space="0" w:color="auto"/>
                <w:left w:val="none" w:sz="0" w:space="0" w:color="auto"/>
                <w:bottom w:val="none" w:sz="0" w:space="0" w:color="auto"/>
                <w:right w:val="none" w:sz="0" w:space="0" w:color="auto"/>
              </w:divBdr>
            </w:div>
            <w:div w:id="643779863">
              <w:marLeft w:val="0"/>
              <w:marRight w:val="0"/>
              <w:marTop w:val="0"/>
              <w:marBottom w:val="0"/>
              <w:divBdr>
                <w:top w:val="none" w:sz="0" w:space="0" w:color="auto"/>
                <w:left w:val="none" w:sz="0" w:space="0" w:color="auto"/>
                <w:bottom w:val="none" w:sz="0" w:space="0" w:color="auto"/>
                <w:right w:val="none" w:sz="0" w:space="0" w:color="auto"/>
              </w:divBdr>
              <w:divsChild>
                <w:div w:id="20898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81702">
          <w:marLeft w:val="0"/>
          <w:marRight w:val="0"/>
          <w:marTop w:val="0"/>
          <w:marBottom w:val="0"/>
          <w:divBdr>
            <w:top w:val="none" w:sz="0" w:space="0" w:color="auto"/>
            <w:left w:val="none" w:sz="0" w:space="0" w:color="auto"/>
            <w:bottom w:val="none" w:sz="0" w:space="0" w:color="auto"/>
            <w:right w:val="none" w:sz="0" w:space="0" w:color="auto"/>
          </w:divBdr>
          <w:divsChild>
            <w:div w:id="1486968445">
              <w:marLeft w:val="0"/>
              <w:marRight w:val="0"/>
              <w:marTop w:val="900"/>
              <w:marBottom w:val="600"/>
              <w:divBdr>
                <w:top w:val="none" w:sz="0" w:space="0" w:color="auto"/>
                <w:left w:val="none" w:sz="0" w:space="0" w:color="auto"/>
                <w:bottom w:val="none" w:sz="0" w:space="0" w:color="auto"/>
                <w:right w:val="none" w:sz="0" w:space="0" w:color="auto"/>
              </w:divBdr>
            </w:div>
            <w:div w:id="422069338">
              <w:marLeft w:val="0"/>
              <w:marRight w:val="0"/>
              <w:marTop w:val="0"/>
              <w:marBottom w:val="0"/>
              <w:divBdr>
                <w:top w:val="none" w:sz="0" w:space="0" w:color="auto"/>
                <w:left w:val="none" w:sz="0" w:space="0" w:color="auto"/>
                <w:bottom w:val="none" w:sz="0" w:space="0" w:color="auto"/>
                <w:right w:val="none" w:sz="0" w:space="0" w:color="auto"/>
              </w:divBdr>
              <w:divsChild>
                <w:div w:id="174988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145408">
          <w:marLeft w:val="0"/>
          <w:marRight w:val="0"/>
          <w:marTop w:val="0"/>
          <w:marBottom w:val="0"/>
          <w:divBdr>
            <w:top w:val="none" w:sz="0" w:space="0" w:color="auto"/>
            <w:left w:val="none" w:sz="0" w:space="0" w:color="auto"/>
            <w:bottom w:val="none" w:sz="0" w:space="0" w:color="auto"/>
            <w:right w:val="none" w:sz="0" w:space="0" w:color="auto"/>
          </w:divBdr>
          <w:divsChild>
            <w:div w:id="1625383581">
              <w:marLeft w:val="0"/>
              <w:marRight w:val="0"/>
              <w:marTop w:val="900"/>
              <w:marBottom w:val="600"/>
              <w:divBdr>
                <w:top w:val="none" w:sz="0" w:space="0" w:color="auto"/>
                <w:left w:val="none" w:sz="0" w:space="0" w:color="auto"/>
                <w:bottom w:val="none" w:sz="0" w:space="0" w:color="auto"/>
                <w:right w:val="none" w:sz="0" w:space="0" w:color="auto"/>
              </w:divBdr>
            </w:div>
            <w:div w:id="2050838765">
              <w:marLeft w:val="0"/>
              <w:marRight w:val="0"/>
              <w:marTop w:val="0"/>
              <w:marBottom w:val="0"/>
              <w:divBdr>
                <w:top w:val="none" w:sz="0" w:space="0" w:color="auto"/>
                <w:left w:val="none" w:sz="0" w:space="0" w:color="auto"/>
                <w:bottom w:val="none" w:sz="0" w:space="0" w:color="auto"/>
                <w:right w:val="none" w:sz="0" w:space="0" w:color="auto"/>
              </w:divBdr>
              <w:divsChild>
                <w:div w:id="7807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98300">
          <w:marLeft w:val="0"/>
          <w:marRight w:val="0"/>
          <w:marTop w:val="0"/>
          <w:marBottom w:val="0"/>
          <w:divBdr>
            <w:top w:val="none" w:sz="0" w:space="0" w:color="auto"/>
            <w:left w:val="none" w:sz="0" w:space="0" w:color="auto"/>
            <w:bottom w:val="none" w:sz="0" w:space="0" w:color="auto"/>
            <w:right w:val="none" w:sz="0" w:space="0" w:color="auto"/>
          </w:divBdr>
          <w:divsChild>
            <w:div w:id="81999839">
              <w:marLeft w:val="0"/>
              <w:marRight w:val="0"/>
              <w:marTop w:val="900"/>
              <w:marBottom w:val="600"/>
              <w:divBdr>
                <w:top w:val="none" w:sz="0" w:space="0" w:color="auto"/>
                <w:left w:val="none" w:sz="0" w:space="0" w:color="auto"/>
                <w:bottom w:val="none" w:sz="0" w:space="0" w:color="auto"/>
                <w:right w:val="none" w:sz="0" w:space="0" w:color="auto"/>
              </w:divBdr>
            </w:div>
            <w:div w:id="790126605">
              <w:marLeft w:val="0"/>
              <w:marRight w:val="0"/>
              <w:marTop w:val="0"/>
              <w:marBottom w:val="0"/>
              <w:divBdr>
                <w:top w:val="none" w:sz="0" w:space="0" w:color="auto"/>
                <w:left w:val="none" w:sz="0" w:space="0" w:color="auto"/>
                <w:bottom w:val="none" w:sz="0" w:space="0" w:color="auto"/>
                <w:right w:val="none" w:sz="0" w:space="0" w:color="auto"/>
              </w:divBdr>
              <w:divsChild>
                <w:div w:id="206243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10685">
          <w:marLeft w:val="0"/>
          <w:marRight w:val="0"/>
          <w:marTop w:val="0"/>
          <w:marBottom w:val="0"/>
          <w:divBdr>
            <w:top w:val="none" w:sz="0" w:space="0" w:color="auto"/>
            <w:left w:val="none" w:sz="0" w:space="0" w:color="auto"/>
            <w:bottom w:val="none" w:sz="0" w:space="0" w:color="auto"/>
            <w:right w:val="none" w:sz="0" w:space="0" w:color="auto"/>
          </w:divBdr>
          <w:divsChild>
            <w:div w:id="633411551">
              <w:marLeft w:val="0"/>
              <w:marRight w:val="0"/>
              <w:marTop w:val="900"/>
              <w:marBottom w:val="600"/>
              <w:divBdr>
                <w:top w:val="none" w:sz="0" w:space="0" w:color="auto"/>
                <w:left w:val="none" w:sz="0" w:space="0" w:color="auto"/>
                <w:bottom w:val="none" w:sz="0" w:space="0" w:color="auto"/>
                <w:right w:val="none" w:sz="0" w:space="0" w:color="auto"/>
              </w:divBdr>
            </w:div>
            <w:div w:id="213280020">
              <w:marLeft w:val="0"/>
              <w:marRight w:val="0"/>
              <w:marTop w:val="0"/>
              <w:marBottom w:val="0"/>
              <w:divBdr>
                <w:top w:val="none" w:sz="0" w:space="0" w:color="auto"/>
                <w:left w:val="none" w:sz="0" w:space="0" w:color="auto"/>
                <w:bottom w:val="none" w:sz="0" w:space="0" w:color="auto"/>
                <w:right w:val="none" w:sz="0" w:space="0" w:color="auto"/>
              </w:divBdr>
              <w:divsChild>
                <w:div w:id="181910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7969">
          <w:marLeft w:val="0"/>
          <w:marRight w:val="0"/>
          <w:marTop w:val="0"/>
          <w:marBottom w:val="0"/>
          <w:divBdr>
            <w:top w:val="none" w:sz="0" w:space="0" w:color="auto"/>
            <w:left w:val="none" w:sz="0" w:space="0" w:color="auto"/>
            <w:bottom w:val="none" w:sz="0" w:space="0" w:color="auto"/>
            <w:right w:val="none" w:sz="0" w:space="0" w:color="auto"/>
          </w:divBdr>
          <w:divsChild>
            <w:div w:id="1337922742">
              <w:marLeft w:val="0"/>
              <w:marRight w:val="0"/>
              <w:marTop w:val="900"/>
              <w:marBottom w:val="600"/>
              <w:divBdr>
                <w:top w:val="none" w:sz="0" w:space="0" w:color="auto"/>
                <w:left w:val="none" w:sz="0" w:space="0" w:color="auto"/>
                <w:bottom w:val="none" w:sz="0" w:space="0" w:color="auto"/>
                <w:right w:val="none" w:sz="0" w:space="0" w:color="auto"/>
              </w:divBdr>
            </w:div>
            <w:div w:id="1136949699">
              <w:marLeft w:val="0"/>
              <w:marRight w:val="0"/>
              <w:marTop w:val="0"/>
              <w:marBottom w:val="0"/>
              <w:divBdr>
                <w:top w:val="none" w:sz="0" w:space="0" w:color="auto"/>
                <w:left w:val="none" w:sz="0" w:space="0" w:color="auto"/>
                <w:bottom w:val="none" w:sz="0" w:space="0" w:color="auto"/>
                <w:right w:val="none" w:sz="0" w:space="0" w:color="auto"/>
              </w:divBdr>
              <w:divsChild>
                <w:div w:id="41027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91983">
          <w:marLeft w:val="0"/>
          <w:marRight w:val="0"/>
          <w:marTop w:val="0"/>
          <w:marBottom w:val="0"/>
          <w:divBdr>
            <w:top w:val="none" w:sz="0" w:space="0" w:color="auto"/>
            <w:left w:val="none" w:sz="0" w:space="0" w:color="auto"/>
            <w:bottom w:val="none" w:sz="0" w:space="0" w:color="auto"/>
            <w:right w:val="none" w:sz="0" w:space="0" w:color="auto"/>
          </w:divBdr>
          <w:divsChild>
            <w:div w:id="1433432300">
              <w:marLeft w:val="0"/>
              <w:marRight w:val="0"/>
              <w:marTop w:val="900"/>
              <w:marBottom w:val="600"/>
              <w:divBdr>
                <w:top w:val="none" w:sz="0" w:space="0" w:color="auto"/>
                <w:left w:val="none" w:sz="0" w:space="0" w:color="auto"/>
                <w:bottom w:val="none" w:sz="0" w:space="0" w:color="auto"/>
                <w:right w:val="none" w:sz="0" w:space="0" w:color="auto"/>
              </w:divBdr>
            </w:div>
            <w:div w:id="18052249">
              <w:marLeft w:val="0"/>
              <w:marRight w:val="0"/>
              <w:marTop w:val="0"/>
              <w:marBottom w:val="0"/>
              <w:divBdr>
                <w:top w:val="none" w:sz="0" w:space="0" w:color="auto"/>
                <w:left w:val="none" w:sz="0" w:space="0" w:color="auto"/>
                <w:bottom w:val="none" w:sz="0" w:space="0" w:color="auto"/>
                <w:right w:val="none" w:sz="0" w:space="0" w:color="auto"/>
              </w:divBdr>
              <w:divsChild>
                <w:div w:id="69515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10603">
          <w:marLeft w:val="0"/>
          <w:marRight w:val="0"/>
          <w:marTop w:val="0"/>
          <w:marBottom w:val="0"/>
          <w:divBdr>
            <w:top w:val="none" w:sz="0" w:space="0" w:color="auto"/>
            <w:left w:val="none" w:sz="0" w:space="0" w:color="auto"/>
            <w:bottom w:val="none" w:sz="0" w:space="0" w:color="auto"/>
            <w:right w:val="none" w:sz="0" w:space="0" w:color="auto"/>
          </w:divBdr>
          <w:divsChild>
            <w:div w:id="601962289">
              <w:marLeft w:val="0"/>
              <w:marRight w:val="0"/>
              <w:marTop w:val="900"/>
              <w:marBottom w:val="600"/>
              <w:divBdr>
                <w:top w:val="none" w:sz="0" w:space="0" w:color="auto"/>
                <w:left w:val="none" w:sz="0" w:space="0" w:color="auto"/>
                <w:bottom w:val="none" w:sz="0" w:space="0" w:color="auto"/>
                <w:right w:val="none" w:sz="0" w:space="0" w:color="auto"/>
              </w:divBdr>
            </w:div>
            <w:div w:id="417485240">
              <w:marLeft w:val="0"/>
              <w:marRight w:val="0"/>
              <w:marTop w:val="0"/>
              <w:marBottom w:val="0"/>
              <w:divBdr>
                <w:top w:val="none" w:sz="0" w:space="0" w:color="auto"/>
                <w:left w:val="none" w:sz="0" w:space="0" w:color="auto"/>
                <w:bottom w:val="none" w:sz="0" w:space="0" w:color="auto"/>
                <w:right w:val="none" w:sz="0" w:space="0" w:color="auto"/>
              </w:divBdr>
              <w:divsChild>
                <w:div w:id="15684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965">
          <w:marLeft w:val="0"/>
          <w:marRight w:val="0"/>
          <w:marTop w:val="0"/>
          <w:marBottom w:val="0"/>
          <w:divBdr>
            <w:top w:val="none" w:sz="0" w:space="0" w:color="auto"/>
            <w:left w:val="none" w:sz="0" w:space="0" w:color="auto"/>
            <w:bottom w:val="none" w:sz="0" w:space="0" w:color="auto"/>
            <w:right w:val="none" w:sz="0" w:space="0" w:color="auto"/>
          </w:divBdr>
          <w:divsChild>
            <w:div w:id="1489202480">
              <w:marLeft w:val="0"/>
              <w:marRight w:val="0"/>
              <w:marTop w:val="900"/>
              <w:marBottom w:val="600"/>
              <w:divBdr>
                <w:top w:val="none" w:sz="0" w:space="0" w:color="auto"/>
                <w:left w:val="none" w:sz="0" w:space="0" w:color="auto"/>
                <w:bottom w:val="none" w:sz="0" w:space="0" w:color="auto"/>
                <w:right w:val="none" w:sz="0" w:space="0" w:color="auto"/>
              </w:divBdr>
            </w:div>
            <w:div w:id="431359717">
              <w:marLeft w:val="0"/>
              <w:marRight w:val="0"/>
              <w:marTop w:val="0"/>
              <w:marBottom w:val="0"/>
              <w:divBdr>
                <w:top w:val="none" w:sz="0" w:space="0" w:color="auto"/>
                <w:left w:val="none" w:sz="0" w:space="0" w:color="auto"/>
                <w:bottom w:val="none" w:sz="0" w:space="0" w:color="auto"/>
                <w:right w:val="none" w:sz="0" w:space="0" w:color="auto"/>
              </w:divBdr>
              <w:divsChild>
                <w:div w:id="9077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1079-44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rcid.org/0000-0002-6796-096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cid.org/0000-0002-7925-9570" TargetMode="External"/><Relationship Id="rId11" Type="http://schemas.openxmlformats.org/officeDocument/2006/relationships/hyperlink" Target="https://orcid.org/0000-0001-6375-8335" TargetMode="External"/><Relationship Id="rId5" Type="http://schemas.openxmlformats.org/officeDocument/2006/relationships/hyperlink" Target="https://orcid.org/0000-0002-6851-9867" TargetMode="External"/><Relationship Id="rId10" Type="http://schemas.openxmlformats.org/officeDocument/2006/relationships/hyperlink" Target="https://orcid.org/0000-0002-6895-0497" TargetMode="External"/><Relationship Id="rId4" Type="http://schemas.openxmlformats.org/officeDocument/2006/relationships/webSettings" Target="webSettings.xml"/><Relationship Id="rId9" Type="http://schemas.openxmlformats.org/officeDocument/2006/relationships/hyperlink" Target="https://orcid.org/0000-0002-7004-9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15612</Words>
  <Characters>88989</Characters>
  <Application>Microsoft Office Word</Application>
  <DocSecurity>0</DocSecurity>
  <Lines>741</Lines>
  <Paragraphs>208</Paragraphs>
  <ScaleCrop>false</ScaleCrop>
  <Company/>
  <LinksUpToDate>false</LinksUpToDate>
  <CharactersWithSpaces>104393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2025-01-24T11:14:00Z</dcterms:created>
  <dcterms:modified xsi:type="dcterms:W3CDTF">2025-01-24T11:14:00Z</dcterms:modified>
</cp:coreProperties>
</file>