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355" w:rsidRPr="00BA0355" w:rsidRDefault="00BA0355" w:rsidP="00BA035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A0355">
        <w:rPr>
          <w:rFonts w:ascii="Inter" w:eastAsia="Times New Roman" w:hAnsi="Inter" w:cs="Times New Roman"/>
          <w:color w:val="000000"/>
          <w:spacing w:val="4"/>
          <w:sz w:val="21"/>
          <w:szCs w:val="21"/>
          <w:lang w:eastAsia="ru-RU"/>
        </w:rPr>
        <w:br/>
      </w:r>
      <w:r w:rsidRPr="00BA035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2" name="Прямоугольник 2"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7C2C5C" id="Прямоугольник 2"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7BA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pvrPuwQDAAAEBgAADgAAAAAAAAAAAAAAAAAuAgAAZHJzL2Uyb0RvYy54bWxQSwECLQAU&#10;AAYACAAAACEATKDpLNgAAAADAQAADwAAAAAAAAAAAAAAAABeBQAAZHJzL2Rvd25yZXYueG1sUEsF&#10;BgAAAAAEAAQA8wAAAGMGAAAAAA==&#10;" filled="f" stroked="f">
                <o:lock v:ext="edit" aspectratio="t"/>
                <w10:anchorlock/>
              </v:rect>
            </w:pict>
          </mc:Fallback>
        </mc:AlternateContent>
      </w:r>
    </w:p>
    <w:p w:rsidR="00BA0355" w:rsidRPr="00BA0355" w:rsidRDefault="00BA0355" w:rsidP="00BA035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A0355">
        <w:rPr>
          <w:rFonts w:ascii="Inter" w:eastAsia="Times New Roman" w:hAnsi="Inter" w:cs="Times New Roman"/>
          <w:b/>
          <w:bCs/>
          <w:color w:val="575756"/>
          <w:spacing w:val="4"/>
          <w:sz w:val="27"/>
          <w:szCs w:val="27"/>
          <w:lang w:eastAsia="ru-RU"/>
        </w:rPr>
        <w:t>Министерство</w:t>
      </w:r>
      <w:r w:rsidRPr="00BA0355">
        <w:rPr>
          <w:rFonts w:ascii="Inter" w:eastAsia="Times New Roman" w:hAnsi="Inter" w:cs="Times New Roman"/>
          <w:b/>
          <w:bCs/>
          <w:color w:val="575756"/>
          <w:spacing w:val="4"/>
          <w:sz w:val="27"/>
          <w:szCs w:val="27"/>
          <w:lang w:eastAsia="ru-RU"/>
        </w:rPr>
        <w:br/>
        <w:t>Здравоохранения</w:t>
      </w:r>
      <w:r w:rsidRPr="00BA0355">
        <w:rPr>
          <w:rFonts w:ascii="Inter" w:eastAsia="Times New Roman" w:hAnsi="Inter" w:cs="Times New Roman"/>
          <w:b/>
          <w:bCs/>
          <w:color w:val="575756"/>
          <w:spacing w:val="4"/>
          <w:sz w:val="27"/>
          <w:szCs w:val="27"/>
          <w:lang w:eastAsia="ru-RU"/>
        </w:rPr>
        <w:br/>
        <w:t>Российской Федерации</w:t>
      </w:r>
    </w:p>
    <w:p w:rsidR="00BA0355" w:rsidRPr="00BA0355" w:rsidRDefault="00BA0355" w:rsidP="00BA0355">
      <w:pPr>
        <w:shd w:val="clear" w:color="auto" w:fill="FFFFFF"/>
        <w:spacing w:line="240" w:lineRule="auto"/>
        <w:rPr>
          <w:rFonts w:ascii="Inter" w:eastAsia="Times New Roman" w:hAnsi="Inter" w:cs="Times New Roman"/>
          <w:color w:val="000000"/>
          <w:spacing w:val="4"/>
          <w:sz w:val="21"/>
          <w:szCs w:val="21"/>
          <w:lang w:eastAsia="ru-RU"/>
        </w:rPr>
      </w:pPr>
      <w:r w:rsidRPr="00BA0355">
        <w:rPr>
          <w:rFonts w:ascii="Inter" w:eastAsia="Times New Roman" w:hAnsi="Inter" w:cs="Times New Roman"/>
          <w:color w:val="808080"/>
          <w:spacing w:val="4"/>
          <w:sz w:val="24"/>
          <w:szCs w:val="24"/>
          <w:lang w:eastAsia="ru-RU"/>
        </w:rPr>
        <w:t>Клинические рекомендации</w:t>
      </w:r>
      <w:r w:rsidRPr="00BA0355">
        <w:rPr>
          <w:rFonts w:ascii="Inter" w:eastAsia="Times New Roman" w:hAnsi="Inter" w:cs="Times New Roman"/>
          <w:b/>
          <w:bCs/>
          <w:color w:val="008000"/>
          <w:spacing w:val="4"/>
          <w:sz w:val="42"/>
          <w:szCs w:val="42"/>
          <w:lang w:eastAsia="ru-RU"/>
        </w:rPr>
        <w:t>Опухоли невыявленной первичной локализации</w:t>
      </w:r>
    </w:p>
    <w:p w:rsidR="00BA0355" w:rsidRPr="00BA0355" w:rsidRDefault="00BA0355" w:rsidP="00BA0355">
      <w:pPr>
        <w:shd w:val="clear" w:color="auto" w:fill="FFFFFF"/>
        <w:spacing w:after="0" w:line="240" w:lineRule="auto"/>
        <w:rPr>
          <w:rFonts w:ascii="Inter" w:eastAsia="Times New Roman" w:hAnsi="Inter" w:cs="Times New Roman"/>
          <w:color w:val="000000"/>
          <w:spacing w:val="4"/>
          <w:sz w:val="21"/>
          <w:szCs w:val="21"/>
          <w:lang w:eastAsia="ru-RU"/>
        </w:rPr>
      </w:pPr>
      <w:r w:rsidRPr="00BA0355">
        <w:rPr>
          <w:rFonts w:ascii="Inter" w:eastAsia="Times New Roman" w:hAnsi="Inter" w:cs="Times New Roman"/>
          <w:color w:val="9E9E9E"/>
          <w:spacing w:val="4"/>
          <w:sz w:val="27"/>
          <w:szCs w:val="27"/>
          <w:lang w:eastAsia="ru-RU"/>
        </w:rPr>
        <w:t>Год утверждения (частота пересмотра):</w:t>
      </w:r>
      <w:r w:rsidRPr="00BA0355">
        <w:rPr>
          <w:rFonts w:ascii="Inter" w:eastAsia="Times New Roman" w:hAnsi="Inter" w:cs="Times New Roman"/>
          <w:b/>
          <w:bCs/>
          <w:color w:val="000000"/>
          <w:spacing w:val="4"/>
          <w:sz w:val="27"/>
          <w:szCs w:val="27"/>
          <w:lang w:eastAsia="ru-RU"/>
        </w:rPr>
        <w:t>2024</w:t>
      </w:r>
      <w:r w:rsidRPr="00BA0355">
        <w:rPr>
          <w:rFonts w:ascii="Inter" w:eastAsia="Times New Roman" w:hAnsi="Inter" w:cs="Times New Roman"/>
          <w:color w:val="9E9E9E"/>
          <w:spacing w:val="4"/>
          <w:sz w:val="27"/>
          <w:szCs w:val="27"/>
          <w:lang w:eastAsia="ru-RU"/>
        </w:rPr>
        <w:t>Пересмотр не позднее:</w:t>
      </w:r>
      <w:r w:rsidRPr="00BA0355">
        <w:rPr>
          <w:rFonts w:ascii="Inter" w:eastAsia="Times New Roman" w:hAnsi="Inter" w:cs="Times New Roman"/>
          <w:b/>
          <w:bCs/>
          <w:color w:val="000000"/>
          <w:spacing w:val="4"/>
          <w:sz w:val="27"/>
          <w:szCs w:val="27"/>
          <w:lang w:eastAsia="ru-RU"/>
        </w:rPr>
        <w:t>2026</w:t>
      </w:r>
    </w:p>
    <w:p w:rsidR="00BA0355" w:rsidRPr="00BA0355" w:rsidRDefault="00BA0355" w:rsidP="00BA0355">
      <w:pPr>
        <w:shd w:val="clear" w:color="auto" w:fill="FFFFFF"/>
        <w:spacing w:after="0" w:line="240" w:lineRule="auto"/>
        <w:rPr>
          <w:rFonts w:ascii="Inter" w:eastAsia="Times New Roman" w:hAnsi="Inter" w:cs="Times New Roman"/>
          <w:color w:val="000000"/>
          <w:spacing w:val="4"/>
          <w:sz w:val="21"/>
          <w:szCs w:val="21"/>
          <w:lang w:eastAsia="ru-RU"/>
        </w:rPr>
      </w:pPr>
      <w:r w:rsidRPr="00BA0355">
        <w:rPr>
          <w:rFonts w:ascii="Inter" w:eastAsia="Times New Roman" w:hAnsi="Inter" w:cs="Times New Roman"/>
          <w:color w:val="9E9E9E"/>
          <w:spacing w:val="4"/>
          <w:sz w:val="27"/>
          <w:szCs w:val="27"/>
          <w:lang w:eastAsia="ru-RU"/>
        </w:rPr>
        <w:t>ID:</w:t>
      </w:r>
      <w:r w:rsidRPr="00BA0355">
        <w:rPr>
          <w:rFonts w:ascii="Inter" w:eastAsia="Times New Roman" w:hAnsi="Inter" w:cs="Times New Roman"/>
          <w:b/>
          <w:bCs/>
          <w:color w:val="000000"/>
          <w:spacing w:val="4"/>
          <w:sz w:val="27"/>
          <w:szCs w:val="27"/>
          <w:lang w:eastAsia="ru-RU"/>
        </w:rPr>
        <w:t>893_1</w:t>
      </w:r>
    </w:p>
    <w:p w:rsidR="00BA0355" w:rsidRPr="00BA0355" w:rsidRDefault="00BA0355" w:rsidP="00BA0355">
      <w:pPr>
        <w:shd w:val="clear" w:color="auto" w:fill="FFFFFF"/>
        <w:spacing w:after="0" w:line="240" w:lineRule="auto"/>
        <w:rPr>
          <w:rFonts w:ascii="Inter" w:eastAsia="Times New Roman" w:hAnsi="Inter" w:cs="Times New Roman"/>
          <w:color w:val="000000"/>
          <w:spacing w:val="4"/>
          <w:sz w:val="21"/>
          <w:szCs w:val="21"/>
          <w:lang w:eastAsia="ru-RU"/>
        </w:rPr>
      </w:pPr>
      <w:r w:rsidRPr="00BA0355">
        <w:rPr>
          <w:rFonts w:ascii="Inter" w:eastAsia="Times New Roman" w:hAnsi="Inter" w:cs="Times New Roman"/>
          <w:color w:val="9E9E9E"/>
          <w:spacing w:val="4"/>
          <w:sz w:val="27"/>
          <w:szCs w:val="27"/>
          <w:lang w:eastAsia="ru-RU"/>
        </w:rPr>
        <w:t>Возрастная категория:</w:t>
      </w:r>
      <w:r w:rsidRPr="00BA0355">
        <w:rPr>
          <w:rFonts w:ascii="Inter" w:eastAsia="Times New Roman" w:hAnsi="Inter" w:cs="Times New Roman"/>
          <w:b/>
          <w:bCs/>
          <w:color w:val="000000"/>
          <w:spacing w:val="4"/>
          <w:sz w:val="27"/>
          <w:szCs w:val="27"/>
          <w:lang w:eastAsia="ru-RU"/>
        </w:rPr>
        <w:t>Взрослые, Дети</w:t>
      </w:r>
    </w:p>
    <w:p w:rsidR="00BA0355" w:rsidRPr="00BA0355" w:rsidRDefault="00BA0355" w:rsidP="00BA0355">
      <w:pPr>
        <w:shd w:val="clear" w:color="auto" w:fill="FFFFFF"/>
        <w:spacing w:after="0" w:line="240" w:lineRule="auto"/>
        <w:rPr>
          <w:rFonts w:ascii="Inter" w:eastAsia="Times New Roman" w:hAnsi="Inter" w:cs="Times New Roman"/>
          <w:color w:val="000000"/>
          <w:spacing w:val="4"/>
          <w:sz w:val="21"/>
          <w:szCs w:val="21"/>
          <w:lang w:eastAsia="ru-RU"/>
        </w:rPr>
      </w:pPr>
      <w:r w:rsidRPr="00BA0355">
        <w:rPr>
          <w:rFonts w:ascii="Inter" w:eastAsia="Times New Roman" w:hAnsi="Inter" w:cs="Times New Roman"/>
          <w:color w:val="9E9E9E"/>
          <w:spacing w:val="4"/>
          <w:sz w:val="27"/>
          <w:szCs w:val="27"/>
          <w:lang w:eastAsia="ru-RU"/>
        </w:rPr>
        <w:t>Специальность:</w:t>
      </w:r>
    </w:p>
    <w:p w:rsidR="00BA0355" w:rsidRPr="00BA0355" w:rsidRDefault="00BA0355" w:rsidP="00BA0355">
      <w:pPr>
        <w:shd w:val="clear" w:color="auto" w:fill="FFFFFF"/>
        <w:spacing w:after="0" w:line="240" w:lineRule="auto"/>
        <w:rPr>
          <w:rFonts w:ascii="Inter" w:eastAsia="Times New Roman" w:hAnsi="Inter" w:cs="Times New Roman"/>
          <w:color w:val="000000"/>
          <w:spacing w:val="4"/>
          <w:sz w:val="21"/>
          <w:szCs w:val="21"/>
          <w:lang w:eastAsia="ru-RU"/>
        </w:rPr>
      </w:pPr>
      <w:r w:rsidRPr="00BA0355">
        <w:rPr>
          <w:rFonts w:ascii="Inter" w:eastAsia="Times New Roman" w:hAnsi="Inter" w:cs="Times New Roman"/>
          <w:color w:val="808080"/>
          <w:spacing w:val="4"/>
          <w:sz w:val="27"/>
          <w:szCs w:val="27"/>
          <w:lang w:eastAsia="ru-RU"/>
        </w:rPr>
        <w:t>Разработчик клинической рекомендации</w:t>
      </w:r>
      <w:r w:rsidRPr="00BA0355">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 Региональная общественная организация "Общество Специалистов Поддерживающей Терапии в Онкологии", Российское общество детских онкологов и гематологов</w:t>
      </w:r>
    </w:p>
    <w:p w:rsidR="00BA0355" w:rsidRPr="00BA0355" w:rsidRDefault="00BA0355" w:rsidP="00BA0355">
      <w:pPr>
        <w:shd w:val="clear" w:color="auto" w:fill="FFFFFF"/>
        <w:spacing w:line="240" w:lineRule="auto"/>
        <w:rPr>
          <w:rFonts w:ascii="Inter" w:eastAsia="Times New Roman" w:hAnsi="Inter" w:cs="Times New Roman"/>
          <w:color w:val="000000"/>
          <w:spacing w:val="4"/>
          <w:sz w:val="21"/>
          <w:szCs w:val="21"/>
          <w:lang w:eastAsia="ru-RU"/>
        </w:rPr>
      </w:pPr>
      <w:r w:rsidRPr="00BA035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Оглавление</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Список сокращений</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Термины и определения</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2.1 Жалобы и анамнез</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2.2 Физикальное обследование</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2.3 Лабораторные диагностические исследования</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2.5 Иные диагностические исследования</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6. Организация оказания медицинской помощи</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Критерии оценки качества медицинской помощи</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Список литературы</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Приложение Б. Алгоритмы действий врача</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Приложение В. Информация для пациента</w:t>
      </w:r>
    </w:p>
    <w:p w:rsidR="00BA0355" w:rsidRPr="00BA0355" w:rsidRDefault="00BA0355" w:rsidP="00BA035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35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Список сокращений</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АЛТ</w:t>
      </w:r>
      <w:r w:rsidRPr="00BA0355">
        <w:rPr>
          <w:rFonts w:ascii="Times New Roman" w:eastAsia="Times New Roman" w:hAnsi="Times New Roman" w:cs="Times New Roman"/>
          <w:color w:val="222222"/>
          <w:spacing w:val="4"/>
          <w:sz w:val="27"/>
          <w:szCs w:val="27"/>
          <w:lang w:eastAsia="ru-RU"/>
        </w:rPr>
        <w:t> - аланинаминотрансфераза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АСТ</w:t>
      </w:r>
      <w:r w:rsidRPr="00BA0355">
        <w:rPr>
          <w:rFonts w:ascii="Times New Roman" w:eastAsia="Times New Roman" w:hAnsi="Times New Roman" w:cs="Times New Roman"/>
          <w:color w:val="222222"/>
          <w:spacing w:val="4"/>
          <w:sz w:val="27"/>
          <w:szCs w:val="27"/>
          <w:lang w:eastAsia="ru-RU"/>
        </w:rPr>
        <w:t> - аспартатаминотрансфераза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АФП </w:t>
      </w:r>
      <w:r w:rsidRPr="00BA0355">
        <w:rPr>
          <w:rFonts w:ascii="Times New Roman" w:eastAsia="Times New Roman" w:hAnsi="Times New Roman" w:cs="Times New Roman"/>
          <w:color w:val="222222"/>
          <w:spacing w:val="4"/>
          <w:sz w:val="27"/>
          <w:szCs w:val="27"/>
          <w:lang w:eastAsia="ru-RU"/>
        </w:rPr>
        <w:t>- альфа-фетопротеин</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ВПО</w:t>
      </w:r>
      <w:r w:rsidRPr="00BA0355">
        <w:rPr>
          <w:rFonts w:ascii="Times New Roman" w:eastAsia="Times New Roman" w:hAnsi="Times New Roman" w:cs="Times New Roman"/>
          <w:color w:val="222222"/>
          <w:spacing w:val="4"/>
          <w:sz w:val="27"/>
          <w:szCs w:val="27"/>
          <w:lang w:eastAsia="ru-RU"/>
        </w:rPr>
        <w:t> - выявленный первичный очаг</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Г-КСФ</w:t>
      </w:r>
      <w:r w:rsidRPr="00BA0355">
        <w:rPr>
          <w:rFonts w:ascii="Times New Roman" w:eastAsia="Times New Roman" w:hAnsi="Times New Roman" w:cs="Times New Roman"/>
          <w:color w:val="222222"/>
          <w:spacing w:val="4"/>
          <w:sz w:val="27"/>
          <w:szCs w:val="27"/>
          <w:lang w:eastAsia="ru-RU"/>
        </w:rPr>
        <w:t> - колониестимулирующие факторы</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ИГХ</w:t>
      </w:r>
      <w:r w:rsidRPr="00BA0355">
        <w:rPr>
          <w:rFonts w:ascii="Times New Roman" w:eastAsia="Times New Roman" w:hAnsi="Times New Roman" w:cs="Times New Roman"/>
          <w:color w:val="222222"/>
          <w:spacing w:val="4"/>
          <w:sz w:val="27"/>
          <w:szCs w:val="27"/>
          <w:lang w:eastAsia="ru-RU"/>
        </w:rPr>
        <w:t> - иммуногистохимическое исследование</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ИЦХ</w:t>
      </w:r>
      <w:r w:rsidRPr="00BA0355">
        <w:rPr>
          <w:rFonts w:ascii="Times New Roman" w:eastAsia="Times New Roman" w:hAnsi="Times New Roman" w:cs="Times New Roman"/>
          <w:color w:val="222222"/>
          <w:spacing w:val="4"/>
          <w:sz w:val="27"/>
          <w:szCs w:val="27"/>
          <w:lang w:eastAsia="ru-RU"/>
        </w:rPr>
        <w:t> - иммуноцитохимическое исследование</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КТ</w:t>
      </w:r>
      <w:r w:rsidRPr="00BA0355">
        <w:rPr>
          <w:rFonts w:ascii="Times New Roman" w:eastAsia="Times New Roman" w:hAnsi="Times New Roman" w:cs="Times New Roman"/>
          <w:color w:val="222222"/>
          <w:spacing w:val="4"/>
          <w:sz w:val="27"/>
          <w:szCs w:val="27"/>
          <w:lang w:eastAsia="ru-RU"/>
        </w:rPr>
        <w:t> - компьютерная томография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ЛДГ</w:t>
      </w:r>
      <w:r w:rsidRPr="00BA0355">
        <w:rPr>
          <w:rFonts w:ascii="Times New Roman" w:eastAsia="Times New Roman" w:hAnsi="Times New Roman" w:cs="Times New Roman"/>
          <w:color w:val="222222"/>
          <w:spacing w:val="4"/>
          <w:sz w:val="27"/>
          <w:szCs w:val="27"/>
          <w:lang w:eastAsia="ru-RU"/>
        </w:rPr>
        <w:t> - лактатдегидрогеназа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ЛТ </w:t>
      </w:r>
      <w:r w:rsidRPr="00BA0355">
        <w:rPr>
          <w:rFonts w:ascii="Times New Roman" w:eastAsia="Times New Roman" w:hAnsi="Times New Roman" w:cs="Times New Roman"/>
          <w:color w:val="222222"/>
          <w:spacing w:val="4"/>
          <w:sz w:val="27"/>
          <w:szCs w:val="27"/>
          <w:lang w:eastAsia="ru-RU"/>
        </w:rPr>
        <w:t>-</w:t>
      </w:r>
      <w:r w:rsidRPr="00BA0355">
        <w:rPr>
          <w:rFonts w:ascii="Times New Roman" w:eastAsia="Times New Roman" w:hAnsi="Times New Roman" w:cs="Times New Roman"/>
          <w:b/>
          <w:bCs/>
          <w:color w:val="222222"/>
          <w:spacing w:val="4"/>
          <w:sz w:val="27"/>
          <w:szCs w:val="27"/>
          <w:lang w:eastAsia="ru-RU"/>
        </w:rPr>
        <w:t> </w:t>
      </w:r>
      <w:r w:rsidRPr="00BA0355">
        <w:rPr>
          <w:rFonts w:ascii="Times New Roman" w:eastAsia="Times New Roman" w:hAnsi="Times New Roman" w:cs="Times New Roman"/>
          <w:color w:val="222222"/>
          <w:spacing w:val="4"/>
          <w:sz w:val="27"/>
          <w:szCs w:val="27"/>
          <w:lang w:eastAsia="ru-RU"/>
        </w:rPr>
        <w:t>лучевая терапия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МРТ </w:t>
      </w:r>
      <w:r w:rsidRPr="00BA0355">
        <w:rPr>
          <w:rFonts w:ascii="Times New Roman" w:eastAsia="Times New Roman" w:hAnsi="Times New Roman" w:cs="Times New Roman"/>
          <w:color w:val="222222"/>
          <w:spacing w:val="4"/>
          <w:sz w:val="27"/>
          <w:szCs w:val="27"/>
          <w:lang w:eastAsia="ru-RU"/>
        </w:rPr>
        <w:t>-</w:t>
      </w:r>
      <w:r w:rsidRPr="00BA0355">
        <w:rPr>
          <w:rFonts w:ascii="Times New Roman" w:eastAsia="Times New Roman" w:hAnsi="Times New Roman" w:cs="Times New Roman"/>
          <w:b/>
          <w:bCs/>
          <w:color w:val="222222"/>
          <w:spacing w:val="4"/>
          <w:sz w:val="27"/>
          <w:szCs w:val="27"/>
          <w:lang w:eastAsia="ru-RU"/>
        </w:rPr>
        <w:t> </w:t>
      </w:r>
      <w:r w:rsidRPr="00BA0355">
        <w:rPr>
          <w:rFonts w:ascii="Times New Roman" w:eastAsia="Times New Roman" w:hAnsi="Times New Roman" w:cs="Times New Roman"/>
          <w:color w:val="222222"/>
          <w:spacing w:val="4"/>
          <w:sz w:val="27"/>
          <w:szCs w:val="27"/>
          <w:lang w:eastAsia="ru-RU"/>
        </w:rPr>
        <w:t>магнитно-резонансная томография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НЯ</w:t>
      </w:r>
      <w:r w:rsidRPr="00BA0355">
        <w:rPr>
          <w:rFonts w:ascii="Times New Roman" w:eastAsia="Times New Roman" w:hAnsi="Times New Roman" w:cs="Times New Roman"/>
          <w:color w:val="222222"/>
          <w:spacing w:val="4"/>
          <w:sz w:val="27"/>
          <w:szCs w:val="27"/>
          <w:lang w:eastAsia="ru-RU"/>
        </w:rPr>
        <w:t> - нежелательные явления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НСЕ</w:t>
      </w:r>
      <w:r w:rsidRPr="00BA0355">
        <w:rPr>
          <w:rFonts w:ascii="Times New Roman" w:eastAsia="Times New Roman" w:hAnsi="Times New Roman" w:cs="Times New Roman"/>
          <w:color w:val="222222"/>
          <w:spacing w:val="4"/>
          <w:sz w:val="27"/>
          <w:szCs w:val="27"/>
          <w:lang w:eastAsia="ru-RU"/>
        </w:rPr>
        <w:t> - нейронспецифическая енолаза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ОНПЛ </w:t>
      </w:r>
      <w:r w:rsidRPr="00BA0355">
        <w:rPr>
          <w:rFonts w:ascii="Times New Roman" w:eastAsia="Times New Roman" w:hAnsi="Times New Roman" w:cs="Times New Roman"/>
          <w:color w:val="222222"/>
          <w:spacing w:val="4"/>
          <w:sz w:val="27"/>
          <w:szCs w:val="27"/>
          <w:lang w:eastAsia="ru-RU"/>
        </w:rPr>
        <w:t>-</w:t>
      </w:r>
      <w:r w:rsidRPr="00BA0355">
        <w:rPr>
          <w:rFonts w:ascii="Times New Roman" w:eastAsia="Times New Roman" w:hAnsi="Times New Roman" w:cs="Times New Roman"/>
          <w:b/>
          <w:bCs/>
          <w:color w:val="222222"/>
          <w:spacing w:val="4"/>
          <w:sz w:val="27"/>
          <w:szCs w:val="27"/>
          <w:lang w:eastAsia="ru-RU"/>
        </w:rPr>
        <w:t> </w:t>
      </w:r>
      <w:r w:rsidRPr="00BA0355">
        <w:rPr>
          <w:rFonts w:ascii="Times New Roman" w:eastAsia="Times New Roman" w:hAnsi="Times New Roman" w:cs="Times New Roman"/>
          <w:color w:val="222222"/>
          <w:spacing w:val="4"/>
          <w:sz w:val="27"/>
          <w:szCs w:val="27"/>
          <w:lang w:eastAsia="ru-RU"/>
        </w:rPr>
        <w:t>опухоли невыявленной первичной локализации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ПСА </w:t>
      </w:r>
      <w:r w:rsidRPr="00BA0355">
        <w:rPr>
          <w:rFonts w:ascii="Times New Roman" w:eastAsia="Times New Roman" w:hAnsi="Times New Roman" w:cs="Times New Roman"/>
          <w:color w:val="222222"/>
          <w:spacing w:val="4"/>
          <w:sz w:val="27"/>
          <w:szCs w:val="27"/>
          <w:lang w:eastAsia="ru-RU"/>
        </w:rPr>
        <w:t>- простатспецифический антиген</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ПЭТ </w:t>
      </w:r>
      <w:r w:rsidRPr="00BA0355">
        <w:rPr>
          <w:rFonts w:ascii="Times New Roman" w:eastAsia="Times New Roman" w:hAnsi="Times New Roman" w:cs="Times New Roman"/>
          <w:color w:val="222222"/>
          <w:spacing w:val="4"/>
          <w:sz w:val="27"/>
          <w:szCs w:val="27"/>
          <w:lang w:eastAsia="ru-RU"/>
        </w:rPr>
        <w:t>- позитронно-эмиссионная томография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ПЭТ</w:t>
      </w:r>
      <w:r w:rsidRPr="00BA0355">
        <w:rPr>
          <w:rFonts w:ascii="Times New Roman" w:eastAsia="Times New Roman" w:hAnsi="Times New Roman" w:cs="Times New Roman"/>
          <w:color w:val="222222"/>
          <w:spacing w:val="4"/>
          <w:sz w:val="27"/>
          <w:szCs w:val="27"/>
          <w:lang w:eastAsia="ru-RU"/>
        </w:rPr>
        <w:t>-</w:t>
      </w:r>
      <w:r w:rsidRPr="00BA0355">
        <w:rPr>
          <w:rFonts w:ascii="Times New Roman" w:eastAsia="Times New Roman" w:hAnsi="Times New Roman" w:cs="Times New Roman"/>
          <w:b/>
          <w:bCs/>
          <w:color w:val="222222"/>
          <w:spacing w:val="4"/>
          <w:sz w:val="27"/>
          <w:szCs w:val="27"/>
          <w:lang w:eastAsia="ru-RU"/>
        </w:rPr>
        <w:t>КТ </w:t>
      </w:r>
      <w:r w:rsidRPr="00BA0355">
        <w:rPr>
          <w:rFonts w:ascii="Times New Roman" w:eastAsia="Times New Roman" w:hAnsi="Times New Roman" w:cs="Times New Roman"/>
          <w:color w:val="222222"/>
          <w:spacing w:val="4"/>
          <w:sz w:val="27"/>
          <w:szCs w:val="27"/>
          <w:lang w:eastAsia="ru-RU"/>
        </w:rPr>
        <w:t>- позитронно-эмиссионная томография, совмещенная с КТ (Позитронная эмиссионная томография всего тела с туморотропными РФП)</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РМЖ </w:t>
      </w:r>
      <w:r w:rsidRPr="00BA0355">
        <w:rPr>
          <w:rFonts w:ascii="Times New Roman" w:eastAsia="Times New Roman" w:hAnsi="Times New Roman" w:cs="Times New Roman"/>
          <w:color w:val="222222"/>
          <w:spacing w:val="4"/>
          <w:sz w:val="27"/>
          <w:szCs w:val="27"/>
          <w:lang w:eastAsia="ru-RU"/>
        </w:rPr>
        <w:t>- рак молочной железы</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РП -</w:t>
      </w:r>
      <w:r w:rsidRPr="00BA0355">
        <w:rPr>
          <w:rFonts w:ascii="Times New Roman" w:eastAsia="Times New Roman" w:hAnsi="Times New Roman" w:cs="Times New Roman"/>
          <w:color w:val="222222"/>
          <w:spacing w:val="4"/>
          <w:sz w:val="27"/>
          <w:szCs w:val="27"/>
          <w:lang w:eastAsia="ru-RU"/>
        </w:rPr>
        <w:t> рак печени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РФП </w:t>
      </w:r>
      <w:r w:rsidRPr="00BA0355">
        <w:rPr>
          <w:rFonts w:ascii="Times New Roman" w:eastAsia="Times New Roman" w:hAnsi="Times New Roman" w:cs="Times New Roman"/>
          <w:color w:val="222222"/>
          <w:spacing w:val="4"/>
          <w:sz w:val="27"/>
          <w:szCs w:val="27"/>
          <w:lang w:eastAsia="ru-RU"/>
        </w:rPr>
        <w:t>- радиофармацевтические средства для диагностики новообразований (Флудезоксиглюкоза [18F])</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РЭА </w:t>
      </w:r>
      <w:r w:rsidRPr="00BA0355">
        <w:rPr>
          <w:rFonts w:ascii="Times New Roman" w:eastAsia="Times New Roman" w:hAnsi="Times New Roman" w:cs="Times New Roman"/>
          <w:color w:val="222222"/>
          <w:spacing w:val="4"/>
          <w:sz w:val="27"/>
          <w:szCs w:val="27"/>
          <w:lang w:eastAsia="ru-RU"/>
        </w:rPr>
        <w:t>- раково-эмбриональный антиген</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РФ</w:t>
      </w:r>
      <w:r w:rsidRPr="00BA0355">
        <w:rPr>
          <w:rFonts w:ascii="Times New Roman" w:eastAsia="Times New Roman" w:hAnsi="Times New Roman" w:cs="Times New Roman"/>
          <w:color w:val="222222"/>
          <w:spacing w:val="4"/>
          <w:sz w:val="27"/>
          <w:szCs w:val="27"/>
          <w:lang w:eastAsia="ru-RU"/>
        </w:rPr>
        <w:t> - Российская Федерация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РЯ </w:t>
      </w:r>
      <w:r w:rsidRPr="00BA0355">
        <w:rPr>
          <w:rFonts w:ascii="Times New Roman" w:eastAsia="Times New Roman" w:hAnsi="Times New Roman" w:cs="Times New Roman"/>
          <w:color w:val="222222"/>
          <w:spacing w:val="4"/>
          <w:sz w:val="27"/>
          <w:szCs w:val="27"/>
          <w:lang w:eastAsia="ru-RU"/>
        </w:rPr>
        <w:t>- рак яичников</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УЗИ </w:t>
      </w:r>
      <w:r w:rsidRPr="00BA0355">
        <w:rPr>
          <w:rFonts w:ascii="Times New Roman" w:eastAsia="Times New Roman" w:hAnsi="Times New Roman" w:cs="Times New Roman"/>
          <w:color w:val="222222"/>
          <w:spacing w:val="4"/>
          <w:sz w:val="27"/>
          <w:szCs w:val="27"/>
          <w:lang w:eastAsia="ru-RU"/>
        </w:rPr>
        <w:t>- ультразвуковое исследование</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ФН </w:t>
      </w:r>
      <w:r w:rsidRPr="00BA0355">
        <w:rPr>
          <w:rFonts w:ascii="Times New Roman" w:eastAsia="Times New Roman" w:hAnsi="Times New Roman" w:cs="Times New Roman"/>
          <w:color w:val="222222"/>
          <w:spacing w:val="4"/>
          <w:sz w:val="27"/>
          <w:szCs w:val="27"/>
          <w:lang w:eastAsia="ru-RU"/>
        </w:rPr>
        <w:t>- фебрильная нейтропения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ХГЧ, β</w:t>
      </w:r>
      <w:r w:rsidRPr="00BA0355">
        <w:rPr>
          <w:rFonts w:ascii="Times New Roman" w:eastAsia="Times New Roman" w:hAnsi="Times New Roman" w:cs="Times New Roman"/>
          <w:color w:val="222222"/>
          <w:spacing w:val="4"/>
          <w:sz w:val="27"/>
          <w:szCs w:val="27"/>
          <w:lang w:eastAsia="ru-RU"/>
        </w:rPr>
        <w:t>-</w:t>
      </w:r>
      <w:r w:rsidRPr="00BA0355">
        <w:rPr>
          <w:rFonts w:ascii="Times New Roman" w:eastAsia="Times New Roman" w:hAnsi="Times New Roman" w:cs="Times New Roman"/>
          <w:b/>
          <w:bCs/>
          <w:color w:val="222222"/>
          <w:spacing w:val="4"/>
          <w:sz w:val="27"/>
          <w:szCs w:val="27"/>
          <w:lang w:eastAsia="ru-RU"/>
        </w:rPr>
        <w:t>ХГЧ </w:t>
      </w:r>
      <w:r w:rsidRPr="00BA0355">
        <w:rPr>
          <w:rFonts w:ascii="Times New Roman" w:eastAsia="Times New Roman" w:hAnsi="Times New Roman" w:cs="Times New Roman"/>
          <w:color w:val="222222"/>
          <w:spacing w:val="4"/>
          <w:sz w:val="27"/>
          <w:szCs w:val="27"/>
          <w:lang w:eastAsia="ru-RU"/>
        </w:rPr>
        <w:t>- хорионический гонадотропин человека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ЩФ </w:t>
      </w:r>
      <w:r w:rsidRPr="00BA0355">
        <w:rPr>
          <w:rFonts w:ascii="Times New Roman" w:eastAsia="Times New Roman" w:hAnsi="Times New Roman" w:cs="Times New Roman"/>
          <w:color w:val="222222"/>
          <w:spacing w:val="4"/>
          <w:sz w:val="27"/>
          <w:szCs w:val="27"/>
          <w:lang w:eastAsia="ru-RU"/>
        </w:rPr>
        <w:t>- щелочная фосфатаза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ЭГДС</w:t>
      </w:r>
      <w:r w:rsidRPr="00BA0355">
        <w:rPr>
          <w:rFonts w:ascii="Times New Roman" w:eastAsia="Times New Roman" w:hAnsi="Times New Roman" w:cs="Times New Roman"/>
          <w:color w:val="222222"/>
          <w:spacing w:val="4"/>
          <w:sz w:val="27"/>
          <w:szCs w:val="27"/>
          <w:lang w:eastAsia="ru-RU"/>
        </w:rPr>
        <w:t> - эзофагогастродуоденоскопия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ECOG </w:t>
      </w:r>
      <w:r w:rsidRPr="00BA0355">
        <w:rPr>
          <w:rFonts w:ascii="Times New Roman" w:eastAsia="Times New Roman" w:hAnsi="Times New Roman" w:cs="Times New Roman"/>
          <w:color w:val="222222"/>
          <w:spacing w:val="4"/>
          <w:sz w:val="27"/>
          <w:szCs w:val="27"/>
          <w:lang w:eastAsia="ru-RU"/>
        </w:rPr>
        <w:t>- шкала оценки общего состояния онкологического пациента по версии Eastern Cooperative Oncology Group</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ER/</w:t>
      </w:r>
      <w:r w:rsidRPr="00BA0355">
        <w:rPr>
          <w:rFonts w:ascii="Times New Roman" w:eastAsia="Times New Roman" w:hAnsi="Times New Roman" w:cs="Times New Roman"/>
          <w:color w:val="222222"/>
          <w:spacing w:val="4"/>
          <w:sz w:val="27"/>
          <w:szCs w:val="27"/>
          <w:lang w:eastAsia="ru-RU"/>
        </w:rPr>
        <w:t>РЭ - эстрогеновые рецепторы</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ERAS </w:t>
      </w:r>
      <w:r w:rsidRPr="00BA0355">
        <w:rPr>
          <w:rFonts w:ascii="Times New Roman" w:eastAsia="Times New Roman" w:hAnsi="Times New Roman" w:cs="Times New Roman"/>
          <w:color w:val="222222"/>
          <w:spacing w:val="4"/>
          <w:sz w:val="27"/>
          <w:szCs w:val="27"/>
          <w:lang w:eastAsia="ru-RU"/>
        </w:rPr>
        <w:t>- early rehabilitation after surgery, ранняя реабилитация после операции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ESMO </w:t>
      </w:r>
      <w:r w:rsidRPr="00BA0355">
        <w:rPr>
          <w:rFonts w:ascii="Times New Roman" w:eastAsia="Times New Roman" w:hAnsi="Times New Roman" w:cs="Times New Roman"/>
          <w:color w:val="222222"/>
          <w:spacing w:val="4"/>
          <w:sz w:val="27"/>
          <w:szCs w:val="27"/>
          <w:lang w:eastAsia="ru-RU"/>
        </w:rPr>
        <w:t>- Европейское общество медицинской онкологии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NCCN </w:t>
      </w:r>
      <w:r w:rsidRPr="00BA0355">
        <w:rPr>
          <w:rFonts w:ascii="Times New Roman" w:eastAsia="Times New Roman" w:hAnsi="Times New Roman" w:cs="Times New Roman"/>
          <w:color w:val="222222"/>
          <w:spacing w:val="4"/>
          <w:sz w:val="27"/>
          <w:szCs w:val="27"/>
          <w:lang w:eastAsia="ru-RU"/>
        </w:rPr>
        <w:t>- Национальная комплексная сеть по борьбе с раком (США)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PR/РП</w:t>
      </w:r>
      <w:r w:rsidRPr="00BA0355">
        <w:rPr>
          <w:rFonts w:ascii="Times New Roman" w:eastAsia="Times New Roman" w:hAnsi="Times New Roman" w:cs="Times New Roman"/>
          <w:color w:val="222222"/>
          <w:spacing w:val="4"/>
          <w:sz w:val="27"/>
          <w:szCs w:val="27"/>
          <w:lang w:eastAsia="ru-RU"/>
        </w:rPr>
        <w:t> - прогестероновые рецепторы</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18F-ФДГ</w:t>
      </w:r>
      <w:r w:rsidRPr="00BA0355">
        <w:rPr>
          <w:rFonts w:ascii="Times New Roman" w:eastAsia="Times New Roman" w:hAnsi="Times New Roman" w:cs="Times New Roman"/>
          <w:color w:val="222222"/>
          <w:spacing w:val="4"/>
          <w:sz w:val="27"/>
          <w:szCs w:val="27"/>
          <w:lang w:eastAsia="ru-RU"/>
        </w:rPr>
        <w:t> Флудезоксиглюкоза [18F]** - жизненно необходимые и важнейшие лекарственные препараты</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Термины и определения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Поддерживающая (сопроводительная) терапия</w:t>
      </w:r>
      <w:r w:rsidRPr="00BA0355">
        <w:rPr>
          <w:rFonts w:ascii="Times New Roman" w:eastAsia="Times New Roman" w:hAnsi="Times New Roman" w:cs="Times New Roman"/>
          <w:color w:val="222222"/>
          <w:spacing w:val="4"/>
          <w:sz w:val="27"/>
          <w:szCs w:val="27"/>
          <w:lang w:eastAsia="ru-RU"/>
        </w:rPr>
        <w:t> - профилактика и лечение осложнений, возникающих как в результате злокачественного заболевания, так и при проведении противоопухолевого лечения. Коррекция этих состояний включает восстановление физических и психологических функций на протяжении всего противоопухолевого лечения, а также в период реабилитации.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Предреабилитация </w:t>
      </w:r>
      <w:r w:rsidRPr="00BA0355">
        <w:rPr>
          <w:rFonts w:ascii="Times New Roman" w:eastAsia="Times New Roman" w:hAnsi="Times New Roman" w:cs="Times New Roman"/>
          <w:color w:val="222222"/>
          <w:spacing w:val="4"/>
          <w:sz w:val="27"/>
          <w:szCs w:val="27"/>
          <w:lang w:eastAsia="ru-RU"/>
        </w:rPr>
        <w:t>(prehabilitation) - реабилитация с момента постановки диагноза до начала лечения (хирургического лечения/химиотерапии/лучевой терапии).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Первый этап реабилитации</w:t>
      </w:r>
      <w:r w:rsidRPr="00BA0355">
        <w:rPr>
          <w:rFonts w:ascii="Times New Roman" w:eastAsia="Times New Roman" w:hAnsi="Times New Roman" w:cs="Times New Roman"/>
          <w:color w:val="222222"/>
          <w:spacing w:val="4"/>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Второй этап реабилитации</w:t>
      </w:r>
      <w:r w:rsidRPr="00BA0355">
        <w:rPr>
          <w:rFonts w:ascii="Times New Roman" w:eastAsia="Times New Roman" w:hAnsi="Times New Roman" w:cs="Times New Roman"/>
          <w:color w:val="222222"/>
          <w:spacing w:val="4"/>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Третий этап реабилитации </w:t>
      </w:r>
      <w:r w:rsidRPr="00BA0355">
        <w:rPr>
          <w:rFonts w:ascii="Times New Roman" w:eastAsia="Times New Roman" w:hAnsi="Times New Roman" w:cs="Times New Roman"/>
          <w:color w:val="222222"/>
          <w:spacing w:val="4"/>
          <w:sz w:val="27"/>
          <w:szCs w:val="27"/>
          <w:lang w:eastAsia="ru-RU"/>
        </w:rPr>
        <w:t>-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оказывающих медицинскую помощь в амбулаторных условиях, дневных стационарах, а также выездными бригадами на дому (в т. ч. в условиях санаторно-курортных организаций), кабинетах логопеда (учителя-дефектолога).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 случае реабилитации онкологических пациентов тактика восстановительного лечения и выбор ее методов не привязана к срокам госпитализации. На втором и третьем этапах реабилитации не исключается возможность применения гидротерапии, бальнеотерапии.</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1. Краткая информация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Опухоли</w:t>
      </w:r>
      <w:r w:rsidRPr="00BA0355">
        <w:rPr>
          <w:rFonts w:ascii="Times New Roman" w:eastAsia="Times New Roman" w:hAnsi="Times New Roman" w:cs="Times New Roman"/>
          <w:b/>
          <w:bCs/>
          <w:color w:val="222222"/>
          <w:spacing w:val="4"/>
          <w:sz w:val="27"/>
          <w:szCs w:val="27"/>
          <w:lang w:eastAsia="ru-RU"/>
        </w:rPr>
        <w:t> невыявленной первичной локализации (ОНПЛ)</w:t>
      </w:r>
      <w:r w:rsidRPr="00BA0355">
        <w:rPr>
          <w:rFonts w:ascii="Times New Roman" w:eastAsia="Times New Roman" w:hAnsi="Times New Roman" w:cs="Times New Roman"/>
          <w:color w:val="222222"/>
          <w:spacing w:val="4"/>
          <w:sz w:val="27"/>
          <w:szCs w:val="27"/>
          <w:lang w:eastAsia="ru-RU"/>
        </w:rPr>
        <w:t> - заболевание, проявляющееся метастатическими опухолями, в то время как первичный очаг невозможно установить ни на основании анамнеза, ни по данным обследований [1].</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 связи с большой гетерогенностью опухоли обычно не удается выделить, какой клон клеток является источником метастазирования, так как </w:t>
      </w:r>
      <w:r w:rsidRPr="00BA0355">
        <w:rPr>
          <w:rFonts w:ascii="Times New Roman" w:eastAsia="Times New Roman" w:hAnsi="Times New Roman" w:cs="Times New Roman"/>
          <w:i/>
          <w:iCs/>
          <w:color w:val="333333"/>
          <w:spacing w:val="4"/>
          <w:sz w:val="27"/>
          <w:szCs w:val="27"/>
          <w:lang w:eastAsia="ru-RU"/>
        </w:rPr>
        <w:t> в биопсийном (операционном) материале отсутству</w:t>
      </w:r>
      <w:r w:rsidRPr="00BA0355">
        <w:rPr>
          <w:rFonts w:ascii="Times New Roman" w:eastAsia="Times New Roman" w:hAnsi="Times New Roman" w:cs="Times New Roman"/>
          <w:color w:val="222222"/>
          <w:spacing w:val="4"/>
          <w:sz w:val="27"/>
          <w:szCs w:val="27"/>
          <w:lang w:eastAsia="ru-RU"/>
        </w:rPr>
        <w:t>ет набор морфологических признаков, позволяющих отличить клетки по органопринадлежности [2-4]. В среднем идентификация первичного источника осуществляется при жизни только у 25% пациентов. В 15–20% случаев первичный очаг не находят даже на аутопсии [5, 6]. Хотя ОНПЛ отличаются своим происхождением из разных органов, биологическое поведение их приблизительно одинаково. Зачастую они характеризуются случайной, нетипичной локализацией (то есть поражением не регионарных лимфатических узлов), а также быстрым прогрессированием процесса на самых ранних этапах развития.</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По данным различных авторов, пациенты с ОНПЛ составляют от 3 до 5% онкологических пациентов, обратившихся за медицинской помощью [7–9]. В детской практике ОНПЛ составляют менее 1% среди всех солидных опухолей [78].</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ОНПЛ у взрослых занимают 7-е место по частоте встречаемости и 4-е место в структуре смертности среди всех злокачественных новообразований [6, 10, 11]. У мужчин и женщин ОНПЛ встречаются приблизительно с одинаковой частотой. С увеличением возраста кривая заболеваемости резко поднимается вверх, достигая пика к 65 годам [5, 8, 12].</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Злокачественные новообразования неточно обозначенных, вторичных и неуточненных локализаций (C76–C80, D37-D48).</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Злокачественное новообразование других и неточно обозначенных локализаций (C76):</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C76.0 - Головы, лица и шеи.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C76.1 - Грудной клетки.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C76.2 - Живота.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C76.3 - Таза.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C76.4 - Верхней конечности.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C76.5 - Нижней конечности.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C76.7 - Других неуточненных локализаций.</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C76.8 - Поражение других и неточно обозначенных локализаций, выходящее за пределы одной и более вышеуказанных локализаций.</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Вторичное и неуточненное злокачественное новообразование лимфатических узлов (C77):</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C77.0 - Лимфатических узлов головы, лица и шеи.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C77.1 -Внутригрудных лимфатических узлов.</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C77.2 - Внутрибрюшных лимфатических узлов.</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C77.3 - Лимфатических узлов подмышечной впадины и верхней конечности грудных лимфатических узлов.</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C77.4 -Лимфатических узлов паховой области и нижней конечности.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C77.5 - Внутритазовых лимфатических узлов.</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C77.8 - Лимфатических узлов множественных локализаций.</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C77.9 -Лимфатических узлов неуточненной локализации.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Вторичное злокачественное новообразование органов дыхания и пищеварения (C78):</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C78.0 - Вторичное злокачественное новообразование легкого.</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C78.1 - Вторичное злокачественное новообразование средостения.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C78.2 - Вторичное злокачественное новообразование плевры.</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C78.3 - Вторичное злокачественное новообразование других и не уточненных органов дыхания.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C78.4 - Вторичное злокачественное новообразование тонкого кишечника.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C78.5 - Вторичное злокачественное новообразование толстого кишечника и прямой кишки.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C78.6 - Вторичное злокачественное новообразование забрюшинного пространства и брюшины.</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C78.7 -Вторичное злокачественное новообразование печени.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C78.8 - Вторичное злокачественное новообразование других и неуточненных органов пищеварения.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Вторичное злокачественное новообразование других локализаций (C79):</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C79.0 - Вторичное злокачественное новообразование почки и почечных лоханок.</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C79.1 - Вторичное злокачественное новообразование мочевого пузыря, других и неуточненных мочевых органов.</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C79.2 - Вторичное злокачественное новообразование кожи.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C79.3 - Вторичное злокачественное новообразование головного мозга и мозговых оболочек.</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C79.4 - Вторичное злокачественное новообразование других и неуточненных отделов нервной системы.</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C79.5 - Вторичное злокачественное новообразование костей и костного мозга.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C79.6 - Вторичное злокачественное новообразование яичника.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C79.7 - Вторичное злокачественное новообразование надпочечника.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C79.8 - Вторичное злокачественное новообразование других неуточненных локализаций.</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C79.9 - Вторичное злокачественное новообразование неуточненной локализации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Злокачественное новообразование без уточнения локализации (C80).</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С80.0 - Злокачественное новообразование, первичная локализация неизвестна.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C80.9 - Злокачественное новообразование неуточненной первичной локализации.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Новообразования неопределённого или неизвестного характера (D37-D48).</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D37.9 - Органов пищеварения неуточненных.</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D48.7 - Других неуточненных локализаций.</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D48.9 - Новообразование неопределённого или неизвестного характера неуточненное.</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Метастатические опухоли с невыявленной первичной локализацией являются наиболее гетерогенной и диагностически трудной группой злокачественных новообразований. Существующие методы морфологической и иммуногистохимической (ИГХ) диагностики позволяют в 75-85% случаев уточнить линии дифференцировки метастатической опухоли и/или ее органную принадлежность [1]. В структуре ОНПЛ у взрослых доминирующее положение занимают метастазы различных видов рака, составляя около 78-80% всех случаев, второе и третье место занимают лимфомы и меланома, составляя 12% и 6% соответственно. Среди наиболее редких метастатических новообразований отмечают герминогенные опухоли, саркомы и параганглиому. В свою очередь, обширная группа метастатического рака внутри подразделяется на аденокарциномы (60% случаев), низкодифференцированные и недифференцированные карциномы (33% случаев), плоскоклеточный неороговевающий рак (5% случаев), нейроэндокринные опухоли и карциномы (около 2% случаев) [1-7]. Большая часть ОНПЛ, диагностируемые у детей, имеют мезенхимальное и нейроэктодермальное происхождение и представлены метастазами нейробластомы, рабдомиосаркомы и саркомы Юинга [77]</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xml:space="preserve">Применение цитогенетических методов исследования, направленных на выявление мутаций в тех или иных генах (EGFR, BRAF, KRAS, ALK, ROS1 и </w:t>
      </w:r>
      <w:r w:rsidRPr="00BA0355">
        <w:rPr>
          <w:rFonts w:ascii="Times New Roman" w:eastAsia="Times New Roman" w:hAnsi="Times New Roman" w:cs="Times New Roman"/>
          <w:color w:val="222222"/>
          <w:spacing w:val="4"/>
          <w:sz w:val="27"/>
          <w:szCs w:val="27"/>
          <w:lang w:eastAsia="ru-RU"/>
        </w:rPr>
        <w:lastRenderedPageBreak/>
        <w:t>др.), в совокупности с ИГХ диагностикой способны повысить частоту верификации типа опухоли до 85-90% [13,14,15].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Международная гистологическая классификация. </w:t>
      </w:r>
      <w:r w:rsidRPr="00BA0355">
        <w:rPr>
          <w:rFonts w:ascii="Times New Roman" w:eastAsia="Times New Roman" w:hAnsi="Times New Roman" w:cs="Times New Roman"/>
          <w:color w:val="222222"/>
          <w:spacing w:val="4"/>
          <w:sz w:val="27"/>
          <w:szCs w:val="27"/>
          <w:lang w:eastAsia="ru-RU"/>
        </w:rPr>
        <w:t>В соответствии с гистологическим строением ОНПЛ, согласно рекомендациям ESMO (European Society for Medical Oncology, 2015 г.), целесообразно разделять на следующие группы [16]:</w:t>
      </w:r>
    </w:p>
    <w:p w:rsidR="00BA0355" w:rsidRPr="00BA0355" w:rsidRDefault="00BA0355" w:rsidP="00BA035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высокодифференцированные и умеренно дифференцированные аденокарциномы;</w:t>
      </w:r>
    </w:p>
    <w:p w:rsidR="00BA0355" w:rsidRPr="00BA0355" w:rsidRDefault="00BA0355" w:rsidP="00BA035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низкодифференцированные карциномы;</w:t>
      </w:r>
    </w:p>
    <w:p w:rsidR="00BA0355" w:rsidRPr="00BA0355" w:rsidRDefault="00BA0355" w:rsidP="00BA035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плоскоклеточный рак;</w:t>
      </w:r>
    </w:p>
    <w:p w:rsidR="00BA0355" w:rsidRPr="00BA0355" w:rsidRDefault="00BA0355" w:rsidP="00BA035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недифференцированная опухоль;</w:t>
      </w:r>
    </w:p>
    <w:p w:rsidR="00BA0355" w:rsidRPr="00BA0355" w:rsidRDefault="00BA0355" w:rsidP="00BA035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рак с нейроэндокринной дифференцировкой.</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Пациенты с опухолями других гистологических типов, несмотря на отсутствие первичного очага, должны обследоваться и лечиться в соответствии с рекомендациями для данного вида опухолей.</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Стадирование. </w:t>
      </w:r>
      <w:r w:rsidRPr="00BA0355">
        <w:rPr>
          <w:rFonts w:ascii="Times New Roman" w:eastAsia="Times New Roman" w:hAnsi="Times New Roman" w:cs="Times New Roman"/>
          <w:color w:val="222222"/>
          <w:spacing w:val="4"/>
          <w:sz w:val="27"/>
          <w:szCs w:val="27"/>
          <w:lang w:eastAsia="ru-RU"/>
        </w:rPr>
        <w:t>Общепринятого стадирования метастазов ОНПЛ в настоящее время не существует. Так как заболевание на первых этапах проявляется метастазами, можно говорить о первично-генерализованном процессе, который к моменту обращения пациента за медицинской помощью, как правило, выходит за пределы органа.</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Клинические проявления заболевания неспецифичны и зависят от локализации очагов метастатического поражения и распространенности опухолевого процесса.</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2. Диагностика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Критерии установления диагноза/состояния: </w:t>
      </w:r>
      <w:r w:rsidRPr="00BA0355">
        <w:rPr>
          <w:rFonts w:ascii="Times New Roman" w:eastAsia="Times New Roman" w:hAnsi="Times New Roman" w:cs="Times New Roman"/>
          <w:i/>
          <w:iCs/>
          <w:color w:val="333333"/>
          <w:spacing w:val="4"/>
          <w:sz w:val="27"/>
          <w:szCs w:val="27"/>
          <w:lang w:eastAsia="ru-RU"/>
        </w:rPr>
        <w:t>например, </w:t>
      </w:r>
      <w:r w:rsidRPr="00BA0355">
        <w:rPr>
          <w:rFonts w:ascii="Times New Roman" w:eastAsia="Times New Roman" w:hAnsi="Times New Roman" w:cs="Times New Roman"/>
          <w:color w:val="222222"/>
          <w:spacing w:val="4"/>
          <w:sz w:val="27"/>
          <w:szCs w:val="27"/>
          <w:lang w:eastAsia="ru-RU"/>
        </w:rPr>
        <w:t>на основании </w:t>
      </w:r>
      <w:r w:rsidRPr="00BA0355">
        <w:rPr>
          <w:rFonts w:ascii="Times New Roman" w:eastAsia="Times New Roman" w:hAnsi="Times New Roman" w:cs="Times New Roman"/>
          <w:i/>
          <w:iCs/>
          <w:color w:val="333333"/>
          <w:spacing w:val="4"/>
          <w:sz w:val="27"/>
          <w:szCs w:val="27"/>
          <w:lang w:eastAsia="ru-RU"/>
        </w:rPr>
        <w:t>патогномоничных данных:</w:t>
      </w:r>
    </w:p>
    <w:p w:rsidR="00BA0355" w:rsidRPr="00BA0355" w:rsidRDefault="00BA0355" w:rsidP="00BA0355">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анамнестических данных,</w:t>
      </w:r>
    </w:p>
    <w:p w:rsidR="00BA0355" w:rsidRPr="00BA0355" w:rsidRDefault="00BA0355" w:rsidP="00BA0355">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физикального обследования,</w:t>
      </w:r>
    </w:p>
    <w:p w:rsidR="00BA0355" w:rsidRPr="00BA0355" w:rsidRDefault="00BA0355" w:rsidP="00BA0355">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лабораторных исследований,</w:t>
      </w:r>
    </w:p>
    <w:p w:rsidR="00BA0355" w:rsidRPr="00BA0355" w:rsidRDefault="00BA0355" w:rsidP="00BA0355">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инструментального обследования,</w:t>
      </w:r>
    </w:p>
    <w:p w:rsidR="00BA0355" w:rsidRPr="00BA0355" w:rsidRDefault="00BA0355" w:rsidP="00BA0355">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прижизненного патологоанатомического и генетического </w:t>
      </w:r>
      <w:r w:rsidRPr="00BA0355">
        <w:rPr>
          <w:rFonts w:ascii="Times New Roman" w:eastAsia="Times New Roman" w:hAnsi="Times New Roman" w:cs="Times New Roman"/>
          <w:i/>
          <w:iCs/>
          <w:color w:val="333333"/>
          <w:spacing w:val="4"/>
          <w:sz w:val="27"/>
          <w:szCs w:val="27"/>
          <w:lang w:eastAsia="ru-RU"/>
        </w:rPr>
        <w:t>исследований (Патолого-анатомическое исследование биопсийного (операционного) материала с применением иммуногистохимических методов</w:t>
      </w:r>
    </w:p>
    <w:p w:rsidR="00BA0355" w:rsidRPr="00BA0355" w:rsidRDefault="00BA0355" w:rsidP="00BA0355">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дополнительно – комплексного </w:t>
      </w:r>
      <w:r w:rsidRPr="00BA0355">
        <w:rPr>
          <w:rFonts w:ascii="Times New Roman" w:eastAsia="Times New Roman" w:hAnsi="Times New Roman" w:cs="Times New Roman"/>
          <w:i/>
          <w:iCs/>
          <w:color w:val="333333"/>
          <w:spacing w:val="4"/>
          <w:sz w:val="27"/>
          <w:szCs w:val="27"/>
          <w:lang w:eastAsia="ru-RU"/>
        </w:rPr>
        <w:t>геномного</w:t>
      </w:r>
      <w:r w:rsidRPr="00BA0355">
        <w:rPr>
          <w:rFonts w:ascii="Times New Roman" w:eastAsia="Times New Roman" w:hAnsi="Times New Roman" w:cs="Times New Roman"/>
          <w:color w:val="222222"/>
          <w:spacing w:val="4"/>
          <w:sz w:val="27"/>
          <w:szCs w:val="27"/>
          <w:lang w:eastAsia="ru-RU"/>
        </w:rPr>
        <w:t> секвенирования (услуга не входит в ОМС</w:t>
      </w:r>
      <w:r w:rsidRPr="00BA0355">
        <w:rPr>
          <w:rFonts w:ascii="Times New Roman" w:eastAsia="Times New Roman" w:hAnsi="Times New Roman" w:cs="Times New Roman"/>
          <w:i/>
          <w:iCs/>
          <w:color w:val="333333"/>
          <w:spacing w:val="4"/>
          <w:sz w:val="27"/>
          <w:szCs w:val="27"/>
          <w:lang w:eastAsia="ru-RU"/>
        </w:rPr>
        <w:t>).</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2.1 Жалобы и анамнез</w:t>
      </w:r>
    </w:p>
    <w:p w:rsidR="00BA0355" w:rsidRPr="00BA0355" w:rsidRDefault="00BA0355" w:rsidP="00BA035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 </w:t>
      </w:r>
      <w:r w:rsidRPr="00BA0355">
        <w:rPr>
          <w:rFonts w:ascii="Times New Roman" w:eastAsia="Times New Roman" w:hAnsi="Times New Roman" w:cs="Times New Roman"/>
          <w:color w:val="222222"/>
          <w:spacing w:val="4"/>
          <w:sz w:val="27"/>
          <w:szCs w:val="27"/>
          <w:lang w:eastAsia="ru-RU"/>
        </w:rPr>
        <w:t>сбор жалоб и анамнеза у пациента с предполагаемой опухолью с   невыявленной первичной локализацией для установления факторов, которые могут повлиять на выбор тактики лечения. Сбор информации включает ранее проводимые обследования, результаты биопсии, наличие удаленных или регрессировавших очагов [1, 7, 8, 16–17].</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2.2 Физикальное обследование</w:t>
      </w:r>
    </w:p>
    <w:p w:rsidR="00BA0355" w:rsidRPr="00BA0355" w:rsidRDefault="00BA0355" w:rsidP="00BA035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выполнять физикальное обследование пациента с предполагаемой опухолью с невыявленной первичной локализацией, включающее осмотр всех кожных покровов и видимых слизистых, пальпацию всех доступных групп лимфатических узлов, щитовидной железы, молочных желез, органов брюшной полости, пальцевое ректальное исследование, осмотр врачом-акушером-гинекологом (женщины), исследование наружных половых органов, пальпация яичек (мужчины), оценка нутритивного статуса для определения тактики ведения пациента [1-7, 16-17].</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2.3 Лабораторные исследования</w:t>
      </w:r>
    </w:p>
    <w:p w:rsidR="00BA0355" w:rsidRPr="00BA0355" w:rsidRDefault="00BA0355" w:rsidP="00BA035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пациентам с предполагаемой опухолью с невыявленной первичной локализацией выполнять следующие лабораторные тесты</w:t>
      </w:r>
      <w:r w:rsidRPr="00BA0355">
        <w:rPr>
          <w:rFonts w:ascii="Times New Roman" w:eastAsia="Times New Roman" w:hAnsi="Times New Roman" w:cs="Times New Roman"/>
          <w:i/>
          <w:iCs/>
          <w:color w:val="333333"/>
          <w:spacing w:val="4"/>
          <w:sz w:val="27"/>
          <w:szCs w:val="27"/>
          <w:lang w:eastAsia="ru-RU"/>
        </w:rPr>
        <w:t> для подтверждения диагноза и выбора алгоритма дальнейшего обследования</w:t>
      </w:r>
      <w:r w:rsidRPr="00BA0355">
        <w:rPr>
          <w:rFonts w:ascii="Times New Roman" w:eastAsia="Times New Roman" w:hAnsi="Times New Roman" w:cs="Times New Roman"/>
          <w:color w:val="222222"/>
          <w:spacing w:val="4"/>
          <w:sz w:val="27"/>
          <w:szCs w:val="27"/>
          <w:lang w:eastAsia="ru-RU"/>
        </w:rPr>
        <w:t> [1-7, 16-17]:</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lastRenderedPageBreak/>
        <w:t>- Общий (клинический) анализ крови;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 анализ крови биохимический общетерапевтический (общий белок, глюкоза, билирубин, креатинин, мочевина, аланинаминотрансфераза (АЛТ), аспартатаминотрансфераза (АСТ), щелочная фосфатаза (ЩФ), лактатдегидрогеназа (ЛДГ), кальций, калий, натрий), </w:t>
      </w:r>
      <w:r w:rsidRPr="00BA0355">
        <w:rPr>
          <w:rFonts w:ascii="Times New Roman" w:eastAsia="Times New Roman" w:hAnsi="Times New Roman" w:cs="Times New Roman"/>
          <w:color w:val="222222"/>
          <w:spacing w:val="4"/>
          <w:sz w:val="27"/>
          <w:szCs w:val="27"/>
          <w:lang w:eastAsia="ru-RU"/>
        </w:rPr>
        <w:t>исследование уровня C-реактивного белка в сыворотке крови</w:t>
      </w:r>
      <w:r w:rsidRPr="00BA0355">
        <w:rPr>
          <w:rFonts w:ascii="Times New Roman" w:eastAsia="Times New Roman" w:hAnsi="Times New Roman" w:cs="Times New Roman"/>
          <w:i/>
          <w:iCs/>
          <w:color w:val="333333"/>
          <w:spacing w:val="4"/>
          <w:sz w:val="27"/>
          <w:szCs w:val="27"/>
          <w:lang w:eastAsia="ru-RU"/>
        </w:rPr>
        <w:t>;</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 общий (клинический) анализ мочи: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коагулограмма (ориентировочное исследование системы гемостаза), </w:t>
      </w:r>
      <w:r w:rsidRPr="00BA0355">
        <w:rPr>
          <w:rFonts w:ascii="Times New Roman" w:eastAsia="Times New Roman" w:hAnsi="Times New Roman" w:cs="Times New Roman"/>
          <w:i/>
          <w:iCs/>
          <w:color w:val="333333"/>
          <w:spacing w:val="4"/>
          <w:sz w:val="27"/>
          <w:szCs w:val="27"/>
          <w:lang w:eastAsia="ru-RU"/>
        </w:rPr>
        <w:t>включая</w:t>
      </w:r>
      <w:r w:rsidRPr="00BA0355">
        <w:rPr>
          <w:rFonts w:ascii="Times New Roman" w:eastAsia="Times New Roman" w:hAnsi="Times New Roman" w:cs="Times New Roman"/>
          <w:color w:val="222222"/>
          <w:spacing w:val="4"/>
          <w:sz w:val="27"/>
          <w:szCs w:val="27"/>
          <w:lang w:eastAsia="ru-RU"/>
        </w:rPr>
        <w:t> оценку активированного частичного тромбопластинового времени (АЧТВ), исследование уровня фибриногена в крови, определение международного нормализованного отношения (МНО), протромбинового (тромбопластинового) времени в крове или в плазме, определение концентрации Д-димера в крови)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пациентам с предполагаемой опухолью с невыявленной первичной локализацией выполнение дополнительных лабораторных исследований по следующим показаниям </w:t>
      </w:r>
      <w:r w:rsidRPr="00BA0355">
        <w:rPr>
          <w:rFonts w:ascii="Times New Roman" w:eastAsia="Times New Roman" w:hAnsi="Times New Roman" w:cs="Times New Roman"/>
          <w:i/>
          <w:iCs/>
          <w:color w:val="333333"/>
          <w:spacing w:val="4"/>
          <w:sz w:val="27"/>
          <w:szCs w:val="27"/>
          <w:lang w:eastAsia="ru-RU"/>
        </w:rPr>
        <w:t>для подтверждения диагноза и выбора алгоритма дальнейшего обследования</w:t>
      </w:r>
      <w:r w:rsidRPr="00BA0355">
        <w:rPr>
          <w:rFonts w:ascii="Times New Roman" w:eastAsia="Times New Roman" w:hAnsi="Times New Roman" w:cs="Times New Roman"/>
          <w:color w:val="222222"/>
          <w:spacing w:val="4"/>
          <w:sz w:val="27"/>
          <w:szCs w:val="27"/>
          <w:lang w:eastAsia="ru-RU"/>
        </w:rPr>
        <w:t> [16 - 29]:</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-исследование уровня хорионического гонадотропина (свободная бета-субъединица) в сыворотке крови, альфа-фетопротеина (АФП) в сыворотке крови у лиц до 50 лет при наличии увеличенных медиастинальных лимфатических узлов и до 65 лет – при наличии увеличенных забрюшинных лимфатических узлов;</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исследование уровня хорионического гонадотропина (свободная бета-субъединица) в сыворотке (бета-ХГЧ) у женщин репродуктивного возраста, имевших хотя бы одну беременность в анамнезе, независимо от ее исхода и давности;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Исследование уровня связанного с беременностью плазменного протеина A (PAPP-A) в сыворотке крови– при поражении печени;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Исследование уровня простатспецифического антигена свободного в крови (ПСА) – у мужчин старше 40 лет;</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 Исследование уровня антигена аденогенных раков CA 125 в крови (СА125) – у женщин при поражении органов грудной клетки, наличии плеврита или асцита, забрюшинной опухоли, поражении паховых лимфатических узлов;</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Исследование уровня антигена аденогенных раков CA 19-9 в крови (СА-19.9) – при подозрении на первичную опухоль поджелудочной железы или желчевыводящих путей;</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Исследование уровня антигена аденогенных раков РЭА (РЭА) (A08.30.002 Иммуноцитохимическое исследование с моноклональными антителами материала из различных тканей и органов для выявления метастазов опухоли (онкомаркеры-цитокератины, nm23, SCC, РЭА и другие)  – при подозрении на первичную опухоль колоректальной локализации;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Исследование уровня нейрон-специфической енолазы (НСЕ) в крови, ферритина в крови, уровня ванилилминдальной кислоты в моче, уровня гомованилиновой кислоты в  моче – при подозрении на нейробластому;</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Цитологическое исследование (А08.30.003 Цитологическое исследование пунктатов и отпечатков биоптатов опухолей забрюшинного пространства/ А08.30.031 Цитологическое исследование перитонеальной жидкости) – при наличии асцита или забрюшинной опухоли.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Цитологическое исследование мазка костного мозга (миелограмма) для пациентов детского возраста с ОНПЛ мезенхимального и нейроэктодермального происхождения [74-76]</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Исследование CYFRA-21-1 – при подозрении на первичную опухоль щитовидной железы или торакальной локализации;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исследование уровня опухолеассоциированного маркера CA 15-3 в крови – при подозрении на первичную опухоль молочной железы;</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Определение хромогранина A в крови, исследование уровня серотонина, его предшественников и метаболитов в крови – при подозрении на метастазы НЭО не выявленной первичной локализации.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2.4 Инструментальные исследования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Пациентам с предполагаемой опухолью с невыявленной первичной локализацией</w:t>
      </w:r>
      <w:r w:rsidRPr="00BA0355">
        <w:rPr>
          <w:rFonts w:ascii="Times New Roman" w:eastAsia="Times New Roman" w:hAnsi="Times New Roman" w:cs="Times New Roman"/>
          <w:i/>
          <w:iCs/>
          <w:color w:val="333333"/>
          <w:spacing w:val="4"/>
          <w:sz w:val="27"/>
          <w:szCs w:val="27"/>
          <w:lang w:eastAsia="ru-RU"/>
        </w:rPr>
        <w:t>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выполнение следующих диагностических процедур:</w:t>
      </w:r>
    </w:p>
    <w:p w:rsidR="00BA0355" w:rsidRPr="00BA0355" w:rsidRDefault="00BA0355" w:rsidP="00BA035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всем пациентам с предполагаемой опухолью с невыявленной первичной локализацией для определения распространенности опухолевого процесса проведение компьютерной томографии органов грудной полости с внутривенным болюсным контрастированием, компьютерной томографии органов брюшной полости и забрюшинного пространства с внутривенным болюсным контрастированием, спиральной компьютерной томография органов малого таза у женщин с внутривенным болюсным контрастированием, спиральной компьютерной томографии органов таза у мужчин с внутривенным болюсным контрастированием и/или магнитно-резонансной томографии органов малого таза с внутривенным контрастированием, магнитно-резонансной томографии органов малого таза [16, 17, 18–29, 48-54]</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w:t>
      </w:r>
      <w:r w:rsidRPr="00BA0355">
        <w:rPr>
          <w:rFonts w:ascii="Times New Roman" w:eastAsia="Times New Roman" w:hAnsi="Times New Roman" w:cs="Times New Roman"/>
          <w:i/>
          <w:iCs/>
          <w:color w:val="333333"/>
          <w:spacing w:val="4"/>
          <w:sz w:val="27"/>
          <w:szCs w:val="27"/>
          <w:lang w:eastAsia="ru-RU"/>
        </w:rPr>
        <w:t> наличии противопоказаний к выполнению контрастного усиления при КТ или МРТ рекомендовано проведение Позитронной эмиссионной томография, совмещенная с компьютерной томографией с туморотропными РФП (ПЭТ-КТ) [49].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 неясных или неоднозначных результатах компьютерной томографии органов грудной полости с внутривенным болюсным контрастированием, компьютерной томографии органов брюшной полости и забрюшинного пространства с внутривенным болюсным контрастированием, спиральной компьютерной томографии органов малого таза у женщин с внутривенным болюсным контрастированием, спиральной компьютерной томографии органов таза у мужчин с внутривенным болюсным контрастированием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рассмотреть выполнение ПЭТ-КТ в качестве уточняющей диагностики [50].</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 невозможности проведения КТ или МРТ, в целях определения распространенности опухолевого процесса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b/>
          <w:bCs/>
          <w:color w:val="222222"/>
          <w:spacing w:val="4"/>
          <w:sz w:val="27"/>
          <w:szCs w:val="27"/>
          <w:lang w:eastAsia="ru-RU"/>
        </w:rPr>
        <w:t>прицельная</w:t>
      </w:r>
      <w:r w:rsidRPr="00BA0355">
        <w:rPr>
          <w:rFonts w:ascii="Times New Roman" w:eastAsia="Times New Roman" w:hAnsi="Times New Roman" w:cs="Times New Roman"/>
          <w:color w:val="222222"/>
          <w:spacing w:val="4"/>
          <w:sz w:val="27"/>
          <w:szCs w:val="27"/>
          <w:lang w:eastAsia="ru-RU"/>
        </w:rPr>
        <w:t xml:space="preserve"> рентгенография органов грудной </w:t>
      </w:r>
      <w:r w:rsidRPr="00BA0355">
        <w:rPr>
          <w:rFonts w:ascii="Times New Roman" w:eastAsia="Times New Roman" w:hAnsi="Times New Roman" w:cs="Times New Roman"/>
          <w:color w:val="222222"/>
          <w:spacing w:val="4"/>
          <w:sz w:val="27"/>
          <w:szCs w:val="27"/>
          <w:lang w:eastAsia="ru-RU"/>
        </w:rPr>
        <w:lastRenderedPageBreak/>
        <w:t>клетки и УЗИ органов брюшной полости (комплексное), УЗИ органов малого таза комплексное (трансвагинальное и трансабдоминальное) [50].</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 наличии морфологически верифицированного плоскоклеточного рака с поражением надключичных лимфоузлов и/или аденокарциномы с метастатическим поражением шейных, надключичных и подмышечных лимфатических узлов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проведение компьютерной томографии лицевого отдела черепа, компьютерной томографии верхних дыхательных путей и шеи или магнитно-резонансной томографии лицевого отдела черепа, магнитно-резонансной томографии шеи, с целью верификации возможной первичной локализации опухоли [51,52].</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выполнение позитронной эмиссионной томографии, совмещенной с компьютерной томографией с туморотропными РФП пациентам с единичными или олигометастатическими ОНПЛ с целью исключения дополнительных очагов поражения в случае планирования радикального лечения [53,54].</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при распространенном метастатическом процессе применение Позитронной эмиссионной томографии, совмещенной с компьютерной томографией с туморотропными РФП (ПЭТ-КТ) лимитировано и выполняется в соответствии с клинической необходимостью ввиду сложностей в выявлении первичного очага на фоне множественных метастатических очагов.</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По рекомендациям Национальной комплексной сети по борьбе с раком (NCCN) ПЭТ-КТ не рекомендуется в качестве первичного диагностического теста [49]. Однако существуют благоприятные подгруппы для данного вида исследования: это немногочисленные или единичные метастазы, а также метастазы плоскоклеточного рака в шейных лимфатических узлах. У таких пациентов ПЭТ-КТ может изменить тактику лечения в 30–35% случаев.</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 xml:space="preserve">Выполнение ПЭТ-КТ с 18F-ФДГ нецелесообразно при перстневидноклеточном раке желудка, муцинозных опухолях, гепатоцеллюлярной карциноме, светлоклеточном раке почки, нейроэндокринных опухолях высокой и </w:t>
      </w:r>
      <w:r w:rsidRPr="00BA0355">
        <w:rPr>
          <w:rFonts w:ascii="Times New Roman" w:eastAsia="Times New Roman" w:hAnsi="Times New Roman" w:cs="Times New Roman"/>
          <w:i/>
          <w:iCs/>
          <w:color w:val="333333"/>
          <w:spacing w:val="4"/>
          <w:sz w:val="27"/>
          <w:szCs w:val="27"/>
          <w:lang w:eastAsia="ru-RU"/>
        </w:rPr>
        <w:lastRenderedPageBreak/>
        <w:t>умеренной степени дифференцировки, раке предстательной железы ввиду их низкой/отсутствии метаболической активности [18, 20, 23, 25, 29].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Пациентам с подозрением или гистологически верифицированными ОНПЛ нейроэндокринной природы высокой и умеренной степени дифференцировки рекомендуется выполнение ПЭТ-КТ с туморотропными РФП [24].</w:t>
      </w:r>
    </w:p>
    <w:p w:rsidR="00BA0355" w:rsidRPr="00BA0355" w:rsidRDefault="00BA0355" w:rsidP="00BA035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выполнение ПЭТ-КТ с 18F-ФДГ пациентам с метастатическим поражением шейных лимфатических узлов с подозрением на рак головы и шеи в целях поиска первичного очага [54].</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- 5)</w:t>
      </w:r>
    </w:p>
    <w:p w:rsidR="00BA0355" w:rsidRPr="00BA0355" w:rsidRDefault="00BA0355" w:rsidP="00BA035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всем пациентам детского возраста с подозрением на нейрогенную природу опухоли проведение сцинтиграфии с </w:t>
      </w:r>
      <w:del w:id="0" w:author="Unknown">
        <w:r w:rsidRPr="00BA0355">
          <w:rPr>
            <w:rFonts w:ascii="Times New Roman" w:eastAsia="Times New Roman" w:hAnsi="Times New Roman" w:cs="Times New Roman"/>
            <w:color w:val="222222"/>
            <w:spacing w:val="4"/>
            <w:sz w:val="27"/>
            <w:szCs w:val="27"/>
            <w:lang w:eastAsia="ru-RU"/>
          </w:rPr>
          <w:delText>123-I-метайодбензилгуанидином (123-I-МЙБГ)</w:delText>
        </w:r>
      </w:del>
      <w:r w:rsidRPr="00BA0355">
        <w:rPr>
          <w:rFonts w:ascii="Times New Roman" w:eastAsia="Times New Roman" w:hAnsi="Times New Roman" w:cs="Times New Roman"/>
          <w:color w:val="222222"/>
          <w:spacing w:val="4"/>
          <w:sz w:val="27"/>
          <w:szCs w:val="27"/>
          <w:lang w:eastAsia="ru-RU"/>
        </w:rPr>
        <w:t> йобенгуаном [</w:t>
      </w:r>
      <w:r w:rsidRPr="00BA0355">
        <w:rPr>
          <w:rFonts w:ascii="Times New Roman" w:eastAsia="Times New Roman" w:hAnsi="Times New Roman" w:cs="Times New Roman"/>
          <w:color w:val="222222"/>
          <w:spacing w:val="4"/>
          <w:sz w:val="20"/>
          <w:szCs w:val="20"/>
          <w:vertAlign w:val="superscript"/>
          <w:lang w:eastAsia="ru-RU"/>
        </w:rPr>
        <w:t>123</w:t>
      </w:r>
      <w:r w:rsidRPr="00BA0355">
        <w:rPr>
          <w:rFonts w:ascii="Times New Roman" w:eastAsia="Times New Roman" w:hAnsi="Times New Roman" w:cs="Times New Roman"/>
          <w:color w:val="222222"/>
          <w:spacing w:val="4"/>
          <w:sz w:val="27"/>
          <w:szCs w:val="27"/>
          <w:lang w:eastAsia="ru-RU"/>
        </w:rPr>
        <w:t>I] [73]</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- 5)</w:t>
      </w:r>
    </w:p>
    <w:p w:rsidR="00BA0355" w:rsidRPr="00BA0355" w:rsidRDefault="00BA0355" w:rsidP="00BA035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 целью верификации возможно первичной локализации опухоли, при повышении бета-субъединицы хорионического гонадотропина (β-ХГЧ) или альфа-фетопротеина (АФП)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ультразвуковое исследование (УЗИ) органов мошонки у мужчин [21].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- 5)</w:t>
      </w:r>
    </w:p>
    <w:p w:rsidR="00BA0355" w:rsidRPr="00BA0355" w:rsidRDefault="00BA0355" w:rsidP="00BA035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 целью поиска первичного очага у женщин после 40 лет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проведение маммографии  – у женщин с поражением аксиллярных, над-/подключичных, медиастинальных, забрюшинных лимфатических узлов, печени, головного мозга, костей, при множественных очагах поражения [15,16, 19].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- 5)</w:t>
      </w:r>
    </w:p>
    <w:p w:rsidR="00BA0355" w:rsidRPr="00BA0355" w:rsidRDefault="00BA0355" w:rsidP="00BA035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 подозрении на локализацию первичного очага в мочевом пузыре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проведение цистоскопии [29].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- 5)</w:t>
      </w:r>
    </w:p>
    <w:p w:rsidR="00BA0355" w:rsidRPr="00BA0355" w:rsidRDefault="00BA0355" w:rsidP="00BA035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По клиническим показаниям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проведение эндоскопическое исследование верхних дыхательно-пищеварительных путей, колоноскопия  [15-17];</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Для оценки распространенности злокачественного процесса, а также дифференциальной диагностики между остеопорозом и злокачественным процессом, при метастатических поражениях костей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xml:space="preserve"> проведение сцинтиграфии с туморотропными РФП в </w:t>
      </w:r>
      <w:r w:rsidRPr="00BA0355">
        <w:rPr>
          <w:rFonts w:ascii="Times New Roman" w:eastAsia="Times New Roman" w:hAnsi="Times New Roman" w:cs="Times New Roman"/>
          <w:color w:val="222222"/>
          <w:spacing w:val="4"/>
          <w:sz w:val="27"/>
          <w:szCs w:val="27"/>
          <w:lang w:eastAsia="ru-RU"/>
        </w:rPr>
        <w:lastRenderedPageBreak/>
        <w:t>режиме "все тело" с рентгенологическим контролем подозрительных участков [30].</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w:t>
      </w:r>
      <w:r w:rsidRPr="00BA0355">
        <w:rPr>
          <w:rFonts w:ascii="Times New Roman" w:eastAsia="Times New Roman" w:hAnsi="Times New Roman" w:cs="Times New Roman"/>
          <w:i/>
          <w:iCs/>
          <w:color w:val="333333"/>
          <w:spacing w:val="4"/>
          <w:sz w:val="27"/>
          <w:szCs w:val="27"/>
          <w:lang w:eastAsia="ru-RU"/>
        </w:rPr>
        <w:t>: </w:t>
      </w:r>
      <w:r w:rsidRPr="00BA0355">
        <w:rPr>
          <w:rFonts w:ascii="Times New Roman" w:eastAsia="Times New Roman" w:hAnsi="Times New Roman" w:cs="Times New Roman"/>
          <w:color w:val="222222"/>
          <w:spacing w:val="4"/>
          <w:sz w:val="27"/>
          <w:szCs w:val="27"/>
          <w:lang w:eastAsia="ru-RU"/>
        </w:rPr>
        <w:t>при выполнении ПЭТ-КТ проведение сцинтиграфии нецелесообразно [19, 20, 22, 23].</w:t>
      </w:r>
    </w:p>
    <w:p w:rsidR="00BA0355" w:rsidRPr="00BA0355" w:rsidRDefault="00BA0355" w:rsidP="00BA035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выполнение МРТ головного мозга с контрастированием, при наличии клинических подозрений или перед проведением локорегионарного лечения для исключения метастатического поражения головного мозга [21].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w:t>
      </w:r>
      <w:r w:rsidRPr="00BA0355">
        <w:rPr>
          <w:rFonts w:ascii="Times New Roman" w:eastAsia="Times New Roman" w:hAnsi="Times New Roman" w:cs="Times New Roman"/>
          <w:i/>
          <w:iCs/>
          <w:color w:val="333333"/>
          <w:spacing w:val="4"/>
          <w:sz w:val="27"/>
          <w:szCs w:val="27"/>
          <w:lang w:eastAsia="ru-RU"/>
        </w:rPr>
        <w:t>: при невозможности выполнения МРТ головного мозга возможно выполнение КТ головного мозга с внутривенным контрастированием</w:t>
      </w:r>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 целью верификации первичного очага, </w:t>
      </w:r>
      <w:r w:rsidRPr="00BA0355">
        <w:rPr>
          <w:rFonts w:ascii="Times New Roman" w:eastAsia="Times New Roman" w:hAnsi="Times New Roman" w:cs="Times New Roman"/>
          <w:b/>
          <w:bCs/>
          <w:color w:val="222222"/>
          <w:spacing w:val="4"/>
          <w:sz w:val="27"/>
          <w:szCs w:val="27"/>
          <w:lang w:eastAsia="ru-RU"/>
        </w:rPr>
        <w:t>рекомендована</w:t>
      </w:r>
      <w:r w:rsidRPr="00BA0355">
        <w:rPr>
          <w:rFonts w:ascii="Times New Roman" w:eastAsia="Times New Roman" w:hAnsi="Times New Roman" w:cs="Times New Roman"/>
          <w:color w:val="222222"/>
          <w:spacing w:val="4"/>
          <w:sz w:val="27"/>
          <w:szCs w:val="27"/>
          <w:lang w:eastAsia="ru-RU"/>
        </w:rPr>
        <w:t> трепанбиопсия опухолей наружных локализаций, увеличенных лимфатических узлов под визуальным контролем или (при необходимости) УЗИ навигацией [8, 15-17, 19, 22, 23]</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- 5)</w:t>
      </w:r>
    </w:p>
    <w:p w:rsidR="00BA0355" w:rsidRPr="00BA0355" w:rsidRDefault="00BA0355" w:rsidP="00BA035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 целью выявления/исключения наличия атипичных клеток пациентам детского возраста с ОНПЛ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трепанобиопсия костного мозга [72]</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A0355" w:rsidRPr="00BA0355" w:rsidRDefault="00BA0355" w:rsidP="00BA035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Оценку эффективности противоопухолевой терапии с помощью компьютерной томографии и/или магнитно-резонансной томографии с внутривенным болюсным контрастированием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через 2-3 месяца после завершения терапии.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w:t>
      </w:r>
      <w:r w:rsidRPr="00BA0355">
        <w:rPr>
          <w:rFonts w:ascii="Times New Roman" w:eastAsia="Times New Roman" w:hAnsi="Times New Roman" w:cs="Times New Roman"/>
          <w:i/>
          <w:iCs/>
          <w:color w:val="333333"/>
          <w:spacing w:val="4"/>
          <w:sz w:val="27"/>
          <w:szCs w:val="27"/>
          <w:lang w:eastAsia="ru-RU"/>
        </w:rPr>
        <w:t>: выполнение Позитронной эмиссионной томографии, совмещенной с компьютерной томографией с туморотропными РФП с целью оценки эффективности лечения следует рассматривать только при наличии исходных данных. Оценку ответа опухоли следует проводить согласно критериям RECIST (Response Evaluation Criteria In Solid Tumors) версии 1.1(приложение Г) и их модификаций (iRECIST, mRECIST, PERCIST).</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2.5 Иные исследования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Патологоанатомическая и генетическая диагностика</w:t>
      </w:r>
    </w:p>
    <w:p w:rsidR="00BA0355" w:rsidRPr="00BA0355" w:rsidRDefault="00BA0355" w:rsidP="00BA035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пациентам с предполагаемой опухолью с невыявленной первичной локализацией выполнять биопсию опухолевых образований для морфологической верификации диагноза. Предпочтительным методом является эксцизионная биопсия, в случае невозможности - трепанбиопсия опухолей наружных локализаций, лимфатических узлов под визуальным контролем </w:t>
      </w:r>
      <w:r w:rsidRPr="00BA0355">
        <w:rPr>
          <w:rFonts w:ascii="Times New Roman" w:eastAsia="Times New Roman" w:hAnsi="Times New Roman" w:cs="Times New Roman"/>
          <w:i/>
          <w:iCs/>
          <w:color w:val="333333"/>
          <w:spacing w:val="4"/>
          <w:sz w:val="27"/>
          <w:szCs w:val="27"/>
          <w:lang w:eastAsia="ru-RU"/>
        </w:rPr>
        <w:t>[1,8,16,18,19,21,23,25].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 </w:t>
      </w:r>
      <w:r w:rsidRPr="00BA0355">
        <w:rPr>
          <w:rFonts w:ascii="Times New Roman" w:eastAsia="Times New Roman" w:hAnsi="Times New Roman" w:cs="Times New Roman"/>
          <w:i/>
          <w:iCs/>
          <w:color w:val="333333"/>
          <w:spacing w:val="4"/>
          <w:sz w:val="27"/>
          <w:szCs w:val="27"/>
          <w:lang w:eastAsia="ru-RU"/>
        </w:rPr>
        <w:t>Целесообразно пациентов с предполагаемой опухолью с невыявленной первичной локализацией непосредственно после выполнения прижизненного патологоанатомического исследования биопсийного (операционного) материала пораженного органа рутинным методом исследования направить для телемедицинской и/или очной консультации в патологоанатомическое отделение 4 категории (Референс-центр) [1. ПРИКАЗ от 24 марта 2016 года N 179н О Правилах проведения патолого-анатомических исследований (с изменениями на 25 марта 2019 года – ПРИКАЗ от 25 марта 2019 года N 158н «О внесении изменений в Правила проведения патолого-анатомических исследований», утвержденные приказом Министерства здравоохранения Российской Федерации от 24 марта 2016 г. N 179н); 2. Приказ Министерства здравоохранения Российской Федерации от 30 ноября 2017 г. N 965н "Об утверждении порядка организации и оказания медицинской помощи с применением телемедицинских технологий" (зарегистрирован Министерством юстиции Российской Федерации 9 января 2018 г., регистрационный N 49577) [55].</w:t>
      </w:r>
    </w:p>
    <w:p w:rsidR="00BA0355" w:rsidRPr="00BA0355" w:rsidRDefault="00BA0355" w:rsidP="00BA035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Для повышения точности определения первичного источника опухоли, рекомендуется </w:t>
      </w:r>
      <w:r w:rsidRPr="00BA0355">
        <w:rPr>
          <w:rFonts w:ascii="Times New Roman" w:eastAsia="Times New Roman" w:hAnsi="Times New Roman" w:cs="Times New Roman"/>
          <w:color w:val="222222"/>
          <w:spacing w:val="4"/>
          <w:sz w:val="27"/>
          <w:szCs w:val="27"/>
          <w:lang w:eastAsia="ru-RU"/>
        </w:rPr>
        <w:t>пациентам с предполагаемой опухолью с невыявленной первичной локализацией выполнять прижизненного патологоанатомического исследования биопсийного (операционного) материала пораженного органа с применением иммуногистохимических методов (ИГХ) </w:t>
      </w:r>
      <w:r w:rsidRPr="00BA0355">
        <w:rPr>
          <w:rFonts w:ascii="Times New Roman" w:eastAsia="Times New Roman" w:hAnsi="Times New Roman" w:cs="Times New Roman"/>
          <w:i/>
          <w:iCs/>
          <w:color w:val="333333"/>
          <w:spacing w:val="4"/>
          <w:sz w:val="27"/>
          <w:szCs w:val="27"/>
          <w:lang w:eastAsia="ru-RU"/>
        </w:rPr>
        <w:t>(A08.30.013 Патолого-анатомическое исследование биопсийного (операционного) материала с применением иммуногистохимических методов) </w:t>
      </w:r>
      <w:r w:rsidRPr="00BA0355">
        <w:rPr>
          <w:rFonts w:ascii="Times New Roman" w:eastAsia="Times New Roman" w:hAnsi="Times New Roman" w:cs="Times New Roman"/>
          <w:color w:val="222222"/>
          <w:spacing w:val="4"/>
          <w:sz w:val="27"/>
          <w:szCs w:val="27"/>
          <w:lang w:eastAsia="ru-RU"/>
        </w:rPr>
        <w:t>в условиях патологоанатомических отделений четвертой категории и/или в отделениях, сотрудники которого прошли соответствующее обучение [56].  </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Комментарии: </w:t>
      </w:r>
      <w:r w:rsidRPr="00BA0355">
        <w:rPr>
          <w:rFonts w:ascii="Times New Roman" w:eastAsia="Times New Roman" w:hAnsi="Times New Roman" w:cs="Times New Roman"/>
          <w:i/>
          <w:iCs/>
          <w:color w:val="333333"/>
          <w:spacing w:val="4"/>
          <w:sz w:val="27"/>
          <w:szCs w:val="27"/>
          <w:lang w:eastAsia="ru-RU"/>
        </w:rPr>
        <w:t>В соответствии с письмом Минздрава России от 23.06.2023 N 17-2/И/2-11241 медицинским организациям субъектов Российской Федерации рекомендовано прохождение внешнего контроля качества патологоанатомических исследований биопсийного (операционного) материала с применением иммуногистохимических методов [56].</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Определение полноты набора антител в ИГХ панели проводится с учетом морфологической картины при окраске гематоксилином и эозином и клинических и анамнестических данных (локализация очага, предположения о локализации первичной опухоли), результатов лучевых исследований (КТ, МРТ), а также наличием в морфологической лаборатории необходимого набора диагностических антител.</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 крайне малом объеме диагностического материала возможно использование иммуноцитохимического (ИЦХ) исследования биологического материала с минимальной панелью ткане- и органоспецифичных антител - Иммуноцитохимическое исследование биологического материала (A08.30.004). Выполнение ИГХ и ИЦХ исследований целесообразно проводить в медицинских исследовательских центрах, имеющих высококвалифицированную патолого-анатомическую службу и расширенный набор диагностических антител.</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Начальная панель широкого спектра для определения гистогенеза опухоли может включать: Цитокератины (CK7, CK20): CK7+/CK20-: рак легкого, молочной железы, яичников, эндометрия; CK7-/CK20+: колоректальная карцинома и карцинома Меркеля. Виментин: выявляет мезенхимальные опухоли, меланому и некоторые карциномы. CD45 (лимфомы). S100: в первую очередь используется для меланом и нейрогенных опухолей [13-17].</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Существующие ИГХ маркеры в дополнение к первоначальной панели и при соответствующей клинической интерпретации позволяют в большинстве случаев диагностировать органную принадлежность следующих видов метастатического рака [13-17]:</w:t>
      </w:r>
    </w:p>
    <w:p w:rsidR="00BA0355" w:rsidRPr="00BA0355" w:rsidRDefault="00BA0355" w:rsidP="00BA035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плоскоклеточный рак (определение органной принадлежности опухоли ограничено первичной локализацией в коже, вилочковой железе, а также ВПЧ-ассоциированных зонах (органы головы и шеи, аногенитальная зона) – p40, p63, p16);</w:t>
      </w:r>
    </w:p>
    <w:p w:rsidR="00BA0355" w:rsidRPr="00BA0355" w:rsidRDefault="00BA0355" w:rsidP="00BA035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 xml:space="preserve">аденокарциномы (определение органной принадлежности опухоли ограничено первичной локализацией в легком (TTF1, Napsin A), молочной железе (GATA3*, GCDFP-15 и маммаглобин), органах женской репродуктивной системы (PAX8, ЭР, ПР, WT1, p53), панкреато-билиарной </w:t>
      </w:r>
      <w:r w:rsidRPr="00BA0355">
        <w:rPr>
          <w:rFonts w:ascii="Times New Roman" w:eastAsia="Times New Roman" w:hAnsi="Times New Roman" w:cs="Times New Roman"/>
          <w:i/>
          <w:iCs/>
          <w:color w:val="333333"/>
          <w:spacing w:val="4"/>
          <w:sz w:val="27"/>
          <w:szCs w:val="27"/>
          <w:lang w:eastAsia="ru-RU"/>
        </w:rPr>
        <w:lastRenderedPageBreak/>
        <w:t>зоне (PDX1*, CK19), тонкой и толстой кишке (CDX2, CK20, SATB2*), органах мочевыделительной системы (GATA3*, PAX8), серозных оболочках (WT1, HBME-1), щитовидной железе (TTF1, Galectin-3), предстательной железе (p504S/AMACR, Androgene receptor));</w:t>
      </w:r>
    </w:p>
    <w:p w:rsidR="00BA0355" w:rsidRPr="00BA0355" w:rsidRDefault="00BA0355" w:rsidP="00BA035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почечноклеточный рак (PAX8);</w:t>
      </w:r>
    </w:p>
    <w:p w:rsidR="00BA0355" w:rsidRPr="00BA0355" w:rsidRDefault="00BA0355" w:rsidP="00BA035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гепатоцеллюлярный рак (Arginase-1*, Hep-Par-1);</w:t>
      </w:r>
    </w:p>
    <w:p w:rsidR="00BA0355" w:rsidRPr="00BA0355" w:rsidRDefault="00BA0355" w:rsidP="00BA035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опухоли зародышевых клеток (PLAP, OCT4, CD30, SALL4*);</w:t>
      </w:r>
    </w:p>
    <w:p w:rsidR="00BA0355" w:rsidRPr="00BA0355" w:rsidRDefault="00BA0355" w:rsidP="00BA035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саркомы мягких тканей Desmin, aSMA, Myogenin, MyoD1, CD99, CD34, CD117, DOG1, SOX10*, ERG*.</w:t>
      </w:r>
    </w:p>
    <w:p w:rsidR="00BA0355" w:rsidRPr="00BA0355" w:rsidRDefault="00BA0355" w:rsidP="00BA035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нейроэндокринные опухоли (определение органной принадлежности опухоли ограничено первичной локализацией в легком, поджелудочной железе, органах желудочно-кишечного тракта, щитовидной железе – Хромогранин А, Синаптофизин, INSM-1* и CD56 в сочетании с дополнительными маркерами).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Существующие ИГХ маркеры в 20-100% случаев не позволяют точно дифференцировать органную принадлежность следующих видов метастатического рака [4, 5]:</w:t>
      </w:r>
    </w:p>
    <w:p w:rsidR="00BA0355" w:rsidRPr="00BA0355" w:rsidRDefault="00BA0355" w:rsidP="00BA035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аденокарцинома пищевода;</w:t>
      </w:r>
    </w:p>
    <w:p w:rsidR="00BA0355" w:rsidRPr="00BA0355" w:rsidRDefault="00BA0355" w:rsidP="00BA035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аденокарцинома желудка;</w:t>
      </w:r>
    </w:p>
    <w:p w:rsidR="00BA0355" w:rsidRPr="00BA0355" w:rsidRDefault="00BA0355" w:rsidP="00BA035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аденокарциномы желудочно-кишечного тракта проксимальнее левых отделов толстой кишки;</w:t>
      </w:r>
    </w:p>
    <w:p w:rsidR="00BA0355" w:rsidRPr="00BA0355" w:rsidRDefault="00BA0355" w:rsidP="00BA035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TTF-1-негативная аденокарцинома легкого;</w:t>
      </w:r>
    </w:p>
    <w:p w:rsidR="00BA0355" w:rsidRPr="00BA0355" w:rsidRDefault="00BA0355" w:rsidP="00BA035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нейроэндокринные карциномы мелко- и крупноклеточного типов (исключение составляют карцинома из клеток Меркеля и мелкоклеточный рак шейки матки).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В случаях невозможности установить первичную локализацию, а только лишь линии дифференцировки клеток опухоли, может быть использована панель маркеров для выбора терапии (Her2, PD-L1, MLH1, PMS2, MSH2, MSH6, BRAF, ALK, pan-TRK) [57-61].</w:t>
      </w:r>
    </w:p>
    <w:p w:rsidR="00BA0355" w:rsidRPr="00BA0355" w:rsidRDefault="00BA0355" w:rsidP="00BA035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 отсутствии объективной возможности точно судить о гистологическом типе опухоли, ее линии дифференцировки и/или органной принадлежности после проведенного ИГХ исследования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остановить диагностический этап ИГХ исследования с целью сохранения биопсийного (операционного) материала для последующей оценки маркеров лекарственной чувствительности методами ИГХ, ПЦР, FISH, NGS [57-61].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Не рекомендуется</w:t>
      </w:r>
      <w:r w:rsidRPr="00BA0355">
        <w:rPr>
          <w:rFonts w:ascii="Times New Roman" w:eastAsia="Times New Roman" w:hAnsi="Times New Roman" w:cs="Times New Roman"/>
          <w:color w:val="222222"/>
          <w:spacing w:val="4"/>
          <w:sz w:val="27"/>
          <w:szCs w:val="27"/>
          <w:lang w:eastAsia="ru-RU"/>
        </w:rPr>
        <w:t> на основании выявленной экспрессии в ткани метастатического рака (иной ОНПЛ) таких маркеров РЭ, РП, Her2, PD-L1, а также маркеров микросаттелитной нестабильности (MLH1, PMS2, MSH2, MSH6) делать заключение об органной принадлежности опухоли в связи с тем, что они имеют широкую распространенность среди различных видов злокачественных новообразований [57-61].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Комментарии: </w:t>
      </w:r>
      <w:r w:rsidRPr="00BA0355">
        <w:rPr>
          <w:rFonts w:ascii="Times New Roman" w:eastAsia="Times New Roman" w:hAnsi="Times New Roman" w:cs="Times New Roman"/>
          <w:i/>
          <w:iCs/>
          <w:color w:val="333333"/>
          <w:spacing w:val="4"/>
          <w:sz w:val="27"/>
          <w:szCs w:val="27"/>
          <w:lang w:eastAsia="ru-RU"/>
        </w:rPr>
        <w:t>* - антитела для иммуногистохимических исследований без регистрационного удостоверения.</w:t>
      </w:r>
    </w:p>
    <w:p w:rsidR="00BA0355" w:rsidRPr="00BA0355" w:rsidRDefault="00BA0355" w:rsidP="00BA035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Пациентам с предполагаемой опухолью с невыявленной первичной локализацией</w:t>
      </w:r>
      <w:r w:rsidRPr="00BA0355">
        <w:rPr>
          <w:rFonts w:ascii="Times New Roman" w:eastAsia="Times New Roman" w:hAnsi="Times New Roman" w:cs="Times New Roman"/>
          <w:i/>
          <w:iCs/>
          <w:color w:val="333333"/>
          <w:spacing w:val="4"/>
          <w:sz w:val="27"/>
          <w:szCs w:val="27"/>
          <w:lang w:eastAsia="ru-RU"/>
        </w:rPr>
        <w:t> </w:t>
      </w:r>
      <w:r w:rsidRPr="00BA0355">
        <w:rPr>
          <w:rFonts w:ascii="Times New Roman" w:eastAsia="Times New Roman" w:hAnsi="Times New Roman" w:cs="Times New Roman"/>
          <w:b/>
          <w:bCs/>
          <w:i/>
          <w:iCs/>
          <w:color w:val="333333"/>
          <w:spacing w:val="4"/>
          <w:sz w:val="27"/>
          <w:szCs w:val="27"/>
          <w:lang w:eastAsia="ru-RU"/>
        </w:rPr>
        <w:t>рекомендовано</w:t>
      </w:r>
      <w:r w:rsidRPr="00BA0355">
        <w:rPr>
          <w:rFonts w:ascii="Times New Roman" w:eastAsia="Times New Roman" w:hAnsi="Times New Roman" w:cs="Times New Roman"/>
          <w:i/>
          <w:iCs/>
          <w:color w:val="333333"/>
          <w:spacing w:val="4"/>
          <w:sz w:val="27"/>
          <w:szCs w:val="27"/>
          <w:lang w:eastAsia="ru-RU"/>
        </w:rPr>
        <w:t> </w:t>
      </w:r>
      <w:r w:rsidRPr="00BA0355">
        <w:rPr>
          <w:rFonts w:ascii="Times New Roman" w:eastAsia="Times New Roman" w:hAnsi="Times New Roman" w:cs="Times New Roman"/>
          <w:color w:val="222222"/>
          <w:spacing w:val="4"/>
          <w:sz w:val="27"/>
          <w:szCs w:val="27"/>
          <w:lang w:eastAsia="ru-RU"/>
        </w:rPr>
        <w:t>выполнять молекулярно-генетическое исследование мутаций в биопсийном (операционном) </w:t>
      </w:r>
      <w:r w:rsidRPr="00BA0355">
        <w:rPr>
          <w:rFonts w:ascii="Times New Roman" w:eastAsia="Times New Roman" w:hAnsi="Times New Roman" w:cs="Times New Roman"/>
          <w:i/>
          <w:iCs/>
          <w:color w:val="333333"/>
          <w:spacing w:val="4"/>
          <w:sz w:val="27"/>
          <w:szCs w:val="27"/>
          <w:lang w:eastAsia="ru-RU"/>
        </w:rPr>
        <w:t>и/или цитологическом </w:t>
      </w:r>
      <w:r w:rsidRPr="00BA0355">
        <w:rPr>
          <w:rFonts w:ascii="Times New Roman" w:eastAsia="Times New Roman" w:hAnsi="Times New Roman" w:cs="Times New Roman"/>
          <w:color w:val="222222"/>
          <w:spacing w:val="4"/>
          <w:sz w:val="27"/>
          <w:szCs w:val="27"/>
          <w:lang w:eastAsia="ru-RU"/>
        </w:rPr>
        <w:t>материале </w:t>
      </w:r>
      <w:r w:rsidRPr="00BA0355">
        <w:rPr>
          <w:rFonts w:ascii="Times New Roman" w:eastAsia="Times New Roman" w:hAnsi="Times New Roman" w:cs="Times New Roman"/>
          <w:i/>
          <w:iCs/>
          <w:color w:val="333333"/>
          <w:spacing w:val="4"/>
          <w:sz w:val="27"/>
          <w:szCs w:val="27"/>
          <w:lang w:eastAsia="ru-RU"/>
        </w:rPr>
        <w:t>и/или плазме крови </w:t>
      </w:r>
      <w:r w:rsidRPr="00BA0355">
        <w:rPr>
          <w:rFonts w:ascii="Times New Roman" w:eastAsia="Times New Roman" w:hAnsi="Times New Roman" w:cs="Times New Roman"/>
          <w:color w:val="222222"/>
          <w:spacing w:val="4"/>
          <w:sz w:val="27"/>
          <w:szCs w:val="27"/>
          <w:lang w:eastAsia="ru-RU"/>
        </w:rPr>
        <w:t>для выявления первичного опухолевого очага, уточнения лечебной тактики, а также идентификации мутаций, определяющих чувствительность опухоли</w:t>
      </w:r>
      <w:r w:rsidRPr="00BA0355">
        <w:rPr>
          <w:rFonts w:ascii="Times New Roman" w:eastAsia="Times New Roman" w:hAnsi="Times New Roman" w:cs="Times New Roman"/>
          <w:i/>
          <w:iCs/>
          <w:color w:val="333333"/>
          <w:spacing w:val="4"/>
          <w:sz w:val="27"/>
          <w:szCs w:val="27"/>
          <w:lang w:eastAsia="ru-RU"/>
        </w:rPr>
        <w:t> к таргетным препаратам [57-61].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Комментарии</w:t>
      </w:r>
      <w:r w:rsidRPr="00BA0355">
        <w:rPr>
          <w:rFonts w:ascii="Times New Roman" w:eastAsia="Times New Roman" w:hAnsi="Times New Roman" w:cs="Times New Roman"/>
          <w:color w:val="222222"/>
          <w:spacing w:val="4"/>
          <w:sz w:val="27"/>
          <w:szCs w:val="27"/>
          <w:lang w:eastAsia="ru-RU"/>
        </w:rPr>
        <w:t>: Новые молекулярные методы могут идентифицировать ткань происхождения и использоваться для выбора системной агностической терапии при различных злокачественных новообразованиях со специфическими молекулярными аномалиями. Целенаправленные драйверные мутации или перестройки генов можно идентифицировать с помощью различных молекулярных методов-определения  экспрессии генов на уровне мРНК и экспрессии микроРНК с помощью микрочипов или полимеразной цепной реакции с обратной транскрипцией (ОТ-ПЦР), а также тестирование метилирования ДНК с помощью ПЦР, специфичной для метилирования (МС-ПЦР). Кроме того, ПЦР, ОТ-ПЦР, секвенирования, в т.ч (NGS) и флуоресцентная гибридизация in situ могут использоваться для определения наличия драйверных мутаций и перестроек генов в опухоли или цДНК [57-61].</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xml:space="preserve">Жидкостная биопсия представляет собой молекулярную характеристику всех опухолевых очагов, что облегчает идентификацию органа, в котором развился рак. Однако ограничением жидкой биопсии является ее недостаточная чувствительность, особенно у пациентов с олигометастатическим заболеванием. В этих случаях количество циркулирующей опухолевой ДНК </w:t>
      </w:r>
      <w:r w:rsidRPr="00BA0355">
        <w:rPr>
          <w:rFonts w:ascii="Times New Roman" w:eastAsia="Times New Roman" w:hAnsi="Times New Roman" w:cs="Times New Roman"/>
          <w:color w:val="222222"/>
          <w:spacing w:val="4"/>
          <w:sz w:val="27"/>
          <w:szCs w:val="27"/>
          <w:lang w:eastAsia="ru-RU"/>
        </w:rPr>
        <w:lastRenderedPageBreak/>
        <w:t>(кДНК) и мРНК может быть слишком низким для надежного генетического тестирования [58,59].</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Молекулярные тесты при ОНПЛ проводятся с использованием биопсийного материала метастатической опухоли или жидкостной биопсии (обычно с участием периферической крови) [58,59].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Наиболее распространенными генетическими перестройками являются мутации гена </w:t>
      </w:r>
      <w:r w:rsidRPr="00BA0355">
        <w:rPr>
          <w:rFonts w:ascii="Times New Roman" w:eastAsia="Times New Roman" w:hAnsi="Times New Roman" w:cs="Times New Roman"/>
          <w:i/>
          <w:iCs/>
          <w:color w:val="333333"/>
          <w:spacing w:val="4"/>
          <w:sz w:val="27"/>
          <w:szCs w:val="27"/>
          <w:lang w:eastAsia="ru-RU"/>
        </w:rPr>
        <w:t>KRAS</w:t>
      </w:r>
      <w:r w:rsidRPr="00BA0355">
        <w:rPr>
          <w:rFonts w:ascii="Times New Roman" w:eastAsia="Times New Roman" w:hAnsi="Times New Roman" w:cs="Times New Roman"/>
          <w:color w:val="222222"/>
          <w:spacing w:val="4"/>
          <w:sz w:val="27"/>
          <w:szCs w:val="27"/>
          <w:lang w:eastAsia="ru-RU"/>
        </w:rPr>
        <w:t> , которые встречаются примерно в 50% случаев колоректального рака и в 30% немелкоклеточного рака легких, поджелудочной железы и щитовидной железы [60,61].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Примерами таких нарушений являются перестройки генов </w:t>
      </w:r>
      <w:r w:rsidRPr="00BA0355">
        <w:rPr>
          <w:rFonts w:ascii="Times New Roman" w:eastAsia="Times New Roman" w:hAnsi="Times New Roman" w:cs="Times New Roman"/>
          <w:i/>
          <w:iCs/>
          <w:color w:val="333333"/>
          <w:spacing w:val="4"/>
          <w:sz w:val="27"/>
          <w:szCs w:val="27"/>
          <w:lang w:eastAsia="ru-RU"/>
        </w:rPr>
        <w:t>NTRK1</w:t>
      </w:r>
      <w:r w:rsidRPr="00BA0355">
        <w:rPr>
          <w:rFonts w:ascii="Times New Roman" w:eastAsia="Times New Roman" w:hAnsi="Times New Roman" w:cs="Times New Roman"/>
          <w:color w:val="222222"/>
          <w:spacing w:val="4"/>
          <w:sz w:val="27"/>
          <w:szCs w:val="27"/>
          <w:lang w:eastAsia="ru-RU"/>
        </w:rPr>
        <w:t> , </w:t>
      </w:r>
      <w:r w:rsidRPr="00BA0355">
        <w:rPr>
          <w:rFonts w:ascii="Times New Roman" w:eastAsia="Times New Roman" w:hAnsi="Times New Roman" w:cs="Times New Roman"/>
          <w:i/>
          <w:iCs/>
          <w:color w:val="333333"/>
          <w:spacing w:val="4"/>
          <w:sz w:val="27"/>
          <w:szCs w:val="27"/>
          <w:lang w:eastAsia="ru-RU"/>
        </w:rPr>
        <w:t>NTRK2</w:t>
      </w:r>
      <w:r w:rsidRPr="00BA0355">
        <w:rPr>
          <w:rFonts w:ascii="Times New Roman" w:eastAsia="Times New Roman" w:hAnsi="Times New Roman" w:cs="Times New Roman"/>
          <w:color w:val="222222"/>
          <w:spacing w:val="4"/>
          <w:sz w:val="27"/>
          <w:szCs w:val="27"/>
          <w:lang w:eastAsia="ru-RU"/>
        </w:rPr>
        <w:t> и </w:t>
      </w:r>
      <w:r w:rsidRPr="00BA0355">
        <w:rPr>
          <w:rFonts w:ascii="Times New Roman" w:eastAsia="Times New Roman" w:hAnsi="Times New Roman" w:cs="Times New Roman"/>
          <w:i/>
          <w:iCs/>
          <w:color w:val="333333"/>
          <w:spacing w:val="4"/>
          <w:sz w:val="27"/>
          <w:szCs w:val="27"/>
          <w:lang w:eastAsia="ru-RU"/>
        </w:rPr>
        <w:t>NTRK3</w:t>
      </w:r>
      <w:r w:rsidRPr="00BA0355">
        <w:rPr>
          <w:rFonts w:ascii="Times New Roman" w:eastAsia="Times New Roman" w:hAnsi="Times New Roman" w:cs="Times New Roman"/>
          <w:color w:val="222222"/>
          <w:spacing w:val="4"/>
          <w:sz w:val="27"/>
          <w:szCs w:val="27"/>
          <w:lang w:eastAsia="ru-RU"/>
        </w:rPr>
        <w:t> , которые могут быть связаны с различными типами рака, включая НМРЛ, рак толстой кишки и рак прямой кишки. Эти аномалии наблюдаются более чем в 75% случаев секреторного рака слюнных желез и секреторного рака молочной железы. Перестройки гена </w:t>
      </w:r>
      <w:r w:rsidRPr="00BA0355">
        <w:rPr>
          <w:rFonts w:ascii="Times New Roman" w:eastAsia="Times New Roman" w:hAnsi="Times New Roman" w:cs="Times New Roman"/>
          <w:i/>
          <w:iCs/>
          <w:color w:val="333333"/>
          <w:spacing w:val="4"/>
          <w:sz w:val="27"/>
          <w:szCs w:val="27"/>
          <w:lang w:eastAsia="ru-RU"/>
        </w:rPr>
        <w:t>NTRK</w:t>
      </w:r>
      <w:r w:rsidRPr="00BA0355">
        <w:rPr>
          <w:rFonts w:ascii="Times New Roman" w:eastAsia="Times New Roman" w:hAnsi="Times New Roman" w:cs="Times New Roman"/>
          <w:color w:val="222222"/>
          <w:spacing w:val="4"/>
          <w:sz w:val="27"/>
          <w:szCs w:val="27"/>
          <w:lang w:eastAsia="ru-RU"/>
        </w:rPr>
        <w:t> также относительно часто встречаются при желудочно-кишечных стромальных опухолях, раке щитовидной железы и некоторых редких детских и подростковых злокачественных новообразованиях, таких как фибросаркома (&gt;75%) [60,61].</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Мутации гена EGFR в экзонах 18–21, обнаруженные в оДНК или опухолевых клетках из мест метастазирования, подтверждают диагноз НМРЛ с той же вероятностью, что и патологоанатомическое исследование [60,61].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 одном из крупнейших исследований, включенных в метаанализ, использовалось секвенирование горячих точек более 70 генов в цDNA у 442 пациентов с CUP геномные перестройки были обнаружены у 66% пациентов, из которых наиболее часто поражались гены </w:t>
      </w:r>
      <w:r w:rsidRPr="00BA0355">
        <w:rPr>
          <w:rFonts w:ascii="Times New Roman" w:eastAsia="Times New Roman" w:hAnsi="Times New Roman" w:cs="Times New Roman"/>
          <w:i/>
          <w:iCs/>
          <w:color w:val="333333"/>
          <w:spacing w:val="4"/>
          <w:sz w:val="27"/>
          <w:szCs w:val="27"/>
          <w:lang w:eastAsia="ru-RU"/>
        </w:rPr>
        <w:t>TP53</w:t>
      </w:r>
      <w:r w:rsidRPr="00BA0355">
        <w:rPr>
          <w:rFonts w:ascii="Times New Roman" w:eastAsia="Times New Roman" w:hAnsi="Times New Roman" w:cs="Times New Roman"/>
          <w:color w:val="222222"/>
          <w:spacing w:val="4"/>
          <w:sz w:val="27"/>
          <w:szCs w:val="27"/>
          <w:lang w:eastAsia="ru-RU"/>
        </w:rPr>
        <w:t> (37%), </w:t>
      </w:r>
      <w:r w:rsidRPr="00BA0355">
        <w:rPr>
          <w:rFonts w:ascii="Times New Roman" w:eastAsia="Times New Roman" w:hAnsi="Times New Roman" w:cs="Times New Roman"/>
          <w:i/>
          <w:iCs/>
          <w:color w:val="333333"/>
          <w:spacing w:val="4"/>
          <w:sz w:val="27"/>
          <w:szCs w:val="27"/>
          <w:lang w:eastAsia="ru-RU"/>
        </w:rPr>
        <w:t>KRAS</w:t>
      </w:r>
      <w:r w:rsidRPr="00BA0355">
        <w:rPr>
          <w:rFonts w:ascii="Times New Roman" w:eastAsia="Times New Roman" w:hAnsi="Times New Roman" w:cs="Times New Roman"/>
          <w:color w:val="222222"/>
          <w:spacing w:val="4"/>
          <w:sz w:val="27"/>
          <w:szCs w:val="27"/>
          <w:lang w:eastAsia="ru-RU"/>
        </w:rPr>
        <w:t> (19%), </w:t>
      </w:r>
      <w:r w:rsidRPr="00BA0355">
        <w:rPr>
          <w:rFonts w:ascii="Times New Roman" w:eastAsia="Times New Roman" w:hAnsi="Times New Roman" w:cs="Times New Roman"/>
          <w:i/>
          <w:iCs/>
          <w:color w:val="333333"/>
          <w:spacing w:val="4"/>
          <w:sz w:val="27"/>
          <w:szCs w:val="27"/>
          <w:lang w:eastAsia="ru-RU"/>
        </w:rPr>
        <w:t>PIK3CA</w:t>
      </w:r>
      <w:r w:rsidRPr="00BA0355">
        <w:rPr>
          <w:rFonts w:ascii="Times New Roman" w:eastAsia="Times New Roman" w:hAnsi="Times New Roman" w:cs="Times New Roman"/>
          <w:color w:val="222222"/>
          <w:spacing w:val="4"/>
          <w:sz w:val="27"/>
          <w:szCs w:val="27"/>
          <w:lang w:eastAsia="ru-RU"/>
        </w:rPr>
        <w:t> (15%), </w:t>
      </w:r>
      <w:r w:rsidRPr="00BA0355">
        <w:rPr>
          <w:rFonts w:ascii="Times New Roman" w:eastAsia="Times New Roman" w:hAnsi="Times New Roman" w:cs="Times New Roman"/>
          <w:i/>
          <w:iCs/>
          <w:color w:val="333333"/>
          <w:spacing w:val="4"/>
          <w:sz w:val="27"/>
          <w:szCs w:val="27"/>
          <w:lang w:eastAsia="ru-RU"/>
        </w:rPr>
        <w:t>BRAF</w:t>
      </w:r>
      <w:r w:rsidRPr="00BA0355">
        <w:rPr>
          <w:rFonts w:ascii="Times New Roman" w:eastAsia="Times New Roman" w:hAnsi="Times New Roman" w:cs="Times New Roman"/>
          <w:color w:val="222222"/>
          <w:spacing w:val="4"/>
          <w:sz w:val="27"/>
          <w:szCs w:val="27"/>
          <w:lang w:eastAsia="ru-RU"/>
        </w:rPr>
        <w:t> (7,5%), </w:t>
      </w:r>
      <w:r w:rsidRPr="00BA0355">
        <w:rPr>
          <w:rFonts w:ascii="Times New Roman" w:eastAsia="Times New Roman" w:hAnsi="Times New Roman" w:cs="Times New Roman"/>
          <w:i/>
          <w:iCs/>
          <w:color w:val="333333"/>
          <w:spacing w:val="4"/>
          <w:sz w:val="27"/>
          <w:szCs w:val="27"/>
          <w:lang w:eastAsia="ru-RU"/>
        </w:rPr>
        <w:t>MYC</w:t>
      </w:r>
      <w:r w:rsidRPr="00BA0355">
        <w:rPr>
          <w:rFonts w:ascii="Times New Roman" w:eastAsia="Times New Roman" w:hAnsi="Times New Roman" w:cs="Times New Roman"/>
          <w:color w:val="222222"/>
          <w:spacing w:val="4"/>
          <w:sz w:val="27"/>
          <w:szCs w:val="27"/>
          <w:lang w:eastAsia="ru-RU"/>
        </w:rPr>
        <w:t> (7,5%) [60,61].</w:t>
      </w:r>
    </w:p>
    <w:p w:rsidR="00BA0355" w:rsidRPr="00BA0355" w:rsidRDefault="00BA0355" w:rsidP="00BA035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w:t>
      </w:r>
      <w:r w:rsidRPr="00BA0355">
        <w:rPr>
          <w:rFonts w:ascii="Times New Roman" w:eastAsia="Times New Roman" w:hAnsi="Times New Roman" w:cs="Times New Roman"/>
          <w:color w:val="222222"/>
          <w:spacing w:val="4"/>
          <w:sz w:val="27"/>
          <w:szCs w:val="27"/>
          <w:lang w:eastAsia="ru-RU"/>
        </w:rPr>
        <w:t> аденокарциноме: молекулярно-генетические исследования мутаций в генах </w:t>
      </w:r>
      <w:r w:rsidRPr="00BA0355">
        <w:rPr>
          <w:rFonts w:ascii="Times New Roman" w:eastAsia="Times New Roman" w:hAnsi="Times New Roman" w:cs="Times New Roman"/>
          <w:i/>
          <w:iCs/>
          <w:color w:val="333333"/>
          <w:spacing w:val="4"/>
          <w:sz w:val="27"/>
          <w:szCs w:val="27"/>
          <w:lang w:eastAsia="ru-RU"/>
        </w:rPr>
        <w:t>EGFR (Молекулярно-генетическое исследование мутаций в гене EGFR в биопсийном (операционном) материале, Молекулярно-генетическое исследование мутаций в гене EGFR в крови методом ПЦР)</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KRAS (Молекулярно-генетическое исследование мутаций в гене KRAS в биопсийном (операционном) материале)</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NRAS (Молекулярно-генетическое исследование мутаций в гене NRAS в биопсийном (операционном) материале)</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 xml:space="preserve">BRAF (Молекулярно-генетическое исследование мутаций в </w:t>
      </w:r>
      <w:r w:rsidRPr="00BA0355">
        <w:rPr>
          <w:rFonts w:ascii="Times New Roman" w:eastAsia="Times New Roman" w:hAnsi="Times New Roman" w:cs="Times New Roman"/>
          <w:i/>
          <w:iCs/>
          <w:color w:val="333333"/>
          <w:spacing w:val="4"/>
          <w:sz w:val="27"/>
          <w:szCs w:val="27"/>
          <w:lang w:eastAsia="ru-RU"/>
        </w:rPr>
        <w:lastRenderedPageBreak/>
        <w:t>гене BRAF в биопсийном (операционном) материале), PIK3CA, FGFR, IDH 1,2 (Молекулярно-генетическое исследование мутаций в гене IDH1 в биопсийном (операционном) материале, Молекулярно-генетическое исследование мутаций в гене IDH2 в биопсийном (операционном) материале), RET (Молекулярно-генетическое исследование мутаций в гене RET в крови, Молекулярно-генетическое исследование мутаций в гене RET в биопсийном (операционном) материале), MET, c-KIT (Молекулярно-генетическое исследование мутаций в гене c-KIT в биопсийном (операционном) материале), PDGFRA (Молекулярно-генетическое исследование мутаций в гене PDGFRA),</w:t>
      </w:r>
      <w:r w:rsidRPr="00BA0355">
        <w:rPr>
          <w:rFonts w:ascii="Times New Roman" w:eastAsia="Times New Roman" w:hAnsi="Times New Roman" w:cs="Times New Roman"/>
          <w:color w:val="222222"/>
          <w:spacing w:val="4"/>
          <w:sz w:val="27"/>
          <w:szCs w:val="27"/>
          <w:lang w:eastAsia="ru-RU"/>
        </w:rPr>
        <w:t> в биопсийном (операционном) материале и молекулярно-генетическое исследование транслокаций гена </w:t>
      </w:r>
      <w:r w:rsidRPr="00BA0355">
        <w:rPr>
          <w:rFonts w:ascii="Times New Roman" w:eastAsia="Times New Roman" w:hAnsi="Times New Roman" w:cs="Times New Roman"/>
          <w:i/>
          <w:iCs/>
          <w:color w:val="333333"/>
          <w:spacing w:val="4"/>
          <w:sz w:val="27"/>
          <w:szCs w:val="27"/>
          <w:lang w:eastAsia="ru-RU"/>
        </w:rPr>
        <w:t>ALK (Молекулярно-генетическое исследование транслокаций гена ALK)</w:t>
      </w:r>
      <w:r w:rsidRPr="00BA0355">
        <w:rPr>
          <w:rFonts w:ascii="Times New Roman" w:eastAsia="Times New Roman" w:hAnsi="Times New Roman" w:cs="Times New Roman"/>
          <w:color w:val="222222"/>
          <w:spacing w:val="4"/>
          <w:sz w:val="27"/>
          <w:szCs w:val="27"/>
          <w:lang w:eastAsia="ru-RU"/>
        </w:rPr>
        <w:t>, NTRK, ROS1 (Молекулярно-генетическое исследование транслокаций гена ROS1), RET</w:t>
      </w:r>
      <w:r w:rsidRPr="00BA0355">
        <w:rPr>
          <w:rFonts w:ascii="Times New Roman" w:eastAsia="Times New Roman" w:hAnsi="Times New Roman" w:cs="Times New Roman"/>
          <w:i/>
          <w:iCs/>
          <w:color w:val="333333"/>
          <w:spacing w:val="4"/>
          <w:sz w:val="27"/>
          <w:szCs w:val="27"/>
          <w:lang w:eastAsia="ru-RU"/>
        </w:rPr>
        <w:t>;</w:t>
      </w:r>
      <w:r w:rsidRPr="00BA0355">
        <w:rPr>
          <w:rFonts w:ascii="Times New Roman" w:eastAsia="Times New Roman" w:hAnsi="Times New Roman" w:cs="Times New Roman"/>
          <w:color w:val="222222"/>
          <w:spacing w:val="4"/>
          <w:sz w:val="27"/>
          <w:szCs w:val="27"/>
          <w:lang w:eastAsia="ru-RU"/>
        </w:rPr>
        <w:t> молекулярно-генетическое исследование мутаций в гене </w:t>
      </w:r>
      <w:r w:rsidRPr="00BA0355">
        <w:rPr>
          <w:rFonts w:ascii="Times New Roman" w:eastAsia="Times New Roman" w:hAnsi="Times New Roman" w:cs="Times New Roman"/>
          <w:i/>
          <w:iCs/>
          <w:color w:val="333333"/>
          <w:spacing w:val="4"/>
          <w:sz w:val="27"/>
          <w:szCs w:val="27"/>
          <w:lang w:eastAsia="ru-RU"/>
        </w:rPr>
        <w:t>BRCA1/2 в крови, опухолевой ткани, методами ПЦР и/или NGS (Молекулярно-генетическое исследование мутаций в генах BRCA1 и BRCA2 в крови, Молекулярно-генетическое исследование мутаций в гене BRCA1 в биопсийном (операционном) материале, Молекулярно-генетическое исследование мутаций в гене BRCA2 в биопсийном (операционном) материале).</w:t>
      </w:r>
    </w:p>
    <w:p w:rsidR="00BA0355" w:rsidRPr="00BA0355" w:rsidRDefault="00BA0355" w:rsidP="00BA035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w:t>
      </w:r>
      <w:r w:rsidRPr="00BA0355">
        <w:rPr>
          <w:rFonts w:ascii="Times New Roman" w:eastAsia="Times New Roman" w:hAnsi="Times New Roman" w:cs="Times New Roman"/>
          <w:color w:val="222222"/>
          <w:spacing w:val="4"/>
          <w:sz w:val="27"/>
          <w:szCs w:val="27"/>
          <w:lang w:eastAsia="ru-RU"/>
        </w:rPr>
        <w:t> семейном онкологическом анамнезе: </w:t>
      </w:r>
      <w:r w:rsidRPr="00BA0355">
        <w:rPr>
          <w:rFonts w:ascii="Times New Roman" w:eastAsia="Times New Roman" w:hAnsi="Times New Roman" w:cs="Times New Roman"/>
          <w:i/>
          <w:iCs/>
          <w:color w:val="333333"/>
          <w:spacing w:val="4"/>
          <w:sz w:val="27"/>
          <w:szCs w:val="27"/>
          <w:lang w:eastAsia="ru-RU"/>
        </w:rPr>
        <w:t>тесты на наследственные мутации, после приема (осмотра, консультации)</w:t>
      </w:r>
      <w:r w:rsidRPr="00BA0355">
        <w:rPr>
          <w:rFonts w:ascii="Times New Roman" w:eastAsia="Times New Roman" w:hAnsi="Times New Roman" w:cs="Times New Roman"/>
          <w:color w:val="222222"/>
          <w:spacing w:val="4"/>
          <w:sz w:val="27"/>
          <w:szCs w:val="27"/>
          <w:lang w:eastAsia="ru-RU"/>
        </w:rPr>
        <w:t> врача-генетика</w:t>
      </w:r>
      <w:r w:rsidRPr="00BA0355">
        <w:rPr>
          <w:rFonts w:ascii="Times New Roman" w:eastAsia="Times New Roman" w:hAnsi="Times New Roman" w:cs="Times New Roman"/>
          <w:i/>
          <w:iCs/>
          <w:color w:val="333333"/>
          <w:spacing w:val="4"/>
          <w:sz w:val="27"/>
          <w:szCs w:val="27"/>
          <w:lang w:eastAsia="ru-RU"/>
        </w:rPr>
        <w:t>.</w:t>
      </w:r>
    </w:p>
    <w:p w:rsidR="00BA0355" w:rsidRPr="00BA0355" w:rsidRDefault="00BA0355" w:rsidP="00BA035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Независимо от гистологической формы опухоли</w:t>
      </w:r>
      <w:r w:rsidRPr="00BA0355">
        <w:rPr>
          <w:rFonts w:ascii="Times New Roman" w:eastAsia="Times New Roman" w:hAnsi="Times New Roman" w:cs="Times New Roman"/>
          <w:color w:val="222222"/>
          <w:spacing w:val="4"/>
          <w:sz w:val="27"/>
          <w:szCs w:val="27"/>
          <w:lang w:eastAsia="ru-RU"/>
        </w:rPr>
        <w:t>, определение микросателлитных повторов ДНК в биопсийном (операционном) материале методом ПЦР</w:t>
      </w:r>
      <w:r w:rsidRPr="00BA0355">
        <w:rPr>
          <w:rFonts w:ascii="Times New Roman" w:eastAsia="Times New Roman" w:hAnsi="Times New Roman" w:cs="Times New Roman"/>
          <w:i/>
          <w:iCs/>
          <w:color w:val="333333"/>
          <w:spacing w:val="4"/>
          <w:sz w:val="27"/>
          <w:szCs w:val="27"/>
          <w:lang w:eastAsia="ru-RU"/>
        </w:rPr>
        <w:t> и/или NGS; Для оценки целесообразности</w:t>
      </w:r>
      <w:r w:rsidRPr="00BA0355">
        <w:rPr>
          <w:rFonts w:ascii="Times New Roman" w:eastAsia="Times New Roman" w:hAnsi="Times New Roman" w:cs="Times New Roman"/>
          <w:color w:val="222222"/>
          <w:spacing w:val="4"/>
          <w:sz w:val="27"/>
          <w:szCs w:val="27"/>
          <w:lang w:eastAsia="ru-RU"/>
        </w:rPr>
        <w:t> иммунотерапии </w:t>
      </w:r>
      <w:r w:rsidRPr="00BA0355">
        <w:rPr>
          <w:rFonts w:ascii="Times New Roman" w:eastAsia="Times New Roman" w:hAnsi="Times New Roman" w:cs="Times New Roman"/>
          <w:i/>
          <w:iCs/>
          <w:color w:val="333333"/>
          <w:spacing w:val="4"/>
          <w:sz w:val="27"/>
          <w:szCs w:val="27"/>
          <w:lang w:eastAsia="ru-RU"/>
        </w:rPr>
        <w:t>(пембролизумабом**): определение</w:t>
      </w:r>
      <w:r w:rsidRPr="00BA0355">
        <w:rPr>
          <w:rFonts w:ascii="Times New Roman" w:eastAsia="Times New Roman" w:hAnsi="Times New Roman" w:cs="Times New Roman"/>
          <w:color w:val="222222"/>
          <w:spacing w:val="4"/>
          <w:sz w:val="27"/>
          <w:szCs w:val="27"/>
          <w:lang w:eastAsia="ru-RU"/>
        </w:rPr>
        <w:t> микросателлитных повторов ДНК (MSI) с помощью молекулярно-генетических методов (метод ПЦР с пробами к BAT25, BAT26, NR21, NR24, Mono27 или к BAT25, BAT26, Di5S346, Di2S123, </w:t>
      </w:r>
      <w:r w:rsidRPr="00BA0355">
        <w:rPr>
          <w:rFonts w:ascii="Times New Roman" w:eastAsia="Times New Roman" w:hAnsi="Times New Roman" w:cs="Times New Roman"/>
          <w:i/>
          <w:iCs/>
          <w:color w:val="333333"/>
          <w:spacing w:val="4"/>
          <w:sz w:val="27"/>
          <w:szCs w:val="27"/>
          <w:lang w:eastAsia="ru-RU"/>
        </w:rPr>
        <w:t>Di 17S250</w:t>
      </w:r>
      <w:r w:rsidRPr="00BA0355">
        <w:rPr>
          <w:rFonts w:ascii="Times New Roman" w:eastAsia="Times New Roman" w:hAnsi="Times New Roman" w:cs="Times New Roman"/>
          <w:color w:val="222222"/>
          <w:spacing w:val="4"/>
          <w:sz w:val="27"/>
          <w:szCs w:val="27"/>
          <w:lang w:eastAsia="ru-RU"/>
        </w:rPr>
        <w:t>, при котором отличия в размерах выявляются в ≥2</w:t>
      </w:r>
      <w:r w:rsidRPr="00BA0355">
        <w:rPr>
          <w:rFonts w:ascii="Times New Roman" w:eastAsia="Times New Roman" w:hAnsi="Times New Roman" w:cs="Times New Roman"/>
          <w:i/>
          <w:iCs/>
          <w:color w:val="333333"/>
          <w:spacing w:val="4"/>
          <w:sz w:val="27"/>
          <w:szCs w:val="27"/>
          <w:lang w:eastAsia="ru-RU"/>
        </w:rPr>
        <w:t> </w:t>
      </w:r>
      <w:r w:rsidRPr="00BA0355">
        <w:rPr>
          <w:rFonts w:ascii="Times New Roman" w:eastAsia="Times New Roman" w:hAnsi="Times New Roman" w:cs="Times New Roman"/>
          <w:color w:val="222222"/>
          <w:spacing w:val="4"/>
          <w:sz w:val="27"/>
          <w:szCs w:val="27"/>
          <w:lang w:eastAsia="ru-RU"/>
        </w:rPr>
        <w:t>локусах) или ИГХ</w:t>
      </w:r>
      <w:r w:rsidRPr="00BA0355">
        <w:rPr>
          <w:rFonts w:ascii="Times New Roman" w:eastAsia="Times New Roman" w:hAnsi="Times New Roman" w:cs="Times New Roman"/>
          <w:i/>
          <w:iCs/>
          <w:color w:val="333333"/>
          <w:spacing w:val="4"/>
          <w:sz w:val="27"/>
          <w:szCs w:val="27"/>
          <w:lang w:eastAsia="ru-RU"/>
        </w:rPr>
        <w:t> </w:t>
      </w:r>
      <w:r w:rsidRPr="00BA0355">
        <w:rPr>
          <w:rFonts w:ascii="Times New Roman" w:eastAsia="Times New Roman" w:hAnsi="Times New Roman" w:cs="Times New Roman"/>
          <w:color w:val="222222"/>
          <w:spacing w:val="4"/>
          <w:sz w:val="27"/>
          <w:szCs w:val="27"/>
          <w:lang w:eastAsia="ru-RU"/>
        </w:rPr>
        <w:t>метода (с антителами к белкам генов </w:t>
      </w:r>
      <w:r w:rsidRPr="00BA0355">
        <w:rPr>
          <w:rFonts w:ascii="Times New Roman" w:eastAsia="Times New Roman" w:hAnsi="Times New Roman" w:cs="Times New Roman"/>
          <w:i/>
          <w:iCs/>
          <w:color w:val="333333"/>
          <w:spacing w:val="4"/>
          <w:sz w:val="27"/>
          <w:szCs w:val="27"/>
          <w:lang w:eastAsia="ru-RU"/>
        </w:rPr>
        <w:t>MSH2</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MSH6</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PMS2</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MLH1</w:t>
      </w:r>
      <w:r w:rsidRPr="00BA0355">
        <w:rPr>
          <w:rFonts w:ascii="Times New Roman" w:eastAsia="Times New Roman" w:hAnsi="Times New Roman" w:cs="Times New Roman"/>
          <w:color w:val="222222"/>
          <w:spacing w:val="4"/>
          <w:sz w:val="27"/>
          <w:szCs w:val="27"/>
          <w:lang w:eastAsia="ru-RU"/>
        </w:rPr>
        <w:t> при экспрессии хотя бы </w:t>
      </w:r>
      <w:r w:rsidRPr="00BA0355">
        <w:rPr>
          <w:rFonts w:ascii="Times New Roman" w:eastAsia="Times New Roman" w:hAnsi="Times New Roman" w:cs="Times New Roman"/>
          <w:i/>
          <w:iCs/>
          <w:color w:val="333333"/>
          <w:spacing w:val="4"/>
          <w:sz w:val="27"/>
          <w:szCs w:val="27"/>
          <w:lang w:eastAsia="ru-RU"/>
        </w:rPr>
        <w:t>одного</w:t>
      </w:r>
      <w:r w:rsidRPr="00BA0355">
        <w:rPr>
          <w:rFonts w:ascii="Times New Roman" w:eastAsia="Times New Roman" w:hAnsi="Times New Roman" w:cs="Times New Roman"/>
          <w:color w:val="222222"/>
          <w:spacing w:val="4"/>
          <w:sz w:val="27"/>
          <w:szCs w:val="27"/>
          <w:lang w:eastAsia="ru-RU"/>
        </w:rPr>
        <w:t> белка </w:t>
      </w:r>
      <w:r w:rsidRPr="00BA0355">
        <w:rPr>
          <w:rFonts w:ascii="Times New Roman" w:eastAsia="Times New Roman" w:hAnsi="Times New Roman" w:cs="Times New Roman"/>
          <w:i/>
          <w:iCs/>
          <w:color w:val="333333"/>
          <w:spacing w:val="4"/>
          <w:sz w:val="27"/>
          <w:szCs w:val="27"/>
          <w:lang w:eastAsia="ru-RU"/>
        </w:rPr>
        <w:t>-</w:t>
      </w:r>
      <w:r w:rsidRPr="00BA0355">
        <w:rPr>
          <w:rFonts w:ascii="Times New Roman" w:eastAsia="Times New Roman" w:hAnsi="Times New Roman" w:cs="Times New Roman"/>
          <w:color w:val="222222"/>
          <w:spacing w:val="4"/>
          <w:sz w:val="27"/>
          <w:szCs w:val="27"/>
          <w:lang w:eastAsia="ru-RU"/>
        </w:rPr>
        <w:t> определение мутаций в генах </w:t>
      </w:r>
      <w:r w:rsidRPr="00BA0355">
        <w:rPr>
          <w:rFonts w:ascii="Times New Roman" w:eastAsia="Times New Roman" w:hAnsi="Times New Roman" w:cs="Times New Roman"/>
          <w:i/>
          <w:iCs/>
          <w:color w:val="333333"/>
          <w:spacing w:val="4"/>
          <w:sz w:val="27"/>
          <w:szCs w:val="27"/>
          <w:lang w:eastAsia="ru-RU"/>
        </w:rPr>
        <w:t>MLH1</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MSH2, MSH6, PMS2 иммуногистохимическим методом).</w:t>
      </w:r>
    </w:p>
    <w:p w:rsidR="00BA0355" w:rsidRPr="00BA0355" w:rsidRDefault="00BA0355" w:rsidP="00BA035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 опухолях мезенхимального происхождения: транслокации </w:t>
      </w:r>
      <w:r w:rsidRPr="00BA0355">
        <w:rPr>
          <w:rFonts w:ascii="Times New Roman" w:eastAsia="Times New Roman" w:hAnsi="Times New Roman" w:cs="Times New Roman"/>
          <w:color w:val="222222"/>
          <w:spacing w:val="4"/>
          <w:sz w:val="27"/>
          <w:szCs w:val="27"/>
          <w:lang w:eastAsia="ru-RU"/>
        </w:rPr>
        <w:t xml:space="preserve">(EWSR1 (Молекулярно-генетическое исследование мутаций в гене EWSI в биопсийном (операционном) материале), Определение транслокации гена EWSI в биопсийном (операционном) материале методом флюоресцентной </w:t>
      </w:r>
      <w:r w:rsidRPr="00BA0355">
        <w:rPr>
          <w:rFonts w:ascii="Times New Roman" w:eastAsia="Times New Roman" w:hAnsi="Times New Roman" w:cs="Times New Roman"/>
          <w:color w:val="222222"/>
          <w:spacing w:val="4"/>
          <w:sz w:val="27"/>
          <w:szCs w:val="27"/>
          <w:lang w:eastAsia="ru-RU"/>
        </w:rPr>
        <w:lastRenderedPageBreak/>
        <w:t>гибридизации in situ (FISH), , PAX3-FOXO1, PAX7-FOXO1, SYT (Определение транслокации гена SYT в биопсийном (операционном) материале методом флюоресцентной гибридизации in situ (FISH)), ALK, ROS1, NTRK и др.)</w:t>
      </w:r>
      <w:r w:rsidRPr="00BA0355">
        <w:rPr>
          <w:rFonts w:ascii="Times New Roman" w:eastAsia="Times New Roman" w:hAnsi="Times New Roman" w:cs="Times New Roman"/>
          <w:i/>
          <w:iCs/>
          <w:color w:val="333333"/>
          <w:spacing w:val="4"/>
          <w:sz w:val="27"/>
          <w:szCs w:val="27"/>
          <w:lang w:eastAsia="ru-RU"/>
        </w:rPr>
        <w:t>, специфические для различных разновидностей сарком.</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Целесообразность</w:t>
      </w:r>
      <w:r w:rsidRPr="00BA0355">
        <w:rPr>
          <w:rFonts w:ascii="Times New Roman" w:eastAsia="Times New Roman" w:hAnsi="Times New Roman" w:cs="Times New Roman"/>
          <w:i/>
          <w:iCs/>
          <w:color w:val="333333"/>
          <w:spacing w:val="4"/>
          <w:sz w:val="27"/>
          <w:szCs w:val="27"/>
          <w:lang w:eastAsia="ru-RU"/>
        </w:rPr>
        <w:t>, спектр и последовательность молекулярно-генетических тестов в каждом конкретном случае желательно обсуждать со специалистами </w:t>
      </w:r>
      <w:r w:rsidRPr="00BA0355">
        <w:rPr>
          <w:rFonts w:ascii="Times New Roman" w:eastAsia="Times New Roman" w:hAnsi="Times New Roman" w:cs="Times New Roman"/>
          <w:color w:val="222222"/>
          <w:spacing w:val="4"/>
          <w:sz w:val="27"/>
          <w:szCs w:val="27"/>
          <w:lang w:eastAsia="ru-RU"/>
        </w:rPr>
        <w:t>в области клинической и</w:t>
      </w:r>
      <w:r w:rsidRPr="00BA0355">
        <w:rPr>
          <w:rFonts w:ascii="Times New Roman" w:eastAsia="Times New Roman" w:hAnsi="Times New Roman" w:cs="Times New Roman"/>
          <w:i/>
          <w:iCs/>
          <w:color w:val="333333"/>
          <w:spacing w:val="4"/>
          <w:sz w:val="27"/>
          <w:szCs w:val="27"/>
          <w:lang w:eastAsia="ru-RU"/>
        </w:rPr>
        <w:t> молекулярной </w:t>
      </w:r>
      <w:r w:rsidRPr="00BA0355">
        <w:rPr>
          <w:rFonts w:ascii="Times New Roman" w:eastAsia="Times New Roman" w:hAnsi="Times New Roman" w:cs="Times New Roman"/>
          <w:color w:val="222222"/>
          <w:spacing w:val="4"/>
          <w:sz w:val="27"/>
          <w:szCs w:val="27"/>
          <w:lang w:eastAsia="ru-RU"/>
        </w:rPr>
        <w:t>генетики</w:t>
      </w:r>
      <w:r w:rsidRPr="00BA0355">
        <w:rPr>
          <w:rFonts w:ascii="Times New Roman" w:eastAsia="Times New Roman" w:hAnsi="Times New Roman" w:cs="Times New Roman"/>
          <w:i/>
          <w:iCs/>
          <w:color w:val="333333"/>
          <w:spacing w:val="4"/>
          <w:sz w:val="27"/>
          <w:szCs w:val="27"/>
          <w:lang w:eastAsia="ru-RU"/>
        </w:rPr>
        <w:t>, которые </w:t>
      </w:r>
      <w:r w:rsidRPr="00BA0355">
        <w:rPr>
          <w:rFonts w:ascii="Times New Roman" w:eastAsia="Times New Roman" w:hAnsi="Times New Roman" w:cs="Times New Roman"/>
          <w:color w:val="222222"/>
          <w:spacing w:val="4"/>
          <w:sz w:val="27"/>
          <w:szCs w:val="27"/>
          <w:lang w:eastAsia="ru-RU"/>
        </w:rPr>
        <w:t>будут выполнять</w:t>
      </w:r>
      <w:r w:rsidRPr="00BA0355">
        <w:rPr>
          <w:rFonts w:ascii="Times New Roman" w:eastAsia="Times New Roman" w:hAnsi="Times New Roman" w:cs="Times New Roman"/>
          <w:i/>
          <w:iCs/>
          <w:color w:val="333333"/>
          <w:spacing w:val="4"/>
          <w:sz w:val="27"/>
          <w:szCs w:val="27"/>
          <w:lang w:eastAsia="ru-RU"/>
        </w:rPr>
        <w:t> данный анализ. Патолого-анатомическое исследование биопсийного (операционного) материала с применением иммуногистохимических методов является основой для установления диагноза злокачественной опухоли и выбора алгоритма дальнейшего обследования. Молекулярно-генетическое исследование</w:t>
      </w:r>
      <w:r w:rsidRPr="00BA0355">
        <w:rPr>
          <w:rFonts w:ascii="Times New Roman" w:eastAsia="Times New Roman" w:hAnsi="Times New Roman" w:cs="Times New Roman"/>
          <w:color w:val="222222"/>
          <w:spacing w:val="4"/>
          <w:sz w:val="27"/>
          <w:szCs w:val="27"/>
          <w:lang w:eastAsia="ru-RU"/>
        </w:rPr>
        <w:t>, например комплексное геномное профилирование на базе высокопроизводительного секвенирования нового поколения (NGS),</w:t>
      </w:r>
      <w:r w:rsidRPr="00BA0355">
        <w:rPr>
          <w:rFonts w:ascii="Times New Roman" w:eastAsia="Times New Roman" w:hAnsi="Times New Roman" w:cs="Times New Roman"/>
          <w:i/>
          <w:iCs/>
          <w:color w:val="333333"/>
          <w:spacing w:val="4"/>
          <w:sz w:val="27"/>
          <w:szCs w:val="27"/>
          <w:lang w:eastAsia="ru-RU"/>
        </w:rPr>
        <w:t> является дополнительным и может помочь в выборе лечебной тактики и индивидуализации лечения пациента.</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3. Лечение</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Лечебная тактика определяется, в первую очередь, с учетом общего состояния пациента, локализации метастазов, распространенности опухолевого процесса, морфологического строения метастатической опухоли, предполагаемой локализации первичного очага.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Хирургический метод лечения у пациентов с метастазами злокачественной опухоли без выявленного первичного очага (ОНПЛ) не является радикальным и может быть использован при изолированном поражении лимфоузлов доступной удалению группы и в некоторых случаях изолированного поражения органа; возможна лимфаденэктомия или удаление метастаза с резекцией органа. Также оперативное вмешательство возможно с симптоматической и/или лечебной целью и/или для морфологической верификации.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Лучевая терапия при невозможности применения хирургического метода может быть показана с лечебной и/или симптоматической целью при изолированном поражении лимфатических узлов или расположении опухоли потенциально возможной к проведению лучевой терапии.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Основным методом лечения метастатической болезни из невыявленного первичного очага является лекарственная терапия.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Терапия строится на индивидуальной основе с учетом клинико-морфологических данных. Выделяются отдельные подтипы, более чувствительные к лекарственному лечению и сходные с отдельными локализациями злокачественных опухолей, но отличающиеся существенно более плохим прогнозом и чувствительностью к терапии. При выявлении в опухолевой ткани мутаций, определяющих эффективность таргетной терапии, возможно применение соответствующих лекарственных средств. Данные молекулярно-генетического исследования по определению чувствительности к противоопухолевым препаратам могут быть использованы для выбора схемы терапии. Кроме того, дополнительно, для назначения персонализированной терапии, могут быть использованы данные комплексного геномного профилирования на базе высокопроизводительного секвенирования нового поколения. Оценка эффективности проведенного лечения проводится по одной из систем оценки с частотой не реже 1 раза в 6-12 недель лечения, в зависимости от клинической ситуации. Для оценки терапии должны использоваться те же методы лучевой диагностики и объективных измерений, что и до начала лечения, с обязательной оценкой клинических проявлений болезни. Смена режима лечения производится при доказанном объективными методами (КТ, МРТ, УЗИ, ПЭТ-КТ) прогрессировании заболевания. Предпочтительной системой оценки эффективности терапии является система RECIST 1.1 или ее модификация для иммунотерапии (iRECIST) [67]. Модификация режима лечения производится при появлении признаков токсичности, не позволяющих провести запланированное лечение в полном объеме. После завершения лечения частота обследования определяется графиком диспансерного наблюдения.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Лечение пациентов с аденокарциномой или низкодифференцированной карциномой с изолированным поражением лимфатических узлов шеи (включая надключичную область)</w:t>
      </w:r>
    </w:p>
    <w:p w:rsidR="00BA0355" w:rsidRPr="00BA0355" w:rsidRDefault="00BA0355" w:rsidP="00BA035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 </w:t>
      </w:r>
      <w:r w:rsidRPr="00BA0355">
        <w:rPr>
          <w:rFonts w:ascii="Times New Roman" w:eastAsia="Times New Roman" w:hAnsi="Times New Roman" w:cs="Times New Roman"/>
          <w:color w:val="222222"/>
          <w:spacing w:val="4"/>
          <w:sz w:val="27"/>
          <w:szCs w:val="27"/>
          <w:lang w:eastAsia="ru-RU"/>
        </w:rPr>
        <w:t>использовать для лечения таких пациентов рекомендации для лечения аденокарцином головы и шеи [18].</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Комментарии</w:t>
      </w:r>
      <w:r w:rsidRPr="00BA0355">
        <w:rPr>
          <w:rFonts w:ascii="Times New Roman" w:eastAsia="Times New Roman" w:hAnsi="Times New Roman" w:cs="Times New Roman"/>
          <w:b/>
          <w:bCs/>
          <w:i/>
          <w:iCs/>
          <w:color w:val="333333"/>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Течение заболевания у таких пациентов соответствует течению соответствующих опухолей головы и шеи.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Лечение пациентов с аденокарциномой или низкодифференцированной карциномой с изолированным поражением аксиллярных лимфатических узлов</w:t>
      </w:r>
    </w:p>
    <w:p w:rsidR="00BA0355" w:rsidRPr="00BA0355" w:rsidRDefault="00BA0355" w:rsidP="00BA035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У пациенток женского пола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лечение в соответствии со стандартами, разработанными для рака молочной железы [19].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У пациентов мужского пола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выполнять аксиллярную лимфаденэктомию, возможно проведение лучевой терапии при наличии показаний [20].</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Лечение пациентов с аденокарциномой или низкодифференцированной карциномой с преимущественным поражением лимфоузлов осевой локализации (средостенных - у пациентов моложе 50 лет, забрюшинных)</w:t>
      </w:r>
    </w:p>
    <w:p w:rsidR="00BA0355" w:rsidRPr="00BA0355" w:rsidRDefault="00BA0355" w:rsidP="00BA035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проведение терапии платиносодержащими режимами, представленными в таблице 1 [21]. При</w:t>
      </w:r>
      <w:r w:rsidRPr="00BA0355">
        <w:rPr>
          <w:rFonts w:ascii="Times New Roman" w:eastAsia="Times New Roman" w:hAnsi="Times New Roman" w:cs="Times New Roman"/>
          <w:i/>
          <w:iCs/>
          <w:color w:val="333333"/>
          <w:spacing w:val="4"/>
          <w:sz w:val="27"/>
          <w:szCs w:val="27"/>
          <w:lang w:eastAsia="ru-RU"/>
        </w:rPr>
        <w:t> ОНПЛ</w:t>
      </w:r>
      <w:r w:rsidRPr="00BA0355">
        <w:rPr>
          <w:rFonts w:ascii="Times New Roman" w:eastAsia="Times New Roman" w:hAnsi="Times New Roman" w:cs="Times New Roman"/>
          <w:color w:val="222222"/>
          <w:spacing w:val="4"/>
          <w:sz w:val="27"/>
          <w:szCs w:val="27"/>
          <w:lang w:eastAsia="ru-RU"/>
        </w:rPr>
        <w:t>, данной локализации, сходного</w:t>
      </w:r>
      <w:r w:rsidRPr="00BA0355">
        <w:rPr>
          <w:rFonts w:ascii="Times New Roman" w:eastAsia="Times New Roman" w:hAnsi="Times New Roman" w:cs="Times New Roman"/>
          <w:i/>
          <w:iCs/>
          <w:color w:val="333333"/>
          <w:spacing w:val="4"/>
          <w:sz w:val="27"/>
          <w:szCs w:val="27"/>
          <w:lang w:eastAsia="ru-RU"/>
        </w:rPr>
        <w:t> по течению с герминогенными опухолями неблагоприятной прогностической группы</w:t>
      </w:r>
      <w:r w:rsidRPr="00BA0355">
        <w:rPr>
          <w:rFonts w:ascii="Times New Roman" w:eastAsia="Times New Roman" w:hAnsi="Times New Roman" w:cs="Times New Roman"/>
          <w:color w:val="222222"/>
          <w:spacing w:val="4"/>
          <w:sz w:val="27"/>
          <w:szCs w:val="27"/>
          <w:lang w:eastAsia="ru-RU"/>
        </w:rPr>
        <w:t> замена цисплатина** на карбоплатин** не рекомендуется.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Таблица 1.</w:t>
      </w:r>
      <w:r w:rsidRPr="00BA0355">
        <w:rPr>
          <w:rFonts w:ascii="Times New Roman" w:eastAsia="Times New Roman" w:hAnsi="Times New Roman" w:cs="Times New Roman"/>
          <w:color w:val="222222"/>
          <w:spacing w:val="4"/>
          <w:sz w:val="27"/>
          <w:szCs w:val="27"/>
          <w:lang w:eastAsia="ru-RU"/>
        </w:rPr>
        <w:t> Возможные режимы химиотерапии при низкодифференцированных ОНПЛ с преимущественным поражением лимфоузлов осевой локализации [30,  50].</w:t>
      </w:r>
    </w:p>
    <w:tbl>
      <w:tblPr>
        <w:tblW w:w="21600" w:type="dxa"/>
        <w:tblCellMar>
          <w:left w:w="0" w:type="dxa"/>
          <w:right w:w="0" w:type="dxa"/>
        </w:tblCellMar>
        <w:tblLook w:val="04A0" w:firstRow="1" w:lastRow="0" w:firstColumn="1" w:lastColumn="0" w:noHBand="0" w:noVBand="1"/>
      </w:tblPr>
      <w:tblGrid>
        <w:gridCol w:w="3324"/>
        <w:gridCol w:w="3602"/>
        <w:gridCol w:w="3248"/>
        <w:gridCol w:w="3286"/>
        <w:gridCol w:w="2744"/>
        <w:gridCol w:w="5396"/>
      </w:tblGrid>
      <w:tr w:rsidR="00BA0355" w:rsidRPr="00BA0355" w:rsidTr="00BA035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Дни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Длительность цикла, дни</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PaC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#Паклитаксел**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175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AUC-5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CarD</w:t>
            </w:r>
            <w:r w:rsidRPr="00BA0355">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#Доцетаксел**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65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AUC-6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GP</w:t>
            </w:r>
            <w:r w:rsidRPr="00BA0355">
              <w:rPr>
                <w:rFonts w:ascii="Verdana" w:eastAsia="Times New Roman" w:hAnsi="Verdana" w:cs="Times New Roman"/>
                <w:sz w:val="12"/>
                <w:szCs w:val="12"/>
                <w:vertAlign w:val="superscript"/>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#Гемцитабин**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1000-1250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75-100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8-й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BEP</w:t>
            </w:r>
            <w:r w:rsidRPr="00BA0355">
              <w:rPr>
                <w:rFonts w:ascii="Verdana" w:eastAsia="Times New Roman" w:hAnsi="Verdana" w:cs="Times New Roman"/>
                <w:sz w:val="12"/>
                <w:szCs w:val="12"/>
                <w:vertAlign w:val="superscript"/>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#Блеомицин**</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#Этопозид**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30 мг</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20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1-й, 3-й, 5-й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 5-й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1-й – 5-й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ЕР</w:t>
            </w:r>
            <w:r w:rsidRPr="00BA0355">
              <w:rPr>
                <w:rFonts w:ascii="Verdana" w:eastAsia="Times New Roman" w:hAnsi="Verdana" w:cs="Times New Roman"/>
                <w:sz w:val="12"/>
                <w:szCs w:val="12"/>
                <w:vertAlign w:val="superscript"/>
                <w:lang w:eastAsia="ru-RU"/>
              </w:rPr>
              <w:t>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#Этопозид**</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120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60-120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 3-й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bl>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0"/>
          <w:szCs w:val="20"/>
          <w:vertAlign w:val="superscript"/>
          <w:lang w:eastAsia="ru-RU"/>
        </w:rPr>
        <w:t>1</w:t>
      </w:r>
      <w:r w:rsidRPr="00BA0355">
        <w:rPr>
          <w:rFonts w:ascii="Times New Roman" w:eastAsia="Times New Roman" w:hAnsi="Times New Roman" w:cs="Times New Roman"/>
          <w:color w:val="222222"/>
          <w:spacing w:val="4"/>
          <w:sz w:val="27"/>
          <w:szCs w:val="27"/>
          <w:lang w:eastAsia="ru-RU"/>
        </w:rPr>
        <w:t>Режим химиотерапии ассоциируется с высоким риском (&gt;20%) развития фебрильной нейтропении, в связи с чем необходима первичная профилактика Г-КСФ (для взрослых пациентов: эмпэгфилграстим** 7,5 мг п/к через 24-72 часа после окончания химиотерапии или филграстим** в дозе 0,5 млн ЕД (5 мкг)/кг в сутки ежедневно подкожно согласно протоколам клинических рекомендаций по профилактике фебрильной нейтропении [31,32]).</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0"/>
          <w:szCs w:val="20"/>
          <w:vertAlign w:val="superscript"/>
          <w:lang w:eastAsia="ru-RU"/>
        </w:rPr>
        <w:t>2</w:t>
      </w:r>
      <w:r w:rsidRPr="00BA0355">
        <w:rPr>
          <w:rFonts w:ascii="Times New Roman" w:eastAsia="Times New Roman" w:hAnsi="Times New Roman" w:cs="Times New Roman"/>
          <w:color w:val="222222"/>
          <w:spacing w:val="4"/>
          <w:sz w:val="27"/>
          <w:szCs w:val="27"/>
          <w:lang w:eastAsia="ru-RU"/>
        </w:rPr>
        <w:t>Возможны альтернативные варианты назначения данных схем терапии.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0"/>
          <w:szCs w:val="20"/>
          <w:vertAlign w:val="superscript"/>
          <w:lang w:eastAsia="ru-RU"/>
        </w:rPr>
        <w:t>3</w:t>
      </w:r>
      <w:del w:id="1" w:author="Unknown">
        <w:r w:rsidRPr="00BA0355">
          <w:rPr>
            <w:rFonts w:ascii="Times New Roman" w:eastAsia="Times New Roman" w:hAnsi="Times New Roman" w:cs="Times New Roman"/>
            <w:color w:val="222222"/>
            <w:spacing w:val="4"/>
            <w:sz w:val="27"/>
            <w:szCs w:val="27"/>
            <w:lang w:eastAsia="ru-RU"/>
          </w:rPr>
          <w:delText>Возможна замена #цисплатина** на #карбоплатин AUC-6** c редукцией дозы этопозида** до 100 мг/м2 1-й, 2-й, 3-й дни.</w:delText>
        </w:r>
      </w:del>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0"/>
          <w:szCs w:val="20"/>
          <w:vertAlign w:val="superscript"/>
          <w:lang w:eastAsia="ru-RU"/>
        </w:rPr>
        <w:t>4</w:t>
      </w:r>
      <w:r w:rsidRPr="00BA0355">
        <w:rPr>
          <w:rFonts w:ascii="Times New Roman" w:eastAsia="Times New Roman" w:hAnsi="Times New Roman" w:cs="Times New Roman"/>
          <w:color w:val="222222"/>
          <w:spacing w:val="4"/>
          <w:sz w:val="27"/>
          <w:szCs w:val="27"/>
          <w:lang w:eastAsia="ru-RU"/>
        </w:rPr>
        <w:t>Для подтипа ОНПЛ по течению сходного с герминогенными опухолями замена цисплатина на карбоплатин не желательна.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Комментарии: </w:t>
      </w:r>
      <w:r w:rsidRPr="00BA0355">
        <w:rPr>
          <w:rFonts w:ascii="Times New Roman" w:eastAsia="Times New Roman" w:hAnsi="Times New Roman" w:cs="Times New Roman"/>
          <w:i/>
          <w:iCs/>
          <w:color w:val="333333"/>
          <w:spacing w:val="4"/>
          <w:sz w:val="27"/>
          <w:szCs w:val="27"/>
          <w:lang w:eastAsia="ru-RU"/>
        </w:rPr>
        <w:t>для схем EP, GP также возможны другие модификации режима [29], которые можно использовать при лечении данной категории пациентов.</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Лечение пациентов старше 50 лет с аденокарциномой или низкодифференцированной карциномой, а также пациентов с плоскоклеточным раком с преимущественным поражением средостения</w:t>
      </w:r>
    </w:p>
    <w:p w:rsidR="00BA0355" w:rsidRPr="00BA0355" w:rsidRDefault="00BA0355" w:rsidP="00BA035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данной категории пациентов по принципам и рекомендациям, разработанным для немелкоклеточного рака легкого [22].</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b/>
          <w:bCs/>
          <w:color w:val="222222"/>
          <w:spacing w:val="4"/>
          <w:sz w:val="27"/>
          <w:szCs w:val="27"/>
          <w:lang w:eastAsia="ru-RU"/>
        </w:rPr>
        <w:t>Лечение пациентов низкодифференцированной нейроэндокринной карциномой невыясненной первичной локализации</w:t>
      </w:r>
    </w:p>
    <w:p w:rsidR="00BA0355" w:rsidRPr="00BA0355" w:rsidRDefault="00BA0355" w:rsidP="00BA035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данной категории пациентов по принципам и рекомендациям, разработанным для мелкоклеточного рака легкого [23].</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w:t>
      </w:r>
      <w:r w:rsidRPr="00BA0355">
        <w:rPr>
          <w:rFonts w:ascii="Times New Roman" w:eastAsia="Times New Roman" w:hAnsi="Times New Roman" w:cs="Times New Roman"/>
          <w:b/>
          <w:bCs/>
          <w:i/>
          <w:iCs/>
          <w:color w:val="333333"/>
          <w:spacing w:val="4"/>
          <w:sz w:val="27"/>
          <w:szCs w:val="27"/>
          <w:lang w:eastAsia="ru-RU"/>
        </w:rPr>
        <w:t>: </w:t>
      </w:r>
      <w:r w:rsidRPr="00BA0355">
        <w:rPr>
          <w:rFonts w:ascii="Times New Roman" w:eastAsia="Times New Roman" w:hAnsi="Times New Roman" w:cs="Times New Roman"/>
          <w:color w:val="222222"/>
          <w:spacing w:val="4"/>
          <w:sz w:val="27"/>
          <w:szCs w:val="27"/>
          <w:lang w:eastAsia="ru-RU"/>
        </w:rPr>
        <w:t>Течение</w:t>
      </w:r>
      <w:r w:rsidRPr="00BA0355">
        <w:rPr>
          <w:rFonts w:ascii="Times New Roman" w:eastAsia="Times New Roman" w:hAnsi="Times New Roman" w:cs="Times New Roman"/>
          <w:i/>
          <w:iCs/>
          <w:color w:val="333333"/>
          <w:spacing w:val="4"/>
          <w:sz w:val="27"/>
          <w:szCs w:val="27"/>
          <w:lang w:eastAsia="ru-RU"/>
        </w:rPr>
        <w:t xml:space="preserve"> заболевания у таких пациентов соответствует мелкоклеточному раку легкого и проводится в соответствии с </w:t>
      </w:r>
      <w:r w:rsidRPr="00BA0355">
        <w:rPr>
          <w:rFonts w:ascii="Times New Roman" w:eastAsia="Times New Roman" w:hAnsi="Times New Roman" w:cs="Times New Roman"/>
          <w:i/>
          <w:iCs/>
          <w:color w:val="333333"/>
          <w:spacing w:val="4"/>
          <w:sz w:val="27"/>
          <w:szCs w:val="27"/>
          <w:lang w:eastAsia="ru-RU"/>
        </w:rPr>
        <w:lastRenderedPageBreak/>
        <w:t>рекомендациями, разработанными для нейроэндокринных опухолей с высокой пролиферативной активностью или для мелкоклеточного рака легкого. Основу терапии составляют режимы, включающие производные платины.</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Лечение пациентов с высокодифференцированными нейроэндокринными опухолями с низкой пролиферативной активностью</w:t>
      </w:r>
    </w:p>
    <w:p w:rsidR="00BA0355" w:rsidRPr="00BA0355" w:rsidRDefault="00BA0355" w:rsidP="00BA035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данной категории пациентов по принципам и рекомендациям, разработанным для нейроэндокринных опухолей [24].</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w:t>
      </w:r>
      <w:r w:rsidRPr="00BA0355">
        <w:rPr>
          <w:rFonts w:ascii="Times New Roman" w:eastAsia="Times New Roman" w:hAnsi="Times New Roman" w:cs="Times New Roman"/>
          <w:b/>
          <w:bCs/>
          <w:i/>
          <w:iCs/>
          <w:color w:val="333333"/>
          <w:spacing w:val="4"/>
          <w:sz w:val="27"/>
          <w:szCs w:val="27"/>
          <w:lang w:eastAsia="ru-RU"/>
        </w:rPr>
        <w:t>: </w:t>
      </w:r>
      <w:r w:rsidRPr="00BA0355">
        <w:rPr>
          <w:rFonts w:ascii="Times New Roman" w:eastAsia="Times New Roman" w:hAnsi="Times New Roman" w:cs="Times New Roman"/>
          <w:color w:val="222222"/>
          <w:spacing w:val="4"/>
          <w:sz w:val="27"/>
          <w:szCs w:val="27"/>
          <w:lang w:eastAsia="ru-RU"/>
        </w:rPr>
        <w:t>Течение</w:t>
      </w:r>
      <w:r w:rsidRPr="00BA0355">
        <w:rPr>
          <w:rFonts w:ascii="Times New Roman" w:eastAsia="Times New Roman" w:hAnsi="Times New Roman" w:cs="Times New Roman"/>
          <w:i/>
          <w:iCs/>
          <w:color w:val="333333"/>
          <w:spacing w:val="4"/>
          <w:sz w:val="27"/>
          <w:szCs w:val="27"/>
          <w:lang w:eastAsia="ru-RU"/>
        </w:rPr>
        <w:t> заболевания у таких пациентов соответствует течению высокодифференцированных нейроэндокринных опухолей ЖКТ.</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Канцероматоз брюшины у пациенток женского пола</w:t>
      </w:r>
    </w:p>
    <w:p w:rsidR="00BA0355" w:rsidRPr="00BA0355" w:rsidRDefault="00BA0355" w:rsidP="00BA035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данной категории пациентов по принципам и рекомендациям, разработанным для рака яичников [25].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w:t>
      </w:r>
      <w:r w:rsidRPr="00BA0355">
        <w:rPr>
          <w:rFonts w:ascii="Times New Roman" w:eastAsia="Times New Roman" w:hAnsi="Times New Roman" w:cs="Times New Roman"/>
          <w:b/>
          <w:bCs/>
          <w:i/>
          <w:iCs/>
          <w:color w:val="333333"/>
          <w:spacing w:val="4"/>
          <w:sz w:val="27"/>
          <w:szCs w:val="27"/>
          <w:lang w:eastAsia="ru-RU"/>
        </w:rPr>
        <w:t>: </w:t>
      </w:r>
      <w:r w:rsidRPr="00BA0355">
        <w:rPr>
          <w:rFonts w:ascii="Times New Roman" w:eastAsia="Times New Roman" w:hAnsi="Times New Roman" w:cs="Times New Roman"/>
          <w:color w:val="222222"/>
          <w:spacing w:val="4"/>
          <w:sz w:val="27"/>
          <w:szCs w:val="27"/>
          <w:lang w:eastAsia="ru-RU"/>
        </w:rPr>
        <w:t>Течение</w:t>
      </w:r>
      <w:r w:rsidRPr="00BA0355">
        <w:rPr>
          <w:rFonts w:ascii="Times New Roman" w:eastAsia="Times New Roman" w:hAnsi="Times New Roman" w:cs="Times New Roman"/>
          <w:i/>
          <w:iCs/>
          <w:color w:val="333333"/>
          <w:spacing w:val="4"/>
          <w:sz w:val="27"/>
          <w:szCs w:val="27"/>
          <w:lang w:eastAsia="ru-RU"/>
        </w:rPr>
        <w:t> заболевания у пациенток соответствует раку яичников. Ведение пациентов осуществляется на основании рекомендаций для данного заболевания с учетом стадии процесса.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Плоскоклеточный рак с поражением лимфоузлов головы и шеи</w:t>
      </w:r>
    </w:p>
    <w:p w:rsidR="00BA0355" w:rsidRPr="00BA0355" w:rsidRDefault="00BA0355" w:rsidP="00BA035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данной категории пациентов по принципам и рекомендациям, разработанным для плоскоклеточного рака головы и шеи [18].</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w:t>
      </w:r>
      <w:r w:rsidRPr="00BA0355">
        <w:rPr>
          <w:rFonts w:ascii="Times New Roman" w:eastAsia="Times New Roman" w:hAnsi="Times New Roman" w:cs="Times New Roman"/>
          <w:b/>
          <w:bCs/>
          <w:i/>
          <w:iCs/>
          <w:color w:val="333333"/>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Течение заболевания соответствует течению плоскоклеточного рака вышеуказанных локализаций и проводится по стандартам, разработанным для данного заболевания.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Лечение пациентов мужского пола с аденокарциномой неясной первичной локализации и остеосклеротическими метастазами в костях и/или повышением ПСА</w:t>
      </w:r>
    </w:p>
    <w:p w:rsidR="00BA0355" w:rsidRPr="00BA0355" w:rsidRDefault="00BA0355" w:rsidP="00BA035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данной категории пациентов по принципам и рекомендациям, разработанным для рака предстательной железы [26].</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Комментарий</w:t>
      </w:r>
      <w:r w:rsidRPr="00BA0355">
        <w:rPr>
          <w:rFonts w:ascii="Times New Roman" w:eastAsia="Times New Roman" w:hAnsi="Times New Roman" w:cs="Times New Roman"/>
          <w:b/>
          <w:bCs/>
          <w:i/>
          <w:iCs/>
          <w:color w:val="333333"/>
          <w:spacing w:val="4"/>
          <w:sz w:val="27"/>
          <w:szCs w:val="27"/>
          <w:lang w:eastAsia="ru-RU"/>
        </w:rPr>
        <w:t>: </w:t>
      </w:r>
      <w:r w:rsidRPr="00BA0355">
        <w:rPr>
          <w:rFonts w:ascii="Times New Roman" w:eastAsia="Times New Roman" w:hAnsi="Times New Roman" w:cs="Times New Roman"/>
          <w:color w:val="222222"/>
          <w:spacing w:val="4"/>
          <w:sz w:val="27"/>
          <w:szCs w:val="27"/>
          <w:lang w:eastAsia="ru-RU"/>
        </w:rPr>
        <w:t>Течение</w:t>
      </w:r>
      <w:r w:rsidRPr="00BA0355">
        <w:rPr>
          <w:rFonts w:ascii="Times New Roman" w:eastAsia="Times New Roman" w:hAnsi="Times New Roman" w:cs="Times New Roman"/>
          <w:i/>
          <w:iCs/>
          <w:color w:val="333333"/>
          <w:spacing w:val="4"/>
          <w:sz w:val="27"/>
          <w:szCs w:val="27"/>
          <w:lang w:eastAsia="ru-RU"/>
        </w:rPr>
        <w:t> данного типа ОНПЛ соответствует раку предстательной железы и проводится по стандартам, принятым для данного заболевания.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Пациенты с меланомой или саркомой невыясненной первичной локализации</w:t>
      </w:r>
    </w:p>
    <w:p w:rsidR="00BA0355" w:rsidRPr="00BA0355" w:rsidRDefault="00BA0355" w:rsidP="00BA035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данной категории пациентов по принципам и рекомендациям, разработанным для меланомы кожи и сарком, соответственно [27, 28 ]</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Пациенты детского возраста с ОНПЛ мезенхимального, нейроэктодермального происхождения и меланомой</w:t>
      </w:r>
    </w:p>
    <w:p w:rsidR="00BA0355" w:rsidRPr="00BA0355" w:rsidRDefault="00BA0355" w:rsidP="00BA035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данной категории пациентов по принципам и клиническим рекомендациям, разработанным для сарком мягких тканей, нейробластомы и злокачественных новообразований костей, включая саркому Юинга у детей, соответственно [69-71]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пациентов с установленным диагнозом меланома по соответствующим клиническим рекомендациям [68].</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Лечение пациентов ОНПЛ, в том числе и детского возраста, не относящейся к вышеперечисленным группам</w:t>
      </w:r>
    </w:p>
    <w:p w:rsidR="00BA0355" w:rsidRPr="00BA0355" w:rsidRDefault="00BA0355" w:rsidP="00BA035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лечение пациентов с ОНПЛ, не относящейся к вышеперечисленным группам, препаратами и режимами, перечисленными в таблицах 2 и 3, в соответствии с гистологическим видом опухоли [48, 49].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Комментарий</w:t>
      </w:r>
      <w:r w:rsidRPr="00BA0355">
        <w:rPr>
          <w:rFonts w:ascii="Times New Roman" w:eastAsia="Times New Roman" w:hAnsi="Times New Roman" w:cs="Times New Roman"/>
          <w:b/>
          <w:bCs/>
          <w:i/>
          <w:iCs/>
          <w:color w:val="333333"/>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 xml:space="preserve">В связи с низкой чувствительностью таких опухолей к терапии предпочтение отдается малотоксичным режимам. Выбор препаратов основывается на предположении о наиболее частом расположении источника ОНПЛ в органах желудочно-кишечного тракта и легких. Использование полихимиотерапии (таблица 2, 3) оправданно только у пациентов в удовлетворительном состоянии с агрессивно протекающим заболеванием. При наличии у пациентов метастатического поражения </w:t>
      </w:r>
      <w:r w:rsidRPr="00BA0355">
        <w:rPr>
          <w:rFonts w:ascii="Times New Roman" w:eastAsia="Times New Roman" w:hAnsi="Times New Roman" w:cs="Times New Roman"/>
          <w:i/>
          <w:iCs/>
          <w:color w:val="333333"/>
          <w:spacing w:val="4"/>
          <w:sz w:val="27"/>
          <w:szCs w:val="27"/>
          <w:lang w:eastAsia="ru-RU"/>
        </w:rPr>
        <w:lastRenderedPageBreak/>
        <w:t>костей показано применение бифосфонатов или деносумаба** для профилактики осложнений со стороны костной ткани [19, 35, 36, 39].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 множественных метастазах в кости (3 и более очагов), сопровождающихся болевым синдромом, подтвержденных данными сцинтиграфии с туморотропными РФП в режиме "все тело" с рентгенологическим контролем подозрительных участков или верифицированных при однофотонной эмиссионной компьютерной томографии костей всего тела </w:t>
      </w:r>
      <w:del w:id="2" w:author="Unknown">
        <w:r w:rsidRPr="00BA0355">
          <w:rPr>
            <w:rFonts w:ascii="Times New Roman" w:eastAsia="Times New Roman" w:hAnsi="Times New Roman" w:cs="Times New Roman"/>
            <w:i/>
            <w:iCs/>
            <w:color w:val="333333"/>
            <w:spacing w:val="4"/>
            <w:sz w:val="27"/>
            <w:szCs w:val="27"/>
            <w:lang w:eastAsia="ru-RU"/>
          </w:rPr>
          <w:delText>рентгенографии костей</w:delText>
        </w:r>
      </w:del>
      <w:r w:rsidRPr="00BA0355">
        <w:rPr>
          <w:rFonts w:ascii="Times New Roman" w:eastAsia="Times New Roman" w:hAnsi="Times New Roman" w:cs="Times New Roman"/>
          <w:i/>
          <w:iCs/>
          <w:color w:val="333333"/>
          <w:spacing w:val="4"/>
          <w:sz w:val="27"/>
          <w:szCs w:val="27"/>
          <w:lang w:eastAsia="ru-RU"/>
        </w:rPr>
        <w:t> или магнитно-резонансная томография костной ткани (одна область), эксперты советуют рассмотреть возможность и необходимость проведения радионуклидной терапии остеотропными РПФ [39].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У пациентов ОНПЛ с метастазами в костный мозг, подтвержденным </w:t>
      </w:r>
      <w:r w:rsidRPr="00BA0355">
        <w:rPr>
          <w:rFonts w:ascii="Times New Roman" w:eastAsia="Times New Roman" w:hAnsi="Times New Roman" w:cs="Times New Roman"/>
          <w:color w:val="222222"/>
          <w:spacing w:val="4"/>
          <w:sz w:val="27"/>
          <w:szCs w:val="27"/>
          <w:lang w:eastAsia="ru-RU"/>
        </w:rPr>
        <w:t>цитологическим исследованием мазка костного мозга (миелограмма) и  ECOG не более 2 (приложение Г), рассмотреть возможность проведения противоопухолевого лекарственного лечения (монохимиотерапия #паклитакселом** или антрациклинами (L01DB: Антрациклины и родственные соединения) или аналогами пиримидина (фторпиримидинами), еженедельные режимы #паклитаксела** или антрациклинов, гормонотерапия, таргетная терапия) в условиях круглосуточного стационара с обеспечением необходимого объема поддерживающей терапии. Для пациентов ECOG 3 и более (приложение Г) – паллиативная помощь по месту жительства. Решение принимается консилиумом врачей. </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Таблица 2. </w:t>
      </w:r>
      <w:r w:rsidRPr="00BA0355">
        <w:rPr>
          <w:rFonts w:ascii="Times New Roman" w:eastAsia="Times New Roman" w:hAnsi="Times New Roman" w:cs="Times New Roman"/>
          <w:color w:val="222222"/>
          <w:spacing w:val="4"/>
          <w:sz w:val="27"/>
          <w:szCs w:val="27"/>
          <w:lang w:eastAsia="ru-RU"/>
        </w:rPr>
        <w:t>Возможные режимы терапии пациентов аденокарциномой неясной первичной локализации [30, 50].</w:t>
      </w:r>
    </w:p>
    <w:tbl>
      <w:tblPr>
        <w:tblW w:w="21600" w:type="dxa"/>
        <w:tblCellMar>
          <w:left w:w="0" w:type="dxa"/>
          <w:right w:w="0" w:type="dxa"/>
        </w:tblCellMar>
        <w:tblLook w:val="04A0" w:firstRow="1" w:lastRow="0" w:firstColumn="1" w:lastColumn="0" w:noHBand="0" w:noVBand="1"/>
      </w:tblPr>
      <w:tblGrid>
        <w:gridCol w:w="2903"/>
        <w:gridCol w:w="3792"/>
        <w:gridCol w:w="3897"/>
        <w:gridCol w:w="3898"/>
        <w:gridCol w:w="2397"/>
        <w:gridCol w:w="4713"/>
      </w:tblGrid>
      <w:tr w:rsidR="00BA0355" w:rsidRPr="00BA0355" w:rsidTr="00BA035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Дни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Длительность цикла, дни</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CarPac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#Паклитаксел**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#Карбоплатин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175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AUC5-6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PC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#Паклитаксел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80мг/м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AUC-2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1,8,15-й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1,8,15-й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28</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CarD</w:t>
            </w:r>
            <w:r w:rsidRPr="00BA0355">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#Доцетаксел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#Карбоплатин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65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AUC-6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GP</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#Гемцитабин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#Цисплатин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1000-1250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75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8-й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GD</w:t>
            </w:r>
            <w:r w:rsidRPr="00BA0355">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#Гемцитабин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#Доцетаксел**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1000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75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8-й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8-й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mFOLFOX6</w:t>
            </w:r>
            <w:r w:rsidRPr="00BA0355">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#Оксалиплатин**</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#Кальция фолинат**</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85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2400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стр.</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46–48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14</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CapeOx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#Оксалиплатин**</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#Капецитабин**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130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850–1000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Р.О.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 14-й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Пембролизумаб</w:t>
            </w:r>
            <w:r w:rsidRPr="00BA0355">
              <w:rPr>
                <w:rFonts w:ascii="Verdana" w:eastAsia="Times New Roman" w:hAnsi="Verdana" w:cs="Times New Roman"/>
                <w:sz w:val="12"/>
                <w:szCs w:val="12"/>
                <w:vertAlign w:val="superscript"/>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 мг/кг или 200 мг или</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6 недель</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Ниволумаб</w:t>
            </w:r>
            <w:r w:rsidRPr="00BA0355">
              <w:rPr>
                <w:rFonts w:ascii="Verdana" w:eastAsia="Times New Roman" w:hAnsi="Verdana" w:cs="Times New Roman"/>
                <w:sz w:val="12"/>
                <w:szCs w:val="12"/>
                <w:vertAlign w:val="superscript"/>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#Ниволумаб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3 мг/кг или 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14</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#Ниволумаб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28</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FOLFIRI</w:t>
            </w:r>
            <w:r w:rsidRPr="00BA0355">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#Иринотекан**</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#Кальция фолинат**</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180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2400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стр.</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46–48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14</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FOLFIRINOX </w:t>
            </w:r>
            <w:r w:rsidRPr="00BA0355">
              <w:rPr>
                <w:rFonts w:ascii="Verdana" w:eastAsia="Times New Roman" w:hAnsi="Verdana" w:cs="Times New Roman"/>
                <w:sz w:val="12"/>
                <w:szCs w:val="12"/>
                <w:vertAlign w:val="superscript"/>
                <w:lang w:eastAsia="ru-RU"/>
              </w:rPr>
              <w:t>1,5,8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#Оксалиплатин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#Иринотекан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#Кальция фолинат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85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180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2400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стр.</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46–48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14</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Капецитабин**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#Капецитабин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850 – 1250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Внутрь х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1-14-й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bl>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0"/>
          <w:szCs w:val="20"/>
          <w:vertAlign w:val="superscript"/>
          <w:lang w:eastAsia="ru-RU"/>
        </w:rPr>
        <w:t>1</w:t>
      </w:r>
      <w:r w:rsidRPr="00BA0355">
        <w:rPr>
          <w:rFonts w:ascii="Times New Roman" w:eastAsia="Times New Roman" w:hAnsi="Times New Roman" w:cs="Times New Roman"/>
          <w:color w:val="222222"/>
          <w:spacing w:val="4"/>
          <w:sz w:val="27"/>
          <w:szCs w:val="27"/>
          <w:lang w:eastAsia="ru-RU"/>
        </w:rPr>
        <w:t>Режим химиотерапии ассоциируется с высоким риском (&gt;20%) развития фебрильной нейтропении, в связи с чем необходима первичная профилактика Г-КСФ для взрослых (эмпэгфилграстим** 7,5 мг п/к через 24-72 часа после окончания химиотерапии или филграстим** в дозе 0,5 млн ЕД/кг в сутки мкг ежедневно подкожно согласно протоколам клинических рекомендаций по профилактике фебрильной нейтропении [80,81]).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 </w:t>
      </w: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Комментарии для терапии пациентов аденокарциномой неясной первичной локализации: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2</w:t>
      </w:r>
      <w:r w:rsidRPr="00BA0355">
        <w:rPr>
          <w:rFonts w:ascii="Times New Roman" w:eastAsia="Times New Roman" w:hAnsi="Times New Roman" w:cs="Times New Roman"/>
          <w:i/>
          <w:iCs/>
          <w:color w:val="333333"/>
          <w:spacing w:val="4"/>
          <w:sz w:val="27"/>
          <w:szCs w:val="27"/>
          <w:lang w:eastAsia="ru-RU"/>
        </w:rPr>
        <w:t>Возможны альтернативные варианты назначения цисплатина** в данной схеме терапии, включая разделение дозы на 1 и 8 дни в равных долях.</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4.</w:t>
      </w:r>
      <w:r w:rsidRPr="00BA0355">
        <w:rPr>
          <w:rFonts w:ascii="Times New Roman" w:eastAsia="Times New Roman" w:hAnsi="Times New Roman" w:cs="Times New Roman"/>
          <w:i/>
          <w:iCs/>
          <w:color w:val="333333"/>
          <w:spacing w:val="4"/>
          <w:sz w:val="27"/>
          <w:szCs w:val="27"/>
          <w:lang w:eastAsia="ru-RU"/>
        </w:rPr>
        <w:t>Назначение колониестимулирующего фактора с 9 до 15 дни.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5</w:t>
      </w:r>
      <w:r w:rsidRPr="00BA0355">
        <w:rPr>
          <w:rFonts w:ascii="Times New Roman" w:eastAsia="Times New Roman" w:hAnsi="Times New Roman" w:cs="Times New Roman"/>
          <w:i/>
          <w:iCs/>
          <w:color w:val="333333"/>
          <w:spacing w:val="4"/>
          <w:sz w:val="27"/>
          <w:szCs w:val="27"/>
          <w:lang w:eastAsia="ru-RU"/>
        </w:rPr>
        <w:t>Возможно отказаться от болюсного введения фторурацила**.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6</w:t>
      </w:r>
      <w:r w:rsidRPr="00BA0355">
        <w:rPr>
          <w:rFonts w:ascii="Times New Roman" w:eastAsia="Times New Roman" w:hAnsi="Times New Roman" w:cs="Times New Roman"/>
          <w:i/>
          <w:iCs/>
          <w:color w:val="333333"/>
          <w:spacing w:val="4"/>
          <w:sz w:val="27"/>
          <w:szCs w:val="27"/>
          <w:lang w:eastAsia="ru-RU"/>
        </w:rPr>
        <w:t>Только при наличии MSI-H в опухолевой ткани, определенной описанными выше методами. Во второй или последующих линиях лечения.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7</w:t>
      </w:r>
      <w:r w:rsidRPr="00BA0355">
        <w:rPr>
          <w:rFonts w:ascii="Times New Roman" w:eastAsia="Times New Roman" w:hAnsi="Times New Roman" w:cs="Times New Roman"/>
          <w:i/>
          <w:iCs/>
          <w:color w:val="333333"/>
          <w:spacing w:val="4"/>
          <w:sz w:val="27"/>
          <w:szCs w:val="27"/>
          <w:lang w:eastAsia="ru-RU"/>
        </w:rPr>
        <w:t>При наличии PD-L TPS ³ 1% в опухолевой ткани, определенной описанными выше методами. Во второй или последующих линиях лечения.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8</w:t>
      </w:r>
      <w:r w:rsidRPr="00BA0355">
        <w:rPr>
          <w:rFonts w:ascii="Times New Roman" w:eastAsia="Times New Roman" w:hAnsi="Times New Roman" w:cs="Times New Roman"/>
          <w:i/>
          <w:iCs/>
          <w:color w:val="333333"/>
          <w:spacing w:val="4"/>
          <w:sz w:val="27"/>
          <w:szCs w:val="27"/>
          <w:lang w:eastAsia="ru-RU"/>
        </w:rPr>
        <w:t> Назначение данного режима показано пациентам с ECOG 0-1, возрасте до 65лет и предполагаемой первичной локализацией опухоли в органах ЖКТ.</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Для схемы GP возможно использовать другие модификации [30], для пациентов с нерезектабельными или метастатическими солидными опухолями с положительной мутацией BRAF V600E, которые прогрессировали после предшествующего лечения и не имеют эффективных альтернативных вариантов лечения, возможно рассмотреть при наличии BRAF V600E мутации: комбинацию #Дабрафиниб** 150 мг 2 раза в день + #Трамитиниб 2 мг в день каждые 4 недели [63].</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Только при метастатических солидных опухолях со слиянием гена рецептора нейротрофической тирозинкиназы (NTRK) когда отсутствуют эффективные альтернативные методы лечения, возможно рассмотреть: #энтректиниб 600 мг внутрь 1 раз в день каждые 4 недели или #ларотректиниб (для взрослых) 100 мг внутрь два раза в день каждые 4 недели [64,83]. </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 наличии TMB-H (≥10 mut/Mb) #Пембролизумаб** 200 мг в/в 1 раз каждые 3 недели [65].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 наличии TMB (≥7.75 mut/Mb) #Ниволумаб** 240 мг в/в 1 раз каждые 2 недели [66].</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 наличии гиперэкспресии Her2-neu (+++) в опухолевой ткани, определенной описанными выше методами, показан #Трастузумаб-дерукстекан 5,4 мг в/в 1 раз в 21 день, во второй или последующих линиях лечения [67].</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Таблица 3. </w:t>
      </w:r>
      <w:r w:rsidRPr="00BA0355">
        <w:rPr>
          <w:rFonts w:ascii="Times New Roman" w:eastAsia="Times New Roman" w:hAnsi="Times New Roman" w:cs="Times New Roman"/>
          <w:color w:val="222222"/>
          <w:spacing w:val="4"/>
          <w:sz w:val="27"/>
          <w:szCs w:val="27"/>
          <w:lang w:eastAsia="ru-RU"/>
        </w:rPr>
        <w:t>Возможные режимы терапии пациентов плоскоклеточным раком неясной первичной локализации [30, 50].</w:t>
      </w:r>
    </w:p>
    <w:tbl>
      <w:tblPr>
        <w:tblW w:w="21600" w:type="dxa"/>
        <w:tblCellMar>
          <w:left w:w="0" w:type="dxa"/>
          <w:right w:w="0" w:type="dxa"/>
        </w:tblCellMar>
        <w:tblLook w:val="04A0" w:firstRow="1" w:lastRow="0" w:firstColumn="1" w:lastColumn="0" w:noHBand="0" w:noVBand="1"/>
      </w:tblPr>
      <w:tblGrid>
        <w:gridCol w:w="6109"/>
        <w:gridCol w:w="3201"/>
        <w:gridCol w:w="2544"/>
        <w:gridCol w:w="2780"/>
        <w:gridCol w:w="3632"/>
        <w:gridCol w:w="3334"/>
      </w:tblGrid>
      <w:tr w:rsidR="00BA0355" w:rsidRPr="00BA0355" w:rsidTr="00BA035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lastRenderedPageBreak/>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Дни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Длительность цикла, дни</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PCF</w:t>
            </w:r>
            <w:r w:rsidRPr="00BA0355">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#Паклитаксел**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#Цисплатин**</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175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500 мг/м</w:t>
            </w:r>
            <w:r w:rsidRPr="00BA0355">
              <w:rPr>
                <w:rFonts w:ascii="Verdana" w:eastAsia="Times New Roman" w:hAnsi="Verdana" w:cs="Times New Roman"/>
                <w:sz w:val="12"/>
                <w:szCs w:val="12"/>
                <w:vertAlign w:val="superscript"/>
                <w:lang w:eastAsia="ru-RU"/>
              </w:rPr>
              <w:t>2</w:t>
            </w:r>
            <w:r w:rsidRPr="00BA0355">
              <w:rPr>
                <w:rFonts w:ascii="Verdana" w:eastAsia="Times New Roman" w:hAnsi="Verdana" w:cs="Times New Roman"/>
                <w:sz w:val="27"/>
                <w:szCs w:val="27"/>
                <w:lang w:eastAsia="ru-RU"/>
              </w:rPr>
              <w:t>/сут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 5-й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DCF</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Доцетаксел**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Цисплатин**</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750 мг/м</w:t>
            </w:r>
            <w:r w:rsidRPr="00BA0355">
              <w:rPr>
                <w:rFonts w:ascii="Verdana" w:eastAsia="Times New Roman" w:hAnsi="Verdana" w:cs="Times New Roman"/>
                <w:sz w:val="12"/>
                <w:szCs w:val="12"/>
                <w:vertAlign w:val="superscript"/>
                <w:lang w:eastAsia="ru-RU"/>
              </w:rPr>
              <w:t>2</w:t>
            </w:r>
            <w:r w:rsidRPr="00BA0355">
              <w:rPr>
                <w:rFonts w:ascii="Verdana" w:eastAsia="Times New Roman" w:hAnsi="Verdana" w:cs="Times New Roman"/>
                <w:sz w:val="27"/>
                <w:szCs w:val="27"/>
                <w:lang w:eastAsia="ru-RU"/>
              </w:rPr>
              <w:t>/сут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24-часовая инфузия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1-5-й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mFOLFOX6</w:t>
            </w:r>
            <w:r w:rsidRPr="00BA0355">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#Оксалиплатин**</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#Кальция фолинат**</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85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400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2400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стр.</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46–48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14</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GP</w:t>
            </w:r>
            <w:r w:rsidRPr="00BA0355">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#Гемцитабин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1000-1250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75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1-й,8-й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PC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#Паклитаксел**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175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60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PF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#Цисплатин**</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20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700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24-часовая инфузия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 5-й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 5-й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28</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DC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#Доцетаксел**</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75 мг/м</w:t>
            </w:r>
            <w:r w:rsidRPr="00BA0355">
              <w:rPr>
                <w:rFonts w:ascii="Verdana" w:eastAsia="Times New Roman" w:hAnsi="Verdana" w:cs="Times New Roman"/>
                <w:sz w:val="12"/>
                <w:szCs w:val="12"/>
                <w:vertAlign w:val="superscript"/>
                <w:lang w:eastAsia="ru-RU"/>
              </w:rPr>
              <w:t>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75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Пембролизумаб**</w:t>
            </w:r>
            <w:r w:rsidRPr="00BA0355">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 мг/кг или 200 мг  или</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42</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Ниволумаб**</w:t>
            </w:r>
            <w:r w:rsidRPr="00BA0355">
              <w:rPr>
                <w:rFonts w:ascii="Verdana" w:eastAsia="Times New Roman" w:hAnsi="Verdana" w:cs="Times New Roman"/>
                <w:sz w:val="12"/>
                <w:szCs w:val="12"/>
                <w:vertAlign w:val="superscript"/>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#Ниволумаб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3 мг/кг или 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14</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28</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Капецитабин**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#Капецитабин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850 – 1250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Внутрь х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1-14-й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21</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Капецитабин** плюс лучевая терапия (еженедельно – 5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#Капецитабин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625 – 825 мг/м</w:t>
            </w:r>
            <w:r w:rsidRPr="00BA035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Внутрь х 2 раза в день</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 1 по 5-й дни или</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 1 по 7-й дни лучевой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5 недель</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Roswell Park режим</w:t>
            </w:r>
            <w:r w:rsidRPr="00BA0355">
              <w:rPr>
                <w:rFonts w:ascii="Verdana" w:eastAsia="Times New Roman" w:hAnsi="Verdana" w:cs="Times New Roman"/>
                <w:sz w:val="12"/>
                <w:szCs w:val="12"/>
                <w:vertAlign w:val="superscript"/>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Кальция фолинат**</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500 мг/м2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500 мг/м2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1,8,15,22,29,36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Повтор каждые 8 недель</w:t>
            </w:r>
          </w:p>
        </w:tc>
      </w:tr>
      <w:tr w:rsidR="00BA0355" w:rsidRPr="00BA0355" w:rsidTr="00BA035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Инфузионные режимы фторурацила**</w:t>
            </w:r>
            <w:r w:rsidRPr="00BA0355">
              <w:rPr>
                <w:rFonts w:ascii="Verdana" w:eastAsia="Times New Roman" w:hAnsi="Verdana" w:cs="Times New Roman"/>
                <w:sz w:val="12"/>
                <w:szCs w:val="12"/>
                <w:vertAlign w:val="superscript"/>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Кальция фолинат**</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400 мг/м2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400 мг/м2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2400 мг/м2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болюс</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инфузия (помпа)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день</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день</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день, 46–48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Повтор каждые 14 дней</w:t>
            </w:r>
          </w:p>
        </w:tc>
      </w:tr>
      <w:tr w:rsidR="00BA0355" w:rsidRPr="00BA0355" w:rsidTr="00BA035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0355" w:rsidRPr="00BA0355" w:rsidRDefault="00BA0355" w:rsidP="00BA035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Кальция фолинат**</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20 мг/м2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500 мг/м2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болюс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Еженедельно</w:t>
            </w:r>
          </w:p>
        </w:tc>
      </w:tr>
      <w:tr w:rsidR="00BA0355" w:rsidRPr="00BA0355" w:rsidTr="00BA035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0355" w:rsidRPr="00BA0355" w:rsidRDefault="00BA0355" w:rsidP="00BA035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Кальция фолинат</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Фторурацил**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500 мг/м2</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2600 мг/м2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В/в инфузия (помпа)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день</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1-й день,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Еженедельно</w:t>
            </w:r>
          </w:p>
        </w:tc>
      </w:tr>
    </w:tbl>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0"/>
          <w:szCs w:val="20"/>
          <w:vertAlign w:val="superscript"/>
          <w:lang w:eastAsia="ru-RU"/>
        </w:rPr>
        <w:t>1</w:t>
      </w:r>
      <w:r w:rsidRPr="00BA0355">
        <w:rPr>
          <w:rFonts w:ascii="Times New Roman" w:eastAsia="Times New Roman" w:hAnsi="Times New Roman" w:cs="Times New Roman"/>
          <w:color w:val="222222"/>
          <w:spacing w:val="4"/>
          <w:sz w:val="27"/>
          <w:szCs w:val="27"/>
          <w:lang w:eastAsia="ru-RU"/>
        </w:rPr>
        <w:t>Рассмотреть назначение Г-КСФ согласно протоколам клинических рекомендаций по профилактике фебрильной нейтропении [31, 32].</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0"/>
          <w:szCs w:val="20"/>
          <w:vertAlign w:val="superscript"/>
          <w:lang w:eastAsia="ru-RU"/>
        </w:rPr>
        <w:t>1</w:t>
      </w:r>
      <w:r w:rsidRPr="00BA0355">
        <w:rPr>
          <w:rFonts w:ascii="Times New Roman" w:eastAsia="Times New Roman" w:hAnsi="Times New Roman" w:cs="Times New Roman"/>
          <w:color w:val="222222"/>
          <w:spacing w:val="4"/>
          <w:sz w:val="27"/>
          <w:szCs w:val="27"/>
          <w:lang w:eastAsia="ru-RU"/>
        </w:rPr>
        <w:t>Режим химиотерапии ассоциируется с высоким риском (&gt;20%) развития фебрильной нейтропении, в связи с чем необходима первичная профилактика Г-КСФ (эмпэгфилграстим** 7,5 мг п/к через 24-72 часа после окончания химиотерапии или филграстим** в дозе 0,5 млн ЕД/кг в сутки мкг ежедневно подкожно согласно протоколам клинических рекомендаций по профилактике фебрильной нейтропении [80,81])</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Комментарии для терапии пациентов плоскоклеточным раком неясной первичной локализации: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3</w:t>
      </w:r>
      <w:r w:rsidRPr="00BA0355">
        <w:rPr>
          <w:rFonts w:ascii="Times New Roman" w:eastAsia="Times New Roman" w:hAnsi="Times New Roman" w:cs="Times New Roman"/>
          <w:i/>
          <w:iCs/>
          <w:color w:val="333333"/>
          <w:spacing w:val="4"/>
          <w:sz w:val="27"/>
          <w:szCs w:val="27"/>
          <w:lang w:eastAsia="ru-RU"/>
        </w:rPr>
        <w:t>Возможно отказаться от болюсного введения фторурацила**.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5</w:t>
      </w:r>
      <w:r w:rsidRPr="00BA0355">
        <w:rPr>
          <w:rFonts w:ascii="Times New Roman" w:eastAsia="Times New Roman" w:hAnsi="Times New Roman" w:cs="Times New Roman"/>
          <w:i/>
          <w:iCs/>
          <w:color w:val="333333"/>
          <w:spacing w:val="4"/>
          <w:sz w:val="27"/>
          <w:szCs w:val="27"/>
          <w:lang w:eastAsia="ru-RU"/>
        </w:rPr>
        <w:t>Только при наличии MSI-H в опухолевой ткани, определенной описанными выше методами. Во второй или последующих линиях терапии.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6</w:t>
      </w:r>
      <w:r w:rsidRPr="00BA0355">
        <w:rPr>
          <w:rFonts w:ascii="Times New Roman" w:eastAsia="Times New Roman" w:hAnsi="Times New Roman" w:cs="Times New Roman"/>
          <w:i/>
          <w:iCs/>
          <w:color w:val="333333"/>
          <w:spacing w:val="4"/>
          <w:sz w:val="27"/>
          <w:szCs w:val="27"/>
          <w:lang w:eastAsia="ru-RU"/>
        </w:rPr>
        <w:t>Только при наличии PD-L TPS ³ 1% в опухолевой ткани, определенной описанными выше методами. Во второй или последующих линиях терапии.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0"/>
          <w:szCs w:val="20"/>
          <w:vertAlign w:val="superscript"/>
          <w:lang w:eastAsia="ru-RU"/>
        </w:rPr>
        <w:t>7</w:t>
      </w:r>
      <w:r w:rsidRPr="00BA0355">
        <w:rPr>
          <w:rFonts w:ascii="Times New Roman" w:eastAsia="Times New Roman" w:hAnsi="Times New Roman" w:cs="Times New Roman"/>
          <w:i/>
          <w:iCs/>
          <w:color w:val="333333"/>
          <w:spacing w:val="4"/>
          <w:sz w:val="27"/>
          <w:szCs w:val="27"/>
          <w:lang w:eastAsia="ru-RU"/>
        </w:rPr>
        <w:t>Возможно рассматривать назначение данных режимов без кальция фолината**.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lastRenderedPageBreak/>
        <w:t>Для схемы GP возможно использовать другие модификации [30], для пациентов с нерезектабельными или метастатическими солидными опухолями с положительной мутацией BRAF V600E, которые прогрессировали после предшествующего лечения и не имеют эффективных альтернативных вариантов лечения, возможно рассмотреть при наличии BRAF V600E мутации: комбинацию #Дабрафиниб** 150 мг 2 раза в день + #Трамитиниб 2 мг в день каждые 4 недели [63].</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Только при метастатических солидных опухолях со слиянием гена рецептора нейротрофической тирозинкиназы (NTRK) когда отсутствуют эффективные альтернативные методы лечения, возможно рассмотреть: #энтректиниб 600 мг внутрь 1 раз в день каждые 4 недели или #ларотректиниб (для взрослых) 100 мг внутрь два раза в день каждые 4 недели [64,83] </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 наличии TMB-H (≥10 mut/Mb) #Пембролизумаб 200 мг в/в 1 раз каждые 3 недели [65].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При наличии TMB (≥7.75 mut/Mb) #Ниволумаб 240 мг в/в 1 раз каждые 2 недели [66].</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Поддерживающая (сопроводительная) терапия</w:t>
      </w:r>
    </w:p>
    <w:p w:rsidR="00BA0355" w:rsidRPr="00BA0355" w:rsidRDefault="00BA0355" w:rsidP="00BA035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 режимах химиотерапии, сопровождающихся риском развития фебрильной нейтропении (ФН) более 20% пациентам с опухолью с невыявленной первичной локализацией,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терапия филграстимом**, или эмпэгфилграстимом**, или пэгфилграстимом, или другими колониестимулирующими факторами с целью первичной профилактики фебрильной нейтропении (ФН) [31, 32].</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Комментарии</w:t>
      </w:r>
      <w:r w:rsidRPr="00BA0355">
        <w:rPr>
          <w:rFonts w:ascii="Times New Roman" w:eastAsia="Times New Roman" w:hAnsi="Times New Roman" w:cs="Times New Roman"/>
          <w:b/>
          <w:bCs/>
          <w:i/>
          <w:iCs/>
          <w:color w:val="333333"/>
          <w:spacing w:val="4"/>
          <w:sz w:val="27"/>
          <w:szCs w:val="27"/>
          <w:lang w:eastAsia="ru-RU"/>
        </w:rPr>
        <w:t>: </w:t>
      </w:r>
      <w:r w:rsidRPr="00BA0355">
        <w:rPr>
          <w:rFonts w:ascii="Times New Roman" w:eastAsia="Times New Roman" w:hAnsi="Times New Roman" w:cs="Times New Roman"/>
          <w:i/>
          <w:iCs/>
          <w:color w:val="333333"/>
          <w:spacing w:val="4"/>
          <w:sz w:val="27"/>
          <w:szCs w:val="27"/>
          <w:lang w:eastAsia="ru-RU"/>
        </w:rPr>
        <w:t>Первичная, вторичная профилактика проводится согласно существующим рекомендациям [31, 32]. Лечение ФН с применением противомикробных препаратов системного действия и стимуляторов гемопоэза (L03 иммуностимуляторы) в комбинациях проводится согласно существующим рекомендациям [31, 32].</w:t>
      </w:r>
    </w:p>
    <w:p w:rsidR="00BA0355" w:rsidRPr="00BA0355" w:rsidRDefault="00BA0355" w:rsidP="00BA035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Пациентам с опухолью с невыявленной первичной локализацией профилактику тошноты и рвоты на фоне химиотерапии, лучевой терапии и/или химиолучевой терапии </w:t>
      </w:r>
      <w:r w:rsidRPr="00BA0355">
        <w:rPr>
          <w:rFonts w:ascii="Times New Roman" w:eastAsia="Times New Roman" w:hAnsi="Times New Roman" w:cs="Times New Roman"/>
          <w:b/>
          <w:bCs/>
          <w:color w:val="222222"/>
          <w:spacing w:val="4"/>
          <w:sz w:val="27"/>
          <w:szCs w:val="27"/>
          <w:lang w:eastAsia="ru-RU"/>
        </w:rPr>
        <w:t>рекомендовано</w:t>
      </w:r>
      <w:r w:rsidRPr="00BA0355">
        <w:rPr>
          <w:rFonts w:ascii="Times New Roman" w:eastAsia="Times New Roman" w:hAnsi="Times New Roman" w:cs="Times New Roman"/>
          <w:color w:val="222222"/>
          <w:spacing w:val="4"/>
          <w:sz w:val="27"/>
          <w:szCs w:val="27"/>
          <w:lang w:eastAsia="ru-RU"/>
        </w:rPr>
        <w:t> проводить согласно данным о частоте тошноты и рвоты противоопухолевого препарата или зоны облучения [33, 34, 35].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Применение остеомодифицирующих агентов: бифосфонатов и деносумаба**, а также препаратов кальция и колекальциферола*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пациентам с метастатическим поражением костной системы (золедроновая кислота** 4 мг в/в капельно 1 раз в 28 дней 1 раз в 3 месяца или другие бифосфонаты, деносумаб** 120 мг п/к 1 раз в 28 дней) для профилактики осложнений, а также для профилактики потери минеральной плотности костей скелета (золедроновая кислота** 4 мг в/в капельно 1 раз в 6 месяцев или другие бифосфонаты, деносумаб** 60 мг п/к 1 раз в 6 месяцев) при использовании аналогов гонадотропин-рилизинг гормона (антагонистов лютеинизирующего гормона рилизинг-гормона (ЛГРГ)), ингибиторов ароматазы, лучевой или хирургической кастрации (A16.21.010.001, орхофуникулэктомия) согласно существующим рекомендациям [36, 39].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пациентам, получающим лекарственную противоопухолевую терапию, проводить профилактику и лечение анемии согласно существующим рекомендациям с применением антианемических препаратов: рекомбинантных форм человеческого эритропоэтина (АТХ: другие антианемические препараты) (эпоэтин альфа**, эпоэтин бета**, дарбэпоэтин альфа**), препаратов железа для парентерального введения (железа (III) гидроксид сахарозный комплекс** или железа карбоксимальтозат**), заместительной гемотрансфузии, цианокобаламина**, фолиевой кислоты**, энтерального и парентерального питания, коррекции почечной и печеночной недостаточности [37, 38].</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Для лечения осложнений на фоне терапии противоопухолевыми средствами- моноклональные антитела (ниволумаб**, пембролизумаб**),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использовать глюкокортикоиды, #инфликсимаб** 5 мг/кг 0,2,6, неделя, далее 5 мг/кг каждые 8 недель, дополнительно использовать протоколы клинических рекомендаций или клинические рекомендации по коррекции данных осложнений [40,41,42,43].</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xml:space="preserve">Лечение и профилактику гастроинтестинальных (диарея и констипация), сердечно-сосудистых, печеночных, почечных, дерматологических, </w:t>
      </w:r>
      <w:r w:rsidRPr="00BA0355">
        <w:rPr>
          <w:rFonts w:ascii="Times New Roman" w:eastAsia="Times New Roman" w:hAnsi="Times New Roman" w:cs="Times New Roman"/>
          <w:color w:val="222222"/>
          <w:spacing w:val="4"/>
          <w:sz w:val="27"/>
          <w:szCs w:val="27"/>
          <w:lang w:eastAsia="ru-RU"/>
        </w:rPr>
        <w:lastRenderedPageBreak/>
        <w:t>тромбоэмболических осложнений у пациентов с опухолями с невыявленной первичной локализацией, экстравазации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проводить согласно существующим рекомендациям [44].</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Комментарии</w:t>
      </w:r>
      <w:r w:rsidRPr="00BA0355">
        <w:rPr>
          <w:rFonts w:ascii="Times New Roman" w:eastAsia="Times New Roman" w:hAnsi="Times New Roman" w:cs="Times New Roman"/>
          <w:i/>
          <w:iCs/>
          <w:color w:val="333333"/>
          <w:spacing w:val="4"/>
          <w:sz w:val="27"/>
          <w:szCs w:val="27"/>
          <w:lang w:eastAsia="ru-RU"/>
        </w:rPr>
        <w:t>: необходимо проводить рассмотрение смены/коррекция режима лечения и\или назначения поддерживающей (сопутствующей) терапии при возникновении других осложнений &gt; 2 степени тяжести.</w:t>
      </w:r>
    </w:p>
    <w:p w:rsidR="00BA0355" w:rsidRPr="00BA0355" w:rsidRDefault="00BA0355" w:rsidP="00BA035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A0355">
        <w:rPr>
          <w:rFonts w:ascii="Times New Roman" w:eastAsia="Times New Roman" w:hAnsi="Times New Roman" w:cs="Times New Roman"/>
          <w:b/>
          <w:bCs/>
          <w:color w:val="222222"/>
          <w:spacing w:val="4"/>
          <w:sz w:val="33"/>
          <w:szCs w:val="33"/>
          <w:lang w:eastAsia="ru-RU"/>
        </w:rPr>
        <w:t>3.7 Обезболивание</w:t>
      </w:r>
    </w:p>
    <w:p w:rsidR="00BA0355" w:rsidRPr="00BA0355" w:rsidRDefault="00BA0355" w:rsidP="00BA035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использовать утвержденные клинические рекомендации «Хронический болевой синдром у взрослых пациентов, нуждающихся в паллиативной медицинской помощи» для оптимального выбора противоболевой терапии у пациентов с хроническим болевым синдромом [45].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A0355">
        <w:rPr>
          <w:rFonts w:ascii="Times New Roman" w:eastAsia="Times New Roman" w:hAnsi="Times New Roman" w:cs="Times New Roman"/>
          <w:b/>
          <w:bCs/>
          <w:color w:val="222222"/>
          <w:spacing w:val="4"/>
          <w:sz w:val="27"/>
          <w:szCs w:val="27"/>
          <w:u w:val="single"/>
          <w:lang w:eastAsia="ru-RU"/>
        </w:rPr>
        <w:t>3.14 Диетотерапия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Профилактику и лечение нутритивной недостаточности у пациентов с опухолями с невыявленной первичной локализацией необходимо проводить на основании протоколов рекомендаций по поддерживающей терапии с включением энтерального питания для сипинга или перорального приема, а также парентерального питания, препаратов, содержащих витамины и минералы для внутривенного введения [46-47].</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4. Реабилитация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xml:space="preserve">В настоящее время для большинства видов медицинской реабилитации отсутствуют клинические исследования с участием пациентов с ОНПЛ. Данные рекомендации сделаны на основании того, что во многих исследованиях, в том числе мета-анализах (Steffens, D et al, 2018 и других) и систематических обзорах, (Nicole L. Stout et al, 2017, R. Segal et al, 2017 и других) доказано, что различные виды медицинской реабилитации значительно ускоряют функциональное восстановление, сокращают сроки пребывания в стационаре после операции и снижают частоту развития </w:t>
      </w:r>
      <w:r w:rsidRPr="00BA0355">
        <w:rPr>
          <w:rFonts w:ascii="Times New Roman" w:eastAsia="Times New Roman" w:hAnsi="Times New Roman" w:cs="Times New Roman"/>
          <w:color w:val="222222"/>
          <w:spacing w:val="4"/>
          <w:sz w:val="27"/>
          <w:szCs w:val="27"/>
          <w:lang w:eastAsia="ru-RU"/>
        </w:rPr>
        <w:lastRenderedPageBreak/>
        <w:t>осложнений и летальных исходов у пациентов с другими злокачественными новообразованиями.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Комментарии: </w:t>
      </w:r>
      <w:r w:rsidRPr="00BA0355">
        <w:rPr>
          <w:rFonts w:ascii="Times New Roman" w:eastAsia="Times New Roman" w:hAnsi="Times New Roman" w:cs="Times New Roman"/>
          <w:color w:val="222222"/>
          <w:spacing w:val="4"/>
          <w:sz w:val="27"/>
          <w:szCs w:val="27"/>
          <w:lang w:eastAsia="ru-RU"/>
        </w:rPr>
        <w:t>пациентам с ОНПЛ может быть рассмотрено проведение реабилитации, ориентируясь на принципы реабилитации в зависимости от предполагаемой локализации первичного очага и проведенного хирургического, лекарственного противоопухолевого и/или лучевого лечения. Данные принципы изложены в соответствующих разделах клинических рекомендаций АОР [82].</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5. Профилактика</w:t>
      </w:r>
    </w:p>
    <w:p w:rsidR="00BA0355" w:rsidRPr="00BA0355" w:rsidRDefault="00BA0355" w:rsidP="00BA035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 первые 1–2 года после завершения лечения </w:t>
      </w: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обcледования пациента проводить каждые 1–3 месяца, однако нет убедительных указаний на необходимый интервал профилактического осмотра после проведенного лечения [29].</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Рекомендуется</w:t>
      </w:r>
      <w:r w:rsidRPr="00BA0355">
        <w:rPr>
          <w:rFonts w:ascii="Times New Roman" w:eastAsia="Times New Roman" w:hAnsi="Times New Roman" w:cs="Times New Roman"/>
          <w:color w:val="222222"/>
          <w:spacing w:val="4"/>
          <w:sz w:val="27"/>
          <w:szCs w:val="27"/>
          <w:lang w:eastAsia="ru-RU"/>
        </w:rPr>
        <w:t> после завершения лечения следующий объем обследования пациента в рамках диспансерного наблюдения [29]:</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Анамнез и физикальное обследование.</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По клиническим показаниям: общий (клинический) анализ крови развернутый и анализ крови биохимический общетерапевтический;  компьютерная томография органов грудной полости с внутривенным болюсным контрастированием, компьютерная томография органов брюшной полости и забрюшинного пространства с внутривенным болюсным контрастированием; магнитно-резонансная томография органов малого таза с внутривенным контрастированием; ультразвуковое исследование органов брюшной полости (комплексное), ультразвуковое исследование органов малого таза комплексное (трансвагинальное и трансабдоминальное), ультразвуковое исследование предстательной железы , ультразвуковое исследование лимфатических узлов (одна анатомическая зона) шейно-надключичных и аксиллярных зон; позитронная эмиссионная томография, совмещенная с компьютерной томографией с туморотропными РФП с контрастированием.</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Комментарий: </w:t>
      </w:r>
      <w:r w:rsidRPr="00BA0355">
        <w:rPr>
          <w:rFonts w:ascii="Times New Roman" w:eastAsia="Times New Roman" w:hAnsi="Times New Roman" w:cs="Times New Roman"/>
          <w:i/>
          <w:iCs/>
          <w:color w:val="333333"/>
          <w:spacing w:val="4"/>
          <w:sz w:val="27"/>
          <w:szCs w:val="27"/>
          <w:lang w:eastAsia="ru-RU"/>
        </w:rPr>
        <w:t>у пациентов с единичным или олигометастатиеским ОНПЛ динамическое наблюдение следует проводить с интервалом 3-6 месяцев в течение 2 лет, а затем с интервалом 6-12 месяцев в течение 3-5 лет.</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№323-ФЗ (ред. от 25.05.2019) «Об основах охраны здоровья граждан в Российской Федерации», организуется и оказывается:</w:t>
      </w:r>
    </w:p>
    <w:p w:rsidR="00BA0355" w:rsidRPr="00BA0355" w:rsidRDefault="00BA0355" w:rsidP="00BA035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BA0355" w:rsidRPr="00BA0355" w:rsidRDefault="00BA0355" w:rsidP="00BA035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BA0355" w:rsidRPr="00BA0355" w:rsidRDefault="00BA0355" w:rsidP="00BA035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на основе настоящих клинических рекомендаций;</w:t>
      </w:r>
    </w:p>
    <w:p w:rsidR="00BA0355" w:rsidRPr="00BA0355" w:rsidRDefault="00BA0355" w:rsidP="00BA0355">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 онкологическими заболеваниями.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таких пациентов переводят или направляют в медицинские организации, оказывающие медицинскую помощь пациентов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xml:space="preserve">Врач-онколог центра амбулаторной онкологической помощи (первичного онкологического кабинета, первичного онкологического отделения) направляет пациентов в онкологический диспансер или в медицинские организации, оказывающие медицинскую помощь пациентам с онкологическими заболеваниями, для уточнения диагноза (в случае невозможности установления диагноза, включая распространенность </w:t>
      </w:r>
      <w:r w:rsidRPr="00BA0355">
        <w:rPr>
          <w:rFonts w:ascii="Times New Roman" w:eastAsia="Times New Roman" w:hAnsi="Times New Roman" w:cs="Times New Roman"/>
          <w:color w:val="222222"/>
          <w:spacing w:val="4"/>
          <w:sz w:val="27"/>
          <w:szCs w:val="27"/>
          <w:lang w:eastAsia="ru-RU"/>
        </w:rPr>
        <w:lastRenderedPageBreak/>
        <w:t>онкологического процесса и стадию 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с онкологическими заболеваниями, не должен превышать 14 календарных дней с даты гистологической верификации злокачественного новообразования или 14 календарных дней с даты установления предварительного диагноза злокачественного новообразования (в случае отсутствия медицинских показаний для проведения патологоанатомических исследований в амбулаторных условиях).</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пациентам с онкологическими заболеваниями,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пациентам с онкологическими заболеваниями,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xml:space="preserve">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w:t>
      </w:r>
      <w:r w:rsidRPr="00BA0355">
        <w:rPr>
          <w:rFonts w:ascii="Times New Roman" w:eastAsia="Times New Roman" w:hAnsi="Times New Roman" w:cs="Times New Roman"/>
          <w:color w:val="222222"/>
          <w:spacing w:val="4"/>
          <w:sz w:val="27"/>
          <w:szCs w:val="27"/>
          <w:lang w:eastAsia="ru-RU"/>
        </w:rPr>
        <w:lastRenderedPageBreak/>
        <w:t>определяются консилиумом врачей-онкологов и врачей-радиотерапевтов с привлечением при необходимости других врачей-специалистов.</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Показанием для госпитализации в медицинскую организацию в экстренной или неотложной форме является:</w:t>
      </w:r>
    </w:p>
    <w:p w:rsidR="00BA0355" w:rsidRPr="00BA0355" w:rsidRDefault="00BA0355" w:rsidP="00BA0355">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наличие осложнений онкологического заболевания, требующих оказания пациенту специализированной медицинской помощи в экстренной и неотложной форме;</w:t>
      </w:r>
    </w:p>
    <w:p w:rsidR="00BA0355" w:rsidRPr="00BA0355" w:rsidRDefault="00BA0355" w:rsidP="00BA0355">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наличие осложнений лечения (хирургическое вмешательство, лучевая терапия, лекарственная терапия и т.д.) онкологического заболевания.</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Показанием для госпитализации в медицинскую организацию в плановой форме является:</w:t>
      </w:r>
    </w:p>
    <w:p w:rsidR="00BA0355" w:rsidRPr="00BA0355" w:rsidRDefault="00BA0355" w:rsidP="00BA0355">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BA0355" w:rsidRPr="00BA0355" w:rsidRDefault="00BA0355" w:rsidP="00BA0355">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BA0355" w:rsidRPr="00BA0355" w:rsidRDefault="00BA0355" w:rsidP="00BA0355">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детский возраст.</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Показанием к выписке пациента из медицинской организации является:</w:t>
      </w:r>
    </w:p>
    <w:p w:rsidR="00BA0355" w:rsidRPr="00BA0355" w:rsidRDefault="00BA0355" w:rsidP="00BA0355">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отсутствии осложнений лечения, требующих медикаментозной коррекции и/или медицинских вмешательств в стационарных условиях;</w:t>
      </w:r>
    </w:p>
    <w:p w:rsidR="00BA0355" w:rsidRPr="00BA0355" w:rsidRDefault="00BA0355" w:rsidP="00BA0355">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отсутствии осложнений основного заболевания и/или лечения, требующих медикаментозной коррекции и/или медицинских вмешательств в стационарных условиях;</w:t>
      </w:r>
    </w:p>
    <w:p w:rsidR="00BA0355" w:rsidRPr="00BA0355" w:rsidRDefault="00BA0355" w:rsidP="00BA0355">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 – специалистами медицинской организации, в которую планируется перевод.</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7. Дополнительная информация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Дополнительная информация отсутствует.</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742"/>
        <w:gridCol w:w="17977"/>
        <w:gridCol w:w="2881"/>
      </w:tblGrid>
      <w:tr w:rsidR="00BA0355" w:rsidRPr="00BA0355" w:rsidTr="00BA035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Критерии качества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Оценка выполнения</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 или позитронная эмиссионная томография, совмещенная с компьютерной томографией с туморотропными РФП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Да/Нет</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Выполнена </w:t>
            </w:r>
            <w:r w:rsidRPr="00BA0355">
              <w:rPr>
                <w:rFonts w:ascii="Verdana" w:eastAsia="Times New Roman" w:hAnsi="Verdana" w:cs="Times New Roman"/>
                <w:b/>
                <w:bCs/>
                <w:sz w:val="27"/>
                <w:szCs w:val="27"/>
                <w:lang w:eastAsia="ru-RU"/>
              </w:rPr>
              <w:t>компьютерная томография органов брюшной полости и забрюшинного пространства с внутривенным болюсным контрастированием</w:t>
            </w:r>
            <w:r w:rsidRPr="00BA0355">
              <w:rPr>
                <w:rFonts w:ascii="Verdana" w:eastAsia="Times New Roman" w:hAnsi="Verdana" w:cs="Times New Roman"/>
                <w:sz w:val="27"/>
                <w:szCs w:val="27"/>
                <w:lang w:eastAsia="ru-RU"/>
              </w:rPr>
              <w:t>, или позитронная эмиссионная томография, совмещенная с компьютерной томографией с туморотропными РФП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Да/Нет</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Выполнена </w:t>
            </w:r>
            <w:r w:rsidRPr="00BA0355">
              <w:rPr>
                <w:rFonts w:ascii="Verdana" w:eastAsia="Times New Roman" w:hAnsi="Verdana" w:cs="Times New Roman"/>
                <w:b/>
                <w:bCs/>
                <w:sz w:val="27"/>
                <w:szCs w:val="27"/>
                <w:lang w:eastAsia="ru-RU"/>
              </w:rPr>
              <w:t>компьютерная томография органов брюшной полости и забрюшинного пространства с внутривенным болюсным контрастированием</w:t>
            </w:r>
            <w:r w:rsidRPr="00BA0355">
              <w:rPr>
                <w:rFonts w:ascii="Verdana" w:eastAsia="Times New Roman" w:hAnsi="Verdana" w:cs="Times New Roman"/>
                <w:sz w:val="27"/>
                <w:szCs w:val="27"/>
                <w:lang w:eastAsia="ru-RU"/>
              </w:rPr>
              <w:t>, компьютерная томография органов грудной полости с внутривенным болюсным контрастированием, или позитронная эмиссионная томография, совмещенная с компьютерной томографией с туморотропными РФП с контрастированием или магнитно-резонансная томография органов малого таза с внутривенным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Да/Нет</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с применением иммунногистохимических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Да/Нет</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Проведена оценка эффективности противоопухолевой терапии с помощью компьютерной томографии и/или магнитно-резонансной томографии с внутривенным болюсным контрастированием через 2-3 месяца после завершения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Да/Нет</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Выполнены </w:t>
            </w:r>
            <w:r w:rsidRPr="00BA0355">
              <w:rPr>
                <w:rFonts w:ascii="Verdana" w:eastAsia="Times New Roman" w:hAnsi="Verdana" w:cs="Times New Roman"/>
                <w:b/>
                <w:bCs/>
                <w:sz w:val="27"/>
                <w:szCs w:val="27"/>
                <w:lang w:eastAsia="ru-RU"/>
              </w:rPr>
              <w:t>общий (клинический) анализ крови развернутый</w:t>
            </w:r>
            <w:r w:rsidRPr="00BA0355">
              <w:rPr>
                <w:rFonts w:ascii="Verdana" w:eastAsia="Times New Roman" w:hAnsi="Verdana" w:cs="Times New Roman"/>
                <w:sz w:val="27"/>
                <w:szCs w:val="27"/>
                <w:lang w:eastAsia="ru-RU"/>
              </w:rPr>
              <w:t> и анализ крови биохимический общетерапевтический до начала очередного курса лекарственного противоопухолевого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Да/Нет</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Произведена модификация режима лечения из-за токсичности, не позволяющей провести запланированное лечение в полном объеме.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Да/Нет</w:t>
            </w:r>
          </w:p>
        </w:tc>
      </w:tr>
    </w:tbl>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Список литературы</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Комаров И.Г., Комов Д.В. Метастазы злокачественных опухолей без выявленного первичного очага. Онкология справочник практического врача 2009;750–757.</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Abeloff M.D., Armitage J.O., Lichter A.S. et al. Unknown primary in clinical oncology. Churchill Livingstone 1995;1833–1845.</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Leonard R.J., Nystrom J.S. Diagnostic evaluation of patients with carcinoma of unknown primary site. Semin Oncol 1993;20:244–250.</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Nystrom J.S., Weiner J.M., Heffelfinger-Juttner J. Metastatic and histologic presentation in unknown primary cancer. Semin Oncol 1997;4:53–58.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Hillen H.F.P. Unknown primary tumours. Postgr Med J 2000;76:690–693.</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Pentheroudakis G., Briasoulis E., Pavlidis N. Cancer of Unknown Primary Site: Missing Primary or Missing Biology? Oncologist 2007;12(4):418–425.</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Рак без выявленного первичного очага. Минимальные клинические рекомендации Европейского общества медицинской онкологии (ESMO) 2010;348–353.</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Bugat R. et al. Standards, Options and Recommendations for the management of patient with carcinoma of unknown primary site. Bull. Cancer 2002;89(10):869–875.</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Blaszyk H., Hartmann A., Bjornsson J. Cancer of unknown primary: clinicopathologic correlations. APMIS 2003;111:1089–1094.</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Pavlidis N., Fizazi K. Carcinoma of Unknown Primary (CUP). Crit Rev Oncol Hematol 2009;69:271–278.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Pavlidis N., Pentheroudakis G. Cancer of unknown primary site: 20 questions to be answered. Ann Oncol 2010;21(SUPPL):7.</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Siegel R., Naishadham D. Cancer statistics, 2012. CA Cancer J Clin 2012;62(1):10–29. DOI: 10.3322/caac.20138.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Selves J, Long-Mira E, Mathieu MC, Rochaix P, Ilié M. Immunohistochemistry for Diagnosis of Metastatic Carcinomas of Unknown Primary Site. Cancers (Basel). 2018 Apr 5;10(4):108.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Kandalaft PL, Gown AM. Practical Applications in Immunohistochemistry: Carcinomas of Unknown Primary Site. Arch Pathol Lab Med. 2016 Jun;140(6):508-23.</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Med. 2016 Jun;140(6):508-23.</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Rassy E, Pavlidis N. The diagnostic challenges of patients with carcinoma of unknown primary. Expert Rev Anticancer Ther. 2020 Sep;20(9):775-783.</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Fizazi K. et al. Cancers of unknown primary site: ESMO clinical practice guidelines for diagnosis, treatment and follow-up. Ann Oncol 2015;22:133–138.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Varadhachary G.R., Abbruzzese J.L., Lenzi R. Diagnostic Strategies for Unknown Primary Cancer. Cancer 2004;100(9):1776–1785.</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Болотина Л.В., Владимирова Л.Ю., Деньгина Н.В., Кутукова С.И., Новик А.В., Романов И.С. Практические рекомендации по лекарственному лечению опухолей головы и шеи. Практические рекомендации RUSSCO, часть 1. Злокачественные опухоли, 2023 (том 13), #3s2, стр. 100–119.</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Тюляндин С.А., Артамонова Е.В., Жигулев А.Н., Жукова Л.Г., Королева И.А., Пароконная А.А. и соавт. Практические рекомендации по лекарственному лечению рака молочной железы. Практические рекомендации RUSSCO, часть 1. Злокачественные опухоли, 2023 (том 13), #3s2, стр. 157–200.</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Radiation Therapy for Breast Cancer in Men </w:t>
      </w:r>
      <w:hyperlink r:id="rId5" w:history="1">
        <w:r w:rsidRPr="00BA0355">
          <w:rPr>
            <w:rFonts w:ascii="Times New Roman" w:eastAsia="Times New Roman" w:hAnsi="Times New Roman" w:cs="Times New Roman"/>
            <w:color w:val="0000FF"/>
            <w:spacing w:val="4"/>
            <w:sz w:val="27"/>
            <w:szCs w:val="27"/>
            <w:u w:val="single"/>
            <w:lang w:eastAsia="ru-RU"/>
          </w:rPr>
          <w:t>https://www.cancer.org/cancer/breast-cancer-in-men/treating/radiation-therapy.html</w:t>
        </w:r>
      </w:hyperlink>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Румянцев А.А., Волкова М.И., Гладков О.А., Матвеев В.Б., Проценко С.А., Трякин А.А. и соавт. Практические рекомендации по лечению герминогенных опухолей у мужчин. Практические рекомендации RUSSCO, часть 1. Злокачественные опухоли, 2023 (том 13), #3s2, стр. 661–694</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Лактионов К.К., Артамонова Е.В., Бредер В.В., Горбунова В.А., Демидова И. А., Деньгина Н.В. и соавт. Практические рекомендации по лекарственному лечению немелкоклеточного рака легкого. Практические рекомендации RUSSCO, часть 1. Злокачественные опухоли, 2023 (том 13), #3s2, стр. 42–65.</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Чубенко В.А., Бычков М.Б., Деньгина Н.В., Кузьминов А.Е., Сакаева Д.Д., Семенова А.И. Практические рекомендации по лекарственному лечению мелкоклеточного рака легкого. Практические рекомендации RUSSCO, часть 1. Злокачественные опухоли, 2023 (том 13), #3s2, стр. 66–71.</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Артамонова Е.В., Горбунова В.А., Делекторская В.В., Емельянова Г.С., Любимова Н.В., Маркович А.А. и соавт. Практические рекомендации по лекарственному лечению нейроэндокринных неоплазий желудочно-кишечного тракта и поджелудочной железы. Практические рекомендации RUSSCO, часть 1. Злокачественные опухоли, 2023 (том 13), #3s2, стр. 589–608.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Тюляндина А.С., Коломиец Л.А., Морхов К.Ю., Нечушкина В.М., Покатаев И.А., Румянцев А.А. и соавт. Практические рекомендации по лекарственному лечению рака яичников, первичного рака брюшины и рака маточных труб. Практические рекомендации RUSSCO, часть 1. Злокачественные опухоли, 2023 (том 13), #3s2, стр. 201–215.</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Носов Д.А., Волкова М.И., Гладков О.А., Карабина Е.В., Крылов В.В., Матвеев В.Б. и соавт. Практические рекомендации по лекарственному лечению рака предстательной железы. Практические рекомендации RUSSCO, часть 1. Злокачественные опухоли, 2023 (том 13), #3s2, стр. 640–660.</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Егоренков В.В., Бохян А.Ю., Конев А.А., Нестерова А.И., Тарарыкова А.А., Тюляндина А.С. и соавт. Практические рекомендации по лекарственному лечению сарком мягких тканей. Практические рекомендации RUSSCO, часть 1. Злокачественные опухоли, 2023 (том 13), #3s2, стр. 356–374.</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Строяковский Д.Л., Абдулоева Н.Х., Демидов Л.В., Жукова Н.В., Новик А.В., Орлова К.В. и соавт. Практические рекомендации по лекарственному лечению меланомы кожи. Практические рекомендации RUSSCO, часть 1. Злокачественные опухоли, 2023 (том 13), #3s2, стр. 291–310.</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Новик А.В., Гладков О.А., Имянитов Е.Н., Копп В.М., Новиков С.Н., Проценко С.А. Практические рекомендации по лекарственному лечению опухолей невыявленной первичной локализации. Практические рекомендации RUSSCO, часть 1. Злокачественные опухоли, 2023 (том 13), #3s2, стр. 375–387.</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Кононенко И.Б., Снеговой А.В., Клясова Г.А. и др. Под ред. Давыдова М.И. Протоколы клинических рекомендаций поддерживающей терапии в онкологии, регионального общества специалистов поддерживающей терапии в онкологии. Профилактика фебрильной нейтропении гранулоцитарными колониестимулирующимим факторами 2023-2024; 35–41. </w:t>
      </w:r>
      <w:hyperlink r:id="rId6" w:history="1">
        <w:r w:rsidRPr="00BA0355">
          <w:rPr>
            <w:rFonts w:ascii="Times New Roman" w:eastAsia="Times New Roman" w:hAnsi="Times New Roman" w:cs="Times New Roman"/>
            <w:color w:val="0000FF"/>
            <w:spacing w:val="4"/>
            <w:sz w:val="27"/>
            <w:szCs w:val="27"/>
            <w:u w:val="single"/>
            <w:lang w:eastAsia="ru-RU"/>
          </w:rPr>
          <w:t>http://rassc.ru/recommendations</w:t>
        </w:r>
      </w:hyperlink>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Сакаева Д.Д., Борисов К.Е., Булавина И.С., Когония Л.М., Курмуков И.А., Орлова Р.В. и соавт. Практические рекомендации по диагностике и лечению фебрильной нейтропении. Практические рекомендации RUSSCO, часть 2. Злокачественные опухоли, 2023 (том 13), #3s2, стр. 62–71.</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Владимирова Л.Ю., Гладков О.А., Королева И.А., Румянцев А.А., Семиглазова Т.Ю., Трякин А.А. и соавт. Практические рекомендации по профилактике и лечению тошноты и рвоты у онкологических больных.Практические рекомендации RUSSCO, часть 2. Злокачественные опухоли, 2023 (том 13), #3s2, стр. 29–44</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.Navari R.M., Nagy C.K., Gray S.E. The use of olanzapine versus metoclopramide for the treatment of breakthrough chemotherapy-induced nausea and vomiting in patients receiving highly emetogenic chemotherapy. Support Care Cancer 2013 Jun;21(6):1655–63. DOI: 10.1007/s00520-012-1710-6.</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Кононенко И.Б., Снеговой А.В., Клясова Г.А. и др. Под ред. Давыдова М.И. Протоколы клинических рекомендаций поддерживающей терапии в онкологии, регионального общества специалистов поддерживающей терапии в онкологии. Профилактика тошноты/рвоты, индуцированной химиотерапией и лучевой терапией 2023-2024; 104–120. </w:t>
      </w:r>
      <w:hyperlink r:id="rId7" w:history="1">
        <w:r w:rsidRPr="00BA0355">
          <w:rPr>
            <w:rFonts w:ascii="Times New Roman" w:eastAsia="Times New Roman" w:hAnsi="Times New Roman" w:cs="Times New Roman"/>
            <w:color w:val="0000FF"/>
            <w:spacing w:val="4"/>
            <w:sz w:val="27"/>
            <w:szCs w:val="27"/>
            <w:u w:val="single"/>
            <w:lang w:eastAsia="ru-RU"/>
          </w:rPr>
          <w:t>http://rassc.ru/recommendations</w:t>
        </w:r>
      </w:hyperlink>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Gnant M., Pfeiler G., Dubsky P.C. Adjuvant denosumab in breast cancer (ABCSG-18): a multicentre, randomized, double blind, placebo-controlled trial. June 1 2015 http://dx.doi.org/10.1016/ S0140-6736(15)60995-3.</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Кононенко И.Б., Снеговой А.В., Клясова Г.А. и др. Под ред. Давыдова М.И. Протоколы клинических рекомендаций поддерживающей терапии в онкологии, регионального общества специалистов поддерживающей терапии в онкологии. Протокол мониторинга и коррекции минеральной плотности костной ткани на фоне лекарственного противоопухолевого лечения рака молочной железы 2023-2024; 128–136. </w:t>
      </w:r>
      <w:hyperlink r:id="rId8" w:history="1">
        <w:r w:rsidRPr="00BA0355">
          <w:rPr>
            <w:rFonts w:ascii="Times New Roman" w:eastAsia="Times New Roman" w:hAnsi="Times New Roman" w:cs="Times New Roman"/>
            <w:color w:val="0000FF"/>
            <w:spacing w:val="4"/>
            <w:sz w:val="27"/>
            <w:szCs w:val="27"/>
            <w:u w:val="single"/>
            <w:lang w:eastAsia="ru-RU"/>
          </w:rPr>
          <w:t>http://rassc.ru/recommendations</w:t>
        </w:r>
      </w:hyperlink>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Gafter-Gvili A., Rozen-Zvi B., Vidal L. et al. Intravenous iron supplementation for the treatment of cancer-related anemia – systematic review and meta-analysis. Acta Oncologica 2013;52(1):18–29. DOI: 10.3109/0284186x.2012.702921</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Кононенко И.Б., Снеговой А.В., Клясова Г.А. и др. Под ред. Давыдова М.И. Протоколы клинических рекомендаций поддерживающей терапии в онкологии, регионального общества специалистов поддерживающей терапии в онкологии. Протокол коррекции анемии у онкологических больных 2023-2024; 10–23. </w:t>
      </w:r>
      <w:hyperlink r:id="rId9" w:history="1">
        <w:r w:rsidRPr="00BA0355">
          <w:rPr>
            <w:rFonts w:ascii="Times New Roman" w:eastAsia="Times New Roman" w:hAnsi="Times New Roman" w:cs="Times New Roman"/>
            <w:color w:val="0000FF"/>
            <w:spacing w:val="4"/>
            <w:sz w:val="27"/>
            <w:szCs w:val="27"/>
            <w:u w:val="single"/>
            <w:lang w:eastAsia="ru-RU"/>
          </w:rPr>
          <w:t>http://rassc.ru/recommendations</w:t>
        </w:r>
      </w:hyperlink>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Багрова С.Г., Басин Е.М., Борзов К.А., Бычкова Н.М., Деньгина Н. В., Копп М.В. и соавт. Профилактика и лечение патологии костной ткани при злокачественных новообразованиях. Практические рекомендации RUSSCO, часть 2. Злокачественные опухоли, 2023 (том 13), #3s2, стр. 45–58.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Champiat S., Lambotte O., Barreau E. et al. Management of immune checkpoint blockade dysimmune toxicities: a collaborative position paper. Annals of Oncology 2016;27:559–574. DOI:10.1093 /annonc /mdv623.</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1" name="Прямоугольник 1" descr="https://cr.minzdrav.gov.ru/view-cr/893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0FD6FC" id="Прямоугольник 1" o:spid="_x0000_s1026" alt="https://cr.minzdrav.gov.ru/view-cr/893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Mi4+gIAAPk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AxHMi4&#10;+gIAAPkFAAAOAAAAAAAAAAAAAAAAAC4CAABkcnMvZTJvRG9jLnhtbFBLAQItABQABgAIAAAAIQBM&#10;oOks2AAAAAMBAAAPAAAAAAAAAAAAAAAAAFQFAABkcnMvZG93bnJldi54bWxQSwUGAAAAAAQABADz&#10;AAAAWQYAAAAA&#10;" filled="f" stroked="f">
                <o:lock v:ext="edit" aspectratio="t"/>
                <w10:anchorlock/>
              </v:rect>
            </w:pict>
          </mc:Fallback>
        </mc:AlternateContent>
      </w:r>
      <w:r w:rsidRPr="00BA0355">
        <w:rPr>
          <w:rFonts w:ascii="Times New Roman" w:eastAsia="Times New Roman" w:hAnsi="Times New Roman" w:cs="Times New Roman"/>
          <w:color w:val="222222"/>
          <w:spacing w:val="4"/>
          <w:sz w:val="27"/>
          <w:szCs w:val="27"/>
          <w:lang w:eastAsia="ru-RU"/>
        </w:rPr>
        <w:t>Проценко С.А., Баллюзек М.Ф., Васильев Д.А., Жукова Н.В., Новик А.В., Носов Д.А. и соавт. Практические рекомендации по управлению иммуноопосредованными нежелательными явлениями. Практические рекомендации RUSSCO, часть 2. Злокачественные опухоли, 2023 (том 13), #3s2, стр. 213–252.</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Maroun J.A., Anthony L.B., Blais N. et al. Prevention and management of chemotherapy-induced diarrhea in patients with colorectal cancer: a consensus statement by the Canadian Working Group on Chemotherapy-Induced Diarrhea. Curr Oncol 2007;14(1):13–20</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xml:space="preserve">Кононенко И.Б., Снеговой А.В., Клясова Г.А. и др. Под ред. Давыдова М.И. Протоколы клинических рекомендаций поддерживающей терапии в онкологии, регионального общества специалистов поддерживающей </w:t>
      </w:r>
      <w:r w:rsidRPr="00BA0355">
        <w:rPr>
          <w:rFonts w:ascii="Times New Roman" w:eastAsia="Times New Roman" w:hAnsi="Times New Roman" w:cs="Times New Roman"/>
          <w:color w:val="222222"/>
          <w:spacing w:val="4"/>
          <w:sz w:val="27"/>
          <w:szCs w:val="27"/>
          <w:lang w:eastAsia="ru-RU"/>
        </w:rPr>
        <w:lastRenderedPageBreak/>
        <w:t>терапии в онкологии. Протокол коррекции иммуноопосредованных нежелательных явлений 2023-2024; 205-242. </w:t>
      </w:r>
      <w:hyperlink r:id="rId10" w:history="1">
        <w:r w:rsidRPr="00BA0355">
          <w:rPr>
            <w:rFonts w:ascii="Times New Roman" w:eastAsia="Times New Roman" w:hAnsi="Times New Roman" w:cs="Times New Roman"/>
            <w:color w:val="0000FF"/>
            <w:spacing w:val="4"/>
            <w:sz w:val="27"/>
            <w:szCs w:val="27"/>
            <w:u w:val="single"/>
            <w:lang w:eastAsia="ru-RU"/>
          </w:rPr>
          <w:t>http://rassc.ru/recommendations</w:t>
        </w:r>
      </w:hyperlink>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Кононенко И.Б., Снеговой А.В., Клясова Г.А. и др. Под ред. Давыдова М.И. Протоколы клинических рекомендаций поддерживающей терапии в онкологии, регионального общества специалистов поддерживающей терапии в онкологии 2023-2024; 7-310. </w:t>
      </w:r>
      <w:hyperlink r:id="rId11" w:history="1">
        <w:r w:rsidRPr="00BA0355">
          <w:rPr>
            <w:rFonts w:ascii="Times New Roman" w:eastAsia="Times New Roman" w:hAnsi="Times New Roman" w:cs="Times New Roman"/>
            <w:color w:val="0000FF"/>
            <w:spacing w:val="4"/>
            <w:sz w:val="27"/>
            <w:szCs w:val="27"/>
            <w:u w:val="single"/>
            <w:lang w:eastAsia="ru-RU"/>
          </w:rPr>
          <w:t>http://rassc.ru/recommendations</w:t>
        </w:r>
      </w:hyperlink>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Клинические рекомендации по лечению хронического болевого синдрома у взрослых пациентов при оказании паллиативной медицинской помощи 2016. http://cr.rosminzdrav.ru.</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Thoresen L., Frykholm G., Lydersen S. et al. Nutritional status, cachexia and survival in patients with advanced colorectal carcinoma. Different assessment criteria for nutritional status provide unequal results. Clin Nutr 2013;32:65–72.</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Кононенко И.Б., Снеговой А.В., Клясова Г.А. и др. Под ред. Давыдова М.И. Протоколы клинических рекомендаций поддерживающей терапии в онкологии, регионального общества специалистов поддерживающей терапии в онкологии. Протокол коррекции нутриттивной недостаточности 2023-2024; 82-103. </w:t>
      </w:r>
      <w:hyperlink r:id="rId12" w:history="1">
        <w:r w:rsidRPr="00BA0355">
          <w:rPr>
            <w:rFonts w:ascii="Times New Roman" w:eastAsia="Times New Roman" w:hAnsi="Times New Roman" w:cs="Times New Roman"/>
            <w:color w:val="0000FF"/>
            <w:spacing w:val="4"/>
            <w:sz w:val="27"/>
            <w:szCs w:val="27"/>
            <w:u w:val="single"/>
            <w:lang w:eastAsia="ru-RU"/>
          </w:rPr>
          <w:t>http://rassc.ru/recommendations</w:t>
        </w:r>
      </w:hyperlink>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A. Krämer, T. Bochtler, C. Pauli, G. Baciarello, S. Delorme, K. Hemminki, L. Mileshkin, H. Moch, K. Oien, T. Olivier, A. Patrikidou, H. Wasan, G. Zarkavelis, G. Pentheroudakis, K. Fizazi Cancer of unknown primary: ESMO Clinical Practice Guideline for diagnosis, treatment and follow-up, Annals of Oncology, Volume 34, Issue 3, 2023, Pages 228-246, </w:t>
      </w:r>
      <w:hyperlink r:id="rId13" w:history="1">
        <w:r w:rsidRPr="00BA0355">
          <w:rPr>
            <w:rFonts w:ascii="Times New Roman" w:eastAsia="Times New Roman" w:hAnsi="Times New Roman" w:cs="Times New Roman"/>
            <w:color w:val="0000FF"/>
            <w:spacing w:val="4"/>
            <w:sz w:val="27"/>
            <w:szCs w:val="27"/>
            <w:u w:val="single"/>
            <w:lang w:eastAsia="ru-RU"/>
          </w:rPr>
          <w:t>https://doi.org/10.1016/j.annonc.2022.11.013</w:t>
        </w:r>
      </w:hyperlink>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NCCN Guidelines Version 2.2025 Occult Primary https://www.nccn.org/professionals/physician_gls/pdf/occult.pdf .</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Taylor MB, Bromham NR, Arnold SE. Carcinoma of unknown primary: key radiological issues from the recent National Institute for Health and Clinical Excellence guidelines. Br J Radiol. 2012 Jun;85(1014):661-71. doi: 10.1259/bjr/75018360. Epub 2012 Feb 28. PMID: 22374278; PMCID: PMC3474101.</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Albertson M, Chandra S, Sayed Z, Johnson C. PET/CT Evaluation of Head and Neck Cancer of Unknown Primary. Semin Ultrasound CT MR. 2019 Oct;40(5):414-423. doi: 10.1053/j.sult.2019.07.005. ;</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Maghami E, Ismaila N, Alvarez A, Chernock R, Duvvuri U, Geiger J, Gross N, Haughey B, Paul D, Rodriguez C, Sher D, Stambuk HE, Waldron J, Witek M, Caudell J. Diagnosis and Management of Squamous Cell Carcinoma of Unknown Primary in the Head and Neck: ASCO Guideline. J Clin Oncol. 2020 Aug 1;38(22):2570-2596. doi: 10.1200/JCO.20.00275.</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Lievens Y, Guckenberger M, Gomez D, Hoyer M, Iyengar P, Kindts I, Méndez Romero A, Nevens D, Palma D, Park C, Ricardi U, Scorsetti M, Yu J, Woodward WA. Defining oligometastatic disease from a radiation oncology perspective: An ESTRO-ASTRO consensus document. Radiother Oncol. 2020 Jul;148:157-166. doi: 10.1016/j.radonc.2020.04.003.</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Lievens Y, Guckenberger M, Gomez D, Hoyer M, Iyengar P, Kindts I, Méndez Romero A, Nevens D, Palma D, Park C, Ricardi U, Scorsetti M, Yu J, Woodward WA. Defining oligometastatic disease from a radiation oncology perspective: An ESTRO-ASTRO consensus document. Radiother Oncol. 2020 Jul;148:157-166. doi: 10.1016/j.radonc.2020.04.003.</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ПРИКАЗ от 24 марта 2016 года N 179н О Правилах проведения патолого-анатомических исследований (с изменениями на 25 марта 2019 года – ПРИКАЗ от 25 марта 2019 года N 158н «О внесении изменений в Правила проведения патолого-анатомических исследований», утвержденные приказом Министерства здравоохранения Российской Федерации от 24 марта 2016 г. N 179н); 2. Приказ Министерства здравоохранения Российской Федерации от 30 ноября 2017 г. N 965н "Об утверждении порядка организации и оказания медицинской помощи с применением телемедицинских технологий" (зарегистрирован Министерством юстиции Российской Федерации 9 января 2018 г., регистрационный N 49577).</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Письмо Министерства здравоохранения РФ от 23 июня 2023 г. N 17-2/И/2-11241 О продолжении реализации всероссийской программы контроля качества иммуногистохимических исследований.</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Shumei Kato, Ahmed Alsafar , Vighnesh Walavalkar/ Cancer of Unknown Primary in the Molecular Era/ Trends Cancer  2021 May;7(5):465-477.</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Wenyuan Ma, Hui Wu, Yiran Chen, Hongxia Xu New techniques to identify the tissue of origin for cancer of unknown primary in the era of precision medicine: progress and challenges/ Brief Bioinform. 2024 Mar; 25(2): bbae028.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Lebofsky  R, Decraene  C, Bernard  V, et al.  Circulating tumor DNA as a non-invasive substitute to metastasis biopsy for tumor genotyping and personalized medicine in a prospective trial across all tumor types. Mol Oncol  2015;9:783–90. </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B Clynick , B Dessauvagie , G Sterrett  Genetic characterisation of molecular targets in carcinoma of unknown primary/ J Transl Med /2018 Jul 4;16(1):185.</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Josephine K. Dermawan, Brian P. Rubin/ The role of molecular profiling in the diagnosis and management of metastatic undifferentiated cancer of unknown primary: Molecular profiling of metastatic cancer of unknown primary/ Semin Diagn Pathol 2021 Nov;38(6):193-198.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Salama AKS, Li S, Macrae ER, et al. Dabrafenib and trametinib in patients with tumors with BRAFV600E mutations: Results of the NCI-MATCH trial sub.protocol H. J Clin Oncol 2020;38:3895-3904.</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Doebele RC, Drilon A, Paz-Ares L, et al. Entrectinib in patients with advanced or metastatic NTRK fusion-positive solid tumours: integrated analysis of three phase 1-2 trials [published correction appears in Lancet Oncol. 2020 Feb;21:e70] [published correction appears in Lancet Oncol. 2020 Jul;21:e341] [published correction appears in Lancet Oncol. 2020 Aug;21:e372] [published correction appears in Lancet Oncol. 2021 Oct;22:e428]. Lancet Oncol 2020;21:271-282.</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Eggermont AM, Blank CU, Mandala M, et al. Adjuvant permbrolizumab versus placebo in resected stage III melanoma. N Engl J Med 2018;378:1789-1801. </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Tanizaki J, Yonemori K, Akiyoshi K, Minami H, Ueda H, Takiguchi Y, Miura Y, Segawa Y, Takahashi S, Iwamoto Y, Kidera Y, Fukuoka K, Ito A, Chiba Y, Sakai K, Nishio K, Nakagawa K, Hayashi H. Open-label phase II study of the efficacy of nivolumab for cancer of unknown primary. Ann Oncol. 2022 Feb;33(2):216-226. doi: 10.1016/j.annonc.2021.11.009. Epub 2021 Nov 26. PMID: 34843940.</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Meric-Bernstam F, Makker V, Oaknin A, et al. Efficacy and safety of trastuzumab deruxtecan in patients with HER2-expressing solid tumors: primary results from the DESTINY-PanTumor02 phase II trial. J Clin Oncol 2024;42:47-58.</w:t>
      </w:r>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 xml:space="preserve">Seymour L, Bogaerts J, Perrone A, Ford R, Schwartz LH, Mandrekar S, Lin NU, Litière S, Dancey J, Chen A, Hodi FS, Therasse P, Hoekstra OS, Shankar LK, Wolchok JD, Ballinger M, Caramella C, de Vries EGE; RECIST working group. </w:t>
      </w:r>
      <w:r w:rsidRPr="00BA0355">
        <w:rPr>
          <w:rFonts w:ascii="Times New Roman" w:eastAsia="Times New Roman" w:hAnsi="Times New Roman" w:cs="Times New Roman"/>
          <w:color w:val="222222"/>
          <w:spacing w:val="4"/>
          <w:sz w:val="27"/>
          <w:szCs w:val="27"/>
          <w:lang w:eastAsia="ru-RU"/>
        </w:rPr>
        <w:lastRenderedPageBreak/>
        <w:t>iRECIST: guidelines for response criteria for use in trials testing immunotherapeutics. Lancet Oncol. 2017 Mar;18(3):e143-e152. doi: 10.1016/S1470-2045(17)30074-8. Epub 2017 Mar 2. Erratum in: Lancet Oncol. 2019 May;20(5):e242. doi: 10.1016/S1470-2045(19)30240-2. PMID: 28271869; PMCID: PMC5648544.</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i/>
          <w:iCs/>
          <w:color w:val="333333"/>
          <w:spacing w:val="4"/>
          <w:sz w:val="27"/>
          <w:szCs w:val="27"/>
          <w:lang w:eastAsia="ru-RU"/>
        </w:rPr>
        <w:t>Клинические рекомендации по лечению меланомы кожи и слизистых https://cr.minzdrav.gov.ru/recomend/73_3 [Электронный ресурс]. </w:t>
      </w:r>
      <w:r w:rsidRPr="00BA0355">
        <w:rPr>
          <w:rFonts w:ascii="Times New Roman" w:eastAsia="Times New Roman" w:hAnsi="Times New Roman" w:cs="Times New Roman"/>
          <w:color w:val="222222"/>
          <w:spacing w:val="4"/>
          <w:sz w:val="27"/>
          <w:szCs w:val="27"/>
          <w:lang w:eastAsia="ru-RU"/>
        </w:rPr>
        <w:t> </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Клинические рекомендации по лечению злокачественных новообразований костей и суставных хрящей: остеосаркома, саркома Юинга (2020). https://cr.minzdrav.gov.ru/recomend/70_1 [Электронный ресурс];</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Клинические рекомендации по лечению саркомы мягких тканей (2020). https://cr.minzdrav.gov.ru/recomend/76_1 [Электронный ресурс];</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Клинические рекомендации по лечению нейробластомы (2020). https://cr.minzdrav.gov.ru/recomend/78_1 [Электронный ресурс]</w:t>
      </w:r>
      <w:r w:rsidRPr="00BA0355">
        <w:rPr>
          <w:rFonts w:ascii="Times New Roman" w:eastAsia="Times New Roman" w:hAnsi="Times New Roman" w:cs="Times New Roman"/>
          <w:b/>
          <w:bCs/>
          <w:i/>
          <w:iCs/>
          <w:color w:val="333333"/>
          <w:spacing w:val="4"/>
          <w:sz w:val="27"/>
          <w:szCs w:val="27"/>
          <w:lang w:eastAsia="ru-RU"/>
        </w:rPr>
        <w:t>.</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w:t>
      </w:r>
      <w:r w:rsidRPr="00BA0355">
        <w:rPr>
          <w:rFonts w:ascii="Times New Roman" w:eastAsia="Times New Roman" w:hAnsi="Times New Roman" w:cs="Times New Roman"/>
          <w:i/>
          <w:iCs/>
          <w:color w:val="333333"/>
          <w:spacing w:val="4"/>
          <w:sz w:val="27"/>
          <w:szCs w:val="27"/>
          <w:lang w:eastAsia="ru-RU"/>
        </w:rPr>
        <w:t>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w:t>
      </w:r>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w:t>
      </w:r>
      <w:r w:rsidRPr="00BA0355">
        <w:rPr>
          <w:rFonts w:ascii="Times New Roman" w:eastAsia="Times New Roman" w:hAnsi="Times New Roman" w:cs="Times New Roman"/>
          <w:i/>
          <w:iCs/>
          <w:color w:val="333333"/>
          <w:spacing w:val="4"/>
          <w:sz w:val="27"/>
          <w:szCs w:val="27"/>
          <w:lang w:eastAsia="ru-RU"/>
        </w:rPr>
        <w:t>Salmi D, Patel C, Imashuku S, Shimada H, Satake N. Neuroblastoma of unknown primary site with periorbital bone metastasis in a child. Pediatr Blood Cancer. 2010 Aug;55(2):361-3. doi: 10.1002/pbc.22524; Brisse H.J. et al. Guidelines for imaging and staging of neuroblastic tumors: Consensus report from the international neuroblastoma risk group project // Radiology. 2011. Vol. 261, № 1. P. 243–257</w:t>
      </w:r>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Koscielniak E., Klingebiel T. CWS-guidance for risk adapted treatment of soft tissue sarcoma (STS) and soft tissue tumours in children, adolescents, and young adults [Electronic resource]. URL:https://www.kinderkrebsinfo.de/health_professionals/clinical_trials/pohkinderkrebsinfotherapiestudien/cws_guidance/index_eng.html;</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t>Berthold F., Simon T. Clinical presentation // Neuroblastoma. 2005. P. 63–86; Brisse H.J. et al. Guidelines for imaging and staging of neuroblastic tumors: Consensus report from the international neuroblastoma risk group project // Radiology. 2011. Vol. 261, № 1. P. 243–257</w:t>
      </w:r>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i/>
          <w:iCs/>
          <w:color w:val="333333"/>
          <w:spacing w:val="4"/>
          <w:sz w:val="27"/>
          <w:szCs w:val="27"/>
          <w:lang w:eastAsia="ru-RU"/>
        </w:rPr>
        <w:lastRenderedPageBreak/>
        <w:t>Kuttesch JF Jr, Parham DM, Kaste SC et al. Embryonal malignancies of unknown primary origin in children. Cancer. 1995 Jan 1;75(1):115-21. doi: 10.1002/1097-0142(19950101)75:1&lt;115::aid-cncr2820750119&gt;3.0.co;2-0</w:t>
      </w:r>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w:t>
      </w:r>
      <w:r w:rsidRPr="00BA0355">
        <w:rPr>
          <w:rFonts w:ascii="Times New Roman" w:eastAsia="Times New Roman" w:hAnsi="Times New Roman" w:cs="Times New Roman"/>
          <w:i/>
          <w:iCs/>
          <w:color w:val="333333"/>
          <w:spacing w:val="4"/>
          <w:sz w:val="27"/>
          <w:szCs w:val="27"/>
          <w:lang w:eastAsia="ru-RU"/>
        </w:rPr>
        <w:t>Pavlidis N, Pentheroudakis G. Cancer of unknown primary site. Lancet. 2012 Apr 14;379(9824):1428-35. doi: 10.1016/S0140-6736(11)61178-1</w:t>
      </w:r>
      <w:r w:rsidRPr="00BA0355">
        <w:rPr>
          <w:rFonts w:ascii="Times New Roman" w:eastAsia="Times New Roman" w:hAnsi="Times New Roman" w:cs="Times New Roman"/>
          <w:color w:val="222222"/>
          <w:spacing w:val="4"/>
          <w:sz w:val="27"/>
          <w:szCs w:val="27"/>
          <w:lang w:eastAsia="ru-RU"/>
        </w:rPr>
        <w:t>].</w:t>
      </w:r>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Инструкция к препарату экстимия (эмпэгфилграстим). </w:t>
      </w:r>
      <w:hyperlink r:id="rId14" w:anchor="summary" w:history="1">
        <w:r w:rsidRPr="00BA0355">
          <w:rPr>
            <w:rFonts w:ascii="Times New Roman" w:eastAsia="Times New Roman" w:hAnsi="Times New Roman" w:cs="Times New Roman"/>
            <w:color w:val="0000FF"/>
            <w:spacing w:val="4"/>
            <w:sz w:val="27"/>
            <w:szCs w:val="27"/>
            <w:u w:val="single"/>
            <w:lang w:eastAsia="ru-RU"/>
          </w:rPr>
          <w:t>https://grls.pharm-portal.ru/grls/b8bb4e5c-7c4d-4e33-a339-11a624d3fc58?filters%5Btrade_name%5D%5B0%5D%5Btext%5D=%D1%8D%D0%BC%D0%BF%D0%B5%D0%B3%D1%84%D0%B8%D0%BB%D0%B3%D1%80%D0%B0%D1%81%D1%82%D0%B8%D0%BC&amp;filters%5Btrade_name%5D%5B1%5D%5Btext%5D=%D1%8D%D0%BA%D1%81%D1%82%D0%B8%D0%BC%D0%B8%D1%8F&amp;search=%D1%8D%D0%BA%D1%81%D1%82%D0%B8%D0%BC%D0%B8%D1%8F#summary</w:t>
        </w:r>
      </w:hyperlink>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Инструкция к филграстиму: </w:t>
      </w:r>
      <w:hyperlink r:id="rId15" w:history="1">
        <w:r w:rsidRPr="00BA0355">
          <w:rPr>
            <w:rFonts w:ascii="Times New Roman" w:eastAsia="Times New Roman" w:hAnsi="Times New Roman" w:cs="Times New Roman"/>
            <w:color w:val="0000FF"/>
            <w:spacing w:val="4"/>
            <w:sz w:val="27"/>
            <w:szCs w:val="27"/>
            <w:u w:val="single"/>
            <w:lang w:eastAsia="ru-RU"/>
          </w:rPr>
          <w:t>https://cdn.pharm-portal.ru/69jxs7cjr4n4gdc2acy5y4x8/instructions/%D0%9B%D0%A1%D0%A0-002698_10/InstrImg_2021_03_10_1356783/591733f9-96d4-42c3-8dd6-e3c2c78a308a.pdf</w:t>
        </w:r>
      </w:hyperlink>
    </w:p>
    <w:p w:rsidR="00BA0355" w:rsidRPr="00BA0355" w:rsidRDefault="00BA0355" w:rsidP="00BA0355">
      <w:pPr>
        <w:numPr>
          <w:ilvl w:val="0"/>
          <w:numId w:val="5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Рекомендации ассоциации онкологов России: </w:t>
      </w:r>
      <w:hyperlink r:id="rId16" w:history="1">
        <w:r w:rsidRPr="00BA0355">
          <w:rPr>
            <w:rFonts w:ascii="Times New Roman" w:eastAsia="Times New Roman" w:hAnsi="Times New Roman" w:cs="Times New Roman"/>
            <w:color w:val="0000FF"/>
            <w:spacing w:val="4"/>
            <w:sz w:val="27"/>
            <w:szCs w:val="27"/>
            <w:u w:val="single"/>
            <w:lang w:eastAsia="ru-RU"/>
          </w:rPr>
          <w:t>https://oncology-association.ru/clinical-guidelines</w:t>
        </w:r>
      </w:hyperlink>
    </w:p>
    <w:p w:rsidR="00BA0355" w:rsidRPr="00BA0355" w:rsidRDefault="00BA0355" w:rsidP="00BA0355">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Hong DS, Bauer TM, Lee JJ, Dowlati A, Brose MS, Farago AF, Taylor M, Shaw AT, Montez S, Meric-Bernstam F, Smith S, Tuch BB, Ebata K, Cruickshank S, Cox MC, Burris HA 3rd, Doebele RC. Larotrectinib in adult patients with solid tumours: a multi-centre, open-label, phase I dose-escalation study. Ann Oncol. 2019 Feb 1;30(2):325-331. doi: 10.1093/annonc/mdy539. PMID: 30624546; PMCID: PMC6386027.</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Приложение А1. Состав рабочей группы</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Блок по диагностике и лечению ОНПЛ у взрослых:</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Снеговой Антон Владимирович</w:t>
      </w:r>
      <w:r w:rsidRPr="00BA0355">
        <w:rPr>
          <w:rFonts w:ascii="Times New Roman" w:eastAsia="Times New Roman" w:hAnsi="Times New Roman" w:cs="Times New Roman"/>
          <w:color w:val="222222"/>
          <w:spacing w:val="4"/>
          <w:sz w:val="27"/>
          <w:szCs w:val="27"/>
          <w:lang w:eastAsia="ru-RU"/>
        </w:rPr>
        <w:t>, д.м.н., заведующий отделом лекарственного лечения опухолей НИИ урологии и интервенционной радиологии – филиал ФГБУ «НМИЦ радиологии» Минздрава России. Профессор кафедры онкологии ФДПО ФГБОУ ВО «Российский университет медицины» Минздрава России.</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Новик Алексей Викторович</w:t>
      </w:r>
      <w:r w:rsidRPr="00BA0355">
        <w:rPr>
          <w:rFonts w:ascii="Times New Roman" w:eastAsia="Times New Roman" w:hAnsi="Times New Roman" w:cs="Times New Roman"/>
          <w:color w:val="222222"/>
          <w:spacing w:val="4"/>
          <w:sz w:val="27"/>
          <w:szCs w:val="27"/>
          <w:lang w:eastAsia="ru-RU"/>
        </w:rPr>
        <w:t xml:space="preserve">, к.м.н., старший научный сотрудник научного отдела онкоиммунологии НМИЦ онкологии им. Н.Н. Петрова Минздрава </w:t>
      </w:r>
      <w:r w:rsidRPr="00BA0355">
        <w:rPr>
          <w:rFonts w:ascii="Times New Roman" w:eastAsia="Times New Roman" w:hAnsi="Times New Roman" w:cs="Times New Roman"/>
          <w:color w:val="222222"/>
          <w:spacing w:val="4"/>
          <w:sz w:val="27"/>
          <w:szCs w:val="27"/>
          <w:lang w:eastAsia="ru-RU"/>
        </w:rPr>
        <w:lastRenderedPageBreak/>
        <w:t>России, доцент Санкт-Петербургской педиатрической медицинской академии.</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Гуторов Сергей Львович, д.м.н., </w:t>
      </w:r>
      <w:r w:rsidRPr="00BA0355">
        <w:rPr>
          <w:rFonts w:ascii="Times New Roman" w:eastAsia="Times New Roman" w:hAnsi="Times New Roman" w:cs="Times New Roman"/>
          <w:color w:val="222222"/>
          <w:spacing w:val="4"/>
          <w:sz w:val="27"/>
          <w:szCs w:val="27"/>
          <w:lang w:eastAsia="ru-RU"/>
        </w:rPr>
        <w:t>ведущий научный сотрудник отделения</w:t>
      </w:r>
      <w:r w:rsidRPr="00BA0355">
        <w:rPr>
          <w:rFonts w:ascii="Times New Roman" w:eastAsia="Times New Roman" w:hAnsi="Times New Roman" w:cs="Times New Roman"/>
          <w:b/>
          <w:bCs/>
          <w:color w:val="222222"/>
          <w:spacing w:val="4"/>
          <w:sz w:val="27"/>
          <w:szCs w:val="27"/>
          <w:lang w:eastAsia="ru-RU"/>
        </w:rPr>
        <w:t> химиотерапии и</w:t>
      </w:r>
      <w:r w:rsidRPr="00BA0355">
        <w:rPr>
          <w:rFonts w:ascii="Times New Roman" w:eastAsia="Times New Roman" w:hAnsi="Times New Roman" w:cs="Times New Roman"/>
          <w:color w:val="222222"/>
          <w:spacing w:val="4"/>
          <w:sz w:val="27"/>
          <w:szCs w:val="27"/>
          <w:lang w:eastAsia="ru-RU"/>
        </w:rPr>
        <w:t> комбинированного лечения злокачественных опухолей ФГБУ «Российский онкологический научный центр им. Н.Н. Блохина» Минздрава России.</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Кононенко Инесса Борисовна</w:t>
      </w:r>
      <w:r w:rsidRPr="00BA0355">
        <w:rPr>
          <w:rFonts w:ascii="Times New Roman" w:eastAsia="Times New Roman" w:hAnsi="Times New Roman" w:cs="Times New Roman"/>
          <w:color w:val="222222"/>
          <w:spacing w:val="4"/>
          <w:sz w:val="27"/>
          <w:szCs w:val="27"/>
          <w:lang w:eastAsia="ru-RU"/>
        </w:rPr>
        <w:t>, к.м.н., заведующая дневным стационаром лекарственного лечения опухолей НИИ урологии и интервенционной радиологии – филиал ФГБУ «НМИЦ радиологии» Минздрава России.</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Сельчук Владимир Юрьевич, </w:t>
      </w:r>
      <w:r w:rsidRPr="00BA0355">
        <w:rPr>
          <w:rFonts w:ascii="Times New Roman" w:eastAsia="Times New Roman" w:hAnsi="Times New Roman" w:cs="Times New Roman"/>
          <w:color w:val="222222"/>
          <w:spacing w:val="4"/>
          <w:sz w:val="27"/>
          <w:szCs w:val="27"/>
          <w:lang w:eastAsia="ru-RU"/>
        </w:rPr>
        <w:t>д.м.н.</w:t>
      </w:r>
      <w:r w:rsidRPr="00BA0355">
        <w:rPr>
          <w:rFonts w:ascii="Times New Roman" w:eastAsia="Times New Roman" w:hAnsi="Times New Roman" w:cs="Times New Roman"/>
          <w:b/>
          <w:bCs/>
          <w:color w:val="222222"/>
          <w:spacing w:val="4"/>
          <w:sz w:val="27"/>
          <w:szCs w:val="27"/>
          <w:lang w:eastAsia="ru-RU"/>
        </w:rPr>
        <w:t>, </w:t>
      </w:r>
      <w:r w:rsidRPr="00BA0355">
        <w:rPr>
          <w:rFonts w:ascii="Times New Roman" w:eastAsia="Times New Roman" w:hAnsi="Times New Roman" w:cs="Times New Roman"/>
          <w:color w:val="222222"/>
          <w:spacing w:val="4"/>
          <w:sz w:val="27"/>
          <w:szCs w:val="27"/>
          <w:lang w:eastAsia="ru-RU"/>
        </w:rPr>
        <w:t>профессор, заведующий кафедры онкологии ФДПО ФГБОУ ВО «Российский университет медицины» Минздрава России.</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Возный Эдуард Кузьмич, </w:t>
      </w:r>
      <w:r w:rsidRPr="00BA0355">
        <w:rPr>
          <w:rFonts w:ascii="Times New Roman" w:eastAsia="Times New Roman" w:hAnsi="Times New Roman" w:cs="Times New Roman"/>
          <w:color w:val="222222"/>
          <w:spacing w:val="4"/>
          <w:sz w:val="27"/>
          <w:szCs w:val="27"/>
          <w:lang w:eastAsia="ru-RU"/>
        </w:rPr>
        <w:t>д.м.н., профессор, отделение химиотерапии ГБУЗ г. Москвы «Городская клиническая больница им. Д.Д. Плетнева ДЗ г. Москвы».</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Козлов Николай Александрович</w:t>
      </w:r>
      <w:r w:rsidRPr="00BA0355">
        <w:rPr>
          <w:rFonts w:ascii="Times New Roman" w:eastAsia="Times New Roman" w:hAnsi="Times New Roman" w:cs="Times New Roman"/>
          <w:color w:val="222222"/>
          <w:spacing w:val="4"/>
          <w:sz w:val="27"/>
          <w:szCs w:val="27"/>
          <w:lang w:eastAsia="ru-RU"/>
        </w:rPr>
        <w:t>, к.м.н., ведущий научный сотрудник, отделение патологоанатомическое ФГБУ «НМИЦ онкологии им. Н.Н. Блохина» Минздрава России.</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Калинин Дмитрий Валерьевич, </w:t>
      </w:r>
      <w:r w:rsidRPr="00BA0355">
        <w:rPr>
          <w:rFonts w:ascii="Times New Roman" w:eastAsia="Times New Roman" w:hAnsi="Times New Roman" w:cs="Times New Roman"/>
          <w:color w:val="222222"/>
          <w:spacing w:val="4"/>
          <w:sz w:val="27"/>
          <w:szCs w:val="27"/>
          <w:lang w:eastAsia="ru-RU"/>
        </w:rPr>
        <w:t>кмн, руководитель патологоанатомического отделения НМИЦ хирургии имени А.В. Вишневского ФГБУ «НМИЦ хирургии им. А.В. Вишневского» Минздрава России.</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Любченко Людмила Николаевна, </w:t>
      </w:r>
      <w:r w:rsidRPr="00BA0355">
        <w:rPr>
          <w:rFonts w:ascii="Times New Roman" w:eastAsia="Times New Roman" w:hAnsi="Times New Roman" w:cs="Times New Roman"/>
          <w:color w:val="222222"/>
          <w:spacing w:val="4"/>
          <w:sz w:val="27"/>
          <w:szCs w:val="27"/>
          <w:lang w:eastAsia="ru-RU"/>
        </w:rPr>
        <w:t>д.м.н., профессор, заведующая отделом молекулярной генетики и клеточных технологий ФГБУ «НМИЦ радиологии» Минздрава России.</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Агабабян Татев Артаковна</w:t>
      </w:r>
      <w:r w:rsidRPr="00BA0355">
        <w:rPr>
          <w:rFonts w:ascii="Times New Roman" w:eastAsia="Times New Roman" w:hAnsi="Times New Roman" w:cs="Times New Roman"/>
          <w:color w:val="222222"/>
          <w:spacing w:val="4"/>
          <w:sz w:val="27"/>
          <w:szCs w:val="27"/>
          <w:lang w:eastAsia="ru-RU"/>
        </w:rPr>
        <w:t>, к.м.н, заведующая отделением лучевой диагностики МРНЦ им. А.Ф. Цыба —​ филиала ФГБУ «НМИЦ радиологии» Минздрава России, Обнинск.</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Рубцова Наталья Алефтиновна</w:t>
      </w:r>
      <w:r w:rsidRPr="00BA0355">
        <w:rPr>
          <w:rFonts w:ascii="Times New Roman" w:eastAsia="Times New Roman" w:hAnsi="Times New Roman" w:cs="Times New Roman"/>
          <w:color w:val="222222"/>
          <w:spacing w:val="4"/>
          <w:sz w:val="27"/>
          <w:szCs w:val="27"/>
          <w:lang w:eastAsia="ru-RU"/>
        </w:rPr>
        <w:t>, д.м.н., заведующая отделом лучевой диагностики МНИОИ им. П.А. Герцена – филиал «НМИЦ радиологии» Минздрава России. Главный внештатный специалист по лучевой и инструментальной диагностике Минздрава России по Центральному федеральному округу Российской Федерации.</w:t>
      </w:r>
    </w:p>
    <w:p w:rsidR="00BA0355" w:rsidRPr="00BA0355" w:rsidRDefault="00BA0355" w:rsidP="00BA0355">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Ходжибекова Малика Маратовна,</w:t>
      </w:r>
      <w:r w:rsidRPr="00BA0355">
        <w:rPr>
          <w:rFonts w:ascii="Times New Roman" w:eastAsia="Times New Roman" w:hAnsi="Times New Roman" w:cs="Times New Roman"/>
          <w:b/>
          <w:bCs/>
          <w:i/>
          <w:iCs/>
          <w:color w:val="333333"/>
          <w:spacing w:val="4"/>
          <w:sz w:val="27"/>
          <w:szCs w:val="27"/>
          <w:lang w:eastAsia="ru-RU"/>
        </w:rPr>
        <w:t> </w:t>
      </w:r>
      <w:r w:rsidRPr="00BA0355">
        <w:rPr>
          <w:rFonts w:ascii="Times New Roman" w:eastAsia="Times New Roman" w:hAnsi="Times New Roman" w:cs="Times New Roman"/>
          <w:color w:val="222222"/>
          <w:spacing w:val="4"/>
          <w:sz w:val="27"/>
          <w:szCs w:val="27"/>
          <w:lang w:eastAsia="ru-RU"/>
        </w:rPr>
        <w:t>д.м.н., врач-радиолог отделения радионуклидной диагностики МНИОИ им. П.А. Герцена – филиал «НМИЦ радиологии» Минздрава России.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Блок по диагностике и лечению ОНПЛ у детей:</w:t>
      </w:r>
    </w:p>
    <w:p w:rsidR="00BA0355" w:rsidRPr="00BA0355" w:rsidRDefault="00BA0355" w:rsidP="00BA0355">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lastRenderedPageBreak/>
        <w:t>Качанов</w:t>
      </w:r>
      <w:r w:rsidRPr="00BA0355">
        <w:rPr>
          <w:rFonts w:ascii="Times New Roman" w:eastAsia="Times New Roman" w:hAnsi="Times New Roman" w:cs="Times New Roman"/>
          <w:color w:val="222222"/>
          <w:spacing w:val="4"/>
          <w:sz w:val="27"/>
          <w:szCs w:val="27"/>
          <w:lang w:eastAsia="ru-RU"/>
        </w:rPr>
        <w:t> </w:t>
      </w:r>
      <w:r w:rsidRPr="00BA0355">
        <w:rPr>
          <w:rFonts w:ascii="Times New Roman" w:eastAsia="Times New Roman" w:hAnsi="Times New Roman" w:cs="Times New Roman"/>
          <w:b/>
          <w:bCs/>
          <w:color w:val="222222"/>
          <w:spacing w:val="4"/>
          <w:sz w:val="27"/>
          <w:szCs w:val="27"/>
          <w:lang w:eastAsia="ru-RU"/>
        </w:rPr>
        <w:t>Денис Юрьевич,</w:t>
      </w:r>
      <w:r w:rsidRPr="00BA0355">
        <w:rPr>
          <w:rFonts w:ascii="Times New Roman" w:eastAsia="Times New Roman" w:hAnsi="Times New Roman" w:cs="Times New Roman"/>
          <w:color w:val="222222"/>
          <w:spacing w:val="4"/>
          <w:sz w:val="27"/>
          <w:szCs w:val="27"/>
          <w:lang w:eastAsia="ru-RU"/>
        </w:rPr>
        <w:t> д.м.н., заведующий отделением клинической онкологии ФГБУ «НМИЦ ДГОИ им.Дмитрия Рогачева» Минздрава России.</w:t>
      </w:r>
    </w:p>
    <w:p w:rsidR="00BA0355" w:rsidRPr="00BA0355" w:rsidRDefault="00BA0355" w:rsidP="00BA0355">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Рабаева Лилия Леонидовна,</w:t>
      </w:r>
      <w:r w:rsidRPr="00BA0355">
        <w:rPr>
          <w:rFonts w:ascii="Times New Roman" w:eastAsia="Times New Roman" w:hAnsi="Times New Roman" w:cs="Times New Roman"/>
          <w:color w:val="222222"/>
          <w:spacing w:val="4"/>
          <w:sz w:val="27"/>
          <w:szCs w:val="27"/>
          <w:lang w:eastAsia="ru-RU"/>
        </w:rPr>
        <w:t> к.м.н., заведующий отделением онкологии и гематологии старшего возраста ФГБУ «НМИЦ ДГОИ им.Дмитрия Рогачева» Минздрава России.</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BA0355" w:rsidRPr="00BA0355" w:rsidRDefault="00BA0355" w:rsidP="00BA0355">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Невольских А.А.,</w:t>
      </w:r>
      <w:r w:rsidRPr="00BA0355">
        <w:rPr>
          <w:rFonts w:ascii="Times New Roman" w:eastAsia="Times New Roman" w:hAnsi="Times New Roman" w:cs="Times New Roman"/>
          <w:color w:val="222222"/>
          <w:spacing w:val="4"/>
          <w:sz w:val="27"/>
          <w:szCs w:val="27"/>
          <w:lang w:eastAsia="ru-RU"/>
        </w:rPr>
        <w:t> д.м.н., заместитель директора по лечебной работе МРНЦ им. А.Ф. Цыба – филиала ФГБУ «НМИЦ радиологии» Минздрава России.</w:t>
      </w:r>
    </w:p>
    <w:p w:rsidR="00BA0355" w:rsidRPr="00BA0355" w:rsidRDefault="00BA0355" w:rsidP="00BA0355">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Иванов С.А., </w:t>
      </w:r>
      <w:r w:rsidRPr="00BA0355">
        <w:rPr>
          <w:rFonts w:ascii="Times New Roman" w:eastAsia="Times New Roman" w:hAnsi="Times New Roman" w:cs="Times New Roman"/>
          <w:color w:val="222222"/>
          <w:spacing w:val="4"/>
          <w:sz w:val="27"/>
          <w:szCs w:val="27"/>
          <w:lang w:eastAsia="ru-RU"/>
        </w:rPr>
        <w:t>проф. РАН, д.м.н., директор МРНЦ им. А.Ф. Цыба – филиала ФГБУ «НМИЦ радиологии» Минздрава России.</w:t>
      </w:r>
    </w:p>
    <w:p w:rsidR="00BA0355" w:rsidRPr="00BA0355" w:rsidRDefault="00BA0355" w:rsidP="00BA0355">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Хайлова Ж.В.,</w:t>
      </w:r>
      <w:r w:rsidRPr="00BA0355">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BA0355" w:rsidRPr="00BA0355" w:rsidRDefault="00BA0355" w:rsidP="00BA0355">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Геворкян Т.Г., </w:t>
      </w:r>
      <w:r w:rsidRPr="00BA0355">
        <w:rPr>
          <w:rFonts w:ascii="Times New Roman" w:eastAsia="Times New Roman" w:hAnsi="Times New Roman" w:cs="Times New Roman"/>
          <w:color w:val="222222"/>
          <w:spacing w:val="4"/>
          <w:sz w:val="27"/>
          <w:szCs w:val="27"/>
          <w:lang w:eastAsia="ru-RU"/>
        </w:rPr>
        <w:t>заместитель директора НИИ клинической и экспериментальной радиологии ФГБУ «НМИЦ онкологии им. Н.Н. Блохина» Минздрава России.</w:t>
      </w:r>
    </w:p>
    <w:p w:rsidR="00BA0355" w:rsidRPr="00BA0355" w:rsidRDefault="00BA0355" w:rsidP="00BA0355">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Литвинов Д.В.,</w:t>
      </w:r>
      <w:r w:rsidRPr="00BA0355">
        <w:rPr>
          <w:rFonts w:ascii="Times New Roman" w:eastAsia="Times New Roman" w:hAnsi="Times New Roman" w:cs="Times New Roman"/>
          <w:color w:val="222222"/>
          <w:spacing w:val="4"/>
          <w:sz w:val="27"/>
          <w:szCs w:val="27"/>
          <w:lang w:eastAsia="ru-RU"/>
        </w:rPr>
        <w:t> д.м.н., заместитель генерального директора по лечебной работе – главный врач ФГБУ «НМИЦ ДГОИ им.Дмитрия Рогачева»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Конфликта интересов нет.</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A0355" w:rsidRPr="00BA0355" w:rsidRDefault="00BA0355" w:rsidP="00BA035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Врачи-онкологи.</w:t>
      </w:r>
    </w:p>
    <w:p w:rsidR="00BA0355" w:rsidRPr="00BA0355" w:rsidRDefault="00BA0355" w:rsidP="00BA035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Врачи-детские онкологи</w:t>
      </w:r>
    </w:p>
    <w:p w:rsidR="00BA0355" w:rsidRPr="00BA0355" w:rsidRDefault="00BA0355" w:rsidP="00BA035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Врачи-хирурги.</w:t>
      </w:r>
    </w:p>
    <w:p w:rsidR="00BA0355" w:rsidRPr="00BA0355" w:rsidRDefault="00BA0355" w:rsidP="00BA035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Врачи-детские хирурги.</w:t>
      </w:r>
    </w:p>
    <w:p w:rsidR="00BA0355" w:rsidRPr="00BA0355" w:rsidRDefault="00BA0355" w:rsidP="00BA035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Врачи-радиологи.</w:t>
      </w:r>
    </w:p>
    <w:p w:rsidR="00BA0355" w:rsidRPr="00BA0355" w:rsidRDefault="00BA0355" w:rsidP="00BA035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Врачи-генетики.</w:t>
      </w:r>
    </w:p>
    <w:p w:rsidR="00BA0355" w:rsidRPr="00BA0355" w:rsidRDefault="00BA0355" w:rsidP="00BA035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BA0355" w:rsidRPr="00BA0355" w:rsidRDefault="00BA0355" w:rsidP="00BA035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BA0355">
        <w:rPr>
          <w:rFonts w:ascii="Times New Roman" w:eastAsia="Times New Roman" w:hAnsi="Times New Roman" w:cs="Times New Roman"/>
          <w:color w:val="222222"/>
          <w:spacing w:val="4"/>
          <w:sz w:val="27"/>
          <w:szCs w:val="27"/>
          <w:lang w:eastAsia="ru-RU"/>
        </w:rPr>
        <w:t xml:space="preserve">поиск в электронных базах данных; анализ современных научных разработок по </w:t>
      </w:r>
      <w:r w:rsidRPr="00BA0355">
        <w:rPr>
          <w:rFonts w:ascii="Times New Roman" w:eastAsia="Times New Roman" w:hAnsi="Times New Roman" w:cs="Times New Roman"/>
          <w:color w:val="222222"/>
          <w:spacing w:val="4"/>
          <w:sz w:val="27"/>
          <w:szCs w:val="27"/>
          <w:lang w:eastAsia="ru-RU"/>
        </w:rPr>
        <w:lastRenderedPageBreak/>
        <w:t>проблеме в Российской Федерации (РФ) и за рубежом; обобщение практического опыта российских и зарубежных специалистов.</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Таблица П1.</w:t>
      </w:r>
      <w:r w:rsidRPr="00BA035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A0355" w:rsidRPr="00BA0355" w:rsidTr="00BA035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Расшифровка</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Систематические обзоры исследований с контролем референсным методом</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или систематический обзор рандомизированных клинических исследований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 применением мета-анализа.</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Несравнительные исследования, описание клинического случая.</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Таблица П2.</w:t>
      </w:r>
      <w:r w:rsidRPr="00BA035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A0355" w:rsidRPr="00BA0355" w:rsidTr="00BA035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Расшифровка</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Систематический обзор рандомизированных клинических исследований</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 применением мета-анализа.</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Таблица П3.</w:t>
      </w:r>
      <w:r w:rsidRPr="00BA0355">
        <w:rPr>
          <w:rFonts w:ascii="Times New Roman" w:eastAsia="Times New Roman" w:hAnsi="Times New Roman" w:cs="Times New Roman"/>
          <w:color w:val="222222"/>
          <w:spacing w:val="4"/>
          <w:sz w:val="27"/>
          <w:szCs w:val="27"/>
          <w:lang w:eastAsia="ru-RU"/>
        </w:rPr>
        <w:t xml:space="preserve">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w:t>
      </w:r>
      <w:r w:rsidRPr="00BA0355">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BA0355" w:rsidRPr="00BA0355" w:rsidTr="00BA035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Расшифровка</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w:t>
      </w:r>
      <w:r w:rsidRPr="00BA0355">
        <w:rPr>
          <w:rFonts w:ascii="Times New Roman" w:eastAsia="Times New Roman" w:hAnsi="Times New Roman" w:cs="Times New Roman"/>
          <w:color w:val="222222"/>
          <w:spacing w:val="4"/>
          <w:sz w:val="27"/>
          <w:szCs w:val="27"/>
          <w:lang w:eastAsia="ru-RU"/>
        </w:rPr>
        <w:t> консенсус экспертов.</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Экономический анализ. </w:t>
      </w:r>
      <w:r w:rsidRPr="00BA0355">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Метод валидизации рекомендаций:</w:t>
      </w:r>
    </w:p>
    <w:p w:rsidR="00BA0355" w:rsidRPr="00BA0355" w:rsidRDefault="00BA0355" w:rsidP="00BA0355">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Внешняя экспертная оценка.</w:t>
      </w:r>
    </w:p>
    <w:p w:rsidR="00BA0355" w:rsidRPr="00BA0355" w:rsidRDefault="00BA0355" w:rsidP="00BA0355">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Внутренняя экспертная оценка.</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Описание метода валидизации рекомендаций. </w:t>
      </w:r>
      <w:r w:rsidRPr="00BA0355">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которых попросили прокомментировать, прежде всего, насколько интерпретация доказательств, лежащих в основе рекомендаций, доступна для понимания.</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Получены комментарии врачей – детских онкологов первичного звена в отношении доходчивости изложения рекомендаций и их оценка важности рекомендаций как рабочего инструмента повседневной практики.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регистрировались вносимые в результате этого изменения в рекомендации. Если же изменения не вносились, то регистрировались причины отказа от внесения изменений.</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Консультации и экспертная оценка: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Приложение А3. Справочные материалы</w:t>
      </w:r>
    </w:p>
    <w:p w:rsidR="00BA0355" w:rsidRPr="00BA0355" w:rsidRDefault="00BA0355" w:rsidP="00BA035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Федеральный закон от 21 ноября 2011 г. N 323-ФЗ "Об основах охраны здоровья граждан в Российской Федерации". </w:t>
      </w:r>
    </w:p>
    <w:p w:rsidR="00BA0355" w:rsidRPr="00BA0355" w:rsidRDefault="00BA0355" w:rsidP="00BA035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Приказ Минздрава России от 19.02.2021 N 116н (ред. от 24.01.2022) "Об утверждении Порядка оказания медицинской помощи взрослому населению при онкологических заболеваниях" (Зарегистрировано в Минюсте России 01.04.2021 N 62964)</w:t>
      </w:r>
    </w:p>
    <w:p w:rsidR="00BA0355" w:rsidRPr="00BA0355" w:rsidRDefault="00BA0355" w:rsidP="00BA035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Приказ Минздрава России от 13.10.2017 № 804н (ред. от 16.04.2019) "Об утверждении номенклатуры медицинских услуг" (Зарегистрировано в Минюсте России 07.11.2017 № 48808)</w:t>
      </w:r>
    </w:p>
    <w:p w:rsidR="00BA0355" w:rsidRPr="00BA0355" w:rsidRDefault="00BA0355" w:rsidP="00BA035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Письмо Федерального фонда обязательного медицинского страхования от 23.04.2019 № 5071/26-2/и. http://www.ffoms.ru/documents/the-orders-oms/.</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Приложение Б. Алгоритмы действий врача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Учитывая отсутствие первичных локализаций, алгоритм действий врача носит индивидуальный характер.</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Приложение В. Информация для пациента</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lastRenderedPageBreak/>
        <w:t>С учетом отсутствия первичных локализаций, рекомендации пациенту даются в зависимости от выбранного врачом алгоритма лечения и носят индивидуальный характер.</w:t>
      </w:r>
    </w:p>
    <w:p w:rsidR="00BA0355" w:rsidRPr="00BA0355" w:rsidRDefault="00BA0355" w:rsidP="00BA035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355">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Название на русском языке: Шкала оценки тяжести состояния пациента по версии ВОЗ/ECOG</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Оригинальное название: The Eastern Cooperative Oncology Group/World Health Organization Performance Status (ECOG/WHO PS)</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t>
      </w:r>
      <w:hyperlink r:id="rId17" w:history="1">
        <w:r w:rsidRPr="00BA0355">
          <w:rPr>
            <w:rFonts w:ascii="Times New Roman" w:eastAsia="Times New Roman" w:hAnsi="Times New Roman" w:cs="Times New Roman"/>
            <w:b/>
            <w:bCs/>
            <w:color w:val="0000FF"/>
            <w:spacing w:val="4"/>
            <w:sz w:val="27"/>
            <w:szCs w:val="27"/>
            <w:u w:val="single"/>
            <w:lang w:eastAsia="ru-RU"/>
          </w:rPr>
          <w:t>https://ecog-acrin.org/resources/ecog-performance-status</w:t>
        </w:r>
      </w:hyperlink>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Oken MM, Creech RH, Tormey DC, Horton J, Davis TE, McFadden ET, Carbone PP: Toxicity and response criteria of the Eastern Cooperative Oncology Group. Am J Clin Oncol 1982, 5(6):649-655</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Тип: шкала оценки</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1069"/>
        <w:gridCol w:w="20531"/>
      </w:tblGrid>
      <w:tr w:rsidR="00BA0355" w:rsidRPr="00BA0355" w:rsidTr="00BA035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Описание</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Пациент полностью активен, способен выполнять все, как и до заболевания (90–100 % по шкале Карновского)</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 по шкале Карновского)</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 (50–60 % по шкале Карновского)</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 (30–40 % по шкале Карновского)</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 по шкале Карновского)</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Смерть</w:t>
            </w:r>
          </w:p>
        </w:tc>
      </w:tr>
    </w:tbl>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BA0355" w:rsidRPr="00BA0355" w:rsidRDefault="00BA0355" w:rsidP="00BA035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b/>
          <w:bCs/>
          <w:color w:val="222222"/>
          <w:spacing w:val="4"/>
          <w:sz w:val="27"/>
          <w:szCs w:val="27"/>
          <w:lang w:eastAsia="ru-RU"/>
        </w:rPr>
        <w:t>Критерии оценки ответа солидных опухолей на лечение по RECIST 1.1 (Response Evaluation Criteria in Solid Tumors)</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Название на русском языке: Критерии оценки эффективности лечения при солидных опухолях</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Оригинальное название: Response Evaluation Criteria In Solid Tumours (version 1.1)</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Источник: Eisenhauer E. A., Therasse P., Bogaerts J., Schwartz L. H., Sargent D., Ford R. et al. New response evaluation criteria in solid tumours: revised RECIST guideline (version 1.1). European Journal of Cancer. 2009. 45 (2): 228–247. Epub 23 December 2008</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Назначение: оценка ответа на противоопухолевое лечение</w:t>
      </w:r>
    </w:p>
    <w:p w:rsidR="00BA0355" w:rsidRPr="00BA0355" w:rsidRDefault="00BA0355" w:rsidP="00BA035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355">
        <w:rPr>
          <w:rFonts w:ascii="Times New Roman" w:eastAsia="Times New Roman" w:hAnsi="Times New Roman" w:cs="Times New Roman"/>
          <w:color w:val="222222"/>
          <w:spacing w:val="4"/>
          <w:sz w:val="27"/>
          <w:szCs w:val="27"/>
          <w:lang w:eastAsia="ru-RU"/>
        </w:rPr>
        <w:t>Содержание (шаблон) и ключи (интерпретация):</w:t>
      </w:r>
    </w:p>
    <w:tbl>
      <w:tblPr>
        <w:tblW w:w="21600" w:type="dxa"/>
        <w:tblCellMar>
          <w:left w:w="0" w:type="dxa"/>
          <w:right w:w="0" w:type="dxa"/>
        </w:tblCellMar>
        <w:tblLook w:val="04A0" w:firstRow="1" w:lastRow="0" w:firstColumn="1" w:lastColumn="0" w:noHBand="0" w:noVBand="1"/>
      </w:tblPr>
      <w:tblGrid>
        <w:gridCol w:w="5241"/>
        <w:gridCol w:w="16359"/>
      </w:tblGrid>
      <w:tr w:rsidR="00BA0355" w:rsidRPr="00BA0355" w:rsidTr="00BA0355">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Таблица . Критерии оценки ответа целевых и нецелевых очагов</w:t>
            </w:r>
          </w:p>
        </w:tc>
      </w:tr>
      <w:tr w:rsidR="00BA0355" w:rsidRPr="00BA0355" w:rsidTr="00BA035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b/>
                <w:bCs/>
                <w:sz w:val="27"/>
                <w:szCs w:val="27"/>
                <w:lang w:eastAsia="ru-RU"/>
              </w:rPr>
              <w:t>Целевые очаги</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i/>
                <w:iCs/>
                <w:color w:val="333333"/>
                <w:sz w:val="27"/>
                <w:szCs w:val="27"/>
                <w:lang w:eastAsia="ru-RU"/>
              </w:rPr>
              <w:t>Полный ответ (ПО)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исчезновение всех очагов и патологических лимфоузлов</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(размер лимфатических узлов по короткой оси менее 10 мм)</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i/>
                <w:iCs/>
                <w:color w:val="333333"/>
                <w:sz w:val="27"/>
                <w:szCs w:val="27"/>
                <w:lang w:eastAsia="ru-RU"/>
              </w:rPr>
              <w:t>Частичный ответ (ЧО)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уменьшение суммы максимальных диаметров на ≥30%</w:t>
            </w:r>
            <w:r w:rsidRPr="00BA0355">
              <w:rPr>
                <w:rFonts w:ascii="Verdana" w:eastAsia="Times New Roman" w:hAnsi="Verdana" w:cs="Times New Roman"/>
                <w:b/>
                <w:bCs/>
                <w:sz w:val="27"/>
                <w:szCs w:val="27"/>
                <w:lang w:eastAsia="ru-RU"/>
              </w:rPr>
              <w:t> по</w:t>
            </w:r>
            <w:r w:rsidRPr="00BA0355">
              <w:rPr>
                <w:rFonts w:ascii="Verdana" w:eastAsia="Times New Roman" w:hAnsi="Verdana" w:cs="Times New Roman"/>
                <w:sz w:val="27"/>
                <w:szCs w:val="27"/>
                <w:lang w:eastAsia="ru-RU"/>
              </w:rPr>
              <w:t> сравнению с исходным исследованием</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i/>
                <w:iCs/>
                <w:color w:val="333333"/>
                <w:sz w:val="27"/>
                <w:szCs w:val="27"/>
                <w:lang w:eastAsia="ru-RU"/>
              </w:rPr>
              <w:t>Стабилизация заболевания (СЗ)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отсутствие достаточного уменьшения или увеличения суммы диаметров для отнесения к частичному ответу или прогрессированию</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i/>
                <w:iCs/>
                <w:color w:val="333333"/>
                <w:sz w:val="27"/>
                <w:szCs w:val="27"/>
                <w:lang w:eastAsia="ru-RU"/>
              </w:rPr>
              <w:t>Прогрессирование заболевания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numPr>
                <w:ilvl w:val="0"/>
                <w:numId w:val="67"/>
              </w:numPr>
              <w:spacing w:after="0" w:line="240" w:lineRule="atLeast"/>
              <w:ind w:left="315"/>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увеличение суммы наибольших размеров не менее чем на 20 % (абсолютное увеличение должно быть не менее 5мм) по сравнению с временной точкой, имеющей наименьшую сумму наибольших размеров (надир)</w:t>
            </w:r>
          </w:p>
          <w:p w:rsidR="00BA0355" w:rsidRPr="00BA0355" w:rsidRDefault="00BA0355" w:rsidP="00BA0355">
            <w:pPr>
              <w:numPr>
                <w:ilvl w:val="0"/>
                <w:numId w:val="67"/>
              </w:numPr>
              <w:spacing w:after="0" w:line="240" w:lineRule="atLeast"/>
              <w:ind w:left="315"/>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появление новых очагов.</w:t>
            </w:r>
          </w:p>
        </w:tc>
      </w:tr>
      <w:tr w:rsidR="00BA0355" w:rsidRPr="00BA0355" w:rsidTr="00BA035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b/>
                <w:bCs/>
                <w:sz w:val="27"/>
                <w:szCs w:val="27"/>
                <w:lang w:eastAsia="ru-RU"/>
              </w:rPr>
              <w:t>Нецелевые очаги</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i/>
                <w:iCs/>
                <w:color w:val="333333"/>
                <w:sz w:val="27"/>
                <w:szCs w:val="27"/>
                <w:lang w:eastAsia="ru-RU"/>
              </w:rPr>
              <w:t>Полный ответ (ПО)</w:t>
            </w:r>
            <w:r w:rsidRPr="00BA035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исчезновение всех нецелевых образований</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i/>
                <w:iCs/>
                <w:color w:val="333333"/>
                <w:sz w:val="27"/>
                <w:szCs w:val="27"/>
                <w:lang w:eastAsia="ru-RU"/>
              </w:rPr>
              <w:lastRenderedPageBreak/>
              <w:t>Прогрессирование заболевания (ПЗ)</w:t>
            </w:r>
          </w:p>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numPr>
                <w:ilvl w:val="0"/>
                <w:numId w:val="68"/>
              </w:numPr>
              <w:spacing w:after="0" w:line="240" w:lineRule="atLeast"/>
              <w:ind w:left="315"/>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«безусловное прогрессирование» имеющихся нецелевых очагов</w:t>
            </w:r>
          </w:p>
          <w:p w:rsidR="00BA0355" w:rsidRPr="00BA0355" w:rsidRDefault="00BA0355" w:rsidP="00BA0355">
            <w:pPr>
              <w:numPr>
                <w:ilvl w:val="0"/>
                <w:numId w:val="68"/>
              </w:numPr>
              <w:spacing w:after="0" w:line="240" w:lineRule="atLeast"/>
              <w:ind w:left="315"/>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появление новых очагов</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i/>
                <w:iCs/>
                <w:color w:val="333333"/>
                <w:sz w:val="27"/>
                <w:szCs w:val="27"/>
                <w:lang w:eastAsia="ru-RU"/>
              </w:rPr>
              <w:t>Не полный ответ и не прогрессирование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наличие одного или нескольких нецелевых очагов и/или поддержание уровня опухолевого маркера выше нормальных пределов</w:t>
            </w:r>
          </w:p>
        </w:tc>
      </w:tr>
    </w:tbl>
    <w:p w:rsidR="00BA0355" w:rsidRPr="00BA0355" w:rsidRDefault="00BA0355" w:rsidP="00BA0355">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5445"/>
        <w:gridCol w:w="6205"/>
        <w:gridCol w:w="4697"/>
        <w:gridCol w:w="5253"/>
      </w:tblGrid>
      <w:tr w:rsidR="00BA0355" w:rsidRPr="00BA0355" w:rsidTr="00BA0355">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Таблица . Оценка ответа опухоли по критериям RECIST 1.1</w:t>
            </w:r>
          </w:p>
          <w:p w:rsidR="00BA0355" w:rsidRPr="00BA0355" w:rsidRDefault="00BA0355" w:rsidP="00BA0355">
            <w:pPr>
              <w:spacing w:after="0" w:line="240" w:lineRule="atLeast"/>
              <w:jc w:val="both"/>
              <w:rPr>
                <w:rFonts w:ascii="Verdana" w:eastAsia="Times New Roman" w:hAnsi="Verdana" w:cs="Times New Roman"/>
                <w:b/>
                <w:bCs/>
                <w:sz w:val="27"/>
                <w:szCs w:val="27"/>
                <w:lang w:eastAsia="ru-RU"/>
              </w:rPr>
            </w:pPr>
            <w:r w:rsidRPr="00BA0355">
              <w:rPr>
                <w:rFonts w:ascii="Verdana" w:eastAsia="Times New Roman" w:hAnsi="Verdana" w:cs="Times New Roman"/>
                <w:b/>
                <w:bCs/>
                <w:sz w:val="27"/>
                <w:szCs w:val="27"/>
                <w:lang w:eastAsia="ru-RU"/>
              </w:rPr>
              <w:t> </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b/>
                <w:bCs/>
                <w:sz w:val="27"/>
                <w:szCs w:val="27"/>
                <w:lang w:eastAsia="ru-RU"/>
              </w:rPr>
              <w:t>Целевые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b/>
                <w:bCs/>
                <w:sz w:val="27"/>
                <w:szCs w:val="27"/>
                <w:lang w:eastAsia="ru-RU"/>
              </w:rPr>
              <w:t>Нецелевые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b/>
                <w:bCs/>
                <w:sz w:val="27"/>
                <w:szCs w:val="27"/>
                <w:lang w:eastAsia="ru-RU"/>
              </w:rPr>
              <w:t>Новые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b/>
                <w:bCs/>
                <w:sz w:val="27"/>
                <w:szCs w:val="27"/>
                <w:lang w:eastAsia="ru-RU"/>
              </w:rPr>
              <w:t>Ответ опухоли</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ПО</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 ПО не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ЧО</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ЧО</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СЗ</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Любое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 или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ПЗ</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Любое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 или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ПЗ</w:t>
            </w:r>
          </w:p>
        </w:tc>
      </w:tr>
      <w:tr w:rsidR="00BA0355" w:rsidRPr="00BA0355" w:rsidTr="00BA035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Любое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Любое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ПЗ</w:t>
            </w:r>
          </w:p>
        </w:tc>
      </w:tr>
      <w:tr w:rsidR="00BA0355" w:rsidRPr="00BA0355" w:rsidTr="00BA0355">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355" w:rsidRPr="00BA0355" w:rsidRDefault="00BA0355" w:rsidP="00BA0355">
            <w:pPr>
              <w:spacing w:after="0" w:line="240" w:lineRule="atLeast"/>
              <w:jc w:val="both"/>
              <w:rPr>
                <w:rFonts w:ascii="Verdana" w:eastAsia="Times New Roman" w:hAnsi="Verdana" w:cs="Times New Roman"/>
                <w:sz w:val="27"/>
                <w:szCs w:val="27"/>
                <w:lang w:eastAsia="ru-RU"/>
              </w:rPr>
            </w:pPr>
            <w:r w:rsidRPr="00BA0355">
              <w:rPr>
                <w:rFonts w:ascii="Verdana" w:eastAsia="Times New Roman" w:hAnsi="Verdana" w:cs="Times New Roman"/>
                <w:sz w:val="27"/>
                <w:szCs w:val="27"/>
                <w:lang w:eastAsia="ru-RU"/>
              </w:rPr>
              <w:t>ПО – полный ответ; ЧО – частичный ответ; СЗ – стабилизация заболевания; ПЗ – прогрессирование заболевания</w:t>
            </w:r>
          </w:p>
        </w:tc>
      </w:tr>
    </w:tbl>
    <w:p w:rsidR="00F05D33" w:rsidRDefault="00F05D33">
      <w:bookmarkStart w:id="3" w:name="_GoBack"/>
      <w:bookmarkEnd w:id="3"/>
    </w:p>
    <w:sectPr w:rsidR="00F05D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0EBE"/>
    <w:multiLevelType w:val="multilevel"/>
    <w:tmpl w:val="5D50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15906"/>
    <w:multiLevelType w:val="multilevel"/>
    <w:tmpl w:val="F556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3B66B6"/>
    <w:multiLevelType w:val="multilevel"/>
    <w:tmpl w:val="5B9CD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6B11E5"/>
    <w:multiLevelType w:val="multilevel"/>
    <w:tmpl w:val="76F2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180E6A"/>
    <w:multiLevelType w:val="multilevel"/>
    <w:tmpl w:val="68AE6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CC22F7"/>
    <w:multiLevelType w:val="multilevel"/>
    <w:tmpl w:val="0A6E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4376EA"/>
    <w:multiLevelType w:val="multilevel"/>
    <w:tmpl w:val="80C46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611EA4"/>
    <w:multiLevelType w:val="multilevel"/>
    <w:tmpl w:val="5AEA4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4544CE"/>
    <w:multiLevelType w:val="multilevel"/>
    <w:tmpl w:val="98DC9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561D03"/>
    <w:multiLevelType w:val="multilevel"/>
    <w:tmpl w:val="89CA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51334B"/>
    <w:multiLevelType w:val="multilevel"/>
    <w:tmpl w:val="1D3E4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D21B08"/>
    <w:multiLevelType w:val="multilevel"/>
    <w:tmpl w:val="58008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E55FBF"/>
    <w:multiLevelType w:val="multilevel"/>
    <w:tmpl w:val="D3A2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306BA8"/>
    <w:multiLevelType w:val="multilevel"/>
    <w:tmpl w:val="9EC0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1F6496"/>
    <w:multiLevelType w:val="multilevel"/>
    <w:tmpl w:val="34E21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9E4D1F"/>
    <w:multiLevelType w:val="multilevel"/>
    <w:tmpl w:val="D8CA4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0F45C6"/>
    <w:multiLevelType w:val="multilevel"/>
    <w:tmpl w:val="14A8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5E733D"/>
    <w:multiLevelType w:val="multilevel"/>
    <w:tmpl w:val="5A48D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729E"/>
    <w:multiLevelType w:val="multilevel"/>
    <w:tmpl w:val="CEFC4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4A39BE"/>
    <w:multiLevelType w:val="multilevel"/>
    <w:tmpl w:val="F7A29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62777F"/>
    <w:multiLevelType w:val="multilevel"/>
    <w:tmpl w:val="4B406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5723F4C"/>
    <w:multiLevelType w:val="multilevel"/>
    <w:tmpl w:val="27FC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E7147A"/>
    <w:multiLevelType w:val="multilevel"/>
    <w:tmpl w:val="A0066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7E95854"/>
    <w:multiLevelType w:val="multilevel"/>
    <w:tmpl w:val="95D0C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0E69E5"/>
    <w:multiLevelType w:val="multilevel"/>
    <w:tmpl w:val="A122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E17F71"/>
    <w:multiLevelType w:val="multilevel"/>
    <w:tmpl w:val="D264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6B3626"/>
    <w:multiLevelType w:val="multilevel"/>
    <w:tmpl w:val="1FBE0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975346"/>
    <w:multiLevelType w:val="multilevel"/>
    <w:tmpl w:val="EE76D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DF728E9"/>
    <w:multiLevelType w:val="multilevel"/>
    <w:tmpl w:val="5B8C7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17E74E5"/>
    <w:multiLevelType w:val="multilevel"/>
    <w:tmpl w:val="90660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18D2324"/>
    <w:multiLevelType w:val="multilevel"/>
    <w:tmpl w:val="AAC6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3130D72"/>
    <w:multiLevelType w:val="multilevel"/>
    <w:tmpl w:val="F5ECF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6175DC4"/>
    <w:multiLevelType w:val="multilevel"/>
    <w:tmpl w:val="CCA8C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7D82022"/>
    <w:multiLevelType w:val="multilevel"/>
    <w:tmpl w:val="DEA4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9A64AD1"/>
    <w:multiLevelType w:val="multilevel"/>
    <w:tmpl w:val="FAEA6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A440AC7"/>
    <w:multiLevelType w:val="multilevel"/>
    <w:tmpl w:val="373A3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DC4899"/>
    <w:multiLevelType w:val="multilevel"/>
    <w:tmpl w:val="9C32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D412DFC"/>
    <w:multiLevelType w:val="multilevel"/>
    <w:tmpl w:val="AD3C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B26882"/>
    <w:multiLevelType w:val="multilevel"/>
    <w:tmpl w:val="04442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33056BA"/>
    <w:multiLevelType w:val="multilevel"/>
    <w:tmpl w:val="EE725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48B543F"/>
    <w:multiLevelType w:val="multilevel"/>
    <w:tmpl w:val="70ACE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7A21A8"/>
    <w:multiLevelType w:val="multilevel"/>
    <w:tmpl w:val="A88A2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7A675A1"/>
    <w:multiLevelType w:val="multilevel"/>
    <w:tmpl w:val="01DA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7BB236B"/>
    <w:multiLevelType w:val="multilevel"/>
    <w:tmpl w:val="0A76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9033FB3"/>
    <w:multiLevelType w:val="multilevel"/>
    <w:tmpl w:val="DCC6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B430346"/>
    <w:multiLevelType w:val="multilevel"/>
    <w:tmpl w:val="7332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2361929"/>
    <w:multiLevelType w:val="multilevel"/>
    <w:tmpl w:val="CA42D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3A53886"/>
    <w:multiLevelType w:val="multilevel"/>
    <w:tmpl w:val="41085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5920822"/>
    <w:multiLevelType w:val="multilevel"/>
    <w:tmpl w:val="4D66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85045DD"/>
    <w:multiLevelType w:val="multilevel"/>
    <w:tmpl w:val="01902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9C51C9D"/>
    <w:multiLevelType w:val="multilevel"/>
    <w:tmpl w:val="D0DAF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3E365F"/>
    <w:multiLevelType w:val="multilevel"/>
    <w:tmpl w:val="17CC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1543D5"/>
    <w:multiLevelType w:val="multilevel"/>
    <w:tmpl w:val="F63CD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F42426E"/>
    <w:multiLevelType w:val="multilevel"/>
    <w:tmpl w:val="758C1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38F2E82"/>
    <w:multiLevelType w:val="multilevel"/>
    <w:tmpl w:val="B544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5536AAD"/>
    <w:multiLevelType w:val="multilevel"/>
    <w:tmpl w:val="7D14C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5CD415E"/>
    <w:multiLevelType w:val="multilevel"/>
    <w:tmpl w:val="EF565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657650B"/>
    <w:multiLevelType w:val="multilevel"/>
    <w:tmpl w:val="605C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7CA0A25"/>
    <w:multiLevelType w:val="multilevel"/>
    <w:tmpl w:val="E1CA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DE73D5"/>
    <w:multiLevelType w:val="multilevel"/>
    <w:tmpl w:val="F1AA8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7054DF"/>
    <w:multiLevelType w:val="multilevel"/>
    <w:tmpl w:val="56F0B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41F1CA0"/>
    <w:multiLevelType w:val="multilevel"/>
    <w:tmpl w:val="DD28F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76C41CB"/>
    <w:multiLevelType w:val="multilevel"/>
    <w:tmpl w:val="8D6E5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88673C8"/>
    <w:multiLevelType w:val="multilevel"/>
    <w:tmpl w:val="402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AD05CA8"/>
    <w:multiLevelType w:val="multilevel"/>
    <w:tmpl w:val="E6D07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E735136"/>
    <w:multiLevelType w:val="multilevel"/>
    <w:tmpl w:val="73A27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F5405F1"/>
    <w:multiLevelType w:val="multilevel"/>
    <w:tmpl w:val="2514E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F7A35DE"/>
    <w:multiLevelType w:val="multilevel"/>
    <w:tmpl w:val="712E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0"/>
  </w:num>
  <w:num w:numId="3">
    <w:abstractNumId w:val="22"/>
  </w:num>
  <w:num w:numId="4">
    <w:abstractNumId w:val="58"/>
  </w:num>
  <w:num w:numId="5">
    <w:abstractNumId w:val="8"/>
  </w:num>
  <w:num w:numId="6">
    <w:abstractNumId w:val="63"/>
  </w:num>
  <w:num w:numId="7">
    <w:abstractNumId w:val="23"/>
  </w:num>
  <w:num w:numId="8">
    <w:abstractNumId w:val="31"/>
  </w:num>
  <w:num w:numId="9">
    <w:abstractNumId w:val="39"/>
  </w:num>
  <w:num w:numId="10">
    <w:abstractNumId w:val="27"/>
  </w:num>
  <w:num w:numId="11">
    <w:abstractNumId w:val="0"/>
  </w:num>
  <w:num w:numId="12">
    <w:abstractNumId w:val="42"/>
  </w:num>
  <w:num w:numId="13">
    <w:abstractNumId w:val="57"/>
  </w:num>
  <w:num w:numId="14">
    <w:abstractNumId w:val="53"/>
  </w:num>
  <w:num w:numId="15">
    <w:abstractNumId w:val="48"/>
  </w:num>
  <w:num w:numId="16">
    <w:abstractNumId w:val="16"/>
  </w:num>
  <w:num w:numId="17">
    <w:abstractNumId w:val="49"/>
  </w:num>
  <w:num w:numId="18">
    <w:abstractNumId w:val="29"/>
  </w:num>
  <w:num w:numId="19">
    <w:abstractNumId w:val="35"/>
  </w:num>
  <w:num w:numId="20">
    <w:abstractNumId w:val="45"/>
  </w:num>
  <w:num w:numId="21">
    <w:abstractNumId w:val="61"/>
  </w:num>
  <w:num w:numId="22">
    <w:abstractNumId w:val="34"/>
  </w:num>
  <w:num w:numId="23">
    <w:abstractNumId w:val="28"/>
  </w:num>
  <w:num w:numId="24">
    <w:abstractNumId w:val="50"/>
  </w:num>
  <w:num w:numId="25">
    <w:abstractNumId w:val="55"/>
  </w:num>
  <w:num w:numId="26">
    <w:abstractNumId w:val="40"/>
  </w:num>
  <w:num w:numId="27">
    <w:abstractNumId w:val="3"/>
  </w:num>
  <w:num w:numId="28">
    <w:abstractNumId w:val="54"/>
  </w:num>
  <w:num w:numId="29">
    <w:abstractNumId w:val="30"/>
  </w:num>
  <w:num w:numId="30">
    <w:abstractNumId w:val="51"/>
  </w:num>
  <w:num w:numId="31">
    <w:abstractNumId w:val="36"/>
  </w:num>
  <w:num w:numId="32">
    <w:abstractNumId w:val="59"/>
  </w:num>
  <w:num w:numId="33">
    <w:abstractNumId w:val="64"/>
  </w:num>
  <w:num w:numId="34">
    <w:abstractNumId w:val="24"/>
  </w:num>
  <w:num w:numId="35">
    <w:abstractNumId w:val="5"/>
  </w:num>
  <w:num w:numId="36">
    <w:abstractNumId w:val="41"/>
  </w:num>
  <w:num w:numId="37">
    <w:abstractNumId w:val="56"/>
  </w:num>
  <w:num w:numId="38">
    <w:abstractNumId w:val="1"/>
  </w:num>
  <w:num w:numId="39">
    <w:abstractNumId w:val="62"/>
  </w:num>
  <w:num w:numId="40">
    <w:abstractNumId w:val="43"/>
  </w:num>
  <w:num w:numId="41">
    <w:abstractNumId w:val="67"/>
  </w:num>
  <w:num w:numId="42">
    <w:abstractNumId w:val="32"/>
  </w:num>
  <w:num w:numId="43">
    <w:abstractNumId w:val="6"/>
  </w:num>
  <w:num w:numId="44">
    <w:abstractNumId w:val="66"/>
  </w:num>
  <w:num w:numId="45">
    <w:abstractNumId w:val="17"/>
  </w:num>
  <w:num w:numId="46">
    <w:abstractNumId w:val="38"/>
  </w:num>
  <w:num w:numId="47">
    <w:abstractNumId w:val="4"/>
  </w:num>
  <w:num w:numId="48">
    <w:abstractNumId w:val="37"/>
  </w:num>
  <w:num w:numId="49">
    <w:abstractNumId w:val="44"/>
  </w:num>
  <w:num w:numId="50">
    <w:abstractNumId w:val="65"/>
  </w:num>
  <w:num w:numId="51">
    <w:abstractNumId w:val="9"/>
  </w:num>
  <w:num w:numId="52">
    <w:abstractNumId w:val="21"/>
  </w:num>
  <w:num w:numId="53">
    <w:abstractNumId w:val="26"/>
  </w:num>
  <w:num w:numId="54">
    <w:abstractNumId w:val="19"/>
  </w:num>
  <w:num w:numId="55">
    <w:abstractNumId w:val="11"/>
  </w:num>
  <w:num w:numId="56">
    <w:abstractNumId w:val="46"/>
  </w:num>
  <w:num w:numId="57">
    <w:abstractNumId w:val="14"/>
  </w:num>
  <w:num w:numId="58">
    <w:abstractNumId w:val="47"/>
  </w:num>
  <w:num w:numId="59">
    <w:abstractNumId w:val="60"/>
  </w:num>
  <w:num w:numId="60">
    <w:abstractNumId w:val="15"/>
  </w:num>
  <w:num w:numId="61">
    <w:abstractNumId w:val="33"/>
  </w:num>
  <w:num w:numId="62">
    <w:abstractNumId w:val="2"/>
  </w:num>
  <w:num w:numId="63">
    <w:abstractNumId w:val="7"/>
  </w:num>
  <w:num w:numId="64">
    <w:abstractNumId w:val="52"/>
  </w:num>
  <w:num w:numId="65">
    <w:abstractNumId w:val="13"/>
  </w:num>
  <w:num w:numId="66">
    <w:abstractNumId w:val="18"/>
  </w:num>
  <w:num w:numId="67">
    <w:abstractNumId w:val="12"/>
  </w:num>
  <w:num w:numId="68">
    <w:abstractNumId w:val="2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A84"/>
    <w:rsid w:val="006B5A84"/>
    <w:rsid w:val="00BA0355"/>
    <w:rsid w:val="00F05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42AA08-9E53-4BC8-99D6-67303464E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A03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A035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A035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035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A035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A0355"/>
    <w:rPr>
      <w:rFonts w:ascii="Times New Roman" w:eastAsia="Times New Roman" w:hAnsi="Times New Roman" w:cs="Times New Roman"/>
      <w:b/>
      <w:bCs/>
      <w:sz w:val="27"/>
      <w:szCs w:val="27"/>
      <w:lang w:eastAsia="ru-RU"/>
    </w:rPr>
  </w:style>
  <w:style w:type="paragraph" w:customStyle="1" w:styleId="msonormal0">
    <w:name w:val="msonormal"/>
    <w:basedOn w:val="a"/>
    <w:rsid w:val="00BA03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A0355"/>
  </w:style>
  <w:style w:type="character" w:customStyle="1" w:styleId="titlename">
    <w:name w:val="title_name"/>
    <w:basedOn w:val="a0"/>
    <w:rsid w:val="00BA0355"/>
  </w:style>
  <w:style w:type="character" w:customStyle="1" w:styleId="titlecontent">
    <w:name w:val="title_content"/>
    <w:basedOn w:val="a0"/>
    <w:rsid w:val="00BA0355"/>
  </w:style>
  <w:style w:type="character" w:customStyle="1" w:styleId="titlenamecolumn">
    <w:name w:val="title_name_column"/>
    <w:basedOn w:val="a0"/>
    <w:rsid w:val="00BA0355"/>
  </w:style>
  <w:style w:type="character" w:customStyle="1" w:styleId="titlename1">
    <w:name w:val="title_name1"/>
    <w:basedOn w:val="a0"/>
    <w:rsid w:val="00BA0355"/>
  </w:style>
  <w:style w:type="character" w:customStyle="1" w:styleId="titlecontent1">
    <w:name w:val="title_content1"/>
    <w:basedOn w:val="a0"/>
    <w:rsid w:val="00BA0355"/>
  </w:style>
  <w:style w:type="character" w:customStyle="1" w:styleId="titlecontent2">
    <w:name w:val="title_content2"/>
    <w:basedOn w:val="a0"/>
    <w:rsid w:val="00BA0355"/>
  </w:style>
  <w:style w:type="paragraph" w:styleId="a3">
    <w:name w:val="Normal (Web)"/>
    <w:basedOn w:val="a"/>
    <w:uiPriority w:val="99"/>
    <w:semiHidden/>
    <w:unhideWhenUsed/>
    <w:rsid w:val="00BA03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A0355"/>
    <w:rPr>
      <w:b/>
      <w:bCs/>
    </w:rPr>
  </w:style>
  <w:style w:type="character" w:styleId="a5">
    <w:name w:val="Emphasis"/>
    <w:basedOn w:val="a0"/>
    <w:uiPriority w:val="20"/>
    <w:qFormat/>
    <w:rsid w:val="00BA0355"/>
    <w:rPr>
      <w:i/>
      <w:iCs/>
    </w:rPr>
  </w:style>
  <w:style w:type="paragraph" w:customStyle="1" w:styleId="marginl">
    <w:name w:val="marginl"/>
    <w:basedOn w:val="a"/>
    <w:rsid w:val="00BA03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A0355"/>
    <w:rPr>
      <w:color w:val="0000FF"/>
      <w:u w:val="single"/>
    </w:rPr>
  </w:style>
  <w:style w:type="character" w:styleId="a7">
    <w:name w:val="FollowedHyperlink"/>
    <w:basedOn w:val="a0"/>
    <w:uiPriority w:val="99"/>
    <w:semiHidden/>
    <w:unhideWhenUsed/>
    <w:rsid w:val="00BA035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380270">
      <w:bodyDiv w:val="1"/>
      <w:marLeft w:val="0"/>
      <w:marRight w:val="0"/>
      <w:marTop w:val="0"/>
      <w:marBottom w:val="0"/>
      <w:divBdr>
        <w:top w:val="none" w:sz="0" w:space="0" w:color="auto"/>
        <w:left w:val="none" w:sz="0" w:space="0" w:color="auto"/>
        <w:bottom w:val="none" w:sz="0" w:space="0" w:color="auto"/>
        <w:right w:val="none" w:sz="0" w:space="0" w:color="auto"/>
      </w:divBdr>
      <w:divsChild>
        <w:div w:id="656108013">
          <w:marLeft w:val="0"/>
          <w:marRight w:val="0"/>
          <w:marTop w:val="0"/>
          <w:marBottom w:val="0"/>
          <w:divBdr>
            <w:top w:val="none" w:sz="0" w:space="0" w:color="auto"/>
            <w:left w:val="none" w:sz="0" w:space="0" w:color="auto"/>
            <w:bottom w:val="none" w:sz="0" w:space="0" w:color="auto"/>
            <w:right w:val="none" w:sz="0" w:space="0" w:color="auto"/>
          </w:divBdr>
        </w:div>
        <w:div w:id="1613440517">
          <w:marLeft w:val="0"/>
          <w:marRight w:val="0"/>
          <w:marTop w:val="0"/>
          <w:marBottom w:val="0"/>
          <w:divBdr>
            <w:top w:val="none" w:sz="0" w:space="0" w:color="auto"/>
            <w:left w:val="none" w:sz="0" w:space="0" w:color="auto"/>
            <w:bottom w:val="none" w:sz="0" w:space="0" w:color="auto"/>
            <w:right w:val="none" w:sz="0" w:space="0" w:color="auto"/>
          </w:divBdr>
        </w:div>
        <w:div w:id="1289700015">
          <w:marLeft w:val="0"/>
          <w:marRight w:val="0"/>
          <w:marTop w:val="0"/>
          <w:marBottom w:val="0"/>
          <w:divBdr>
            <w:top w:val="none" w:sz="0" w:space="0" w:color="auto"/>
            <w:left w:val="none" w:sz="0" w:space="0" w:color="auto"/>
            <w:bottom w:val="none" w:sz="0" w:space="0" w:color="auto"/>
            <w:right w:val="none" w:sz="0" w:space="0" w:color="auto"/>
          </w:divBdr>
          <w:divsChild>
            <w:div w:id="1192953858">
              <w:marLeft w:val="0"/>
              <w:marRight w:val="0"/>
              <w:marTop w:val="0"/>
              <w:marBottom w:val="0"/>
              <w:divBdr>
                <w:top w:val="none" w:sz="0" w:space="0" w:color="auto"/>
                <w:left w:val="none" w:sz="0" w:space="0" w:color="auto"/>
                <w:bottom w:val="none" w:sz="0" w:space="0" w:color="auto"/>
                <w:right w:val="none" w:sz="0" w:space="0" w:color="auto"/>
              </w:divBdr>
              <w:divsChild>
                <w:div w:id="745688481">
                  <w:marLeft w:val="0"/>
                  <w:marRight w:val="0"/>
                  <w:marTop w:val="0"/>
                  <w:marBottom w:val="1500"/>
                  <w:divBdr>
                    <w:top w:val="none" w:sz="0" w:space="0" w:color="auto"/>
                    <w:left w:val="none" w:sz="0" w:space="0" w:color="auto"/>
                    <w:bottom w:val="none" w:sz="0" w:space="0" w:color="auto"/>
                    <w:right w:val="none" w:sz="0" w:space="0" w:color="auto"/>
                  </w:divBdr>
                </w:div>
              </w:divsChild>
            </w:div>
            <w:div w:id="1924145464">
              <w:marLeft w:val="0"/>
              <w:marRight w:val="0"/>
              <w:marTop w:val="0"/>
              <w:marBottom w:val="0"/>
              <w:divBdr>
                <w:top w:val="none" w:sz="0" w:space="0" w:color="auto"/>
                <w:left w:val="none" w:sz="0" w:space="0" w:color="auto"/>
                <w:bottom w:val="none" w:sz="0" w:space="0" w:color="auto"/>
                <w:right w:val="none" w:sz="0" w:space="0" w:color="auto"/>
              </w:divBdr>
              <w:divsChild>
                <w:div w:id="796801288">
                  <w:marLeft w:val="0"/>
                  <w:marRight w:val="0"/>
                  <w:marTop w:val="0"/>
                  <w:marBottom w:val="0"/>
                  <w:divBdr>
                    <w:top w:val="none" w:sz="0" w:space="0" w:color="auto"/>
                    <w:left w:val="none" w:sz="0" w:space="0" w:color="auto"/>
                    <w:bottom w:val="none" w:sz="0" w:space="0" w:color="auto"/>
                    <w:right w:val="none" w:sz="0" w:space="0" w:color="auto"/>
                  </w:divBdr>
                  <w:divsChild>
                    <w:div w:id="75000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763645">
              <w:marLeft w:val="0"/>
              <w:marRight w:val="0"/>
              <w:marTop w:val="0"/>
              <w:marBottom w:val="0"/>
              <w:divBdr>
                <w:top w:val="none" w:sz="0" w:space="0" w:color="auto"/>
                <w:left w:val="none" w:sz="0" w:space="0" w:color="auto"/>
                <w:bottom w:val="none" w:sz="0" w:space="0" w:color="auto"/>
                <w:right w:val="none" w:sz="0" w:space="0" w:color="auto"/>
              </w:divBdr>
              <w:divsChild>
                <w:div w:id="954018143">
                  <w:marLeft w:val="0"/>
                  <w:marRight w:val="0"/>
                  <w:marTop w:val="0"/>
                  <w:marBottom w:val="0"/>
                  <w:divBdr>
                    <w:top w:val="none" w:sz="0" w:space="0" w:color="auto"/>
                    <w:left w:val="none" w:sz="0" w:space="0" w:color="auto"/>
                    <w:bottom w:val="none" w:sz="0" w:space="0" w:color="auto"/>
                    <w:right w:val="none" w:sz="0" w:space="0" w:color="auto"/>
                  </w:divBdr>
                  <w:divsChild>
                    <w:div w:id="21181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68966">
              <w:marLeft w:val="0"/>
              <w:marRight w:val="0"/>
              <w:marTop w:val="0"/>
              <w:marBottom w:val="0"/>
              <w:divBdr>
                <w:top w:val="none" w:sz="0" w:space="0" w:color="auto"/>
                <w:left w:val="none" w:sz="0" w:space="0" w:color="auto"/>
                <w:bottom w:val="none" w:sz="0" w:space="0" w:color="auto"/>
                <w:right w:val="none" w:sz="0" w:space="0" w:color="auto"/>
              </w:divBdr>
              <w:divsChild>
                <w:div w:id="620496768">
                  <w:marLeft w:val="0"/>
                  <w:marRight w:val="0"/>
                  <w:marTop w:val="0"/>
                  <w:marBottom w:val="0"/>
                  <w:divBdr>
                    <w:top w:val="none" w:sz="0" w:space="0" w:color="auto"/>
                    <w:left w:val="none" w:sz="0" w:space="0" w:color="auto"/>
                    <w:bottom w:val="none" w:sz="0" w:space="0" w:color="auto"/>
                    <w:right w:val="none" w:sz="0" w:space="0" w:color="auto"/>
                  </w:divBdr>
                  <w:divsChild>
                    <w:div w:id="74607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909955">
              <w:marLeft w:val="0"/>
              <w:marRight w:val="0"/>
              <w:marTop w:val="0"/>
              <w:marBottom w:val="0"/>
              <w:divBdr>
                <w:top w:val="none" w:sz="0" w:space="0" w:color="auto"/>
                <w:left w:val="none" w:sz="0" w:space="0" w:color="auto"/>
                <w:bottom w:val="none" w:sz="0" w:space="0" w:color="auto"/>
                <w:right w:val="none" w:sz="0" w:space="0" w:color="auto"/>
              </w:divBdr>
              <w:divsChild>
                <w:div w:id="2080588146">
                  <w:marLeft w:val="0"/>
                  <w:marRight w:val="0"/>
                  <w:marTop w:val="0"/>
                  <w:marBottom w:val="0"/>
                  <w:divBdr>
                    <w:top w:val="none" w:sz="0" w:space="0" w:color="auto"/>
                    <w:left w:val="none" w:sz="0" w:space="0" w:color="auto"/>
                    <w:bottom w:val="none" w:sz="0" w:space="0" w:color="auto"/>
                    <w:right w:val="none" w:sz="0" w:space="0" w:color="auto"/>
                  </w:divBdr>
                  <w:divsChild>
                    <w:div w:id="126244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88449">
              <w:marLeft w:val="0"/>
              <w:marRight w:val="0"/>
              <w:marTop w:val="450"/>
              <w:marBottom w:val="0"/>
              <w:divBdr>
                <w:top w:val="none" w:sz="0" w:space="0" w:color="auto"/>
                <w:left w:val="none" w:sz="0" w:space="0" w:color="auto"/>
                <w:bottom w:val="none" w:sz="0" w:space="0" w:color="auto"/>
                <w:right w:val="none" w:sz="0" w:space="0" w:color="auto"/>
              </w:divBdr>
              <w:divsChild>
                <w:div w:id="1559130938">
                  <w:marLeft w:val="0"/>
                  <w:marRight w:val="0"/>
                  <w:marTop w:val="0"/>
                  <w:marBottom w:val="0"/>
                  <w:divBdr>
                    <w:top w:val="none" w:sz="0" w:space="0" w:color="auto"/>
                    <w:left w:val="none" w:sz="0" w:space="0" w:color="auto"/>
                    <w:bottom w:val="none" w:sz="0" w:space="0" w:color="auto"/>
                    <w:right w:val="none" w:sz="0" w:space="0" w:color="auto"/>
                  </w:divBdr>
                </w:div>
              </w:divsChild>
            </w:div>
            <w:div w:id="671299036">
              <w:marLeft w:val="0"/>
              <w:marRight w:val="0"/>
              <w:marTop w:val="450"/>
              <w:marBottom w:val="0"/>
              <w:divBdr>
                <w:top w:val="none" w:sz="0" w:space="0" w:color="auto"/>
                <w:left w:val="none" w:sz="0" w:space="0" w:color="auto"/>
                <w:bottom w:val="none" w:sz="0" w:space="0" w:color="auto"/>
                <w:right w:val="none" w:sz="0" w:space="0" w:color="auto"/>
              </w:divBdr>
              <w:divsChild>
                <w:div w:id="1889955850">
                  <w:marLeft w:val="0"/>
                  <w:marRight w:val="0"/>
                  <w:marTop w:val="0"/>
                  <w:marBottom w:val="3750"/>
                  <w:divBdr>
                    <w:top w:val="none" w:sz="0" w:space="0" w:color="auto"/>
                    <w:left w:val="none" w:sz="0" w:space="0" w:color="auto"/>
                    <w:bottom w:val="none" w:sz="0" w:space="0" w:color="auto"/>
                    <w:right w:val="none" w:sz="0" w:space="0" w:color="auto"/>
                  </w:divBdr>
                </w:div>
                <w:div w:id="124514789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59464258">
          <w:marLeft w:val="0"/>
          <w:marRight w:val="0"/>
          <w:marTop w:val="0"/>
          <w:marBottom w:val="0"/>
          <w:divBdr>
            <w:top w:val="none" w:sz="0" w:space="0" w:color="auto"/>
            <w:left w:val="none" w:sz="0" w:space="0" w:color="auto"/>
            <w:bottom w:val="none" w:sz="0" w:space="0" w:color="auto"/>
            <w:right w:val="none" w:sz="0" w:space="0" w:color="auto"/>
          </w:divBdr>
          <w:divsChild>
            <w:div w:id="1080758921">
              <w:marLeft w:val="0"/>
              <w:marRight w:val="0"/>
              <w:marTop w:val="900"/>
              <w:marBottom w:val="600"/>
              <w:divBdr>
                <w:top w:val="none" w:sz="0" w:space="0" w:color="auto"/>
                <w:left w:val="none" w:sz="0" w:space="0" w:color="auto"/>
                <w:bottom w:val="none" w:sz="0" w:space="0" w:color="auto"/>
                <w:right w:val="none" w:sz="0" w:space="0" w:color="auto"/>
              </w:divBdr>
            </w:div>
            <w:div w:id="1116095439">
              <w:marLeft w:val="0"/>
              <w:marRight w:val="0"/>
              <w:marTop w:val="0"/>
              <w:marBottom w:val="0"/>
              <w:divBdr>
                <w:top w:val="none" w:sz="0" w:space="0" w:color="auto"/>
                <w:left w:val="none" w:sz="0" w:space="0" w:color="auto"/>
                <w:bottom w:val="none" w:sz="0" w:space="0" w:color="auto"/>
                <w:right w:val="none" w:sz="0" w:space="0" w:color="auto"/>
              </w:divBdr>
              <w:divsChild>
                <w:div w:id="32440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78631">
          <w:marLeft w:val="0"/>
          <w:marRight w:val="0"/>
          <w:marTop w:val="0"/>
          <w:marBottom w:val="0"/>
          <w:divBdr>
            <w:top w:val="none" w:sz="0" w:space="0" w:color="auto"/>
            <w:left w:val="none" w:sz="0" w:space="0" w:color="auto"/>
            <w:bottom w:val="none" w:sz="0" w:space="0" w:color="auto"/>
            <w:right w:val="none" w:sz="0" w:space="0" w:color="auto"/>
          </w:divBdr>
          <w:divsChild>
            <w:div w:id="1810434404">
              <w:marLeft w:val="0"/>
              <w:marRight w:val="0"/>
              <w:marTop w:val="900"/>
              <w:marBottom w:val="600"/>
              <w:divBdr>
                <w:top w:val="none" w:sz="0" w:space="0" w:color="auto"/>
                <w:left w:val="none" w:sz="0" w:space="0" w:color="auto"/>
                <w:bottom w:val="none" w:sz="0" w:space="0" w:color="auto"/>
                <w:right w:val="none" w:sz="0" w:space="0" w:color="auto"/>
              </w:divBdr>
            </w:div>
            <w:div w:id="4095586">
              <w:marLeft w:val="0"/>
              <w:marRight w:val="0"/>
              <w:marTop w:val="0"/>
              <w:marBottom w:val="0"/>
              <w:divBdr>
                <w:top w:val="none" w:sz="0" w:space="0" w:color="auto"/>
                <w:left w:val="none" w:sz="0" w:space="0" w:color="auto"/>
                <w:bottom w:val="none" w:sz="0" w:space="0" w:color="auto"/>
                <w:right w:val="none" w:sz="0" w:space="0" w:color="auto"/>
              </w:divBdr>
              <w:divsChild>
                <w:div w:id="143000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1939">
          <w:marLeft w:val="0"/>
          <w:marRight w:val="0"/>
          <w:marTop w:val="0"/>
          <w:marBottom w:val="0"/>
          <w:divBdr>
            <w:top w:val="none" w:sz="0" w:space="0" w:color="auto"/>
            <w:left w:val="none" w:sz="0" w:space="0" w:color="auto"/>
            <w:bottom w:val="none" w:sz="0" w:space="0" w:color="auto"/>
            <w:right w:val="none" w:sz="0" w:space="0" w:color="auto"/>
          </w:divBdr>
          <w:divsChild>
            <w:div w:id="1814102159">
              <w:marLeft w:val="0"/>
              <w:marRight w:val="0"/>
              <w:marTop w:val="900"/>
              <w:marBottom w:val="600"/>
              <w:divBdr>
                <w:top w:val="none" w:sz="0" w:space="0" w:color="auto"/>
                <w:left w:val="none" w:sz="0" w:space="0" w:color="auto"/>
                <w:bottom w:val="none" w:sz="0" w:space="0" w:color="auto"/>
                <w:right w:val="none" w:sz="0" w:space="0" w:color="auto"/>
              </w:divBdr>
            </w:div>
            <w:div w:id="781388513">
              <w:marLeft w:val="0"/>
              <w:marRight w:val="0"/>
              <w:marTop w:val="0"/>
              <w:marBottom w:val="0"/>
              <w:divBdr>
                <w:top w:val="none" w:sz="0" w:space="0" w:color="auto"/>
                <w:left w:val="none" w:sz="0" w:space="0" w:color="auto"/>
                <w:bottom w:val="none" w:sz="0" w:space="0" w:color="auto"/>
                <w:right w:val="none" w:sz="0" w:space="0" w:color="auto"/>
              </w:divBdr>
              <w:divsChild>
                <w:div w:id="194268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936561">
          <w:marLeft w:val="0"/>
          <w:marRight w:val="0"/>
          <w:marTop w:val="0"/>
          <w:marBottom w:val="0"/>
          <w:divBdr>
            <w:top w:val="none" w:sz="0" w:space="0" w:color="auto"/>
            <w:left w:val="none" w:sz="0" w:space="0" w:color="auto"/>
            <w:bottom w:val="none" w:sz="0" w:space="0" w:color="auto"/>
            <w:right w:val="none" w:sz="0" w:space="0" w:color="auto"/>
          </w:divBdr>
          <w:divsChild>
            <w:div w:id="960957358">
              <w:marLeft w:val="0"/>
              <w:marRight w:val="0"/>
              <w:marTop w:val="900"/>
              <w:marBottom w:val="600"/>
              <w:divBdr>
                <w:top w:val="none" w:sz="0" w:space="0" w:color="auto"/>
                <w:left w:val="none" w:sz="0" w:space="0" w:color="auto"/>
                <w:bottom w:val="none" w:sz="0" w:space="0" w:color="auto"/>
                <w:right w:val="none" w:sz="0" w:space="0" w:color="auto"/>
              </w:divBdr>
            </w:div>
            <w:div w:id="1229997062">
              <w:marLeft w:val="0"/>
              <w:marRight w:val="0"/>
              <w:marTop w:val="0"/>
              <w:marBottom w:val="0"/>
              <w:divBdr>
                <w:top w:val="none" w:sz="0" w:space="0" w:color="auto"/>
                <w:left w:val="none" w:sz="0" w:space="0" w:color="auto"/>
                <w:bottom w:val="none" w:sz="0" w:space="0" w:color="auto"/>
                <w:right w:val="none" w:sz="0" w:space="0" w:color="auto"/>
              </w:divBdr>
              <w:divsChild>
                <w:div w:id="3969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954921">
          <w:marLeft w:val="0"/>
          <w:marRight w:val="0"/>
          <w:marTop w:val="0"/>
          <w:marBottom w:val="0"/>
          <w:divBdr>
            <w:top w:val="none" w:sz="0" w:space="0" w:color="auto"/>
            <w:left w:val="none" w:sz="0" w:space="0" w:color="auto"/>
            <w:bottom w:val="none" w:sz="0" w:space="0" w:color="auto"/>
            <w:right w:val="none" w:sz="0" w:space="0" w:color="auto"/>
          </w:divBdr>
          <w:divsChild>
            <w:div w:id="798183140">
              <w:marLeft w:val="0"/>
              <w:marRight w:val="0"/>
              <w:marTop w:val="900"/>
              <w:marBottom w:val="600"/>
              <w:divBdr>
                <w:top w:val="none" w:sz="0" w:space="0" w:color="auto"/>
                <w:left w:val="none" w:sz="0" w:space="0" w:color="auto"/>
                <w:bottom w:val="none" w:sz="0" w:space="0" w:color="auto"/>
                <w:right w:val="none" w:sz="0" w:space="0" w:color="auto"/>
              </w:divBdr>
            </w:div>
            <w:div w:id="2017683825">
              <w:marLeft w:val="0"/>
              <w:marRight w:val="0"/>
              <w:marTop w:val="0"/>
              <w:marBottom w:val="0"/>
              <w:divBdr>
                <w:top w:val="none" w:sz="0" w:space="0" w:color="auto"/>
                <w:left w:val="none" w:sz="0" w:space="0" w:color="auto"/>
                <w:bottom w:val="none" w:sz="0" w:space="0" w:color="auto"/>
                <w:right w:val="none" w:sz="0" w:space="0" w:color="auto"/>
              </w:divBdr>
              <w:divsChild>
                <w:div w:id="3708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84438">
          <w:marLeft w:val="0"/>
          <w:marRight w:val="0"/>
          <w:marTop w:val="0"/>
          <w:marBottom w:val="0"/>
          <w:divBdr>
            <w:top w:val="none" w:sz="0" w:space="0" w:color="auto"/>
            <w:left w:val="none" w:sz="0" w:space="0" w:color="auto"/>
            <w:bottom w:val="none" w:sz="0" w:space="0" w:color="auto"/>
            <w:right w:val="none" w:sz="0" w:space="0" w:color="auto"/>
          </w:divBdr>
          <w:divsChild>
            <w:div w:id="307828776">
              <w:marLeft w:val="0"/>
              <w:marRight w:val="0"/>
              <w:marTop w:val="900"/>
              <w:marBottom w:val="600"/>
              <w:divBdr>
                <w:top w:val="none" w:sz="0" w:space="0" w:color="auto"/>
                <w:left w:val="none" w:sz="0" w:space="0" w:color="auto"/>
                <w:bottom w:val="none" w:sz="0" w:space="0" w:color="auto"/>
                <w:right w:val="none" w:sz="0" w:space="0" w:color="auto"/>
              </w:divBdr>
            </w:div>
            <w:div w:id="1473325327">
              <w:marLeft w:val="0"/>
              <w:marRight w:val="0"/>
              <w:marTop w:val="0"/>
              <w:marBottom w:val="0"/>
              <w:divBdr>
                <w:top w:val="none" w:sz="0" w:space="0" w:color="auto"/>
                <w:left w:val="none" w:sz="0" w:space="0" w:color="auto"/>
                <w:bottom w:val="none" w:sz="0" w:space="0" w:color="auto"/>
                <w:right w:val="none" w:sz="0" w:space="0" w:color="auto"/>
              </w:divBdr>
              <w:divsChild>
                <w:div w:id="131244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37112">
          <w:marLeft w:val="0"/>
          <w:marRight w:val="0"/>
          <w:marTop w:val="0"/>
          <w:marBottom w:val="0"/>
          <w:divBdr>
            <w:top w:val="none" w:sz="0" w:space="0" w:color="auto"/>
            <w:left w:val="none" w:sz="0" w:space="0" w:color="auto"/>
            <w:bottom w:val="none" w:sz="0" w:space="0" w:color="auto"/>
            <w:right w:val="none" w:sz="0" w:space="0" w:color="auto"/>
          </w:divBdr>
          <w:divsChild>
            <w:div w:id="744450039">
              <w:marLeft w:val="0"/>
              <w:marRight w:val="0"/>
              <w:marTop w:val="900"/>
              <w:marBottom w:val="600"/>
              <w:divBdr>
                <w:top w:val="none" w:sz="0" w:space="0" w:color="auto"/>
                <w:left w:val="none" w:sz="0" w:space="0" w:color="auto"/>
                <w:bottom w:val="none" w:sz="0" w:space="0" w:color="auto"/>
                <w:right w:val="none" w:sz="0" w:space="0" w:color="auto"/>
              </w:divBdr>
            </w:div>
            <w:div w:id="1854685948">
              <w:marLeft w:val="0"/>
              <w:marRight w:val="0"/>
              <w:marTop w:val="0"/>
              <w:marBottom w:val="0"/>
              <w:divBdr>
                <w:top w:val="none" w:sz="0" w:space="0" w:color="auto"/>
                <w:left w:val="none" w:sz="0" w:space="0" w:color="auto"/>
                <w:bottom w:val="none" w:sz="0" w:space="0" w:color="auto"/>
                <w:right w:val="none" w:sz="0" w:space="0" w:color="auto"/>
              </w:divBdr>
              <w:divsChild>
                <w:div w:id="11228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14300">
          <w:marLeft w:val="0"/>
          <w:marRight w:val="0"/>
          <w:marTop w:val="0"/>
          <w:marBottom w:val="0"/>
          <w:divBdr>
            <w:top w:val="none" w:sz="0" w:space="0" w:color="auto"/>
            <w:left w:val="none" w:sz="0" w:space="0" w:color="auto"/>
            <w:bottom w:val="none" w:sz="0" w:space="0" w:color="auto"/>
            <w:right w:val="none" w:sz="0" w:space="0" w:color="auto"/>
          </w:divBdr>
          <w:divsChild>
            <w:div w:id="57436331">
              <w:marLeft w:val="0"/>
              <w:marRight w:val="0"/>
              <w:marTop w:val="900"/>
              <w:marBottom w:val="600"/>
              <w:divBdr>
                <w:top w:val="none" w:sz="0" w:space="0" w:color="auto"/>
                <w:left w:val="none" w:sz="0" w:space="0" w:color="auto"/>
                <w:bottom w:val="none" w:sz="0" w:space="0" w:color="auto"/>
                <w:right w:val="none" w:sz="0" w:space="0" w:color="auto"/>
              </w:divBdr>
            </w:div>
            <w:div w:id="253439686">
              <w:marLeft w:val="0"/>
              <w:marRight w:val="0"/>
              <w:marTop w:val="0"/>
              <w:marBottom w:val="0"/>
              <w:divBdr>
                <w:top w:val="none" w:sz="0" w:space="0" w:color="auto"/>
                <w:left w:val="none" w:sz="0" w:space="0" w:color="auto"/>
                <w:bottom w:val="none" w:sz="0" w:space="0" w:color="auto"/>
                <w:right w:val="none" w:sz="0" w:space="0" w:color="auto"/>
              </w:divBdr>
              <w:divsChild>
                <w:div w:id="120706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39735">
          <w:marLeft w:val="0"/>
          <w:marRight w:val="0"/>
          <w:marTop w:val="0"/>
          <w:marBottom w:val="0"/>
          <w:divBdr>
            <w:top w:val="none" w:sz="0" w:space="0" w:color="auto"/>
            <w:left w:val="none" w:sz="0" w:space="0" w:color="auto"/>
            <w:bottom w:val="none" w:sz="0" w:space="0" w:color="auto"/>
            <w:right w:val="none" w:sz="0" w:space="0" w:color="auto"/>
          </w:divBdr>
          <w:divsChild>
            <w:div w:id="1020551090">
              <w:marLeft w:val="0"/>
              <w:marRight w:val="0"/>
              <w:marTop w:val="900"/>
              <w:marBottom w:val="600"/>
              <w:divBdr>
                <w:top w:val="none" w:sz="0" w:space="0" w:color="auto"/>
                <w:left w:val="none" w:sz="0" w:space="0" w:color="auto"/>
                <w:bottom w:val="none" w:sz="0" w:space="0" w:color="auto"/>
                <w:right w:val="none" w:sz="0" w:space="0" w:color="auto"/>
              </w:divBdr>
            </w:div>
            <w:div w:id="2143497482">
              <w:marLeft w:val="0"/>
              <w:marRight w:val="0"/>
              <w:marTop w:val="0"/>
              <w:marBottom w:val="0"/>
              <w:divBdr>
                <w:top w:val="none" w:sz="0" w:space="0" w:color="auto"/>
                <w:left w:val="none" w:sz="0" w:space="0" w:color="auto"/>
                <w:bottom w:val="none" w:sz="0" w:space="0" w:color="auto"/>
                <w:right w:val="none" w:sz="0" w:space="0" w:color="auto"/>
              </w:divBdr>
              <w:divsChild>
                <w:div w:id="14170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083788">
          <w:marLeft w:val="0"/>
          <w:marRight w:val="0"/>
          <w:marTop w:val="0"/>
          <w:marBottom w:val="0"/>
          <w:divBdr>
            <w:top w:val="none" w:sz="0" w:space="0" w:color="auto"/>
            <w:left w:val="none" w:sz="0" w:space="0" w:color="auto"/>
            <w:bottom w:val="none" w:sz="0" w:space="0" w:color="auto"/>
            <w:right w:val="none" w:sz="0" w:space="0" w:color="auto"/>
          </w:divBdr>
          <w:divsChild>
            <w:div w:id="640812393">
              <w:marLeft w:val="0"/>
              <w:marRight w:val="0"/>
              <w:marTop w:val="900"/>
              <w:marBottom w:val="600"/>
              <w:divBdr>
                <w:top w:val="none" w:sz="0" w:space="0" w:color="auto"/>
                <w:left w:val="none" w:sz="0" w:space="0" w:color="auto"/>
                <w:bottom w:val="none" w:sz="0" w:space="0" w:color="auto"/>
                <w:right w:val="none" w:sz="0" w:space="0" w:color="auto"/>
              </w:divBdr>
            </w:div>
            <w:div w:id="1748648522">
              <w:marLeft w:val="0"/>
              <w:marRight w:val="0"/>
              <w:marTop w:val="0"/>
              <w:marBottom w:val="0"/>
              <w:divBdr>
                <w:top w:val="none" w:sz="0" w:space="0" w:color="auto"/>
                <w:left w:val="none" w:sz="0" w:space="0" w:color="auto"/>
                <w:bottom w:val="none" w:sz="0" w:space="0" w:color="auto"/>
                <w:right w:val="none" w:sz="0" w:space="0" w:color="auto"/>
              </w:divBdr>
              <w:divsChild>
                <w:div w:id="135052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655100">
          <w:marLeft w:val="0"/>
          <w:marRight w:val="0"/>
          <w:marTop w:val="0"/>
          <w:marBottom w:val="0"/>
          <w:divBdr>
            <w:top w:val="none" w:sz="0" w:space="0" w:color="auto"/>
            <w:left w:val="none" w:sz="0" w:space="0" w:color="auto"/>
            <w:bottom w:val="none" w:sz="0" w:space="0" w:color="auto"/>
            <w:right w:val="none" w:sz="0" w:space="0" w:color="auto"/>
          </w:divBdr>
          <w:divsChild>
            <w:div w:id="755247847">
              <w:marLeft w:val="0"/>
              <w:marRight w:val="0"/>
              <w:marTop w:val="900"/>
              <w:marBottom w:val="600"/>
              <w:divBdr>
                <w:top w:val="none" w:sz="0" w:space="0" w:color="auto"/>
                <w:left w:val="none" w:sz="0" w:space="0" w:color="auto"/>
                <w:bottom w:val="none" w:sz="0" w:space="0" w:color="auto"/>
                <w:right w:val="none" w:sz="0" w:space="0" w:color="auto"/>
              </w:divBdr>
            </w:div>
            <w:div w:id="1743865030">
              <w:marLeft w:val="0"/>
              <w:marRight w:val="0"/>
              <w:marTop w:val="0"/>
              <w:marBottom w:val="0"/>
              <w:divBdr>
                <w:top w:val="none" w:sz="0" w:space="0" w:color="auto"/>
                <w:left w:val="none" w:sz="0" w:space="0" w:color="auto"/>
                <w:bottom w:val="none" w:sz="0" w:space="0" w:color="auto"/>
                <w:right w:val="none" w:sz="0" w:space="0" w:color="auto"/>
              </w:divBdr>
              <w:divsChild>
                <w:div w:id="90179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32058">
          <w:marLeft w:val="0"/>
          <w:marRight w:val="0"/>
          <w:marTop w:val="0"/>
          <w:marBottom w:val="0"/>
          <w:divBdr>
            <w:top w:val="none" w:sz="0" w:space="0" w:color="auto"/>
            <w:left w:val="none" w:sz="0" w:space="0" w:color="auto"/>
            <w:bottom w:val="none" w:sz="0" w:space="0" w:color="auto"/>
            <w:right w:val="none" w:sz="0" w:space="0" w:color="auto"/>
          </w:divBdr>
          <w:divsChild>
            <w:div w:id="1817599410">
              <w:marLeft w:val="0"/>
              <w:marRight w:val="0"/>
              <w:marTop w:val="900"/>
              <w:marBottom w:val="600"/>
              <w:divBdr>
                <w:top w:val="none" w:sz="0" w:space="0" w:color="auto"/>
                <w:left w:val="none" w:sz="0" w:space="0" w:color="auto"/>
                <w:bottom w:val="none" w:sz="0" w:space="0" w:color="auto"/>
                <w:right w:val="none" w:sz="0" w:space="0" w:color="auto"/>
              </w:divBdr>
            </w:div>
            <w:div w:id="632102359">
              <w:marLeft w:val="0"/>
              <w:marRight w:val="0"/>
              <w:marTop w:val="0"/>
              <w:marBottom w:val="0"/>
              <w:divBdr>
                <w:top w:val="none" w:sz="0" w:space="0" w:color="auto"/>
                <w:left w:val="none" w:sz="0" w:space="0" w:color="auto"/>
                <w:bottom w:val="none" w:sz="0" w:space="0" w:color="auto"/>
                <w:right w:val="none" w:sz="0" w:space="0" w:color="auto"/>
              </w:divBdr>
              <w:divsChild>
                <w:div w:id="168554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588513">
          <w:marLeft w:val="0"/>
          <w:marRight w:val="0"/>
          <w:marTop w:val="0"/>
          <w:marBottom w:val="0"/>
          <w:divBdr>
            <w:top w:val="none" w:sz="0" w:space="0" w:color="auto"/>
            <w:left w:val="none" w:sz="0" w:space="0" w:color="auto"/>
            <w:bottom w:val="none" w:sz="0" w:space="0" w:color="auto"/>
            <w:right w:val="none" w:sz="0" w:space="0" w:color="auto"/>
          </w:divBdr>
          <w:divsChild>
            <w:div w:id="276567134">
              <w:marLeft w:val="0"/>
              <w:marRight w:val="0"/>
              <w:marTop w:val="900"/>
              <w:marBottom w:val="600"/>
              <w:divBdr>
                <w:top w:val="none" w:sz="0" w:space="0" w:color="auto"/>
                <w:left w:val="none" w:sz="0" w:space="0" w:color="auto"/>
                <w:bottom w:val="none" w:sz="0" w:space="0" w:color="auto"/>
                <w:right w:val="none" w:sz="0" w:space="0" w:color="auto"/>
              </w:divBdr>
            </w:div>
            <w:div w:id="663556942">
              <w:marLeft w:val="0"/>
              <w:marRight w:val="0"/>
              <w:marTop w:val="0"/>
              <w:marBottom w:val="0"/>
              <w:divBdr>
                <w:top w:val="none" w:sz="0" w:space="0" w:color="auto"/>
                <w:left w:val="none" w:sz="0" w:space="0" w:color="auto"/>
                <w:bottom w:val="none" w:sz="0" w:space="0" w:color="auto"/>
                <w:right w:val="none" w:sz="0" w:space="0" w:color="auto"/>
              </w:divBdr>
              <w:divsChild>
                <w:div w:id="10670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78881">
          <w:marLeft w:val="0"/>
          <w:marRight w:val="0"/>
          <w:marTop w:val="0"/>
          <w:marBottom w:val="0"/>
          <w:divBdr>
            <w:top w:val="none" w:sz="0" w:space="0" w:color="auto"/>
            <w:left w:val="none" w:sz="0" w:space="0" w:color="auto"/>
            <w:bottom w:val="none" w:sz="0" w:space="0" w:color="auto"/>
            <w:right w:val="none" w:sz="0" w:space="0" w:color="auto"/>
          </w:divBdr>
          <w:divsChild>
            <w:div w:id="1542400648">
              <w:marLeft w:val="0"/>
              <w:marRight w:val="0"/>
              <w:marTop w:val="900"/>
              <w:marBottom w:val="600"/>
              <w:divBdr>
                <w:top w:val="none" w:sz="0" w:space="0" w:color="auto"/>
                <w:left w:val="none" w:sz="0" w:space="0" w:color="auto"/>
                <w:bottom w:val="none" w:sz="0" w:space="0" w:color="auto"/>
                <w:right w:val="none" w:sz="0" w:space="0" w:color="auto"/>
              </w:divBdr>
            </w:div>
            <w:div w:id="903879763">
              <w:marLeft w:val="0"/>
              <w:marRight w:val="0"/>
              <w:marTop w:val="0"/>
              <w:marBottom w:val="0"/>
              <w:divBdr>
                <w:top w:val="none" w:sz="0" w:space="0" w:color="auto"/>
                <w:left w:val="none" w:sz="0" w:space="0" w:color="auto"/>
                <w:bottom w:val="none" w:sz="0" w:space="0" w:color="auto"/>
                <w:right w:val="none" w:sz="0" w:space="0" w:color="auto"/>
              </w:divBdr>
              <w:divsChild>
                <w:div w:id="149271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396778">
          <w:marLeft w:val="0"/>
          <w:marRight w:val="0"/>
          <w:marTop w:val="0"/>
          <w:marBottom w:val="0"/>
          <w:divBdr>
            <w:top w:val="none" w:sz="0" w:space="0" w:color="auto"/>
            <w:left w:val="none" w:sz="0" w:space="0" w:color="auto"/>
            <w:bottom w:val="none" w:sz="0" w:space="0" w:color="auto"/>
            <w:right w:val="none" w:sz="0" w:space="0" w:color="auto"/>
          </w:divBdr>
          <w:divsChild>
            <w:div w:id="1052115323">
              <w:marLeft w:val="0"/>
              <w:marRight w:val="0"/>
              <w:marTop w:val="900"/>
              <w:marBottom w:val="600"/>
              <w:divBdr>
                <w:top w:val="none" w:sz="0" w:space="0" w:color="auto"/>
                <w:left w:val="none" w:sz="0" w:space="0" w:color="auto"/>
                <w:bottom w:val="none" w:sz="0" w:space="0" w:color="auto"/>
                <w:right w:val="none" w:sz="0" w:space="0" w:color="auto"/>
              </w:divBdr>
            </w:div>
            <w:div w:id="1294748497">
              <w:marLeft w:val="0"/>
              <w:marRight w:val="0"/>
              <w:marTop w:val="0"/>
              <w:marBottom w:val="0"/>
              <w:divBdr>
                <w:top w:val="none" w:sz="0" w:space="0" w:color="auto"/>
                <w:left w:val="none" w:sz="0" w:space="0" w:color="auto"/>
                <w:bottom w:val="none" w:sz="0" w:space="0" w:color="auto"/>
                <w:right w:val="none" w:sz="0" w:space="0" w:color="auto"/>
              </w:divBdr>
              <w:divsChild>
                <w:div w:id="61803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08171">
          <w:marLeft w:val="0"/>
          <w:marRight w:val="0"/>
          <w:marTop w:val="0"/>
          <w:marBottom w:val="0"/>
          <w:divBdr>
            <w:top w:val="none" w:sz="0" w:space="0" w:color="auto"/>
            <w:left w:val="none" w:sz="0" w:space="0" w:color="auto"/>
            <w:bottom w:val="none" w:sz="0" w:space="0" w:color="auto"/>
            <w:right w:val="none" w:sz="0" w:space="0" w:color="auto"/>
          </w:divBdr>
          <w:divsChild>
            <w:div w:id="1980450430">
              <w:marLeft w:val="0"/>
              <w:marRight w:val="0"/>
              <w:marTop w:val="900"/>
              <w:marBottom w:val="600"/>
              <w:divBdr>
                <w:top w:val="none" w:sz="0" w:space="0" w:color="auto"/>
                <w:left w:val="none" w:sz="0" w:space="0" w:color="auto"/>
                <w:bottom w:val="none" w:sz="0" w:space="0" w:color="auto"/>
                <w:right w:val="none" w:sz="0" w:space="0" w:color="auto"/>
              </w:divBdr>
            </w:div>
            <w:div w:id="1290935535">
              <w:marLeft w:val="0"/>
              <w:marRight w:val="0"/>
              <w:marTop w:val="0"/>
              <w:marBottom w:val="0"/>
              <w:divBdr>
                <w:top w:val="none" w:sz="0" w:space="0" w:color="auto"/>
                <w:left w:val="none" w:sz="0" w:space="0" w:color="auto"/>
                <w:bottom w:val="none" w:sz="0" w:space="0" w:color="auto"/>
                <w:right w:val="none" w:sz="0" w:space="0" w:color="auto"/>
              </w:divBdr>
              <w:divsChild>
                <w:div w:id="55057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464">
          <w:marLeft w:val="0"/>
          <w:marRight w:val="0"/>
          <w:marTop w:val="0"/>
          <w:marBottom w:val="0"/>
          <w:divBdr>
            <w:top w:val="none" w:sz="0" w:space="0" w:color="auto"/>
            <w:left w:val="none" w:sz="0" w:space="0" w:color="auto"/>
            <w:bottom w:val="none" w:sz="0" w:space="0" w:color="auto"/>
            <w:right w:val="none" w:sz="0" w:space="0" w:color="auto"/>
          </w:divBdr>
          <w:divsChild>
            <w:div w:id="1582989229">
              <w:marLeft w:val="0"/>
              <w:marRight w:val="0"/>
              <w:marTop w:val="900"/>
              <w:marBottom w:val="600"/>
              <w:divBdr>
                <w:top w:val="none" w:sz="0" w:space="0" w:color="auto"/>
                <w:left w:val="none" w:sz="0" w:space="0" w:color="auto"/>
                <w:bottom w:val="none" w:sz="0" w:space="0" w:color="auto"/>
                <w:right w:val="none" w:sz="0" w:space="0" w:color="auto"/>
              </w:divBdr>
            </w:div>
            <w:div w:id="138617592">
              <w:marLeft w:val="0"/>
              <w:marRight w:val="0"/>
              <w:marTop w:val="0"/>
              <w:marBottom w:val="0"/>
              <w:divBdr>
                <w:top w:val="none" w:sz="0" w:space="0" w:color="auto"/>
                <w:left w:val="none" w:sz="0" w:space="0" w:color="auto"/>
                <w:bottom w:val="none" w:sz="0" w:space="0" w:color="auto"/>
                <w:right w:val="none" w:sz="0" w:space="0" w:color="auto"/>
              </w:divBdr>
              <w:divsChild>
                <w:div w:id="123374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07321">
          <w:marLeft w:val="0"/>
          <w:marRight w:val="0"/>
          <w:marTop w:val="0"/>
          <w:marBottom w:val="0"/>
          <w:divBdr>
            <w:top w:val="none" w:sz="0" w:space="0" w:color="auto"/>
            <w:left w:val="none" w:sz="0" w:space="0" w:color="auto"/>
            <w:bottom w:val="none" w:sz="0" w:space="0" w:color="auto"/>
            <w:right w:val="none" w:sz="0" w:space="0" w:color="auto"/>
          </w:divBdr>
          <w:divsChild>
            <w:div w:id="1553803778">
              <w:marLeft w:val="0"/>
              <w:marRight w:val="0"/>
              <w:marTop w:val="900"/>
              <w:marBottom w:val="600"/>
              <w:divBdr>
                <w:top w:val="none" w:sz="0" w:space="0" w:color="auto"/>
                <w:left w:val="none" w:sz="0" w:space="0" w:color="auto"/>
                <w:bottom w:val="none" w:sz="0" w:space="0" w:color="auto"/>
                <w:right w:val="none" w:sz="0" w:space="0" w:color="auto"/>
              </w:divBdr>
            </w:div>
            <w:div w:id="1810321263">
              <w:marLeft w:val="0"/>
              <w:marRight w:val="0"/>
              <w:marTop w:val="0"/>
              <w:marBottom w:val="0"/>
              <w:divBdr>
                <w:top w:val="none" w:sz="0" w:space="0" w:color="auto"/>
                <w:left w:val="none" w:sz="0" w:space="0" w:color="auto"/>
                <w:bottom w:val="none" w:sz="0" w:space="0" w:color="auto"/>
                <w:right w:val="none" w:sz="0" w:space="0" w:color="auto"/>
              </w:divBdr>
              <w:divsChild>
                <w:div w:id="38267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31639">
          <w:marLeft w:val="0"/>
          <w:marRight w:val="0"/>
          <w:marTop w:val="0"/>
          <w:marBottom w:val="0"/>
          <w:divBdr>
            <w:top w:val="none" w:sz="0" w:space="0" w:color="auto"/>
            <w:left w:val="none" w:sz="0" w:space="0" w:color="auto"/>
            <w:bottom w:val="none" w:sz="0" w:space="0" w:color="auto"/>
            <w:right w:val="none" w:sz="0" w:space="0" w:color="auto"/>
          </w:divBdr>
          <w:divsChild>
            <w:div w:id="46032904">
              <w:marLeft w:val="0"/>
              <w:marRight w:val="0"/>
              <w:marTop w:val="900"/>
              <w:marBottom w:val="600"/>
              <w:divBdr>
                <w:top w:val="none" w:sz="0" w:space="0" w:color="auto"/>
                <w:left w:val="none" w:sz="0" w:space="0" w:color="auto"/>
                <w:bottom w:val="none" w:sz="0" w:space="0" w:color="auto"/>
                <w:right w:val="none" w:sz="0" w:space="0" w:color="auto"/>
              </w:divBdr>
            </w:div>
            <w:div w:id="96100463">
              <w:marLeft w:val="0"/>
              <w:marRight w:val="0"/>
              <w:marTop w:val="0"/>
              <w:marBottom w:val="0"/>
              <w:divBdr>
                <w:top w:val="none" w:sz="0" w:space="0" w:color="auto"/>
                <w:left w:val="none" w:sz="0" w:space="0" w:color="auto"/>
                <w:bottom w:val="none" w:sz="0" w:space="0" w:color="auto"/>
                <w:right w:val="none" w:sz="0" w:space="0" w:color="auto"/>
              </w:divBdr>
              <w:divsChild>
                <w:div w:id="49592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69727">
          <w:marLeft w:val="0"/>
          <w:marRight w:val="0"/>
          <w:marTop w:val="0"/>
          <w:marBottom w:val="0"/>
          <w:divBdr>
            <w:top w:val="none" w:sz="0" w:space="0" w:color="auto"/>
            <w:left w:val="none" w:sz="0" w:space="0" w:color="auto"/>
            <w:bottom w:val="none" w:sz="0" w:space="0" w:color="auto"/>
            <w:right w:val="none" w:sz="0" w:space="0" w:color="auto"/>
          </w:divBdr>
          <w:divsChild>
            <w:div w:id="1996638430">
              <w:marLeft w:val="0"/>
              <w:marRight w:val="0"/>
              <w:marTop w:val="900"/>
              <w:marBottom w:val="600"/>
              <w:divBdr>
                <w:top w:val="none" w:sz="0" w:space="0" w:color="auto"/>
                <w:left w:val="none" w:sz="0" w:space="0" w:color="auto"/>
                <w:bottom w:val="none" w:sz="0" w:space="0" w:color="auto"/>
                <w:right w:val="none" w:sz="0" w:space="0" w:color="auto"/>
              </w:divBdr>
            </w:div>
            <w:div w:id="315842969">
              <w:marLeft w:val="0"/>
              <w:marRight w:val="0"/>
              <w:marTop w:val="0"/>
              <w:marBottom w:val="0"/>
              <w:divBdr>
                <w:top w:val="none" w:sz="0" w:space="0" w:color="auto"/>
                <w:left w:val="none" w:sz="0" w:space="0" w:color="auto"/>
                <w:bottom w:val="none" w:sz="0" w:space="0" w:color="auto"/>
                <w:right w:val="none" w:sz="0" w:space="0" w:color="auto"/>
              </w:divBdr>
              <w:divsChild>
                <w:div w:id="47063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824918">
          <w:marLeft w:val="0"/>
          <w:marRight w:val="0"/>
          <w:marTop w:val="0"/>
          <w:marBottom w:val="0"/>
          <w:divBdr>
            <w:top w:val="none" w:sz="0" w:space="0" w:color="auto"/>
            <w:left w:val="none" w:sz="0" w:space="0" w:color="auto"/>
            <w:bottom w:val="none" w:sz="0" w:space="0" w:color="auto"/>
            <w:right w:val="none" w:sz="0" w:space="0" w:color="auto"/>
          </w:divBdr>
          <w:divsChild>
            <w:div w:id="1634288732">
              <w:marLeft w:val="0"/>
              <w:marRight w:val="0"/>
              <w:marTop w:val="900"/>
              <w:marBottom w:val="600"/>
              <w:divBdr>
                <w:top w:val="none" w:sz="0" w:space="0" w:color="auto"/>
                <w:left w:val="none" w:sz="0" w:space="0" w:color="auto"/>
                <w:bottom w:val="none" w:sz="0" w:space="0" w:color="auto"/>
                <w:right w:val="none" w:sz="0" w:space="0" w:color="auto"/>
              </w:divBdr>
            </w:div>
            <w:div w:id="50425929">
              <w:marLeft w:val="0"/>
              <w:marRight w:val="0"/>
              <w:marTop w:val="0"/>
              <w:marBottom w:val="0"/>
              <w:divBdr>
                <w:top w:val="none" w:sz="0" w:space="0" w:color="auto"/>
                <w:left w:val="none" w:sz="0" w:space="0" w:color="auto"/>
                <w:bottom w:val="none" w:sz="0" w:space="0" w:color="auto"/>
                <w:right w:val="none" w:sz="0" w:space="0" w:color="auto"/>
              </w:divBdr>
              <w:divsChild>
                <w:div w:id="111478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72712">
          <w:marLeft w:val="0"/>
          <w:marRight w:val="0"/>
          <w:marTop w:val="0"/>
          <w:marBottom w:val="0"/>
          <w:divBdr>
            <w:top w:val="none" w:sz="0" w:space="0" w:color="auto"/>
            <w:left w:val="none" w:sz="0" w:space="0" w:color="auto"/>
            <w:bottom w:val="none" w:sz="0" w:space="0" w:color="auto"/>
            <w:right w:val="none" w:sz="0" w:space="0" w:color="auto"/>
          </w:divBdr>
          <w:divsChild>
            <w:div w:id="2041515519">
              <w:marLeft w:val="0"/>
              <w:marRight w:val="0"/>
              <w:marTop w:val="900"/>
              <w:marBottom w:val="600"/>
              <w:divBdr>
                <w:top w:val="none" w:sz="0" w:space="0" w:color="auto"/>
                <w:left w:val="none" w:sz="0" w:space="0" w:color="auto"/>
                <w:bottom w:val="none" w:sz="0" w:space="0" w:color="auto"/>
                <w:right w:val="none" w:sz="0" w:space="0" w:color="auto"/>
              </w:divBdr>
            </w:div>
            <w:div w:id="131337442">
              <w:marLeft w:val="0"/>
              <w:marRight w:val="0"/>
              <w:marTop w:val="0"/>
              <w:marBottom w:val="0"/>
              <w:divBdr>
                <w:top w:val="none" w:sz="0" w:space="0" w:color="auto"/>
                <w:left w:val="none" w:sz="0" w:space="0" w:color="auto"/>
                <w:bottom w:val="none" w:sz="0" w:space="0" w:color="auto"/>
                <w:right w:val="none" w:sz="0" w:space="0" w:color="auto"/>
              </w:divBdr>
              <w:divsChild>
                <w:div w:id="116439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47137">
          <w:marLeft w:val="0"/>
          <w:marRight w:val="0"/>
          <w:marTop w:val="0"/>
          <w:marBottom w:val="0"/>
          <w:divBdr>
            <w:top w:val="none" w:sz="0" w:space="0" w:color="auto"/>
            <w:left w:val="none" w:sz="0" w:space="0" w:color="auto"/>
            <w:bottom w:val="none" w:sz="0" w:space="0" w:color="auto"/>
            <w:right w:val="none" w:sz="0" w:space="0" w:color="auto"/>
          </w:divBdr>
          <w:divsChild>
            <w:div w:id="770859713">
              <w:marLeft w:val="0"/>
              <w:marRight w:val="0"/>
              <w:marTop w:val="900"/>
              <w:marBottom w:val="600"/>
              <w:divBdr>
                <w:top w:val="none" w:sz="0" w:space="0" w:color="auto"/>
                <w:left w:val="none" w:sz="0" w:space="0" w:color="auto"/>
                <w:bottom w:val="none" w:sz="0" w:space="0" w:color="auto"/>
                <w:right w:val="none" w:sz="0" w:space="0" w:color="auto"/>
              </w:divBdr>
            </w:div>
            <w:div w:id="619072204">
              <w:marLeft w:val="0"/>
              <w:marRight w:val="0"/>
              <w:marTop w:val="0"/>
              <w:marBottom w:val="0"/>
              <w:divBdr>
                <w:top w:val="none" w:sz="0" w:space="0" w:color="auto"/>
                <w:left w:val="none" w:sz="0" w:space="0" w:color="auto"/>
                <w:bottom w:val="none" w:sz="0" w:space="0" w:color="auto"/>
                <w:right w:val="none" w:sz="0" w:space="0" w:color="auto"/>
              </w:divBdr>
              <w:divsChild>
                <w:div w:id="136105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15412">
          <w:marLeft w:val="0"/>
          <w:marRight w:val="0"/>
          <w:marTop w:val="0"/>
          <w:marBottom w:val="0"/>
          <w:divBdr>
            <w:top w:val="none" w:sz="0" w:space="0" w:color="auto"/>
            <w:left w:val="none" w:sz="0" w:space="0" w:color="auto"/>
            <w:bottom w:val="none" w:sz="0" w:space="0" w:color="auto"/>
            <w:right w:val="none" w:sz="0" w:space="0" w:color="auto"/>
          </w:divBdr>
          <w:divsChild>
            <w:div w:id="723604036">
              <w:marLeft w:val="0"/>
              <w:marRight w:val="0"/>
              <w:marTop w:val="900"/>
              <w:marBottom w:val="600"/>
              <w:divBdr>
                <w:top w:val="none" w:sz="0" w:space="0" w:color="auto"/>
                <w:left w:val="none" w:sz="0" w:space="0" w:color="auto"/>
                <w:bottom w:val="none" w:sz="0" w:space="0" w:color="auto"/>
                <w:right w:val="none" w:sz="0" w:space="0" w:color="auto"/>
              </w:divBdr>
            </w:div>
            <w:div w:id="25908452">
              <w:marLeft w:val="0"/>
              <w:marRight w:val="0"/>
              <w:marTop w:val="0"/>
              <w:marBottom w:val="0"/>
              <w:divBdr>
                <w:top w:val="none" w:sz="0" w:space="0" w:color="auto"/>
                <w:left w:val="none" w:sz="0" w:space="0" w:color="auto"/>
                <w:bottom w:val="none" w:sz="0" w:space="0" w:color="auto"/>
                <w:right w:val="none" w:sz="0" w:space="0" w:color="auto"/>
              </w:divBdr>
              <w:divsChild>
                <w:div w:id="3763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40998">
          <w:marLeft w:val="0"/>
          <w:marRight w:val="0"/>
          <w:marTop w:val="0"/>
          <w:marBottom w:val="0"/>
          <w:divBdr>
            <w:top w:val="none" w:sz="0" w:space="0" w:color="auto"/>
            <w:left w:val="none" w:sz="0" w:space="0" w:color="auto"/>
            <w:bottom w:val="none" w:sz="0" w:space="0" w:color="auto"/>
            <w:right w:val="none" w:sz="0" w:space="0" w:color="auto"/>
          </w:divBdr>
          <w:divsChild>
            <w:div w:id="789472307">
              <w:marLeft w:val="0"/>
              <w:marRight w:val="0"/>
              <w:marTop w:val="900"/>
              <w:marBottom w:val="600"/>
              <w:divBdr>
                <w:top w:val="none" w:sz="0" w:space="0" w:color="auto"/>
                <w:left w:val="none" w:sz="0" w:space="0" w:color="auto"/>
                <w:bottom w:val="none" w:sz="0" w:space="0" w:color="auto"/>
                <w:right w:val="none" w:sz="0" w:space="0" w:color="auto"/>
              </w:divBdr>
            </w:div>
            <w:div w:id="358631075">
              <w:marLeft w:val="0"/>
              <w:marRight w:val="0"/>
              <w:marTop w:val="0"/>
              <w:marBottom w:val="0"/>
              <w:divBdr>
                <w:top w:val="none" w:sz="0" w:space="0" w:color="auto"/>
                <w:left w:val="none" w:sz="0" w:space="0" w:color="auto"/>
                <w:bottom w:val="none" w:sz="0" w:space="0" w:color="auto"/>
                <w:right w:val="none" w:sz="0" w:space="0" w:color="auto"/>
              </w:divBdr>
              <w:divsChild>
                <w:div w:id="199152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01820">
          <w:marLeft w:val="0"/>
          <w:marRight w:val="0"/>
          <w:marTop w:val="0"/>
          <w:marBottom w:val="0"/>
          <w:divBdr>
            <w:top w:val="none" w:sz="0" w:space="0" w:color="auto"/>
            <w:left w:val="none" w:sz="0" w:space="0" w:color="auto"/>
            <w:bottom w:val="none" w:sz="0" w:space="0" w:color="auto"/>
            <w:right w:val="none" w:sz="0" w:space="0" w:color="auto"/>
          </w:divBdr>
          <w:divsChild>
            <w:div w:id="705637839">
              <w:marLeft w:val="0"/>
              <w:marRight w:val="0"/>
              <w:marTop w:val="900"/>
              <w:marBottom w:val="600"/>
              <w:divBdr>
                <w:top w:val="none" w:sz="0" w:space="0" w:color="auto"/>
                <w:left w:val="none" w:sz="0" w:space="0" w:color="auto"/>
                <w:bottom w:val="none" w:sz="0" w:space="0" w:color="auto"/>
                <w:right w:val="none" w:sz="0" w:space="0" w:color="auto"/>
              </w:divBdr>
            </w:div>
            <w:div w:id="865482563">
              <w:marLeft w:val="0"/>
              <w:marRight w:val="0"/>
              <w:marTop w:val="0"/>
              <w:marBottom w:val="0"/>
              <w:divBdr>
                <w:top w:val="none" w:sz="0" w:space="0" w:color="auto"/>
                <w:left w:val="none" w:sz="0" w:space="0" w:color="auto"/>
                <w:bottom w:val="none" w:sz="0" w:space="0" w:color="auto"/>
                <w:right w:val="none" w:sz="0" w:space="0" w:color="auto"/>
              </w:divBdr>
              <w:divsChild>
                <w:div w:id="173527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14396">
          <w:marLeft w:val="0"/>
          <w:marRight w:val="0"/>
          <w:marTop w:val="0"/>
          <w:marBottom w:val="0"/>
          <w:divBdr>
            <w:top w:val="none" w:sz="0" w:space="0" w:color="auto"/>
            <w:left w:val="none" w:sz="0" w:space="0" w:color="auto"/>
            <w:bottom w:val="none" w:sz="0" w:space="0" w:color="auto"/>
            <w:right w:val="none" w:sz="0" w:space="0" w:color="auto"/>
          </w:divBdr>
          <w:divsChild>
            <w:div w:id="1275211335">
              <w:marLeft w:val="0"/>
              <w:marRight w:val="0"/>
              <w:marTop w:val="900"/>
              <w:marBottom w:val="600"/>
              <w:divBdr>
                <w:top w:val="none" w:sz="0" w:space="0" w:color="auto"/>
                <w:left w:val="none" w:sz="0" w:space="0" w:color="auto"/>
                <w:bottom w:val="none" w:sz="0" w:space="0" w:color="auto"/>
                <w:right w:val="none" w:sz="0" w:space="0" w:color="auto"/>
              </w:divBdr>
            </w:div>
            <w:div w:id="2018540054">
              <w:marLeft w:val="0"/>
              <w:marRight w:val="0"/>
              <w:marTop w:val="0"/>
              <w:marBottom w:val="0"/>
              <w:divBdr>
                <w:top w:val="none" w:sz="0" w:space="0" w:color="auto"/>
                <w:left w:val="none" w:sz="0" w:space="0" w:color="auto"/>
                <w:bottom w:val="none" w:sz="0" w:space="0" w:color="auto"/>
                <w:right w:val="none" w:sz="0" w:space="0" w:color="auto"/>
              </w:divBdr>
              <w:divsChild>
                <w:div w:id="162229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95126">
          <w:marLeft w:val="0"/>
          <w:marRight w:val="0"/>
          <w:marTop w:val="0"/>
          <w:marBottom w:val="0"/>
          <w:divBdr>
            <w:top w:val="none" w:sz="0" w:space="0" w:color="auto"/>
            <w:left w:val="none" w:sz="0" w:space="0" w:color="auto"/>
            <w:bottom w:val="none" w:sz="0" w:space="0" w:color="auto"/>
            <w:right w:val="none" w:sz="0" w:space="0" w:color="auto"/>
          </w:divBdr>
          <w:divsChild>
            <w:div w:id="1780566032">
              <w:marLeft w:val="0"/>
              <w:marRight w:val="0"/>
              <w:marTop w:val="900"/>
              <w:marBottom w:val="600"/>
              <w:divBdr>
                <w:top w:val="none" w:sz="0" w:space="0" w:color="auto"/>
                <w:left w:val="none" w:sz="0" w:space="0" w:color="auto"/>
                <w:bottom w:val="none" w:sz="0" w:space="0" w:color="auto"/>
                <w:right w:val="none" w:sz="0" w:space="0" w:color="auto"/>
              </w:divBdr>
            </w:div>
            <w:div w:id="2081517349">
              <w:marLeft w:val="0"/>
              <w:marRight w:val="0"/>
              <w:marTop w:val="0"/>
              <w:marBottom w:val="0"/>
              <w:divBdr>
                <w:top w:val="none" w:sz="0" w:space="0" w:color="auto"/>
                <w:left w:val="none" w:sz="0" w:space="0" w:color="auto"/>
                <w:bottom w:val="none" w:sz="0" w:space="0" w:color="auto"/>
                <w:right w:val="none" w:sz="0" w:space="0" w:color="auto"/>
              </w:divBdr>
              <w:divsChild>
                <w:div w:id="177933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assc.org/ru/recommendations" TargetMode="External"/><Relationship Id="rId13" Type="http://schemas.openxmlformats.org/officeDocument/2006/relationships/hyperlink" Target="https://doi.org/10.1016/j.annonc.2022.11.01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assc.ru/recommendations" TargetMode="External"/><Relationship Id="rId12" Type="http://schemas.openxmlformats.org/officeDocument/2006/relationships/hyperlink" Target="http://rassc.ru/recommendations" TargetMode="External"/><Relationship Id="rId17" Type="http://schemas.openxmlformats.org/officeDocument/2006/relationships/hyperlink" Target="https://ecog-acrin.org/resources/ecog-performance-status" TargetMode="External"/><Relationship Id="rId2" Type="http://schemas.openxmlformats.org/officeDocument/2006/relationships/styles" Target="styles.xml"/><Relationship Id="rId16" Type="http://schemas.openxmlformats.org/officeDocument/2006/relationships/hyperlink" Target="https://oncology-association.ru/clinical-guidelines" TargetMode="External"/><Relationship Id="rId1" Type="http://schemas.openxmlformats.org/officeDocument/2006/relationships/numbering" Target="numbering.xml"/><Relationship Id="rId6" Type="http://schemas.openxmlformats.org/officeDocument/2006/relationships/hyperlink" Target="http://rassc.ru/recommendations" TargetMode="External"/><Relationship Id="rId11" Type="http://schemas.openxmlformats.org/officeDocument/2006/relationships/hyperlink" Target="http://rassc.ru/recommendations" TargetMode="External"/><Relationship Id="rId5" Type="http://schemas.openxmlformats.org/officeDocument/2006/relationships/hyperlink" Target="https://www.cancer.org/cancer/breast-cancer-in-men/treating/radiation-therapy.html" TargetMode="External"/><Relationship Id="rId15" Type="http://schemas.openxmlformats.org/officeDocument/2006/relationships/hyperlink" Target="https://cdn.pharm-portal.ru/69jxs7cjr4n4gdc2acy5y4x8/instructions/%D0%9B%D0%A1%D0%A0-002698_10/InstrImg_2021_03_10_1356783/591733f9-96d4-42c3-8dd6-e3c2c78a308a.pdf" TargetMode="External"/><Relationship Id="rId10" Type="http://schemas.openxmlformats.org/officeDocument/2006/relationships/hyperlink" Target="http://rassc.ru/recommendation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assc.ru/recommendations" TargetMode="External"/><Relationship Id="rId14" Type="http://schemas.openxmlformats.org/officeDocument/2006/relationships/hyperlink" Target="https://grls.pharm-portal.ru/grls/b8bb4e5c-7c4d-4e33-a339-11a624d3fc58?filters%5Btrade_name%5D%5B0%5D%5Btext%5D=%D1%8D%D0%BC%D0%BF%D0%B5%D0%B3%D1%84%D0%B8%D0%BB%D0%B3%D1%80%D0%B0%D1%81%D1%82%D0%B8%D0%BC&amp;amp;amp;amp;filters%5Btrade_name%5D%5B1%5D%5Btext%5D=%D1%8D%D0%BA%D1%81%D1%82%D0%B8%D0%BC%D0%B8%D1%8F&amp;amp;amp;amp;search=%D1%8D%D0%BA%D1%81%D1%82%D0%B8%D0%BC%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60</Pages>
  <Words>16724</Words>
  <Characters>95327</Characters>
  <Application>Microsoft Office Word</Application>
  <DocSecurity>0</DocSecurity>
  <Lines>794</Lines>
  <Paragraphs>223</Paragraphs>
  <ScaleCrop>false</ScaleCrop>
  <Company/>
  <LinksUpToDate>false</LinksUpToDate>
  <CharactersWithSpaces>111828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2024-12-27T11:23:00Z</dcterms:created>
  <dcterms:modified xsi:type="dcterms:W3CDTF">2024-12-27T11:24:00Z</dcterms:modified>
</cp:coreProperties>
</file>