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869" w:rsidRPr="00921869" w:rsidRDefault="00921869" w:rsidP="00921869">
      <w:pPr>
        <w:shd w:val="clear" w:color="auto" w:fill="FFFFFF"/>
        <w:spacing w:after="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21869" w:rsidRPr="00921869" w:rsidRDefault="00921869" w:rsidP="00921869">
      <w:pPr>
        <w:shd w:val="clear" w:color="auto" w:fill="FFFFFF"/>
        <w:spacing w:after="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Клинические рекомендации</w:t>
      </w:r>
    </w:p>
    <w:p w:rsidR="00921869" w:rsidRPr="00921869" w:rsidRDefault="00921869" w:rsidP="0092186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Доброкачественные образования головы и шеи</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Кодирование по Международной статистической</w:t>
      </w:r>
      <w:r w:rsidRPr="00921869">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Год утверждения (частота пересмотра):</w:t>
      </w:r>
      <w:r w:rsidRPr="00921869">
        <w:rPr>
          <w:rFonts w:ascii="Times New Roman" w:eastAsia="Times New Roman" w:hAnsi="Times New Roman" w:cs="Times New Roman"/>
          <w:b/>
          <w:bCs/>
          <w:color w:val="222222"/>
          <w:sz w:val="27"/>
          <w:szCs w:val="27"/>
          <w:lang w:eastAsia="ru-RU"/>
        </w:rPr>
        <w:t>2024</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Возрастная категория:</w:t>
      </w:r>
      <w:r w:rsidRPr="00921869">
        <w:rPr>
          <w:rFonts w:ascii="Times New Roman" w:eastAsia="Times New Roman" w:hAnsi="Times New Roman" w:cs="Times New Roman"/>
          <w:b/>
          <w:bCs/>
          <w:color w:val="222222"/>
          <w:sz w:val="27"/>
          <w:szCs w:val="27"/>
          <w:lang w:eastAsia="ru-RU"/>
        </w:rPr>
        <w:t>Взрослые</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Пересмотр не позднее:</w:t>
      </w:r>
      <w:r w:rsidRPr="00921869">
        <w:rPr>
          <w:rFonts w:ascii="Times New Roman" w:eastAsia="Times New Roman" w:hAnsi="Times New Roman" w:cs="Times New Roman"/>
          <w:b/>
          <w:bCs/>
          <w:color w:val="222222"/>
          <w:sz w:val="27"/>
          <w:szCs w:val="27"/>
          <w:lang w:eastAsia="ru-RU"/>
        </w:rPr>
        <w:t>2026</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ID:</w:t>
      </w:r>
      <w:r w:rsidRPr="00921869">
        <w:rPr>
          <w:rFonts w:ascii="Times New Roman" w:eastAsia="Times New Roman" w:hAnsi="Times New Roman" w:cs="Times New Roman"/>
          <w:b/>
          <w:bCs/>
          <w:color w:val="222222"/>
          <w:sz w:val="27"/>
          <w:szCs w:val="27"/>
          <w:lang w:eastAsia="ru-RU"/>
        </w:rPr>
        <w:t>842</w:t>
      </w:r>
    </w:p>
    <w:p w:rsidR="00921869" w:rsidRPr="00921869" w:rsidRDefault="00921869" w:rsidP="00921869">
      <w:pPr>
        <w:shd w:val="clear" w:color="auto" w:fill="FFFFFF"/>
        <w:spacing w:after="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Разработчик клинической рекомендации</w:t>
      </w:r>
    </w:p>
    <w:p w:rsidR="00921869" w:rsidRPr="00921869" w:rsidRDefault="00921869" w:rsidP="0092186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21869">
        <w:rPr>
          <w:rFonts w:ascii="Times New Roman" w:eastAsia="Times New Roman" w:hAnsi="Times New Roman" w:cs="Times New Roman"/>
          <w:b/>
          <w:bCs/>
          <w:color w:val="222222"/>
          <w:sz w:val="27"/>
          <w:szCs w:val="27"/>
          <w:lang w:eastAsia="ru-RU"/>
        </w:rPr>
        <w:t>ООО «Общество специалистов в области челюстно-лицевой хирургии»</w:t>
      </w:r>
    </w:p>
    <w:p w:rsidR="00921869" w:rsidRPr="00921869" w:rsidRDefault="00921869" w:rsidP="00921869">
      <w:pPr>
        <w:shd w:val="clear" w:color="auto" w:fill="FFFFFF"/>
        <w:spacing w:after="150" w:line="240" w:lineRule="auto"/>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Оглавление</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Список сокращений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Термины и определения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2.1 Жалобы и анамнез</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2.2 Физикальное обследование</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2.3 Лабораторные диагностические исследования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2.5 Иные диагностические исследования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6. Организация оказания медицинской помощи</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Критерии оценки качества медицинской помощи</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Список литературы</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Приложение Б. Алгоритмы действий врача</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Приложение В. Информация для пациента</w:t>
      </w:r>
    </w:p>
    <w:p w:rsidR="00921869" w:rsidRPr="00921869" w:rsidRDefault="00921869" w:rsidP="009218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Список сокращений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ВОЗ - Всемирная организация здравоохранения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МРТ - Магнитно-резонансная томография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ТАБ - Тонкоигольная аспирационная биопсия (цитологическое исследование микропрепарата тонкоигольной аспирационной биопсии)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УЗИ - Ультразвуковое исследование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МРА - Магнитно-резонансная ангиография (одна область)</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МКБ 10 - Международная классификация болезней 10 пересмотра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ЧЛО - челюстно-лицевая область</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Термины и определения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Эксцизионная биопсия - забор для исследования патологического образования целиком.</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Инцизионная биопсия - забор для исследования части патологического образования либо диффузно измененного органа.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xml:space="preserve">Удаление опухоли мягких тканей головы и шеи с использованием видеоэндоскопических технологий (эндоскопически ассоциированные </w:t>
      </w:r>
      <w:r w:rsidRPr="00921869">
        <w:rPr>
          <w:rFonts w:ascii="Times New Roman" w:eastAsia="Times New Roman" w:hAnsi="Times New Roman" w:cs="Times New Roman"/>
          <w:color w:val="222222"/>
          <w:sz w:val="27"/>
          <w:szCs w:val="27"/>
          <w:lang w:eastAsia="ru-RU"/>
        </w:rPr>
        <w:lastRenderedPageBreak/>
        <w:t>оперативные вмешательства) - это хирургическое вмешательство с применением эндоскопической визуализации.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Цитологическое исследование микропрепарата тонкоигольной аспирационной биопсии - забор материала для исследования (обычно с помощью шприца инъекционного однократного применения с иглой) с последующим цитологическим исследованием.</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Органоспецифические опухоли - опухоли, характерные для определенного органа и его специфических структур.</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Органонеспецифические опухоли - опухоли, не имеющие типичной органной локализации (например, аденокарцинома, плоскоклеточный рак).</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Опухоль</w:t>
      </w:r>
      <w:r w:rsidRPr="00921869">
        <w:rPr>
          <w:rFonts w:ascii="Times New Roman" w:eastAsia="Times New Roman" w:hAnsi="Times New Roman" w:cs="Times New Roman"/>
          <w:color w:val="222222"/>
          <w:sz w:val="27"/>
          <w:szCs w:val="27"/>
          <w:lang w:eastAsia="ru-RU"/>
        </w:rPr>
        <w:t> - избыточная ненормальная масса ткани, которая возникает в результате чрезмерного неконтролируемого клеточного роста, сохраняющегося даже после прекращения влияния факторов, вызвавших этот рост (R.Willis) [35].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Доброкачественная опухоль</w:t>
      </w:r>
      <w:r w:rsidRPr="00921869">
        <w:rPr>
          <w:rFonts w:ascii="Times New Roman" w:eastAsia="Times New Roman" w:hAnsi="Times New Roman" w:cs="Times New Roman"/>
          <w:color w:val="222222"/>
          <w:sz w:val="27"/>
          <w:szCs w:val="27"/>
          <w:lang w:eastAsia="ru-RU"/>
        </w:rPr>
        <w:t> - это новообразование, характеризующееся медленным ростом, отсутствием метастазирования и рецидивирования после полного удаления, клетки с высокой степенью дифференцировки и нечувствительны к лучевому воздействию [35,37].</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 связи с большим количеством видов доброкачественных образовании локализации головы и шеи этиология и патогенез могу быть достаточно разнообразными. В некоторых случаях не до конца изученными [1].</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 доброкачественных опухолях патогенез заболевания основан на нарушении механизмов контроля деления и роста клеток, а также механизмов апоптоза. Также существует несколько предрасполагающих факторов, которые значительно увеличивают риск развития этого заболевания (механическая или термическая травма, вирусы, эндокринные нарушения)[2,3].</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Так же опухолеподобные образования и пороки развития могут формироваться вследствие нарушения нормального формирования I и II жаберных дуг и щелей, глоточных карманов и других отделов жаберного аппарата или сложного нарушения эмбриогенеза сосудистой или лимфатической системы [4].</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xml:space="preserve">По статистическим данным новообразования и опухолеподобные процессы полости рта и челюстно-лицевой области составляют около 20–25 % от опухолевых заболеваний других локализаций [36,37]. Доброкачественные новообразования и опухолеподобные образования слизистой оболочки полости рта составляют 26,6% от всех доброкачественных новообразований челюстно-лицевой области. Среди доброкачественных опухолей слизистой оболочки полости рта наиболее часто встречается папиллома (41,3%) с частой локализацией на языке (35%), щеке (25%) [5,6]. Врожденные кисты и свищи встречаются сравнительно редко и составляют около 5 % всех новообразований лица и челюстей. Аномалия жаберных щелей наблюдается чаще тиреоглоссальной (соответственно 61 и 39 % случаев). Дермоидные кисты дна </w:t>
      </w:r>
      <w:r w:rsidRPr="00921869">
        <w:rPr>
          <w:rFonts w:ascii="Times New Roman" w:eastAsia="Times New Roman" w:hAnsi="Times New Roman" w:cs="Times New Roman"/>
          <w:color w:val="222222"/>
          <w:sz w:val="27"/>
          <w:szCs w:val="27"/>
          <w:lang w:eastAsia="ru-RU"/>
        </w:rPr>
        <w:lastRenderedPageBreak/>
        <w:t>полости рта составляют 1,6–6,5%, всех дермоидных кист и 23–34% кист головы и шеи [7].</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D10 - Доброкачественное новообразование рта и глотки: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D10.0 Доброкачественное новообразование губы</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D10.1 Доброкачественное новообразование языка        </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D10.2 Доброкачественное новообразование дна полости рта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D10.3 Доброкачественное новообразование других и неуточненных частей рта</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D11 - Доброкачественное новообразование больших слюнных желез:</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D11.0 Доброкачественное новообразование околоушной слюнной железы.</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D11.7 Доброкачественное новообразование других больших слюнных желез.</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D11.9 Доброкачественное новообразование большой слюнной железы неуточненное,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D13.0 Доброкачественное новообразование других и неточно обозначенных органов пищеварения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D14.0 Доброкачественное новообразование среднего уха и органов дыхания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D16.0 Доброкачественное новообразование костей и суставных хрящей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D17.0 Доброкачественное новообразование жировой ткани кожи и подкожной клетчатки головы, лица и шеи</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D18 - Гемангиома и лимфангиома любой локализации: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D18.0 Гемангиома любой локализации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D18.1 Лимфангиома любой локализации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D19.0 Доброкачественное новообразование мезотелиальной ткани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D21.0 Другие доброкачественные новообразования соединительной и других мягких тканей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D22.0 Меланоформный невус</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D23 - Другие доброкачественные новообразования кожи: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D23.0 Другие доброкачественные новообразования кожи губы.</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D23.1 Другие доброкачественные новообразования кожи века, включая спайку век</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D23.2 Другие доброкачественные новообразования кожи уха и наружного слухового прохода.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D23.3 Другие доброкачественные новообразования кожи других и неуточненных частей лица.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D23.4 Другие доброкачественные новообразования кожи волосистой части головы и шеи.</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D36 - Доброкачественное новообразование других и неуточненных локализаций: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D36.0 Доброкачественное новообразование лимфатических узлов.</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D36.7 Доброкачественное новообразование других уточненных локализаций.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D36.9 Доброкачественное новообразование неуточненной локализации</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I. Виды доброкачественных новообразований:</w:t>
      </w:r>
    </w:p>
    <w:p w:rsidR="00921869" w:rsidRPr="00921869" w:rsidRDefault="00921869" w:rsidP="00921869">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Истинные опухоли,</w:t>
      </w:r>
    </w:p>
    <w:p w:rsidR="00921869" w:rsidRPr="00921869" w:rsidRDefault="00921869" w:rsidP="00921869">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Опухолеподобные образования,</w:t>
      </w:r>
    </w:p>
    <w:p w:rsidR="00921869" w:rsidRPr="00921869" w:rsidRDefault="00921869" w:rsidP="00921869">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Кисты.</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II. Международная морфологическая классификация опухолей [40].</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Органоспецефичные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Одонтогенные:</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амелобластома,</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одонтома,</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одонтогенная фиброма,</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эпулис,</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цементома,</w:t>
      </w:r>
    </w:p>
    <w:p w:rsidR="00921869" w:rsidRPr="00921869" w:rsidRDefault="00921869" w:rsidP="0092186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остеобластокластома.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Слюнных желез:</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аденома,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смешанная опухоль,</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киста,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мукоэпидермальная опухоль,</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ангиома,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невринома,</w:t>
      </w:r>
    </w:p>
    <w:p w:rsidR="00921869" w:rsidRPr="00921869" w:rsidRDefault="00921869" w:rsidP="0092186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нейрофиброматоз.</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Слизистой оболочки полости рта: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паппилома,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фиброма,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фиброматоз,</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миксома,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Органонеспецефичные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Остеогенные:</w:t>
      </w:r>
    </w:p>
    <w:p w:rsidR="00921869" w:rsidRPr="00921869" w:rsidRDefault="00921869" w:rsidP="0092186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остеома,</w:t>
      </w:r>
    </w:p>
    <w:p w:rsidR="00921869" w:rsidRPr="00921869" w:rsidRDefault="00921869" w:rsidP="0092186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хондрома,</w:t>
      </w:r>
    </w:p>
    <w:p w:rsidR="00921869" w:rsidRPr="00921869" w:rsidRDefault="00921869" w:rsidP="0092186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оссифицирующая фиброма.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Неодонтогенные.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Неостеогенные:</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гемангиоэндотелиома,</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хондрома,</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миксома,</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w:t>
      </w:r>
    </w:p>
    <w:p w:rsidR="00921869" w:rsidRPr="00921869" w:rsidRDefault="00921869" w:rsidP="00921869">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нейрофиброматоз</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III. Международная гистологическая классификация опухолей полости рта и ротоглотки (1974) [8].</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Опухоли, исходящие из многослойного плоского эпителия:</w:t>
      </w:r>
    </w:p>
    <w:p w:rsidR="00921869" w:rsidRPr="00921869" w:rsidRDefault="00921869" w:rsidP="00921869">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плоскоклеточная папиллома.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2. Опухоли, исходящие из железистого эпителия:</w:t>
      </w:r>
    </w:p>
    <w:p w:rsidR="00921869" w:rsidRPr="00921869" w:rsidRDefault="00921869" w:rsidP="00921869">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аденома.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Опухоли, исходящие из мягких тканей:</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фиброма,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лейомиома,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рабдомиома,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хондрома,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остеохондрома,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лимфангиома(кавернозная,кистозная),</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доброкачественная гемангиоэндотелиома,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доброкачественная гемангиоперицитома,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w:t>
      </w:r>
    </w:p>
    <w:p w:rsidR="00921869" w:rsidRPr="00921869" w:rsidRDefault="00921869" w:rsidP="00921869">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невролеммома.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4. Опухоли, исходящие из меланогенной системы:</w:t>
      </w:r>
    </w:p>
    <w:p w:rsidR="00921869" w:rsidRPr="00921869" w:rsidRDefault="00921869" w:rsidP="00921869">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пигментный и непигментный невус.</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5. Опухоли спорного и неясного генеза:</w:t>
      </w:r>
    </w:p>
    <w:p w:rsidR="00921869" w:rsidRPr="00921869" w:rsidRDefault="00921869" w:rsidP="00921869">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миксома,</w:t>
      </w:r>
    </w:p>
    <w:p w:rsidR="00921869" w:rsidRPr="00921869" w:rsidRDefault="00921869" w:rsidP="00921869">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зернистоклеточная опухоль,</w:t>
      </w:r>
    </w:p>
    <w:p w:rsidR="00921869" w:rsidRPr="00921869" w:rsidRDefault="00921869" w:rsidP="00921869">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врожденная «миобластома».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6. Неклассифицируемые опухоли.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7. Опухолеподобные состояния:</w:t>
      </w:r>
    </w:p>
    <w:p w:rsidR="00921869" w:rsidRPr="00921869" w:rsidRDefault="00921869" w:rsidP="00921869">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обычная бородавка,</w:t>
      </w:r>
    </w:p>
    <w:p w:rsidR="00921869" w:rsidRPr="00921869" w:rsidRDefault="00921869" w:rsidP="00921869">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сосочковая гиперплазия,</w:t>
      </w:r>
    </w:p>
    <w:p w:rsidR="00921869" w:rsidRPr="00921869" w:rsidRDefault="00921869" w:rsidP="00921869">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доброкачественные лимфоэпителиальные поражения.</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IV. Гистологическая классификация внеорганных опухолей шеи (Г.В. Фалилеев 1970 г.) выделены только доброкачественные образования [38].</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Нейроэктодермального происхождения:</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невринома (неврилеммома),</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ганглионеврома,</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менингиома,</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хемодектома каротидная,</w:t>
      </w:r>
    </w:p>
    <w:p w:rsidR="00921869" w:rsidRPr="00921869" w:rsidRDefault="00921869" w:rsidP="00921869">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блуждающего нерва.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Из производных мезенхимы и неклассифицируемые:</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Фиброзные:</w:t>
      </w:r>
    </w:p>
    <w:p w:rsidR="00921869" w:rsidRPr="00921869" w:rsidRDefault="00921869" w:rsidP="00921869">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фиброма,</w:t>
      </w:r>
    </w:p>
    <w:p w:rsidR="00921869" w:rsidRPr="00921869" w:rsidRDefault="00921869" w:rsidP="00921869">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десмоид.</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Жировые:</w:t>
      </w:r>
    </w:p>
    <w:p w:rsidR="00921869" w:rsidRPr="00921869" w:rsidRDefault="00921869" w:rsidP="00921869">
      <w:pPr>
        <w:numPr>
          <w:ilvl w:val="0"/>
          <w:numId w:val="1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Синовиальные:</w:t>
      </w:r>
    </w:p>
    <w:p w:rsidR="00921869" w:rsidRPr="00921869" w:rsidRDefault="00921869" w:rsidP="00921869">
      <w:pPr>
        <w:numPr>
          <w:ilvl w:val="0"/>
          <w:numId w:val="1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синовиома.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4) Сосудистые:</w:t>
      </w:r>
    </w:p>
    <w:p w:rsidR="00921869" w:rsidRPr="00921869" w:rsidRDefault="00921869" w:rsidP="00921869">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1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5) Мышечные:</w:t>
      </w:r>
    </w:p>
    <w:p w:rsidR="00921869" w:rsidRPr="00921869" w:rsidRDefault="00921869" w:rsidP="00921869">
      <w:pPr>
        <w:numPr>
          <w:ilvl w:val="0"/>
          <w:numId w:val="2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миома,</w:t>
      </w:r>
    </w:p>
    <w:p w:rsidR="00921869" w:rsidRPr="00921869" w:rsidRDefault="00921869" w:rsidP="00921869">
      <w:pPr>
        <w:numPr>
          <w:ilvl w:val="0"/>
          <w:numId w:val="2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лейомиома,</w:t>
      </w:r>
    </w:p>
    <w:p w:rsidR="00921869" w:rsidRPr="00921869" w:rsidRDefault="00921869" w:rsidP="00921869">
      <w:pPr>
        <w:numPr>
          <w:ilvl w:val="0"/>
          <w:numId w:val="2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рабдомиома.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6) Неклассифицируемые опуоли.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Дисэмбриональные опуходи:</w:t>
      </w:r>
    </w:p>
    <w:p w:rsidR="00921869" w:rsidRPr="00921869" w:rsidRDefault="00921869" w:rsidP="00921869">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срединная киста шеи,</w:t>
      </w:r>
    </w:p>
    <w:p w:rsidR="00921869" w:rsidRPr="00921869" w:rsidRDefault="00921869" w:rsidP="00921869">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боковая киста шеи,</w:t>
      </w:r>
    </w:p>
    <w:p w:rsidR="00921869" w:rsidRPr="00921869" w:rsidRDefault="00921869" w:rsidP="00921869">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хордома,</w:t>
      </w:r>
    </w:p>
    <w:p w:rsidR="00921869" w:rsidRPr="00921869" w:rsidRDefault="00921869" w:rsidP="00921869">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тимома,</w:t>
      </w:r>
    </w:p>
    <w:p w:rsidR="00921869" w:rsidRPr="00921869" w:rsidRDefault="00921869" w:rsidP="00921869">
      <w:pPr>
        <w:numPr>
          <w:ilvl w:val="0"/>
          <w:numId w:val="2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тератома и др.</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V. Международная классификация болезней № 10 , 1997 г. ВОЗ г. Женева [39].</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Доброкачественные образования кожи лица, головы и шеи :</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плоскоклеточная папиллома,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фиброма,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дерматофиброма,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синильная кератома,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трихоэпителиома, пигментны невус,</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лейомиоама, ксантома,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эпидермальная киста,</w:t>
      </w:r>
    </w:p>
    <w:p w:rsidR="00921869" w:rsidRPr="00921869" w:rsidRDefault="00921869" w:rsidP="00921869">
      <w:pPr>
        <w:numPr>
          <w:ilvl w:val="0"/>
          <w:numId w:val="22"/>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келоид.</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2. Доброкачественные опухоли красной каймы губ и органов полости рта: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плоскоклеточная папиллома,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фиброма,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неврилеммома (шванома),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нейрофиброматоз (болезнь Реклингхаузена),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липома,</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аденома малой слюнной железы,</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киста малой слюнной железы,</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киста подьязычной слюнной железы,</w:t>
      </w:r>
    </w:p>
    <w:p w:rsidR="00921869" w:rsidRPr="00921869" w:rsidRDefault="00921869" w:rsidP="00921869">
      <w:pPr>
        <w:numPr>
          <w:ilvl w:val="0"/>
          <w:numId w:val="23"/>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трещина губ.</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VI. Всемирная организация здравоохранения (ВОЗ) , классификация опухолей головы и шеи . Текущая редакция, часть 4- го издания серии ВОЗ 2017 г. ( выделены только доброкачественные образования) [11]</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Опухоли полости носа, придаточных пазух носа и основания черепа:</w:t>
      </w:r>
    </w:p>
    <w:p w:rsidR="00921869" w:rsidRPr="00921869" w:rsidRDefault="00921869" w:rsidP="00921869">
      <w:pPr>
        <w:numPr>
          <w:ilvl w:val="0"/>
          <w:numId w:val="2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папилломы придаточных пазух различного типа,</w:t>
      </w:r>
    </w:p>
    <w:p w:rsidR="00921869" w:rsidRPr="00921869" w:rsidRDefault="00921869" w:rsidP="00921869">
      <w:pPr>
        <w:numPr>
          <w:ilvl w:val="0"/>
          <w:numId w:val="2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гамартома.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Опухоли слюнных желез:</w:t>
      </w:r>
    </w:p>
    <w:p w:rsidR="00921869" w:rsidRPr="00921869" w:rsidRDefault="00921869" w:rsidP="00921869">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плеоморфная аденома,</w:t>
      </w:r>
    </w:p>
    <w:p w:rsidR="00921869" w:rsidRPr="00921869" w:rsidRDefault="00921869" w:rsidP="00921869">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эпителиоидная гемангиоэндотелиома.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Доброкачественные опухоли мягких тканей:</w:t>
      </w:r>
    </w:p>
    <w:p w:rsidR="00921869" w:rsidRPr="00921869" w:rsidRDefault="00921869" w:rsidP="00921869">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лейомиома,</w:t>
      </w:r>
    </w:p>
    <w:p w:rsidR="00921869" w:rsidRPr="00921869" w:rsidRDefault="00921869" w:rsidP="00921869">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шваннома,</w:t>
      </w:r>
    </w:p>
    <w:p w:rsidR="00921869" w:rsidRPr="00921869" w:rsidRDefault="00921869" w:rsidP="00921869">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нейрофиброма.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4. Другие опухоли:</w:t>
      </w:r>
    </w:p>
    <w:p w:rsidR="00921869" w:rsidRPr="00921869" w:rsidRDefault="00921869" w:rsidP="009218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менингиома,</w:t>
      </w:r>
    </w:p>
    <w:p w:rsidR="00921869" w:rsidRPr="00921869" w:rsidRDefault="00921869" w:rsidP="009218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амелобластома</w:t>
      </w:r>
    </w:p>
    <w:p w:rsidR="00921869" w:rsidRPr="00921869" w:rsidRDefault="00921869" w:rsidP="009218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придаточных пазух,</w:t>
      </w:r>
    </w:p>
    <w:p w:rsidR="00921869" w:rsidRPr="00921869" w:rsidRDefault="00921869" w:rsidP="009218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хондромезенхимальная гамартома,</w:t>
      </w:r>
    </w:p>
    <w:p w:rsidR="00921869" w:rsidRPr="00921869" w:rsidRDefault="00921869" w:rsidP="009218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гематолимфоидные опухоли.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5. Опухоли носоглотки:</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волосатый полип,</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эктопическая аденома гипофиза,</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краниофарингиома,</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ангиофиброма носоглотки,</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гематолимфоидные опухоли,</w:t>
      </w:r>
    </w:p>
    <w:p w:rsidR="00921869" w:rsidRPr="00921869" w:rsidRDefault="00921869" w:rsidP="00921869">
      <w:pPr>
        <w:numPr>
          <w:ilvl w:val="0"/>
          <w:numId w:val="28"/>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хордома.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6. Опухоли гортаноглотки, гортани, трахеи и парафарингеального пространства:</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дисплазия эпителия полости рта,</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веррукозная лейкоплакия,</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папилломы,</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плоскоклеточная папиллома,</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кондилома,</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бородавка обыкновенная,</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мультифокальная гиперплазия эпителия,</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эпулис,</w:t>
      </w:r>
    </w:p>
    <w:p w:rsidR="00921869" w:rsidRPr="00921869" w:rsidRDefault="00921869" w:rsidP="00921869">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эктомезенхимальная хондромиксоидная опухоль.</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7. Опухоли мягких тканей и нервной системы:</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гранулярно-клеточная опухоль,</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рабдомиома,</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лимфангиома,</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гемангиома,</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шваннома,</w:t>
      </w:r>
    </w:p>
    <w:p w:rsidR="00921869" w:rsidRPr="00921869" w:rsidRDefault="00921869" w:rsidP="00921869">
      <w:pPr>
        <w:numPr>
          <w:ilvl w:val="0"/>
          <w:numId w:val="30"/>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нейрофиброма.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8. Кисты и кистоподобные поражения:</w:t>
      </w:r>
    </w:p>
    <w:p w:rsidR="00921869" w:rsidRPr="00921869" w:rsidRDefault="00921869" w:rsidP="00921869">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бранхиогенные кисты,</w:t>
      </w:r>
    </w:p>
    <w:p w:rsidR="00921869" w:rsidRPr="00921869" w:rsidRDefault="00921869" w:rsidP="00921869">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киста щитовидного протока,</w:t>
      </w:r>
    </w:p>
    <w:p w:rsidR="00921869" w:rsidRPr="00921869" w:rsidRDefault="00921869" w:rsidP="00921869">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ранула,</w:t>
      </w:r>
    </w:p>
    <w:p w:rsidR="00921869" w:rsidRPr="00921869" w:rsidRDefault="00921869" w:rsidP="00921869">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дермоидные и тератоидные кисты.</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 связи с большим количеством видов доброкачественных образований головы и шеи жалобы могут быть разнообразными. Так же жалобы могут зависеть от локализации опухоли и ее размеров.</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 незначительных размерах долгое время заболевание может протекать бессимптомно.  При поверхностном расположении образования пациент предъявляет жалобы на эстетический дефект, асимметрию лица или наличия самого образования.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При увеличении образования или при определенной локализации  пациент может предъявлять жалобы на чувство инородного тела, дисфагию, ограничение движения языка или шеи, затрудненное открывание рта или глотания.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 основном пациенты предъявляют жалобы местного характера, общее состояние не страдает.</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Однако при воспалительных процессах (кистах и кистоподобных образованиях) у пациентов могут возникать болевые ощущения, а так же возможно появление общих воспалительных симптомов, таких как повышение температуры тела, лихорадка.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 отдельных видах образований возможно периодическое кровотечение.</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Критериями установки диагноза – доброкачественное образование головы и шеи– является выявление при помощи физикального и инструментального обследования, предпринятого в результате анализа жалоб пациента, наличие образования головы или шеи, исключение другой патологии со схожей клинической картиной, заключение гистологического исследования.</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2.1 Жалобы и анамнез</w:t>
      </w:r>
    </w:p>
    <w:p w:rsidR="00921869" w:rsidRPr="00921869" w:rsidRDefault="00921869" w:rsidP="00921869">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всем пациентам с подозрением на доброкачественные образования головы и шеи в ходе сбора анамнеза собрать информацию о начале заболевания, появлении первичных симптомов, а также сроках увеличения образования, для разработки последовательности и объема диагностических и лечебных процедур [1,2,3,39,45].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Оценка скорости развития заболевания может говорить о возможном озлокачествлении образования. Это необходимо для адекватного прогноза дальнейшего развития болезни, правильного выбора тактики лечения пациента, определения алгоритмов послеоперационной реабилитации в случае необходимости хирургического лечения</w:t>
      </w:r>
    </w:p>
    <w:p w:rsidR="00921869" w:rsidRPr="00921869" w:rsidRDefault="00921869" w:rsidP="00921869">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у всех пациентов с предполагаемым диагнозом доброкачественные образования головы и шеи выявление жалоб на боли в области патологии, а также нарушении функции, для уточнения диагноза и определения тактики обследования и лечения</w:t>
      </w:r>
      <w:r w:rsidRPr="00921869">
        <w:rPr>
          <w:rFonts w:ascii="Times New Roman" w:eastAsia="Times New Roman" w:hAnsi="Times New Roman" w:cs="Times New Roman"/>
          <w:i/>
          <w:iCs/>
          <w:color w:val="333333"/>
          <w:sz w:val="27"/>
          <w:szCs w:val="27"/>
          <w:lang w:eastAsia="ru-RU"/>
        </w:rPr>
        <w:t> </w:t>
      </w:r>
      <w:r w:rsidRPr="00921869">
        <w:rPr>
          <w:rFonts w:ascii="Times New Roman" w:eastAsia="Times New Roman" w:hAnsi="Times New Roman" w:cs="Times New Roman"/>
          <w:color w:val="222222"/>
          <w:sz w:val="27"/>
          <w:szCs w:val="27"/>
          <w:lang w:eastAsia="ru-RU"/>
        </w:rPr>
        <w:t>[2,4,7].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Комментарий:</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при развитии воспалительных осложнений с переходом воспалительного процесса на окружающие ткани, возможно появление общих воспалительных симптомов, что в дальнейшем затрудняют диагностику и предполагает изменение алгоритма лечения.</w:t>
      </w:r>
    </w:p>
    <w:p w:rsidR="00921869" w:rsidRPr="00921869" w:rsidRDefault="00921869" w:rsidP="00921869">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у всех пациентов с предполагаемым диагнозом доброкачественные образования головы и шеи выявить этиологические факторы возникновения заболевания, для возможного его устранения и снижения риска рецидивов [2,4,13].</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Комментарий:</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При сборе анамнеза у пациента с предполагаемым диагнозом доброкачественные образования головы и шеи крайне важно не только выяснить как развивалась клиническая картина болезни, но и выявить те основные факторы, которые могли способствовать развитию болезни, оценить их выраженность в настоящее время, возможность их коррекции.</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2.2 Физикальное обследование</w:t>
      </w:r>
    </w:p>
    <w:p w:rsidR="00921869" w:rsidRPr="00921869" w:rsidRDefault="00921869" w:rsidP="00921869">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 xml:space="preserve">при физикальном обследовании пациента с доброкачественными образованиями головы и шеи, помимо обязательного визуального терапевтического осмотра (цвет кожных покровов, слизистых, роговиц; тургор кожи; измерение частоты сердцебиения; х движений </w:t>
      </w:r>
      <w:r w:rsidRPr="00921869">
        <w:rPr>
          <w:rFonts w:ascii="Times New Roman" w:eastAsia="Times New Roman" w:hAnsi="Times New Roman" w:cs="Times New Roman"/>
          <w:color w:val="222222"/>
          <w:sz w:val="27"/>
          <w:szCs w:val="27"/>
          <w:lang w:eastAsia="ru-RU"/>
        </w:rPr>
        <w:lastRenderedPageBreak/>
        <w:t>измерение частоты дыхания;- пальпация при патологии брюшной стенки и т.п.), необходимо проводить осмотр самого образования и окружающих его тканей, что необходимо для дальнейшей постановки диагноза</w:t>
      </w:r>
      <w:r w:rsidRPr="00921869">
        <w:rPr>
          <w:rFonts w:ascii="Times New Roman" w:eastAsia="Times New Roman" w:hAnsi="Times New Roman" w:cs="Times New Roman"/>
          <w:i/>
          <w:iCs/>
          <w:color w:val="333333"/>
          <w:sz w:val="27"/>
          <w:szCs w:val="27"/>
          <w:lang w:eastAsia="ru-RU"/>
        </w:rPr>
        <w:t> </w:t>
      </w:r>
      <w:r w:rsidRPr="00921869">
        <w:rPr>
          <w:rFonts w:ascii="Times New Roman" w:eastAsia="Times New Roman" w:hAnsi="Times New Roman" w:cs="Times New Roman"/>
          <w:color w:val="222222"/>
          <w:sz w:val="27"/>
          <w:szCs w:val="27"/>
          <w:lang w:eastAsia="ru-RU"/>
        </w:rPr>
        <w:t>[4,5.6].</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осмотр проводят в стоматологическом кресле, оценивается размер, форма, четкость краев, цвет и спаянность с окружающими тканями, плотность, болезненность при пальпации. Так же необходимо оценить наличие инфильтрации в подлежащих тканях, а также расположение относительно сосудов, нервов.</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   </w:t>
      </w:r>
    </w:p>
    <w:p w:rsidR="00921869" w:rsidRPr="00921869" w:rsidRDefault="00921869" w:rsidP="00921869">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оценка  функций  органов, таких как глотание, движение глазного яблока, речь, слух, мимика, повороты головы, открывание рта для дальнейшего плана диагностики, лечения и объема оперативного вмешательства [20].</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При различных видах доброкачественных образований функциональные изменения могут быть патогномоничным признаком заболевания, так например, один из признаков срединной кисты является ее смещение по средней линии при глотании. Так же при нарушении функции возможно затруднения при анестезиологическом пособии и так же необходимо решение вопроса о привлечении к лечению и оперативному вмешательству специалистов смежных дисциплин.</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21869" w:rsidRPr="00921869" w:rsidRDefault="00921869" w:rsidP="00921869">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xml:space="preserve"> всем пациентам с доброкачественными образованиями головы и шеи перед началом лечения выполнять общий (клинический) анализ крови развернутый,   анализ крови биохимический общетерапевтический , коагулограмму (ориентировочное исследование системы гемостаза), общий (клинический) анализ мочи, с исследованием уровня свободного и связанного билирубина в крови, определением активности аланинаминотрансферазы и аспартатаминотрансферазы в крови, </w:t>
      </w:r>
      <w:r w:rsidRPr="00921869">
        <w:rPr>
          <w:rFonts w:ascii="Times New Roman" w:eastAsia="Times New Roman" w:hAnsi="Times New Roman" w:cs="Times New Roman"/>
          <w:color w:val="222222"/>
          <w:sz w:val="27"/>
          <w:szCs w:val="27"/>
          <w:lang w:eastAsia="ru-RU"/>
        </w:rPr>
        <w:lastRenderedPageBreak/>
        <w:t>определением протромбинового (тромбопластинового) времени в крови или в плазме, определением международного нормализованного отношения (МНО), активированного частичного тромбопластинового времени (АЧТВ), исследованием уровня фибриногена в крови с целью выявления факторов, которые могут повлиять на тактику лечения [13,53].</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21869" w:rsidRPr="00921869" w:rsidRDefault="00921869" w:rsidP="00921869">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ультразвуковое исследование слюнных желез и/или ультразвуковое исследование лимфатических узлов (одна анатомическая зона) для любого объемного образования головы и шеи, так же оценки регионарных лимфатических узлов, по результатам которого определяется дальнейшая тактика проведения диагностики и лечения</w:t>
      </w:r>
      <w:r w:rsidRPr="00921869">
        <w:rPr>
          <w:rFonts w:ascii="Times New Roman" w:eastAsia="Times New Roman" w:hAnsi="Times New Roman" w:cs="Times New Roman"/>
          <w:i/>
          <w:iCs/>
          <w:color w:val="333333"/>
          <w:sz w:val="27"/>
          <w:szCs w:val="27"/>
          <w:lang w:eastAsia="ru-RU"/>
        </w:rPr>
        <w:t> [12,15,16,17].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 </w:t>
      </w:r>
      <w:r w:rsidRPr="00921869">
        <w:rPr>
          <w:rFonts w:ascii="Times New Roman" w:eastAsia="Times New Roman" w:hAnsi="Times New Roman" w:cs="Times New Roman"/>
          <w:i/>
          <w:iCs/>
          <w:color w:val="333333"/>
          <w:sz w:val="27"/>
          <w:szCs w:val="27"/>
          <w:lang w:eastAsia="ru-RU"/>
        </w:rPr>
        <w:t>Эффективность УЗИ в выявлении патологического образования шеи составила 70% -90 % [14]. Ультразвуковая картина, кистозных образований мягких тканей шеи и головы зависит от их нозологической формы. Типичными ультразвуковыми признаками опухолевых заболеваний мягких тканей, лимфатических узлов и больших слюнных желез, являются состояние послойной дифференцировки мягких тканей, эхоструктура образования, а также характеристика и тип кровотока. При развитии сосудистых опухолей проводят дуплексное сканирование сосудов челюстно-лицевой области.</w:t>
      </w:r>
    </w:p>
    <w:p w:rsidR="00921869" w:rsidRPr="00921869" w:rsidRDefault="00921869" w:rsidP="00921869">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 </w:t>
      </w: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при развитии сосудистых опухолей проводить дуплексное сканирование сосудов челюстно-лицевой области для определения объема и локализации образования, возможный сосудистый компонент [16,17].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проведение магнитно-резонансной томографии мягких тканей с контрастированием или компьютерной томографии мягких тканей с контрастированием  для уточнения топической диагностики и определения точного соотношения этих изменений с окружающими тканями и сосудисто-</w:t>
      </w:r>
      <w:r w:rsidRPr="00921869">
        <w:rPr>
          <w:rFonts w:ascii="Times New Roman" w:eastAsia="Times New Roman" w:hAnsi="Times New Roman" w:cs="Times New Roman"/>
          <w:color w:val="222222"/>
          <w:sz w:val="27"/>
          <w:szCs w:val="27"/>
          <w:lang w:eastAsia="ru-RU"/>
        </w:rPr>
        <w:lastRenderedPageBreak/>
        <w:t>нервным пучком при наличии образования занимающего несколько анатомических областей или наличие полости [18,19,20].</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i/>
          <w:iCs/>
          <w:color w:val="333333"/>
          <w:sz w:val="27"/>
          <w:szCs w:val="27"/>
          <w:lang w:eastAsia="ru-RU"/>
        </w:rPr>
        <w:t>: Необходимо проведение данных диагностических исследований перед ТАБ, для профилактики изменения картины образования по отношению к другим анатомическим областям. На основании оценки гомогенности, структуры опухоли и характеристики ее контуров при МРТ в 90% случаев удается дифференцировать доброкачественный и злокачественный характер роста опухоли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Целесообразно использовать КТ-ангиографию (компьютерно-томографическую ангиографию одной анатомической области)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при артерио-венозных, при капиллярных и венозных формах поражениях значительного размера. Комбинация МРТ и МРА позволяет дифференцировать низкоскоростные и высокоскоростные сосудистые мальформации, а при обширных поражениях позволяет исключить или подтвердить заинтересованность внутричерепных структур, что весьма существенно для планирования стратегии лечения</w:t>
      </w:r>
      <w:r w:rsidRPr="00921869">
        <w:rPr>
          <w:rFonts w:ascii="Times New Roman" w:eastAsia="Times New Roman" w:hAnsi="Times New Roman" w:cs="Times New Roman"/>
          <w:color w:val="222222"/>
          <w:sz w:val="27"/>
          <w:szCs w:val="27"/>
          <w:lang w:eastAsia="ru-RU"/>
        </w:rPr>
        <w:t>.</w:t>
      </w:r>
    </w:p>
    <w:p w:rsidR="00921869" w:rsidRPr="00921869" w:rsidRDefault="00921869" w:rsidP="00921869">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 Рекомендуется</w:t>
      </w:r>
      <w:r w:rsidRPr="00921869">
        <w:rPr>
          <w:rFonts w:ascii="Times New Roman" w:eastAsia="Times New Roman" w:hAnsi="Times New Roman" w:cs="Times New Roman"/>
          <w:color w:val="222222"/>
          <w:sz w:val="27"/>
          <w:szCs w:val="27"/>
          <w:lang w:eastAsia="ru-RU"/>
        </w:rPr>
        <w:t> проведение пункции мягких тканей под контролем ультразвукового исследования, пункции  гнойного очага при заболеваниях, проходящих по МКБ -10 под кодами D10.3, D11, D17.0, D36, для проведения дифференциальной диагностики с различными видами патологий, определение методики оперативного вмешательства</w:t>
      </w:r>
      <w:r w:rsidRPr="00921869">
        <w:rPr>
          <w:rFonts w:ascii="Times New Roman" w:eastAsia="Times New Roman" w:hAnsi="Times New Roman" w:cs="Times New Roman"/>
          <w:i/>
          <w:iCs/>
          <w:color w:val="333333"/>
          <w:sz w:val="27"/>
          <w:szCs w:val="27"/>
          <w:lang w:eastAsia="ru-RU"/>
        </w:rPr>
        <w:t> [21,55,56].</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i/>
          <w:iCs/>
          <w:color w:val="333333"/>
          <w:sz w:val="27"/>
          <w:szCs w:val="27"/>
          <w:lang w:eastAsia="ru-RU"/>
        </w:rPr>
        <w:t>: По современным данным 80 % исследований являются успешными, однако цитологическое заключение об отсутствии опухоли нельзя рассматривать как окончательное, так как при ТАБ можно получить малый объем материала. В тоже время заключение о наличии опухоли всегда нужно рассматривать как окончательное</w:t>
      </w:r>
    </w:p>
    <w:p w:rsidR="00921869" w:rsidRPr="00921869" w:rsidRDefault="00921869" w:rsidP="00921869">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проведение патолого-анатомического исследования биопсийного (операционного) материала опухолей, опухолеподобных образований мягких тканей, при малом размере в операционном периоде, при значительном в предоперационном периоде для разработки дальнейшей тактики лечения</w:t>
      </w:r>
      <w:r w:rsidRPr="00921869">
        <w:rPr>
          <w:rFonts w:ascii="Times New Roman" w:eastAsia="Times New Roman" w:hAnsi="Times New Roman" w:cs="Times New Roman"/>
          <w:b/>
          <w:bCs/>
          <w:color w:val="222222"/>
          <w:sz w:val="27"/>
          <w:szCs w:val="27"/>
          <w:lang w:eastAsia="ru-RU"/>
        </w:rPr>
        <w:t> </w:t>
      </w:r>
      <w:r w:rsidRPr="00921869">
        <w:rPr>
          <w:rFonts w:ascii="Times New Roman" w:eastAsia="Times New Roman" w:hAnsi="Times New Roman" w:cs="Times New Roman"/>
          <w:color w:val="222222"/>
          <w:sz w:val="27"/>
          <w:szCs w:val="27"/>
          <w:lang w:eastAsia="ru-RU"/>
        </w:rPr>
        <w:t>[22,23].</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lastRenderedPageBreak/>
        <w:t>Комментарии</w:t>
      </w:r>
      <w:r w:rsidRPr="00921869">
        <w:rPr>
          <w:rFonts w:ascii="Times New Roman" w:eastAsia="Times New Roman" w:hAnsi="Times New Roman" w:cs="Times New Roman"/>
          <w:i/>
          <w:iCs/>
          <w:color w:val="333333"/>
          <w:sz w:val="27"/>
          <w:szCs w:val="27"/>
          <w:lang w:eastAsia="ru-RU"/>
        </w:rPr>
        <w:t>: </w:t>
      </w:r>
      <w:r w:rsidRPr="00921869">
        <w:rPr>
          <w:rFonts w:ascii="Times New Roman" w:eastAsia="Times New Roman" w:hAnsi="Times New Roman" w:cs="Times New Roman"/>
          <w:color w:val="222222"/>
          <w:sz w:val="27"/>
          <w:szCs w:val="27"/>
          <w:lang w:eastAsia="ru-RU"/>
        </w:rPr>
        <w:t>Патолого-анатомическое исследование биопсийного (операционного) материала опухолей, опухолеподобных образований мягких тканей</w:t>
      </w:r>
      <w:r w:rsidRPr="00921869">
        <w:rPr>
          <w:rFonts w:ascii="Times New Roman" w:eastAsia="Times New Roman" w:hAnsi="Times New Roman" w:cs="Times New Roman"/>
          <w:i/>
          <w:iCs/>
          <w:color w:val="333333"/>
          <w:sz w:val="27"/>
          <w:szCs w:val="27"/>
          <w:lang w:eastAsia="ru-RU"/>
        </w:rPr>
        <w:t> включает: макроскопическое изучение, морфологическое исследование тканей под микроскопом медицинским лабораторным световым  с окрашиванием различными реактивами, включая гистохимические методы.</w:t>
      </w:r>
    </w:p>
    <w:p w:rsidR="00921869" w:rsidRPr="00921869" w:rsidRDefault="00921869" w:rsidP="00921869">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при подозрении на образование сосудистого характера в предоперационный период отказаться от патолого-анатомического исследования биопсийного (операционного) материала опухолей, опухолеподобных образований мягких тканей, в связи с риском кровотечения [22,23].</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проведение для больных с боковыми, околоушными и срединными свищами компьютерно-томографической фистулографии при наличии технической возможности, для определения локализации, длины и топической диагностики свищевого хода [41 ,42].</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Информация отсутствует.</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1869" w:rsidRPr="00921869" w:rsidRDefault="00921869" w:rsidP="00921869">
      <w:pPr>
        <w:spacing w:before="750" w:after="450" w:line="240" w:lineRule="auto"/>
        <w:outlineLvl w:val="1"/>
        <w:rPr>
          <w:rFonts w:ascii="Times New Roman" w:eastAsia="Times New Roman" w:hAnsi="Times New Roman" w:cs="Times New Roman"/>
          <w:b/>
          <w:bCs/>
          <w:color w:val="222222"/>
          <w:sz w:val="33"/>
          <w:szCs w:val="33"/>
          <w:lang w:eastAsia="ru-RU"/>
        </w:rPr>
      </w:pPr>
      <w:r w:rsidRPr="00921869">
        <w:rPr>
          <w:rFonts w:ascii="Times New Roman" w:eastAsia="Times New Roman" w:hAnsi="Times New Roman" w:cs="Times New Roman"/>
          <w:b/>
          <w:bCs/>
          <w:color w:val="222222"/>
          <w:sz w:val="33"/>
          <w:szCs w:val="33"/>
          <w:lang w:eastAsia="ru-RU"/>
        </w:rPr>
        <w:t>3.1 Хирургическое лечение</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lastRenderedPageBreak/>
        <w:t>Оценка всех пациентов до лечения должна проводиться врачом-челюстно-лицевым хирургом, которому следует предпринять следующие действия:  определить размер образования и оценить его отношение к окружающим органам, рассмотреть результаты биопсийного материала, визуализации опухолевого процесса (КТ, МРТ) для определения степени распространения опухоли, оценить текущий функциональный статус и возможность назначения хирургического лечения.</w:t>
      </w:r>
    </w:p>
    <w:p w:rsidR="00921869" w:rsidRPr="00921869" w:rsidRDefault="00921869" w:rsidP="00921869">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тщательный выбор</w:t>
      </w:r>
      <w:r w:rsidRPr="00921869">
        <w:rPr>
          <w:rFonts w:ascii="Times New Roman" w:eastAsia="Times New Roman" w:hAnsi="Times New Roman" w:cs="Times New Roman"/>
          <w:b/>
          <w:bCs/>
          <w:color w:val="222222"/>
          <w:sz w:val="27"/>
          <w:szCs w:val="27"/>
          <w:lang w:eastAsia="ru-RU"/>
        </w:rPr>
        <w:t> </w:t>
      </w:r>
      <w:r w:rsidRPr="00921869">
        <w:rPr>
          <w:rFonts w:ascii="Times New Roman" w:eastAsia="Times New Roman" w:hAnsi="Times New Roman" w:cs="Times New Roman"/>
          <w:color w:val="222222"/>
          <w:sz w:val="27"/>
          <w:szCs w:val="27"/>
          <w:lang w:eastAsia="ru-RU"/>
        </w:rPr>
        <w:t>вида оперативного вмешательства   удаления новообразования мягких тканей проходящих по МКБ -10 под кодами D10, D11,D 17.0 с целью снижения риска рецидива [24].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921869" w:rsidRPr="00921869" w:rsidRDefault="00921869" w:rsidP="00921869">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проведение тщательного выбора анестезиологического пособия для патологических образований проходящих по МКБ-10 под кодами D 10.0- D10.3,D11,D17.0,D18, D23.0-D23.4,D36.0,D36.7, D36.9 с учетом размеров образования, локализации, соотношением с различными органами для проведения адекватного оперативного вмешательства [43,44,45].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921869" w:rsidRPr="00921869" w:rsidRDefault="00921869" w:rsidP="00921869">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неотложная госпитализация при присоединении воспалительного процесса (кистозные образования), а также в случае обильных, профузных и продолжающихся кровотечений (сосудистые опухоли) [45,46,47].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удаление опухоли мягких тканей головы и шеи с использованием видеоэндоскопических технологий, с учетом эстетических запросов пациентов</w:t>
      </w:r>
      <w:r w:rsidRPr="00921869">
        <w:rPr>
          <w:rFonts w:ascii="Times New Roman" w:eastAsia="Times New Roman" w:hAnsi="Times New Roman" w:cs="Times New Roman"/>
          <w:i/>
          <w:iCs/>
          <w:color w:val="333333"/>
          <w:sz w:val="27"/>
          <w:szCs w:val="27"/>
          <w:lang w:eastAsia="ru-RU"/>
        </w:rPr>
        <w:t> [25,26,27].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i/>
          <w:iCs/>
          <w:color w:val="333333"/>
          <w:sz w:val="27"/>
          <w:szCs w:val="27"/>
          <w:lang w:eastAsia="ru-RU"/>
        </w:rPr>
        <w:t>: В клиническом исследовании (n=65) было доказано, что внедрение в клиническую практику методик малоивазивных эндоскопически ассоциированных оперативных вмешательств позволяет значительно улучшить эстетические и функциональные результаты операций в эстетически ценных областях.</w:t>
      </w:r>
    </w:p>
    <w:p w:rsidR="00921869" w:rsidRPr="00921869" w:rsidRDefault="00921869" w:rsidP="00921869">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lastRenderedPageBreak/>
        <w:t> </w:t>
      </w: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проведение  </w:t>
      </w:r>
      <w:del w:id="0" w:author="Unknown">
        <w:r w:rsidRPr="00921869">
          <w:rPr>
            <w:rFonts w:ascii="Times New Roman" w:eastAsia="Times New Roman" w:hAnsi="Times New Roman" w:cs="Times New Roman"/>
            <w:color w:val="222222"/>
            <w:sz w:val="27"/>
            <w:szCs w:val="27"/>
            <w:lang w:eastAsia="ru-RU"/>
          </w:rPr>
          <w:delText>р</w:delText>
        </w:r>
      </w:del>
      <w:r w:rsidRPr="00921869">
        <w:rPr>
          <w:rFonts w:ascii="Times New Roman" w:eastAsia="Times New Roman" w:hAnsi="Times New Roman" w:cs="Times New Roman"/>
          <w:color w:val="222222"/>
          <w:sz w:val="27"/>
          <w:szCs w:val="27"/>
          <w:lang w:eastAsia="ru-RU"/>
        </w:rPr>
        <w:t>езекции черепно-лицевого комплекса с микрохирургической пластикой для дальнейшего восстановления эстетического компонента и социализации пациента [28,39,45].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color w:val="222222"/>
          <w:sz w:val="27"/>
          <w:szCs w:val="27"/>
          <w:lang w:eastAsia="ru-RU"/>
        </w:rPr>
        <w:t>: Виды реконструктивно-восстановительных оперативных вмешательств в челюстно-лицевой области по особенностям оперативно-технических приемов: </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 группа – местно-пластические операции.                 </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При этом для устранения относительно небольших по размеру дефектов или деформаций челюстно-лицевой области и шеи используются ткани, прилежащие непосредственно к области дефекта или деформации. </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II группа – трансплантация кожно-мышечного комплекса (пластика лоскутами на питающих ножках).</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Пластика лоскутами на питающих ножках применяется при наличии обширных и объемных дефектов и деформаций челюстно-лицевой области и шеи, устранить которые местными тканями на представляется возможным, а проведение свободной пересадки тканей – нецелесообразным.</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III группа – аутотрансплантация кожно-мышечно-костного комплекса, аутотрансплантация свободного лоскута с формированием сосудистых анастомозов (свободная пересадка органов и тканей (трансплантация)).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Показана при устранении сложных обширных дефектов и деформаций челюстно-лицевой области и шеи и может сочетаться как с пластикой лоскутами на питающей ножке, так и местно- пластическими операциями. В челюстно-лицевой области при трансплантации с целью замещения разнообразных дефектов и деформаций могут использоваться практически любые ткани с учетом принципа органотипичности (кожа, фасции, клетчатка, нервы, сосуды, хрящи, кость, слизистая оболочка, волосяные фолликулы и др.).</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IV группа –удлинение кости (дистракционный остеогенез).</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Дистракционный остеогенез показан при дефектах и недоразвитии костей лицевого черепа.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V группа – введение имплантатов костного матрикса, синтетических*** в мягкие ткани (лицевое эндопротезирование силиконовыми, титановыми имплантатами(эндопротезы полимерные для реконструктивно-восстановительной хирургии,  индивидуальные имплантаты, изготовленные из титанового сплава  и т.д.). Позволяет устранить костные и мягкотканые дефекты ЧЛО как альтернативный метод ауто- и аллотрансплантации.</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VI группа – </w:t>
      </w:r>
      <w:r w:rsidRPr="00921869">
        <w:rPr>
          <w:rFonts w:ascii="Times New Roman" w:eastAsia="Times New Roman" w:hAnsi="Times New Roman" w:cs="Times New Roman"/>
          <w:color w:val="222222"/>
          <w:sz w:val="27"/>
          <w:szCs w:val="27"/>
          <w:lang w:eastAsia="ru-RU"/>
        </w:rPr>
        <w:t> реконструкция кости</w:t>
      </w:r>
      <w:r w:rsidRPr="00921869">
        <w:rPr>
          <w:rFonts w:ascii="Times New Roman" w:eastAsia="Times New Roman" w:hAnsi="Times New Roman" w:cs="Times New Roman"/>
          <w:i/>
          <w:iCs/>
          <w:color w:val="333333"/>
          <w:sz w:val="27"/>
          <w:szCs w:val="27"/>
          <w:lang w:eastAsia="ru-RU"/>
        </w:rPr>
        <w:t> (эктопротезирование (оральные и экстраоральные протезы (протезы для черепно-челюстно-лицевой хирургии, эндопротезы для устранения дефектов нижней челюсти протез уха внешний, имплантируемый, протез носа ,внешний). Процедура, которая позволяет в короткий срок устранить дефекты ЧЛО, в тех случаях, когда проведение реконструктивной операции невозможно по тем или иным причинам.</w:t>
      </w:r>
    </w:p>
    <w:p w:rsidR="00921869" w:rsidRPr="00921869" w:rsidRDefault="00921869" w:rsidP="00921869">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проведения тщательного выбора методики удаления сосудистого новообразования в зависимости от его размера и локализации для дальнейшего исключения риска рецидива</w:t>
      </w:r>
      <w:r w:rsidRPr="00921869">
        <w:rPr>
          <w:rFonts w:ascii="Times New Roman" w:eastAsia="Times New Roman" w:hAnsi="Times New Roman" w:cs="Times New Roman"/>
          <w:i/>
          <w:iCs/>
          <w:color w:val="333333"/>
          <w:sz w:val="27"/>
          <w:szCs w:val="27"/>
          <w:lang w:eastAsia="ru-RU"/>
        </w:rPr>
        <w:t> </w:t>
      </w:r>
      <w:r w:rsidRPr="00921869">
        <w:rPr>
          <w:rFonts w:ascii="Times New Roman" w:eastAsia="Times New Roman" w:hAnsi="Times New Roman" w:cs="Times New Roman"/>
          <w:color w:val="222222"/>
          <w:sz w:val="27"/>
          <w:szCs w:val="27"/>
          <w:lang w:eastAsia="ru-RU"/>
        </w:rPr>
        <w:t>[29,30,31].</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i/>
          <w:iCs/>
          <w:color w:val="333333"/>
          <w:sz w:val="27"/>
          <w:szCs w:val="27"/>
          <w:lang w:eastAsia="ru-RU"/>
        </w:rPr>
        <w:t>: удаление сосудистого новообразования  является основным радикальным методом лечения, в особенности при ангиомах небольшого размера. Их удаление с последующим сближением краев раны редко приводит к рецидивам и является наиболее доступным и быстрым способом лечения. При увеличении размеров образования проводят: перевязку сосудов (приводящих и отводящих), удаление сосудистого новообразования с пластикой дефекта. При значительном прорастании в ткани, в ряде случаев, приходится выполнять сложные реконструктивно-пластические операции: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аутотрансплантация свободного лоскута с формированием сосудистых анастомозов, резекция лицевых  костей,  реконструкция кости (замещение дефекта костным аллотрансплантантом</w:t>
      </w:r>
      <w:r w:rsidRPr="00921869">
        <w:rPr>
          <w:rFonts w:ascii="Times New Roman" w:eastAsia="Times New Roman" w:hAnsi="Times New Roman" w:cs="Times New Roman"/>
          <w:color w:val="222222"/>
          <w:sz w:val="27"/>
          <w:szCs w:val="27"/>
          <w:lang w:eastAsia="ru-RU"/>
        </w:rPr>
        <w:t>).</w:t>
      </w:r>
    </w:p>
    <w:p w:rsidR="00921869" w:rsidRPr="00921869" w:rsidRDefault="00921869" w:rsidP="00921869">
      <w:pPr>
        <w:spacing w:before="750" w:after="450" w:line="240" w:lineRule="auto"/>
        <w:outlineLvl w:val="1"/>
        <w:rPr>
          <w:rFonts w:ascii="Times New Roman" w:eastAsia="Times New Roman" w:hAnsi="Times New Roman" w:cs="Times New Roman"/>
          <w:b/>
          <w:bCs/>
          <w:color w:val="222222"/>
          <w:sz w:val="33"/>
          <w:szCs w:val="33"/>
          <w:lang w:eastAsia="ru-RU"/>
        </w:rPr>
      </w:pPr>
      <w:r w:rsidRPr="00921869">
        <w:rPr>
          <w:rFonts w:ascii="Times New Roman" w:eastAsia="Times New Roman" w:hAnsi="Times New Roman" w:cs="Times New Roman"/>
          <w:b/>
          <w:bCs/>
          <w:color w:val="222222"/>
          <w:sz w:val="33"/>
          <w:szCs w:val="33"/>
          <w:lang w:eastAsia="ru-RU"/>
        </w:rPr>
        <w:t>3.2. Консервативное лечение</w:t>
      </w:r>
    </w:p>
    <w:p w:rsidR="00921869" w:rsidRPr="00921869" w:rsidRDefault="00921869" w:rsidP="00921869">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рассмотрение данного вида лечения только в условиях воспалительного процесса отдельных форм образований соответствующих МКБ -10: D10.2,D10.3,D 11.0,D 11.7,D 11.9, D23.3,D23.4, с целью проведения дальнейшего лечения в плановом порядке [39,45].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Комментарий</w:t>
      </w:r>
      <w:r w:rsidRPr="00921869">
        <w:rPr>
          <w:rFonts w:ascii="Times New Roman" w:eastAsia="Times New Roman" w:hAnsi="Times New Roman" w:cs="Times New Roman"/>
          <w:i/>
          <w:iCs/>
          <w:color w:val="333333"/>
          <w:sz w:val="27"/>
          <w:szCs w:val="27"/>
          <w:lang w:eastAsia="ru-RU"/>
        </w:rPr>
        <w:t>: Она состоит из стандартной противоспалительной и симптоматической терапии [39,45].</w:t>
      </w:r>
    </w:p>
    <w:p w:rsidR="00921869" w:rsidRPr="00921869" w:rsidRDefault="00921869" w:rsidP="00921869">
      <w:pPr>
        <w:spacing w:before="750" w:after="450" w:line="240" w:lineRule="auto"/>
        <w:outlineLvl w:val="1"/>
        <w:rPr>
          <w:rFonts w:ascii="Times New Roman" w:eastAsia="Times New Roman" w:hAnsi="Times New Roman" w:cs="Times New Roman"/>
          <w:b/>
          <w:bCs/>
          <w:color w:val="222222"/>
          <w:sz w:val="33"/>
          <w:szCs w:val="33"/>
          <w:lang w:eastAsia="ru-RU"/>
        </w:rPr>
      </w:pPr>
      <w:r w:rsidRPr="00921869">
        <w:rPr>
          <w:rFonts w:ascii="Times New Roman" w:eastAsia="Times New Roman" w:hAnsi="Times New Roman" w:cs="Times New Roman"/>
          <w:b/>
          <w:bCs/>
          <w:color w:val="222222"/>
          <w:sz w:val="33"/>
          <w:szCs w:val="33"/>
          <w:lang w:eastAsia="ru-RU"/>
        </w:rPr>
        <w:t>3.3 Иное лечение</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Проведение иного лечения, кроме хирургического возможно только в группе сосудистых доброкачественных образований [33,34]:</w:t>
      </w:r>
    </w:p>
    <w:p w:rsidR="00921869" w:rsidRPr="00921869" w:rsidRDefault="00921869" w:rsidP="0092186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склерозирующая терапия</w:t>
      </w:r>
    </w:p>
    <w:p w:rsidR="00921869" w:rsidRPr="00921869" w:rsidRDefault="00921869" w:rsidP="0092186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криодеструкция при сосудистых новообразованиях</w:t>
      </w:r>
    </w:p>
    <w:p w:rsidR="00921869" w:rsidRPr="00921869" w:rsidRDefault="00921869" w:rsidP="0092186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лазерная терапия</w:t>
      </w:r>
    </w:p>
    <w:p w:rsidR="00921869" w:rsidRPr="00921869" w:rsidRDefault="00921869" w:rsidP="0092186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электрохимический лизис</w:t>
      </w:r>
    </w:p>
    <w:p w:rsidR="00921869" w:rsidRPr="00921869" w:rsidRDefault="00921869" w:rsidP="0092186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эндоваскулярная терапия</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Была проведена сравнительная оценка различных методик лечения с помощью статистических методов. Доказано, что мультидисциплинарный подход с использованием нескольких методов обеспечивает высокую эффективность лечения. Относительная частота положительных результатов достигала соответственно 84,2% при хирургическом лечении, 81,8 % при эндоваскулярной терапии и 96,9 % при комбинированном лечении</w:t>
      </w:r>
      <w:r w:rsidRPr="00921869">
        <w:rPr>
          <w:rFonts w:ascii="Times New Roman" w:eastAsia="Times New Roman" w:hAnsi="Times New Roman" w:cs="Times New Roman"/>
          <w:color w:val="222222"/>
          <w:sz w:val="27"/>
          <w:szCs w:val="27"/>
          <w:lang w:eastAsia="ru-RU"/>
        </w:rPr>
        <w:t>.</w:t>
      </w:r>
    </w:p>
    <w:p w:rsidR="00921869" w:rsidRPr="00921869" w:rsidRDefault="00921869" w:rsidP="00921869">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 </w:t>
      </w:r>
      <w:r w:rsidRPr="00921869">
        <w:rPr>
          <w:rFonts w:ascii="Times New Roman" w:eastAsia="Times New Roman" w:hAnsi="Times New Roman" w:cs="Times New Roman"/>
          <w:color w:val="222222"/>
          <w:sz w:val="27"/>
          <w:szCs w:val="27"/>
          <w:lang w:eastAsia="ru-RU"/>
        </w:rPr>
        <w:t>проведение склеротерапии препаратами: 70 % #этанол, лауромакрогол 400 и натрия тетрадецилсульфата у низкоростного типа сосудистых опухолей у пациентов с сосудистыми новообразованиями  головы и шеи, с целью возможного избежания хирургического вмешательства [54, 57].</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Комментарии:</w:t>
      </w:r>
      <w:r w:rsidRPr="00921869">
        <w:rPr>
          <w:rFonts w:ascii="Times New Roman" w:eastAsia="Times New Roman" w:hAnsi="Times New Roman" w:cs="Times New Roman"/>
          <w:color w:val="222222"/>
          <w:sz w:val="27"/>
          <w:szCs w:val="27"/>
          <w:lang w:eastAsia="ru-RU"/>
        </w:rPr>
        <w:t> </w:t>
      </w:r>
      <w:r w:rsidRPr="00921869">
        <w:rPr>
          <w:rFonts w:ascii="Times New Roman" w:eastAsia="Times New Roman" w:hAnsi="Times New Roman" w:cs="Times New Roman"/>
          <w:i/>
          <w:iCs/>
          <w:color w:val="333333"/>
          <w:sz w:val="27"/>
          <w:szCs w:val="27"/>
          <w:lang w:eastAsia="ru-RU"/>
        </w:rPr>
        <w:t>Введение склерозанта (препараты для лечения варикозного расширения вен) осуществляется инъекционно транскутанно в просвет сосуда, контролируя правильность нахождения кончика иглы в сосуде путем одновременной флюороскопии (рентгеноскопия черепа) с инъекцией водорастворимым нефротропным низкоосмолярным рентгеноконтрастным средством. При введении веносклерозирующего препарата (препараты для лечения варикозного расширения вен) отмечается повреждение эндотелия сосудов, приводящего к облитерации последних и снижению скорости и объема кровотока в образовании.</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1869" w:rsidRPr="00921869" w:rsidRDefault="00921869" w:rsidP="00921869">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всем пациентам, перенесшим хирургическое лечение по поводу доброкачественного образования головы и шеи, проведение многоэтапных реабилитационных мероприятий целью которых является полное социальное и физическое восстановление пациента [48,49].</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Комментарий</w:t>
      </w:r>
      <w:r w:rsidRPr="00921869">
        <w:rPr>
          <w:rFonts w:ascii="Times New Roman" w:eastAsia="Times New Roman" w:hAnsi="Times New Roman" w:cs="Times New Roman"/>
          <w:color w:val="222222"/>
          <w:sz w:val="27"/>
          <w:szCs w:val="27"/>
          <w:lang w:eastAsia="ru-RU"/>
        </w:rPr>
        <w:t>: Необходимость реабилитации пациентов обусловлена хирургической травмой мягких тканей головы и шеи послеоперационных швов. Наличие послеоперационных ран в указанных анатомических областях, их заживление первичным натяжением, швы в местах лигирования сосудов обуславливают риск гнойно-септических осложнений, послеоперационных кровотечений при несостоятельности наложенных швов. Болевой синдром различной степени выраженности и возможные нарушения функции глотания, мимики, открывания рта, движение языка, речи в послеоперационном периоде может приводить к значительной социальной дезадаптации и снижать качество жизни данной категории пациентов.</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Этапы реабилитации пациентов после хирургического лечения: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1-й этап – ранняя реабилитация после хирургического вмешательства. В данный период пациент находится на реабилитационном стационаре.</w:t>
      </w:r>
    </w:p>
    <w:p w:rsidR="00921869" w:rsidRPr="00921869" w:rsidRDefault="00921869" w:rsidP="00921869">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на 1 этапе реабилитации осуществлять контроль гемостаза, раневого процесса и купирование послеоперационного болевого синдрома, проведение противоотечной терапии, ежедневная санация ран растворами антисептиков для профилактики развития осложнений [28,39,38,45].</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21869" w:rsidRPr="00921869" w:rsidRDefault="00921869" w:rsidP="00921869">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lastRenderedPageBreak/>
        <w:t>Рекомендуется</w:t>
      </w:r>
      <w:r w:rsidRPr="00921869">
        <w:rPr>
          <w:rFonts w:ascii="Times New Roman" w:eastAsia="Times New Roman" w:hAnsi="Times New Roman" w:cs="Times New Roman"/>
          <w:color w:val="222222"/>
          <w:sz w:val="27"/>
          <w:szCs w:val="27"/>
          <w:lang w:eastAsia="ru-RU"/>
        </w:rPr>
        <w:t> проведение консультации медицинского психолога для оценки психологического состояния пациента в послеоперационном периоде [50,51].</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2-й этап с 15 по 45 сутки после операции, направлен на ускорение репаративных процессов, а так же восстановление функциональных и эстетических качеств.</w:t>
      </w:r>
    </w:p>
    <w:p w:rsidR="00921869" w:rsidRPr="00921869" w:rsidRDefault="00921869" w:rsidP="00921869">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проведение физиотерапевтического лечения после получения гистологического ответа в объеме, назначенном врачом-физиотерапевтом для восстановления функции и улучшения эстетического вида послеоперационного рубца [49,50].</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21869" w:rsidRPr="00921869" w:rsidRDefault="00921869" w:rsidP="00921869">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проведение лечебно-физического лечения в объеме, назначенном врачом по лечебной физкультуре, для  быстрого восстановления функционального статуса пациента [49].</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21869" w:rsidRPr="00921869" w:rsidRDefault="00921869" w:rsidP="00921869">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Рекомендуется</w:t>
      </w:r>
      <w:r w:rsidRPr="00921869">
        <w:rPr>
          <w:rFonts w:ascii="Times New Roman" w:eastAsia="Times New Roman" w:hAnsi="Times New Roman" w:cs="Times New Roman"/>
          <w:color w:val="222222"/>
          <w:sz w:val="27"/>
          <w:szCs w:val="27"/>
          <w:lang w:eastAsia="ru-RU"/>
        </w:rPr>
        <w:t> всем пациентам, -е с предполагаемым диагнозом доброкачественное образование головы и шеи проведение ранней диагностики и лечения, для снижения рисков малигнизации образования [58, 59].</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Показания для госпитализации в медицинскую организацию:</w:t>
      </w:r>
    </w:p>
    <w:p w:rsidR="00921869" w:rsidRPr="00921869" w:rsidRDefault="00921869" w:rsidP="00921869">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Неотложная госпитализация при присоединении воспалительного процесса (кистозные образования), а также в случае обильных, профузных и продолжающихся кровотечений (сосудистые опухоли).</w:t>
      </w:r>
    </w:p>
    <w:p w:rsidR="00921869" w:rsidRPr="00921869" w:rsidRDefault="00921869" w:rsidP="00921869">
      <w:pPr>
        <w:numPr>
          <w:ilvl w:val="0"/>
          <w:numId w:val="60"/>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Плановая госпитализация при наличии образования, без воспаления окружающих тканей.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Проведение диагностических мероприятий в плановой ситуации на этапе постановки диагноза может осуществляться в амбулаторных условиях. Проведение хирургического лечения рекомендуется осуществлять в условиях специализированных отделений стационара, при которых есть возможность применения малоинвазивных вмешательств. Также некоторые виды хирургического лечения могут осуществляться в амбулаторных условиях или в условиях дневного стационара.</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921869" w:rsidRPr="00921869" w:rsidRDefault="00921869" w:rsidP="00921869">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 неотложной госпитализации по поводу воспалительного процесса  показанием к выписке является купирование острых проявлении болезни и положительная динамика состояния пациента: уменьшение локальных воспалительных проявлений; снижение выраженности болевого синдрома с возможностью его купирования  препаратами в амбулаторных условиях; отсутствие признаков кровотечения с возможностью коррекции постгеморрагической анемии (при ее наличии) в амбулаторных условиях;</w:t>
      </w:r>
    </w:p>
    <w:p w:rsidR="00921869" w:rsidRPr="00921869" w:rsidRDefault="00921869" w:rsidP="00921869">
      <w:pPr>
        <w:numPr>
          <w:ilvl w:val="0"/>
          <w:numId w:val="61"/>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 плановой госпитализации по поводу доброкачественного образования головы и шеи показанием к выписке является: неосложненное течение раннего послеоперационного периода; отсутствие гнойно-септических осложнений течения раневого процесса; контролируемый болевой синдром с возможностью его купирования пероральными препаратами в амбулаторных условиях; возможность пациента самостоятельно продолжить курс консервативной терапии в амбулаторных условиях под наблюдением регионарного врача.</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Отрицательно влияют на исход лечения:</w:t>
      </w:r>
    </w:p>
    <w:p w:rsidR="00921869" w:rsidRPr="00921869" w:rsidRDefault="00921869" w:rsidP="00921869">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Присоединение инфекционных осложнений;</w:t>
      </w:r>
    </w:p>
    <w:p w:rsidR="00921869" w:rsidRPr="00921869" w:rsidRDefault="00921869" w:rsidP="00921869">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Нарушение функциональных и эстетических качеств;</w:t>
      </w:r>
    </w:p>
    <w:p w:rsidR="00921869" w:rsidRPr="00921869" w:rsidRDefault="00921869" w:rsidP="00921869">
      <w:pPr>
        <w:numPr>
          <w:ilvl w:val="0"/>
          <w:numId w:val="62"/>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Несоблюдение послеоперационного режима и рекомендаций.</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8016"/>
        <w:gridCol w:w="2599"/>
      </w:tblGrid>
      <w:tr w:rsidR="00921869" w:rsidRPr="00921869" w:rsidTr="009218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Оценка выполнения</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Выполнено дуплексное сканирование сосудов челюстно-лицевой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Да/Нет</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Проведено патолого-анатомического исследования биопсийного (операционного) материала опухолей, опухолеподобных образований мягких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Да/Нет</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Выполнена пункция мягких тканей под контролем ультразвукового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Да/Нет</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Выбран и выполнен оптимальный объем оперативного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Да/Нет</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Выполнена оценка клинических и анамнестических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Да/Нет</w:t>
            </w:r>
          </w:p>
        </w:tc>
      </w:tr>
    </w:tbl>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Список литературы</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Карапетян С.И. Опухоли и опухолеподобные поражения органов полости рта, челюстей, лица и шеи / И.С. Карапетян, У.Я. Губайдулина, Л.Н. Цегельник. - 2 издание, перераб. и доп.- М., 2004. - 232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Barnes L. Surgical pathology of the head and neck; 2–nd ed. / L. Barnes // N.Y.: Marsel Dekker Inc., 2001 - P. 915-924.</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Ламоткин И.А. Опухоли и опухолеподобные поражения кожи: Атлас / И.А. Ламоткин // БИНОМ: Лаборатория знаний, 2006. – 166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Подвязников С.О. Неэпителиальные опухоли головы и шеи / С.О. Подвязников // Опухоли головы и шеи – 2011.- №1. – С. 6-12.</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Костина И.Н. Структура, локализация опухолевых, опухолеподобных образований полости рта / И.Н. Костина // Хирургическая стоматология и имплантология – 2014. - № 4. - С. 33-37.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Ермолов В.Ф. / Клинико-морфологическая характеристика доброкачественных новообразований и опухолеподобных  образований полости рта / В.Ф. Ермолов // Прикладные информационные аспекты медицины. – 2003. – Т.6, №1. – С. 35-36.</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Matti A. Cysts and Benign Tumours of the Neck / A. Matti // Otorhinolaryngology, Head and Neck Surgery – 2010 - p. 613-620.</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Вахи П. Н. Гистологическая классификация опухолей полости рта и ротоглотки /Б. Коэн, Уша К. Лутра, Г. Торлони [и др.]// Москва : Медицина, 1974. – С.30.</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Пачес А.И. Опухоли головы и шеи / Пачес А.И. – М.: Практическая медицина, 2013 – 478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Barnes L. WHO Classification of Tumours, Volume 9.IARC WHO Classification of Tumours, No 9/  Barnes L. Eveson J.W., Reichart P., Sidransky D.//WHO-2005-p.430</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A.K. El-Naggar WHO Classification of Head and Neck Tumours / A.K. El-Naggar, J.K.C. Chan, J.R. Grandis, T. Takata, P.J. Slootweg  // International Agency for Research on Cancer. - 2017 – P.348.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Вуйцик Н.Б Дифференциальная диагностика воспалительных заболеваний, солидных опухолей и кистозных образований головы и шеи по данным комплексного ультразвукового исследования: дис. … канд. мед. наук – М.,2008 – 319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Вуйцик Н.Б Современное состояние диагностики воспалительных заболеваний, солидных опухолей и кистозных образований головы и шеи / Н.Б. Вуйцик // Вестник РНЦРР МЗ РФ – 2008. - №8. - С. 25.</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Федорова И.В. «Комплексная ультразвуковая диагностика опухолей мягких тканей: дис. … канд. мед. наук – Томск – 2005 – 131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Gritzmann N. Sonography of the neck: current potentials and limitations / N. Gritzmann // Ultraschall Med. – 2005. – Vol.26, №3. – P. 185–196.</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Gritzmann N. Sonography of soft tissue masses of the neck / N. Gritzmann, A. Hollerweger, P. Macheiner, T. Rettenbacher // Journal Clin Ultrasound. - 2002. - Vol.30, №6. — P. 356-373.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Ahuja A.T. Head and Neck Ultrasound / A.T. Ahuja, R.M. Evans // Medical Imaging. Medicine, 2000 - P. 129-144.</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Веснин А.Г. Лучевая диагностика опухолей мягких тканей / А.Г. Веснин // Практическая онкология. – 2004. – Т.5, №4. – С. 15–38.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Назаров С.С. Клинико-лучевая диагностика новообразований шеи: автореф. дис. ... канд. мед.наук. – М., 2003 – С. 41–43.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Ластовка А.С., Каханович Т.В., Белецкая Л.Ю. Диагностика врожденных кист шеи. Использование конусно-лучевой компьютерной томографии / А.С. Ластовка, Т.В. Каханович, Л.Ю. Белецкая // Минск: Медицинские Новости, 2014 – С. 80-83.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Díaz Del Arco C. The role of fine-needle aspiration cytology in the diagnosis of soft tissue nodules: Experience in a tertiary center / C. Díaz Del Arco, L. Ortega Medina, M.J. Fernández Aceñero // Revista Española de Patología. - 2019 - 52(3) - P. 147-153.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Климанцев С.А. Лимфаденопатии головы и шеи в практике врача скорой медицинской помощи / С.А. Климанцев, Н.Л. Петров, О.С. Донская, А.Б. Бичун // Учеб. пособие. – Санкт-Петербург, 2019 - С. 87.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Национальные клинические рекомендации по диагностике лимфаденопатий - Национальное гематологическое общество – М., 2018.- С.37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Baranov E. Soft Tissue Special Issue: Fibroblastic and Myofibroblastic Neoplasms of the Head and Neck / E. Baranov, J.L. Hornick // Head Neck Pathol. - 2020 - 14(1) - P. 43-58.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Sadick H. Endoscopic forehead approach for minimally invasive benign tumor excisions / H. Sadick, M. Huber, S.W. Perkins, H.H. Waters, G.S. Hamilton 3rd, A.G. O'Reilly, H.G. Gassner // JAMA Facial Plast. Surgery. – 2014 - 16(5) - P. 352-358.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Iaremenko A.I , Kolegova T.E., Sharova O.L. “Endoscopically-associated approach to exicision of second branchial  cleft cysts / A.I. Iaremenko, T.E. Kolegova, O.L. Sharova // Indian journal of otolaryngology and head &amp; neck surgery. - 2019. - Vol.71, №1. — P. 618-627.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Яременко А.И. Эндоскопически-ассоциированное удаление доброкачественных новообразований лица и шеи / Яременко А.И., Исаева Е.Р., Малахова Т.В., Колегова Т.Е., Ситкина Е.В., Васильева Ю.В. // Актуальные проблемы стоматологии: материалы IV Международного синпозиума – СПб.: Изд-во С.-Петерб. ун-та, 2019. – С. 112-117.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Клинический протокол медицинской помощи при доброкачественных образованиях мягких тканей головы и шеи - Секции СтАР «Ассоциация челюстно-лицевых хирургов и хирургов - стоматологов» - Москва – 2014.- C.-34</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Степанов И. В. Хирургическое лечение больных с артериовенозными ангиодисплазиями в области головы и шеи / И.В. Степанов, М.С. Ольшанский, Д.Ю. Харитонов, Е.С. Степанова //  Стоматология. – 2017. - 96(4). – С. 28-31.</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Степанов И.В. Мультидисциплинарные аспекты диагностики и лечения гиперваскулярных образований и кровотечений в области головы и шеи: дис. … док. мед. наук – Воронеж – 2015. - С. 357.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Temelkova I., Wollina U, Di Nardo V, Tchernev G. Lipoma of the Neck / I. Temelkova, U. Wollina, V. Di Nardo, G. Tchernev // Open Access Macedoni Journal Medicine Sciences – 2018. - Vol.6, No.10 – P. 1875-1877.</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Samujh R. Pleomorphic Lipoma of the Neck in an Infant: A Rare Clinical Entity / R. Samujh, N. Peters, A. Chhabra, A. Almudeer // J. Indian Assoc. Pediatr. Surg. – 2017 - 22(3) – P. 184–186.</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Рогинский В.В. Малоинвазивные методы лечения сосудистых поражений головы и шеи / В.В. Рогинский, А.И. Неробеев, А.Г. Надточий, И.А. Овчинников, С.Н. Голубева, Р.В. Рыжов, Я.В. Смирнов .Материалы сборника VI съезда детских онкологов с международным участием – Москва, 2015 – С. 323.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Коротких Н.Г. Склерозирующая терапия в комплексном лечении сосудистых мальформаций головы и шеи / Н.Г. Коротких, М.С. Ольшанский, И.В. Степанов .Российский стоматологический журнал. - 2012 - №1.- C. 30-31.</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Зеличенко Л.И. Патология опухолевого роста. Канцерогенез./ Л.И. Зеличенко, О.Д.Мишнев,Г.В.Порядин - М.РГМУ, 2002. – С.41 .</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Корсак А.К. Хирургическая стоматология детского возраста:учебно-методическое пособие/А.К. Корсак ,Кушнер  А.Н, Петрович Н.И., Любецкий А.В. –Мн:БГМУ,2009.-119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Ленькова И.И. Доброкачественные неодонтогенные опухоли костей челюстно-лицевой области/ И.И.Ленькова, Пархимович Н.П. –Мн:БГМУ,2009.-С. 32 .</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Фалилеев Г.В. Внеорганные опухоли шеи (клиника, диагностика, лечение). Дис. … д-ра мед. наук. М., 1971.- С.498 .</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Иорданишвили А.К. Заболевания, повреждения и опухоли челюстно лицевойобласти : руководство по клинической стоматологии / под ред.профессора А. К. Иорданишвили.  — СПб. : СпецЛит, 2007. — С.- 384 -417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Самсонова И.В.Патоморфология челюстно- лицевой области ((2-е издание, дополненное и переработанное).Пособие/И.В.Самсонова,М.Н.Медведев,В.В.Голубцов,Е.Ф.Пчельникова В.А.Клопова - Витебск, ВГМУ, 2014,-С. 169</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xml:space="preserve">Zheng H, Ye Q, Wang XY, Zheng XH, Yang XQ, Chen Y, Jiang Y, Li RY. Diagnostic value of multi-slice spiral computerized tomographic fistulography in </w:t>
      </w:r>
      <w:r w:rsidRPr="00921869">
        <w:rPr>
          <w:rFonts w:ascii="Times New Roman" w:eastAsia="Times New Roman" w:hAnsi="Times New Roman" w:cs="Times New Roman"/>
          <w:color w:val="222222"/>
          <w:sz w:val="27"/>
          <w:szCs w:val="27"/>
          <w:lang w:eastAsia="ru-RU"/>
        </w:rPr>
        <w:lastRenderedPageBreak/>
        <w:t>congenital fistula of neck. Zhonghua Er Bi Yan Hou Tou Jing Wai Ke Za Zhi. 2017 7;52(8):597-603. Chinese. doi: 10.3760/cma.j.issn.1673-0860.2017.08.008.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Афанасьев В.В. Слюнные железы. Болезни и травмы: руководство для врачей.  ГЭОТАР- Медиа.- 2022-C.240</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Осипова Н.А.,  Решетов И.В.. Проблемы анестезиологического обеспечения в хирургии опухолей головы и шеи (Лекция)" Анестезиология и реаниматология. -2017.- 62 (1), 2017-С.-. 51-53.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Руденков М.Н., Медведев А. С. Анестезиологическое обеспечение операций в челюстно-лицевой хирургии. Альманах клинической медицины, -2005-. 8(5),-С.- 100-102.</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Кулаков А.А. Челюстно-лицевой-лицевая хирургия. Национальное руководство. ГЭОТАР-Медиа-2019-С.692</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Дрегалкина, А. А., Герасимова, Л. Д., &amp; Кроншталова, Ю. П. Проблемы дифференциальной диагностики врожденных боковых кист шеи. Проблемы стоматологии,2010- (2), 8-11.</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Жихарев В.И.  Степанов И.В. Ольшанский М.С.,Хрячков В.И.Рентгеноэндоваскулярная хирургия в лечении кровотечений в области головы и шеи (обзор литературы).  Вестник новых медицинских технологий. Электронное издание, 2023.-  17,( 4), 2023, С.- 19-32. doi:10.24412/2075-4094-2023-4-1-3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Митин Н.Е., Абдиркин М.Д., Абдиркина Е.И., Китаева Л.А.. "Реабилитация пациентов после операций в челюстно -лицевой области" Медико-фармацевтический журнал «Пульс»,2023- 20,( 2),С.- 60-64.</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Епифанов, В. А. Медицинская реабилитация при заболеваниях и повреждениях челюстно-лицевой области / Епифанов В. А. , Епифанов А. В. [и др. ]. - Москва . ГЭОТАР-Медиа, 2020.- С. 368 с. </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Яременко А.И., Исаева Е.Р., Колегова Т.Е., Ситкина Е.В., Васильева Ю.В. Удовлетворенность качеством жизни пациентов с минимальными рубцовыми деформациями лица и шеи [Электронный ресурс] // Клиническая и специальная психология. 2018.-7. (1). C. 75–90. doi: 10.17759/psyclin.2018070106</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Скрипников А.Н., Герасименко Л.А. Психотерапевтическая помощь пациентам с дефектами и деформациями головы и шеи // Медицинская психология. 2006. - 2.- С. 62–64.</w:t>
      </w:r>
    </w:p>
    <w:p w:rsidR="00921869" w:rsidRPr="00921869" w:rsidRDefault="00921869" w:rsidP="00921869">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i/>
          <w:iCs/>
          <w:color w:val="333333"/>
          <w:sz w:val="27"/>
          <w:szCs w:val="27"/>
          <w:lang w:eastAsia="ru-RU"/>
        </w:rPr>
        <w:t>Приказ</w:t>
      </w:r>
      <w:r w:rsidRPr="00921869">
        <w:rPr>
          <w:rFonts w:ascii="Times New Roman" w:eastAsia="Times New Roman" w:hAnsi="Times New Roman" w:cs="Times New Roman"/>
          <w:color w:val="222222"/>
          <w:sz w:val="27"/>
          <w:szCs w:val="27"/>
          <w:lang w:eastAsia="ru-RU"/>
        </w:rPr>
        <w:t> Министерства здравоохранения Российской Федерации от 15.03.2022 № 168н "Об </w:t>
      </w:r>
      <w:r w:rsidRPr="00921869">
        <w:rPr>
          <w:rFonts w:ascii="Times New Roman" w:eastAsia="Times New Roman" w:hAnsi="Times New Roman" w:cs="Times New Roman"/>
          <w:i/>
          <w:iCs/>
          <w:color w:val="333333"/>
          <w:sz w:val="27"/>
          <w:szCs w:val="27"/>
          <w:lang w:eastAsia="ru-RU"/>
        </w:rPr>
        <w:t>утверждении</w:t>
      </w:r>
      <w:r w:rsidRPr="00921869">
        <w:rPr>
          <w:rFonts w:ascii="Times New Roman" w:eastAsia="Times New Roman" w:hAnsi="Times New Roman" w:cs="Times New Roman"/>
          <w:color w:val="222222"/>
          <w:sz w:val="27"/>
          <w:szCs w:val="27"/>
          <w:lang w:eastAsia="ru-RU"/>
        </w:rPr>
        <w:t> порядка проведения </w:t>
      </w:r>
      <w:r w:rsidRPr="00921869">
        <w:rPr>
          <w:rFonts w:ascii="Times New Roman" w:eastAsia="Times New Roman" w:hAnsi="Times New Roman" w:cs="Times New Roman"/>
          <w:i/>
          <w:iCs/>
          <w:color w:val="333333"/>
          <w:sz w:val="27"/>
          <w:szCs w:val="27"/>
          <w:lang w:eastAsia="ru-RU"/>
        </w:rPr>
        <w:t>диспансерного наблюдения взрослых»</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Данилова Л.А. «Справочник по лабораторным методам исследования» / Под ред. Л. А. Даниловой. - Москва : Питер, 2003. - 733 с.,</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 Г. Коротких, М. С. Ольшанский, И. В. Степанов «Склерозирующая терапия в комплексном лечении сосудистых мальформаций головы и шеи» РОС СТОМАТ ЖУР. 2012 Фев. 15; Т. 16, № 1: 30–31. DOI:10.17816/dent.39033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Тонкоигольная аспирационная биопсия под ультразвуковым контролем в диагностике рецидивирования и метастазирования опухолей головы и шеи / Е. А. Подольская, Н. С. Воротынцева, И. Л. Киселев, В. В. Подольский // Актуальные проблемы науки и образования: прошлое, настоящее, будущее : сборник научных трудов по материалам Международной заочной научно-практи-ческой конференции 29 марта 2012 г.: в 7 частях, Тамбов, 29 марта 2012 года. Том Часть 3. – Тамбов: ООО "Консалтинговая компания Юком", 2012. – С. 122-123.</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Польшиков, С. В. Анализ возможности ультразвукового исследования и цитологии в дифференциальной диагностике новообразований больших слюнных желез / С. В. Польшиков, А. Н. Катрич, Н. Н. Ветшева // Инновационная медицина Кубани. – 2023. – Т. 8, № 2. – С. 71-79. – DOI 10.35401/2541-9897-2023-26-2-71-79.</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Alakailly X, Kummoona R, Quereshy FA, Baur DA, González AE. The use of sodium tetradecyl sulphate for the treatment of venous malformations of the head and neck. J Maxillofac Oral Surg. 2015 Jun;14(2):332-8. doi: 10.1007/s12663-014-0623-y. Epub 2014 Mar 11. PMID: 26028855; PMCID: PMC4444672.</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Ефимов Ю. В. Профилактика новообразований челюстно-лицевой области // Волгоградский научно-медицинский журнал. 2012. №2.  С 36-38</w:t>
      </w:r>
    </w:p>
    <w:p w:rsidR="00921869" w:rsidRPr="00921869" w:rsidRDefault="00921869" w:rsidP="00921869">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 xml:space="preserve">Салеев Р. А., Абдрашитова А. Б., Иванов О. А. Новообразования челюстно-лицевой области как фактор, влияющий на длительность временной </w:t>
      </w:r>
      <w:r w:rsidRPr="00921869">
        <w:rPr>
          <w:rFonts w:ascii="Times New Roman" w:eastAsia="Times New Roman" w:hAnsi="Times New Roman" w:cs="Times New Roman"/>
          <w:color w:val="222222"/>
          <w:sz w:val="27"/>
          <w:szCs w:val="27"/>
          <w:lang w:eastAsia="ru-RU"/>
        </w:rPr>
        <w:lastRenderedPageBreak/>
        <w:t>нетрудоспособности пациентов. В // Проблемы стоматологии. 2018. №. 3. С. 102-108. DOI: https://doi.org/10.18481/2077-7566-2018-14-3-102-108 </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 Кулаков А.А. – академик РАН, д.м.н., профессор, президент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2. Яременко А. И. –  д.м.н., профессор вице – президент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3. Бельченко В. А.  – д.м.н., профессор, член правления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4. Брайловская Т.В. – д.м.н.,  профессор, ответственный секретарь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5. Кутукова С.И. – д.м.н., доцент,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6. Разумова А.Я. . – к.м.н., доцент,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7. Лопатин А.С. –д.м.н., профессор, президент «Российское общество ринологов»</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8. Семенов М. Г. – д.м.н., профессор,  заведующий кафедрой челюстно-лицевой хирургии и хирургической стоматологии им.А.А.Лимберга СЗГМУ им. И.И.Мечникова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9. Сысолятин П. Г. –  д.м.н., профессор, член правления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9. Байриков И.М. – чл.-корр. РАН, д.м.н., профессор,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10. Иванов С. Ю. – член-корреспондент РАН, д.м.н., профессор, член правления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11. Дробышев А. Ю. –  д.м.н., профессор вице – президент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12. Тарасенко С.В. (зав. кафедрой хирургической стоматологии Института стоматологии им. Е.В. Боровского ФГАОУ ВО Первый МГМУ им. И.М. Сеченова Минздрава России (Сеченовский Университет).</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13. Топольницкий О. З. –  д.м.н., профессор, член правления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14. Дурново Е. А. –  д.м.н., профессор, член правления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15. Епифанов С.А. – д.м.н., доцент,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16. Багненко А.С. – к.м.н., доцент, член ООО «Общество специалистов в области челюстно-лицевой хирургии».</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Конфликт интересов отсутствует</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Методы, использованные для сбора / селекции доказательств:</w:t>
      </w:r>
    </w:p>
    <w:p w:rsidR="00921869" w:rsidRPr="00921869" w:rsidRDefault="00921869" w:rsidP="0092186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 с импакт- фактором &gt; 0.3;</w:t>
      </w:r>
    </w:p>
    <w:p w:rsidR="00921869" w:rsidRPr="00921869" w:rsidRDefault="00921869" w:rsidP="0092186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поиск в электронных базах данных.</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Базы данных, использованных для сбора / селекции доказательств:</w:t>
      </w:r>
    </w:p>
    <w:p w:rsidR="00921869" w:rsidRPr="00921869" w:rsidRDefault="00921869" w:rsidP="00921869">
      <w:pPr>
        <w:numPr>
          <w:ilvl w:val="0"/>
          <w:numId w:val="65"/>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базы данных PUBMED и MEDLINE,ELIBRARY, ClinicalKey . Глубина поиска составляла 25 лет.</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921869" w:rsidRPr="00921869" w:rsidRDefault="00921869" w:rsidP="00921869">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Врачи-стоматологи</w:t>
      </w:r>
    </w:p>
    <w:p w:rsidR="00921869" w:rsidRPr="00921869" w:rsidRDefault="00921869" w:rsidP="00921869">
      <w:pPr>
        <w:numPr>
          <w:ilvl w:val="0"/>
          <w:numId w:val="66"/>
        </w:numPr>
        <w:spacing w:after="240" w:line="390" w:lineRule="atLeast"/>
        <w:ind w:left="315"/>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Врачи-челюстно-лицевые хирурги</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Таблица 1. </w:t>
      </w:r>
      <w:r w:rsidRPr="00921869">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21869" w:rsidRPr="00921869" w:rsidTr="009218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Расшифровка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Несравнительные исследования, описание клинического случая</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Таблица 2.</w:t>
      </w:r>
      <w:r w:rsidRPr="00921869">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21869" w:rsidRPr="00921869" w:rsidTr="009218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Расшифровка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Систематический обзор РКИ с применением мета-анализа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Таблица 3.</w:t>
      </w:r>
      <w:r w:rsidRPr="00921869">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21869" w:rsidRPr="00921869" w:rsidTr="009218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1869" w:rsidRPr="00921869" w:rsidRDefault="00921869" w:rsidP="00921869">
            <w:pPr>
              <w:spacing w:after="0" w:line="240" w:lineRule="atLeast"/>
              <w:jc w:val="both"/>
              <w:rPr>
                <w:rFonts w:ascii="Verdana" w:eastAsia="Times New Roman" w:hAnsi="Verdana" w:cs="Times New Roman"/>
                <w:b/>
                <w:bCs/>
                <w:sz w:val="27"/>
                <w:szCs w:val="27"/>
                <w:lang w:eastAsia="ru-RU"/>
              </w:rPr>
            </w:pPr>
            <w:r w:rsidRPr="00921869">
              <w:rPr>
                <w:rFonts w:ascii="Verdana" w:eastAsia="Times New Roman" w:hAnsi="Verdana" w:cs="Times New Roman"/>
                <w:b/>
                <w:bCs/>
                <w:sz w:val="27"/>
                <w:szCs w:val="27"/>
                <w:lang w:eastAsia="ru-RU"/>
              </w:rPr>
              <w:t>Расшифровка</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21869" w:rsidRPr="00921869" w:rsidTr="009218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1869" w:rsidRPr="00921869" w:rsidRDefault="00921869" w:rsidP="00921869">
            <w:pPr>
              <w:spacing w:after="0" w:line="240" w:lineRule="atLeast"/>
              <w:jc w:val="both"/>
              <w:rPr>
                <w:rFonts w:ascii="Verdana" w:eastAsia="Times New Roman" w:hAnsi="Verdana" w:cs="Times New Roman"/>
                <w:sz w:val="27"/>
                <w:szCs w:val="27"/>
                <w:lang w:eastAsia="ru-RU"/>
              </w:rPr>
            </w:pPr>
            <w:r w:rsidRPr="0092186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21869" w:rsidRPr="00921869" w:rsidRDefault="00921869" w:rsidP="00921869">
      <w:pPr>
        <w:spacing w:after="24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921869">
        <w:rPr>
          <w:rFonts w:ascii="Times New Roman" w:eastAsia="Times New Roman" w:hAnsi="Times New Roman" w:cs="Times New Roman"/>
          <w:b/>
          <w:bCs/>
          <w:color w:val="000000"/>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921869" w:rsidRPr="00921869" w:rsidRDefault="00921869" w:rsidP="0092186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Приказ от 30 августа 2019 г. N 422н "Об утверждении порядка оказания медицинской помощи по профилю «челюстно-лицевая хирургия»" Министерства здравоохранения и социального развития Российской Федерации;</w:t>
      </w:r>
    </w:p>
    <w:p w:rsidR="00921869" w:rsidRPr="00921869" w:rsidRDefault="00921869" w:rsidP="0092186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Федеральный закон от 21.11.2011 N 323-ФЗ (ред. от 25.12.2023) "Об основах охраны здоровья граждан в Российской Федерации" (с изм. и доп., вступ. в силу с 01.04.2024)</w:t>
      </w:r>
    </w:p>
    <w:p w:rsidR="00921869" w:rsidRPr="00921869" w:rsidRDefault="00921869" w:rsidP="0092186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Постановление Правительства Российской Федерации от 05.11.97 № 1387 «О мерах по стабилизации и развитию здравоохранения и медицинской науки в Российской Федерации» (Собрание законодательства Российской Федерации, 1997, № 46, ст. 5312).</w:t>
      </w:r>
    </w:p>
    <w:p w:rsidR="00921869" w:rsidRPr="00921869" w:rsidRDefault="00921869" w:rsidP="0092186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Приказ Минздрава России от 13.10.2017 N 804н (ред. от 24.09.2020, с изм. от 26.10.2022) "Об утверждении номенклатуры медицинских услуг" (Зарегистрировано в Минюсте России 07.11.2017 N 48808)</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21869" w:rsidRPr="00921869" w:rsidRDefault="00921869" w:rsidP="00921869">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Доброкачественные образования головы и шеи требуют оперативного лечения.</w:t>
      </w:r>
    </w:p>
    <w:p w:rsidR="00921869" w:rsidRPr="00921869" w:rsidRDefault="00921869" w:rsidP="00921869">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Перед оперативным вмешательством необходимо проведение обследования, как местного так и общего статуса.</w:t>
      </w:r>
    </w:p>
    <w:p w:rsidR="00921869" w:rsidRPr="00921869" w:rsidRDefault="00921869" w:rsidP="00921869">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lastRenderedPageBreak/>
        <w:t>Любое образование требует морфологического исследования.</w:t>
      </w:r>
    </w:p>
    <w:p w:rsidR="00921869" w:rsidRPr="00921869" w:rsidRDefault="00921869" w:rsidP="00921869">
      <w:pPr>
        <w:numPr>
          <w:ilvl w:val="0"/>
          <w:numId w:val="68"/>
        </w:numPr>
        <w:spacing w:after="240" w:line="390" w:lineRule="atLeast"/>
        <w:ind w:left="450"/>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color w:val="222222"/>
          <w:sz w:val="27"/>
          <w:szCs w:val="27"/>
          <w:lang w:eastAsia="ru-RU"/>
        </w:rPr>
        <w:t>Необходимо диспансерное наблюдение раз в 6 месяцев в течение 1 года с проведением УЗИ.</w:t>
      </w:r>
    </w:p>
    <w:p w:rsidR="00921869" w:rsidRPr="00921869" w:rsidRDefault="00921869" w:rsidP="009218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21869">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1869" w:rsidRPr="00921869" w:rsidRDefault="00921869" w:rsidP="00921869">
      <w:pPr>
        <w:spacing w:after="0" w:line="390" w:lineRule="atLeast"/>
        <w:jc w:val="both"/>
        <w:rPr>
          <w:rFonts w:ascii="Times New Roman" w:eastAsia="Times New Roman" w:hAnsi="Times New Roman" w:cs="Times New Roman"/>
          <w:color w:val="222222"/>
          <w:sz w:val="27"/>
          <w:szCs w:val="27"/>
          <w:lang w:eastAsia="ru-RU"/>
        </w:rPr>
      </w:pPr>
      <w:r w:rsidRPr="00921869">
        <w:rPr>
          <w:rFonts w:ascii="Times New Roman" w:eastAsia="Times New Roman" w:hAnsi="Times New Roman" w:cs="Times New Roman"/>
          <w:b/>
          <w:bCs/>
          <w:color w:val="222222"/>
          <w:sz w:val="27"/>
          <w:szCs w:val="27"/>
          <w:lang w:eastAsia="ru-RU"/>
        </w:rPr>
        <w:t>Не предусмотрено.</w:t>
      </w:r>
    </w:p>
    <w:p w:rsidR="00883698" w:rsidRDefault="00883698">
      <w:bookmarkStart w:id="1" w:name="_GoBack"/>
      <w:bookmarkEnd w:id="1"/>
    </w:p>
    <w:sectPr w:rsidR="008836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D16"/>
    <w:multiLevelType w:val="multilevel"/>
    <w:tmpl w:val="175C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A2AD7"/>
    <w:multiLevelType w:val="multilevel"/>
    <w:tmpl w:val="5ABE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52654"/>
    <w:multiLevelType w:val="multilevel"/>
    <w:tmpl w:val="32429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56662"/>
    <w:multiLevelType w:val="multilevel"/>
    <w:tmpl w:val="F0E4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4218CD"/>
    <w:multiLevelType w:val="multilevel"/>
    <w:tmpl w:val="5364A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B53C39"/>
    <w:multiLevelType w:val="multilevel"/>
    <w:tmpl w:val="22B8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831951"/>
    <w:multiLevelType w:val="multilevel"/>
    <w:tmpl w:val="F314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E93F02"/>
    <w:multiLevelType w:val="multilevel"/>
    <w:tmpl w:val="BFB8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6F4DC6"/>
    <w:multiLevelType w:val="multilevel"/>
    <w:tmpl w:val="C88E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A115B"/>
    <w:multiLevelType w:val="multilevel"/>
    <w:tmpl w:val="20AA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C34BD1"/>
    <w:multiLevelType w:val="multilevel"/>
    <w:tmpl w:val="CE86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3A3EB1"/>
    <w:multiLevelType w:val="multilevel"/>
    <w:tmpl w:val="7AC8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553D0C"/>
    <w:multiLevelType w:val="multilevel"/>
    <w:tmpl w:val="8E32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BB0F49"/>
    <w:multiLevelType w:val="multilevel"/>
    <w:tmpl w:val="0A26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7338C3"/>
    <w:multiLevelType w:val="multilevel"/>
    <w:tmpl w:val="8BF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891A51"/>
    <w:multiLevelType w:val="multilevel"/>
    <w:tmpl w:val="B710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AA2FF3"/>
    <w:multiLevelType w:val="multilevel"/>
    <w:tmpl w:val="62E0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EB0A5C"/>
    <w:multiLevelType w:val="multilevel"/>
    <w:tmpl w:val="1D049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5A2ADD"/>
    <w:multiLevelType w:val="multilevel"/>
    <w:tmpl w:val="366AE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E62224"/>
    <w:multiLevelType w:val="multilevel"/>
    <w:tmpl w:val="E396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1A7F48"/>
    <w:multiLevelType w:val="multilevel"/>
    <w:tmpl w:val="898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F53C52"/>
    <w:multiLevelType w:val="multilevel"/>
    <w:tmpl w:val="BAA4B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001D4B"/>
    <w:multiLevelType w:val="multilevel"/>
    <w:tmpl w:val="DCBE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41491A"/>
    <w:multiLevelType w:val="multilevel"/>
    <w:tmpl w:val="476A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B3340F"/>
    <w:multiLevelType w:val="multilevel"/>
    <w:tmpl w:val="A9C6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06577B"/>
    <w:multiLevelType w:val="multilevel"/>
    <w:tmpl w:val="B48C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E23917"/>
    <w:multiLevelType w:val="multilevel"/>
    <w:tmpl w:val="BF10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817B89"/>
    <w:multiLevelType w:val="multilevel"/>
    <w:tmpl w:val="1360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6A6F02"/>
    <w:multiLevelType w:val="multilevel"/>
    <w:tmpl w:val="FA0A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1D2763E"/>
    <w:multiLevelType w:val="multilevel"/>
    <w:tmpl w:val="F964F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23C66AD"/>
    <w:multiLevelType w:val="multilevel"/>
    <w:tmpl w:val="7A9E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A80644"/>
    <w:multiLevelType w:val="multilevel"/>
    <w:tmpl w:val="1B8AC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406762D"/>
    <w:multiLevelType w:val="multilevel"/>
    <w:tmpl w:val="D9BC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D86392"/>
    <w:multiLevelType w:val="multilevel"/>
    <w:tmpl w:val="490A6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D36C11"/>
    <w:multiLevelType w:val="multilevel"/>
    <w:tmpl w:val="1652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432CAF"/>
    <w:multiLevelType w:val="multilevel"/>
    <w:tmpl w:val="0396F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D6500E7"/>
    <w:multiLevelType w:val="multilevel"/>
    <w:tmpl w:val="72B8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CA05C8"/>
    <w:multiLevelType w:val="multilevel"/>
    <w:tmpl w:val="E04C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741A0A"/>
    <w:multiLevelType w:val="multilevel"/>
    <w:tmpl w:val="6024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84346E"/>
    <w:multiLevelType w:val="multilevel"/>
    <w:tmpl w:val="5170B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9B2694B"/>
    <w:multiLevelType w:val="multilevel"/>
    <w:tmpl w:val="820A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5E2377"/>
    <w:multiLevelType w:val="multilevel"/>
    <w:tmpl w:val="8336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7E5DEF"/>
    <w:multiLevelType w:val="multilevel"/>
    <w:tmpl w:val="DF50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3C65BE"/>
    <w:multiLevelType w:val="multilevel"/>
    <w:tmpl w:val="E0F0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633A61"/>
    <w:multiLevelType w:val="multilevel"/>
    <w:tmpl w:val="ABE4F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DA16C34"/>
    <w:multiLevelType w:val="multilevel"/>
    <w:tmpl w:val="CA12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BA2CAD"/>
    <w:multiLevelType w:val="multilevel"/>
    <w:tmpl w:val="54E8C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D460A7"/>
    <w:multiLevelType w:val="multilevel"/>
    <w:tmpl w:val="81B80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F966714"/>
    <w:multiLevelType w:val="multilevel"/>
    <w:tmpl w:val="50FA0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0F050D"/>
    <w:multiLevelType w:val="multilevel"/>
    <w:tmpl w:val="0608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0325C9"/>
    <w:multiLevelType w:val="multilevel"/>
    <w:tmpl w:val="8E7C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5670F0"/>
    <w:multiLevelType w:val="multilevel"/>
    <w:tmpl w:val="E540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91721D3"/>
    <w:multiLevelType w:val="multilevel"/>
    <w:tmpl w:val="9376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483FA7"/>
    <w:multiLevelType w:val="multilevel"/>
    <w:tmpl w:val="3D62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9F386C"/>
    <w:multiLevelType w:val="multilevel"/>
    <w:tmpl w:val="86A6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B51FD4"/>
    <w:multiLevelType w:val="multilevel"/>
    <w:tmpl w:val="5B4A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F173E1"/>
    <w:multiLevelType w:val="multilevel"/>
    <w:tmpl w:val="9EBE4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58D31E2"/>
    <w:multiLevelType w:val="multilevel"/>
    <w:tmpl w:val="B3F0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F60CB8"/>
    <w:multiLevelType w:val="multilevel"/>
    <w:tmpl w:val="2382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F81108"/>
    <w:multiLevelType w:val="multilevel"/>
    <w:tmpl w:val="297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E12A45"/>
    <w:multiLevelType w:val="multilevel"/>
    <w:tmpl w:val="C4EC4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1B70E7"/>
    <w:multiLevelType w:val="multilevel"/>
    <w:tmpl w:val="1CAC4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BF69C5"/>
    <w:multiLevelType w:val="multilevel"/>
    <w:tmpl w:val="1278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C82249"/>
    <w:multiLevelType w:val="multilevel"/>
    <w:tmpl w:val="19205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3F26B14"/>
    <w:multiLevelType w:val="multilevel"/>
    <w:tmpl w:val="67AA6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4147424"/>
    <w:multiLevelType w:val="multilevel"/>
    <w:tmpl w:val="C2B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E96690"/>
    <w:multiLevelType w:val="multilevel"/>
    <w:tmpl w:val="F0A22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EE61F0F"/>
    <w:multiLevelType w:val="multilevel"/>
    <w:tmpl w:val="7B9E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8"/>
  </w:num>
  <w:num w:numId="2">
    <w:abstractNumId w:val="0"/>
  </w:num>
  <w:num w:numId="3">
    <w:abstractNumId w:val="17"/>
  </w:num>
  <w:num w:numId="4">
    <w:abstractNumId w:val="61"/>
  </w:num>
  <w:num w:numId="5">
    <w:abstractNumId w:val="19"/>
  </w:num>
  <w:num w:numId="6">
    <w:abstractNumId w:val="57"/>
  </w:num>
  <w:num w:numId="7">
    <w:abstractNumId w:val="67"/>
  </w:num>
  <w:num w:numId="8">
    <w:abstractNumId w:val="14"/>
  </w:num>
  <w:num w:numId="9">
    <w:abstractNumId w:val="66"/>
  </w:num>
  <w:num w:numId="10">
    <w:abstractNumId w:val="13"/>
  </w:num>
  <w:num w:numId="11">
    <w:abstractNumId w:val="55"/>
  </w:num>
  <w:num w:numId="12">
    <w:abstractNumId w:val="52"/>
  </w:num>
  <w:num w:numId="13">
    <w:abstractNumId w:val="29"/>
  </w:num>
  <w:num w:numId="14">
    <w:abstractNumId w:val="25"/>
  </w:num>
  <w:num w:numId="15">
    <w:abstractNumId w:val="8"/>
  </w:num>
  <w:num w:numId="16">
    <w:abstractNumId w:val="15"/>
  </w:num>
  <w:num w:numId="17">
    <w:abstractNumId w:val="22"/>
  </w:num>
  <w:num w:numId="18">
    <w:abstractNumId w:val="30"/>
  </w:num>
  <w:num w:numId="19">
    <w:abstractNumId w:val="3"/>
  </w:num>
  <w:num w:numId="20">
    <w:abstractNumId w:val="1"/>
  </w:num>
  <w:num w:numId="21">
    <w:abstractNumId w:val="36"/>
  </w:num>
  <w:num w:numId="22">
    <w:abstractNumId w:val="59"/>
  </w:num>
  <w:num w:numId="23">
    <w:abstractNumId w:val="18"/>
  </w:num>
  <w:num w:numId="24">
    <w:abstractNumId w:val="2"/>
  </w:num>
  <w:num w:numId="25">
    <w:abstractNumId w:val="43"/>
  </w:num>
  <w:num w:numId="26">
    <w:abstractNumId w:val="46"/>
  </w:num>
  <w:num w:numId="27">
    <w:abstractNumId w:val="20"/>
  </w:num>
  <w:num w:numId="28">
    <w:abstractNumId w:val="5"/>
  </w:num>
  <w:num w:numId="29">
    <w:abstractNumId w:val="6"/>
  </w:num>
  <w:num w:numId="30">
    <w:abstractNumId w:val="4"/>
  </w:num>
  <w:num w:numId="31">
    <w:abstractNumId w:val="49"/>
  </w:num>
  <w:num w:numId="32">
    <w:abstractNumId w:val="11"/>
  </w:num>
  <w:num w:numId="33">
    <w:abstractNumId w:val="28"/>
  </w:num>
  <w:num w:numId="34">
    <w:abstractNumId w:val="41"/>
  </w:num>
  <w:num w:numId="35">
    <w:abstractNumId w:val="37"/>
  </w:num>
  <w:num w:numId="36">
    <w:abstractNumId w:val="42"/>
  </w:num>
  <w:num w:numId="37">
    <w:abstractNumId w:val="38"/>
  </w:num>
  <w:num w:numId="38">
    <w:abstractNumId w:val="60"/>
  </w:num>
  <w:num w:numId="39">
    <w:abstractNumId w:val="23"/>
  </w:num>
  <w:num w:numId="40">
    <w:abstractNumId w:val="33"/>
  </w:num>
  <w:num w:numId="41">
    <w:abstractNumId w:val="40"/>
  </w:num>
  <w:num w:numId="42">
    <w:abstractNumId w:val="9"/>
  </w:num>
  <w:num w:numId="43">
    <w:abstractNumId w:val="54"/>
  </w:num>
  <w:num w:numId="44">
    <w:abstractNumId w:val="50"/>
  </w:num>
  <w:num w:numId="45">
    <w:abstractNumId w:val="34"/>
  </w:num>
  <w:num w:numId="46">
    <w:abstractNumId w:val="7"/>
  </w:num>
  <w:num w:numId="47">
    <w:abstractNumId w:val="24"/>
  </w:num>
  <w:num w:numId="48">
    <w:abstractNumId w:val="51"/>
  </w:num>
  <w:num w:numId="49">
    <w:abstractNumId w:val="48"/>
  </w:num>
  <w:num w:numId="50">
    <w:abstractNumId w:val="21"/>
  </w:num>
  <w:num w:numId="51">
    <w:abstractNumId w:val="64"/>
  </w:num>
  <w:num w:numId="52">
    <w:abstractNumId w:val="47"/>
  </w:num>
  <w:num w:numId="53">
    <w:abstractNumId w:val="31"/>
  </w:num>
  <w:num w:numId="54">
    <w:abstractNumId w:val="53"/>
  </w:num>
  <w:num w:numId="55">
    <w:abstractNumId w:val="12"/>
  </w:num>
  <w:num w:numId="56">
    <w:abstractNumId w:val="62"/>
  </w:num>
  <w:num w:numId="57">
    <w:abstractNumId w:val="26"/>
  </w:num>
  <w:num w:numId="58">
    <w:abstractNumId w:val="16"/>
  </w:num>
  <w:num w:numId="59">
    <w:abstractNumId w:val="45"/>
  </w:num>
  <w:num w:numId="60">
    <w:abstractNumId w:val="32"/>
  </w:num>
  <w:num w:numId="61">
    <w:abstractNumId w:val="63"/>
  </w:num>
  <w:num w:numId="62">
    <w:abstractNumId w:val="39"/>
  </w:num>
  <w:num w:numId="63">
    <w:abstractNumId w:val="56"/>
  </w:num>
  <w:num w:numId="64">
    <w:abstractNumId w:val="65"/>
  </w:num>
  <w:num w:numId="65">
    <w:abstractNumId w:val="27"/>
  </w:num>
  <w:num w:numId="66">
    <w:abstractNumId w:val="10"/>
  </w:num>
  <w:num w:numId="67">
    <w:abstractNumId w:val="44"/>
  </w:num>
  <w:num w:numId="68">
    <w:abstractNumId w:val="3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AD8"/>
    <w:rsid w:val="00883698"/>
    <w:rsid w:val="008E1AD8"/>
    <w:rsid w:val="00921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8F314-05B4-4AC7-A232-A5E5DB95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218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218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18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21869"/>
    <w:rPr>
      <w:rFonts w:ascii="Times New Roman" w:eastAsia="Times New Roman" w:hAnsi="Times New Roman" w:cs="Times New Roman"/>
      <w:b/>
      <w:bCs/>
      <w:sz w:val="36"/>
      <w:szCs w:val="36"/>
      <w:lang w:eastAsia="ru-RU"/>
    </w:rPr>
  </w:style>
  <w:style w:type="character" w:customStyle="1" w:styleId="gray">
    <w:name w:val="gray"/>
    <w:basedOn w:val="a0"/>
    <w:rsid w:val="00921869"/>
  </w:style>
  <w:style w:type="paragraph" w:styleId="a3">
    <w:name w:val="Normal (Web)"/>
    <w:basedOn w:val="a"/>
    <w:uiPriority w:val="99"/>
    <w:semiHidden/>
    <w:unhideWhenUsed/>
    <w:rsid w:val="009218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869"/>
    <w:rPr>
      <w:b/>
      <w:bCs/>
    </w:rPr>
  </w:style>
  <w:style w:type="paragraph" w:customStyle="1" w:styleId="marginl">
    <w:name w:val="marginl"/>
    <w:basedOn w:val="a"/>
    <w:rsid w:val="009218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218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726894">
      <w:bodyDiv w:val="1"/>
      <w:marLeft w:val="0"/>
      <w:marRight w:val="0"/>
      <w:marTop w:val="0"/>
      <w:marBottom w:val="0"/>
      <w:divBdr>
        <w:top w:val="none" w:sz="0" w:space="0" w:color="auto"/>
        <w:left w:val="none" w:sz="0" w:space="0" w:color="auto"/>
        <w:bottom w:val="none" w:sz="0" w:space="0" w:color="auto"/>
        <w:right w:val="none" w:sz="0" w:space="0" w:color="auto"/>
      </w:divBdr>
      <w:divsChild>
        <w:div w:id="1427649539">
          <w:marLeft w:val="0"/>
          <w:marRight w:val="0"/>
          <w:marTop w:val="0"/>
          <w:marBottom w:val="0"/>
          <w:divBdr>
            <w:top w:val="none" w:sz="0" w:space="0" w:color="auto"/>
            <w:left w:val="none" w:sz="0" w:space="0" w:color="auto"/>
            <w:bottom w:val="single" w:sz="36" w:space="0" w:color="D3D3E8"/>
            <w:right w:val="none" w:sz="0" w:space="0" w:color="auto"/>
          </w:divBdr>
          <w:divsChild>
            <w:div w:id="1117067615">
              <w:marLeft w:val="0"/>
              <w:marRight w:val="0"/>
              <w:marTop w:val="0"/>
              <w:marBottom w:val="0"/>
              <w:divBdr>
                <w:top w:val="none" w:sz="0" w:space="0" w:color="auto"/>
                <w:left w:val="none" w:sz="0" w:space="0" w:color="auto"/>
                <w:bottom w:val="none" w:sz="0" w:space="0" w:color="auto"/>
                <w:right w:val="none" w:sz="0" w:space="0" w:color="auto"/>
              </w:divBdr>
              <w:divsChild>
                <w:div w:id="1503158083">
                  <w:marLeft w:val="0"/>
                  <w:marRight w:val="0"/>
                  <w:marTop w:val="0"/>
                  <w:marBottom w:val="0"/>
                  <w:divBdr>
                    <w:top w:val="none" w:sz="0" w:space="0" w:color="auto"/>
                    <w:left w:val="none" w:sz="0" w:space="0" w:color="auto"/>
                    <w:bottom w:val="none" w:sz="0" w:space="0" w:color="auto"/>
                    <w:right w:val="none" w:sz="0" w:space="0" w:color="auto"/>
                  </w:divBdr>
                </w:div>
                <w:div w:id="722218906">
                  <w:marLeft w:val="600"/>
                  <w:marRight w:val="450"/>
                  <w:marTop w:val="0"/>
                  <w:marBottom w:val="0"/>
                  <w:divBdr>
                    <w:top w:val="none" w:sz="0" w:space="0" w:color="auto"/>
                    <w:left w:val="none" w:sz="0" w:space="0" w:color="auto"/>
                    <w:bottom w:val="none" w:sz="0" w:space="0" w:color="auto"/>
                    <w:right w:val="none" w:sz="0" w:space="0" w:color="auto"/>
                  </w:divBdr>
                  <w:divsChild>
                    <w:div w:id="1049306506">
                      <w:marLeft w:val="0"/>
                      <w:marRight w:val="0"/>
                      <w:marTop w:val="0"/>
                      <w:marBottom w:val="150"/>
                      <w:divBdr>
                        <w:top w:val="none" w:sz="0" w:space="0" w:color="auto"/>
                        <w:left w:val="none" w:sz="0" w:space="0" w:color="auto"/>
                        <w:bottom w:val="none" w:sz="0" w:space="0" w:color="auto"/>
                        <w:right w:val="none" w:sz="0" w:space="0" w:color="auto"/>
                      </w:divBdr>
                    </w:div>
                    <w:div w:id="869487051">
                      <w:marLeft w:val="0"/>
                      <w:marRight w:val="0"/>
                      <w:marTop w:val="0"/>
                      <w:marBottom w:val="150"/>
                      <w:divBdr>
                        <w:top w:val="none" w:sz="0" w:space="0" w:color="auto"/>
                        <w:left w:val="none" w:sz="0" w:space="0" w:color="auto"/>
                        <w:bottom w:val="none" w:sz="0" w:space="0" w:color="auto"/>
                        <w:right w:val="none" w:sz="0" w:space="0" w:color="auto"/>
                      </w:divBdr>
                    </w:div>
                    <w:div w:id="1951931992">
                      <w:marLeft w:val="0"/>
                      <w:marRight w:val="0"/>
                      <w:marTop w:val="0"/>
                      <w:marBottom w:val="150"/>
                      <w:divBdr>
                        <w:top w:val="none" w:sz="0" w:space="0" w:color="auto"/>
                        <w:left w:val="none" w:sz="0" w:space="0" w:color="auto"/>
                        <w:bottom w:val="none" w:sz="0" w:space="0" w:color="auto"/>
                        <w:right w:val="none" w:sz="0" w:space="0" w:color="auto"/>
                      </w:divBdr>
                    </w:div>
                  </w:divsChild>
                </w:div>
                <w:div w:id="1964846716">
                  <w:marLeft w:val="600"/>
                  <w:marRight w:val="450"/>
                  <w:marTop w:val="0"/>
                  <w:marBottom w:val="0"/>
                  <w:divBdr>
                    <w:top w:val="none" w:sz="0" w:space="0" w:color="auto"/>
                    <w:left w:val="none" w:sz="0" w:space="0" w:color="auto"/>
                    <w:bottom w:val="none" w:sz="0" w:space="0" w:color="auto"/>
                    <w:right w:val="none" w:sz="0" w:space="0" w:color="auto"/>
                  </w:divBdr>
                  <w:divsChild>
                    <w:div w:id="1304391775">
                      <w:marLeft w:val="0"/>
                      <w:marRight w:val="0"/>
                      <w:marTop w:val="0"/>
                      <w:marBottom w:val="150"/>
                      <w:divBdr>
                        <w:top w:val="none" w:sz="0" w:space="0" w:color="auto"/>
                        <w:left w:val="none" w:sz="0" w:space="0" w:color="auto"/>
                        <w:bottom w:val="none" w:sz="0" w:space="0" w:color="auto"/>
                        <w:right w:val="none" w:sz="0" w:space="0" w:color="auto"/>
                      </w:divBdr>
                    </w:div>
                    <w:div w:id="337588057">
                      <w:marLeft w:val="0"/>
                      <w:marRight w:val="0"/>
                      <w:marTop w:val="0"/>
                      <w:marBottom w:val="150"/>
                      <w:divBdr>
                        <w:top w:val="none" w:sz="0" w:space="0" w:color="auto"/>
                        <w:left w:val="none" w:sz="0" w:space="0" w:color="auto"/>
                        <w:bottom w:val="none" w:sz="0" w:space="0" w:color="auto"/>
                        <w:right w:val="none" w:sz="0" w:space="0" w:color="auto"/>
                      </w:divBdr>
                    </w:div>
                  </w:divsChild>
                </w:div>
                <w:div w:id="576676222">
                  <w:marLeft w:val="0"/>
                  <w:marRight w:val="450"/>
                  <w:marTop w:val="0"/>
                  <w:marBottom w:val="0"/>
                  <w:divBdr>
                    <w:top w:val="none" w:sz="0" w:space="0" w:color="auto"/>
                    <w:left w:val="none" w:sz="0" w:space="0" w:color="auto"/>
                    <w:bottom w:val="none" w:sz="0" w:space="0" w:color="auto"/>
                    <w:right w:val="none" w:sz="0" w:space="0" w:color="auto"/>
                  </w:divBdr>
                  <w:divsChild>
                    <w:div w:id="1968660216">
                      <w:marLeft w:val="0"/>
                      <w:marRight w:val="0"/>
                      <w:marTop w:val="0"/>
                      <w:marBottom w:val="150"/>
                      <w:divBdr>
                        <w:top w:val="none" w:sz="0" w:space="0" w:color="auto"/>
                        <w:left w:val="none" w:sz="0" w:space="0" w:color="auto"/>
                        <w:bottom w:val="none" w:sz="0" w:space="0" w:color="auto"/>
                        <w:right w:val="none" w:sz="0" w:space="0" w:color="auto"/>
                      </w:divBdr>
                    </w:div>
                    <w:div w:id="1938322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85270018">
          <w:marLeft w:val="0"/>
          <w:marRight w:val="0"/>
          <w:marTop w:val="0"/>
          <w:marBottom w:val="0"/>
          <w:divBdr>
            <w:top w:val="none" w:sz="0" w:space="0" w:color="auto"/>
            <w:left w:val="none" w:sz="0" w:space="0" w:color="auto"/>
            <w:bottom w:val="none" w:sz="0" w:space="0" w:color="auto"/>
            <w:right w:val="none" w:sz="0" w:space="0" w:color="auto"/>
          </w:divBdr>
          <w:divsChild>
            <w:div w:id="1919900223">
              <w:marLeft w:val="0"/>
              <w:marRight w:val="0"/>
              <w:marTop w:val="0"/>
              <w:marBottom w:val="0"/>
              <w:divBdr>
                <w:top w:val="none" w:sz="0" w:space="0" w:color="auto"/>
                <w:left w:val="none" w:sz="0" w:space="0" w:color="auto"/>
                <w:bottom w:val="none" w:sz="0" w:space="0" w:color="auto"/>
                <w:right w:val="none" w:sz="0" w:space="0" w:color="auto"/>
              </w:divBdr>
              <w:divsChild>
                <w:div w:id="1536384375">
                  <w:marLeft w:val="0"/>
                  <w:marRight w:val="0"/>
                  <w:marTop w:val="0"/>
                  <w:marBottom w:val="0"/>
                  <w:divBdr>
                    <w:top w:val="none" w:sz="0" w:space="0" w:color="auto"/>
                    <w:left w:val="none" w:sz="0" w:space="0" w:color="auto"/>
                    <w:bottom w:val="none" w:sz="0" w:space="0" w:color="auto"/>
                    <w:right w:val="none" w:sz="0" w:space="0" w:color="auto"/>
                  </w:divBdr>
                  <w:divsChild>
                    <w:div w:id="1212227989">
                      <w:marLeft w:val="0"/>
                      <w:marRight w:val="0"/>
                      <w:marTop w:val="0"/>
                      <w:marBottom w:val="0"/>
                      <w:divBdr>
                        <w:top w:val="none" w:sz="0" w:space="0" w:color="auto"/>
                        <w:left w:val="none" w:sz="0" w:space="0" w:color="auto"/>
                        <w:bottom w:val="none" w:sz="0" w:space="0" w:color="auto"/>
                        <w:right w:val="none" w:sz="0" w:space="0" w:color="auto"/>
                      </w:divBdr>
                      <w:divsChild>
                        <w:div w:id="7846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7129">
                  <w:marLeft w:val="0"/>
                  <w:marRight w:val="0"/>
                  <w:marTop w:val="0"/>
                  <w:marBottom w:val="0"/>
                  <w:divBdr>
                    <w:top w:val="none" w:sz="0" w:space="0" w:color="auto"/>
                    <w:left w:val="none" w:sz="0" w:space="0" w:color="auto"/>
                    <w:bottom w:val="none" w:sz="0" w:space="0" w:color="auto"/>
                    <w:right w:val="none" w:sz="0" w:space="0" w:color="auto"/>
                  </w:divBdr>
                  <w:divsChild>
                    <w:div w:id="97021679">
                      <w:marLeft w:val="0"/>
                      <w:marRight w:val="0"/>
                      <w:marTop w:val="0"/>
                      <w:marBottom w:val="0"/>
                      <w:divBdr>
                        <w:top w:val="none" w:sz="0" w:space="0" w:color="auto"/>
                        <w:left w:val="none" w:sz="0" w:space="0" w:color="auto"/>
                        <w:bottom w:val="none" w:sz="0" w:space="0" w:color="auto"/>
                        <w:right w:val="none" w:sz="0" w:space="0" w:color="auto"/>
                      </w:divBdr>
                      <w:divsChild>
                        <w:div w:id="109859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1045">
                  <w:marLeft w:val="0"/>
                  <w:marRight w:val="0"/>
                  <w:marTop w:val="0"/>
                  <w:marBottom w:val="0"/>
                  <w:divBdr>
                    <w:top w:val="none" w:sz="0" w:space="0" w:color="auto"/>
                    <w:left w:val="none" w:sz="0" w:space="0" w:color="auto"/>
                    <w:bottom w:val="none" w:sz="0" w:space="0" w:color="auto"/>
                    <w:right w:val="none" w:sz="0" w:space="0" w:color="auto"/>
                  </w:divBdr>
                  <w:divsChild>
                    <w:div w:id="502864078">
                      <w:marLeft w:val="0"/>
                      <w:marRight w:val="0"/>
                      <w:marTop w:val="0"/>
                      <w:marBottom w:val="0"/>
                      <w:divBdr>
                        <w:top w:val="none" w:sz="0" w:space="0" w:color="auto"/>
                        <w:left w:val="none" w:sz="0" w:space="0" w:color="auto"/>
                        <w:bottom w:val="none" w:sz="0" w:space="0" w:color="auto"/>
                        <w:right w:val="none" w:sz="0" w:space="0" w:color="auto"/>
                      </w:divBdr>
                      <w:divsChild>
                        <w:div w:id="4743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87312">
                  <w:marLeft w:val="0"/>
                  <w:marRight w:val="0"/>
                  <w:marTop w:val="0"/>
                  <w:marBottom w:val="0"/>
                  <w:divBdr>
                    <w:top w:val="none" w:sz="0" w:space="0" w:color="auto"/>
                    <w:left w:val="none" w:sz="0" w:space="0" w:color="auto"/>
                    <w:bottom w:val="none" w:sz="0" w:space="0" w:color="auto"/>
                    <w:right w:val="none" w:sz="0" w:space="0" w:color="auto"/>
                  </w:divBdr>
                  <w:divsChild>
                    <w:div w:id="844250910">
                      <w:marLeft w:val="0"/>
                      <w:marRight w:val="0"/>
                      <w:marTop w:val="0"/>
                      <w:marBottom w:val="0"/>
                      <w:divBdr>
                        <w:top w:val="none" w:sz="0" w:space="0" w:color="auto"/>
                        <w:left w:val="none" w:sz="0" w:space="0" w:color="auto"/>
                        <w:bottom w:val="none" w:sz="0" w:space="0" w:color="auto"/>
                        <w:right w:val="none" w:sz="0" w:space="0" w:color="auto"/>
                      </w:divBdr>
                      <w:divsChild>
                        <w:div w:id="160946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8776">
                  <w:marLeft w:val="0"/>
                  <w:marRight w:val="0"/>
                  <w:marTop w:val="0"/>
                  <w:marBottom w:val="0"/>
                  <w:divBdr>
                    <w:top w:val="none" w:sz="0" w:space="0" w:color="auto"/>
                    <w:left w:val="none" w:sz="0" w:space="0" w:color="auto"/>
                    <w:bottom w:val="none" w:sz="0" w:space="0" w:color="auto"/>
                    <w:right w:val="none" w:sz="0" w:space="0" w:color="auto"/>
                  </w:divBdr>
                  <w:divsChild>
                    <w:div w:id="720636318">
                      <w:marLeft w:val="0"/>
                      <w:marRight w:val="0"/>
                      <w:marTop w:val="0"/>
                      <w:marBottom w:val="0"/>
                      <w:divBdr>
                        <w:top w:val="none" w:sz="0" w:space="0" w:color="auto"/>
                        <w:left w:val="none" w:sz="0" w:space="0" w:color="auto"/>
                        <w:bottom w:val="none" w:sz="0" w:space="0" w:color="auto"/>
                        <w:right w:val="none" w:sz="0" w:space="0" w:color="auto"/>
                      </w:divBdr>
                      <w:divsChild>
                        <w:div w:id="211478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0541">
                  <w:marLeft w:val="0"/>
                  <w:marRight w:val="0"/>
                  <w:marTop w:val="0"/>
                  <w:marBottom w:val="0"/>
                  <w:divBdr>
                    <w:top w:val="none" w:sz="0" w:space="0" w:color="auto"/>
                    <w:left w:val="none" w:sz="0" w:space="0" w:color="auto"/>
                    <w:bottom w:val="none" w:sz="0" w:space="0" w:color="auto"/>
                    <w:right w:val="none" w:sz="0" w:space="0" w:color="auto"/>
                  </w:divBdr>
                  <w:divsChild>
                    <w:div w:id="1125586846">
                      <w:marLeft w:val="0"/>
                      <w:marRight w:val="0"/>
                      <w:marTop w:val="0"/>
                      <w:marBottom w:val="0"/>
                      <w:divBdr>
                        <w:top w:val="none" w:sz="0" w:space="0" w:color="auto"/>
                        <w:left w:val="none" w:sz="0" w:space="0" w:color="auto"/>
                        <w:bottom w:val="none" w:sz="0" w:space="0" w:color="auto"/>
                        <w:right w:val="none" w:sz="0" w:space="0" w:color="auto"/>
                      </w:divBdr>
                      <w:divsChild>
                        <w:div w:id="11712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22988">
                  <w:marLeft w:val="0"/>
                  <w:marRight w:val="0"/>
                  <w:marTop w:val="0"/>
                  <w:marBottom w:val="0"/>
                  <w:divBdr>
                    <w:top w:val="none" w:sz="0" w:space="0" w:color="auto"/>
                    <w:left w:val="none" w:sz="0" w:space="0" w:color="auto"/>
                    <w:bottom w:val="none" w:sz="0" w:space="0" w:color="auto"/>
                    <w:right w:val="none" w:sz="0" w:space="0" w:color="auto"/>
                  </w:divBdr>
                  <w:divsChild>
                    <w:div w:id="1553076685">
                      <w:marLeft w:val="0"/>
                      <w:marRight w:val="0"/>
                      <w:marTop w:val="0"/>
                      <w:marBottom w:val="0"/>
                      <w:divBdr>
                        <w:top w:val="none" w:sz="0" w:space="0" w:color="auto"/>
                        <w:left w:val="none" w:sz="0" w:space="0" w:color="auto"/>
                        <w:bottom w:val="none" w:sz="0" w:space="0" w:color="auto"/>
                        <w:right w:val="none" w:sz="0" w:space="0" w:color="auto"/>
                      </w:divBdr>
                      <w:divsChild>
                        <w:div w:id="6866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91340">
                  <w:marLeft w:val="0"/>
                  <w:marRight w:val="0"/>
                  <w:marTop w:val="0"/>
                  <w:marBottom w:val="0"/>
                  <w:divBdr>
                    <w:top w:val="none" w:sz="0" w:space="0" w:color="auto"/>
                    <w:left w:val="none" w:sz="0" w:space="0" w:color="auto"/>
                    <w:bottom w:val="none" w:sz="0" w:space="0" w:color="auto"/>
                    <w:right w:val="none" w:sz="0" w:space="0" w:color="auto"/>
                  </w:divBdr>
                  <w:divsChild>
                    <w:div w:id="589390732">
                      <w:marLeft w:val="0"/>
                      <w:marRight w:val="0"/>
                      <w:marTop w:val="0"/>
                      <w:marBottom w:val="0"/>
                      <w:divBdr>
                        <w:top w:val="none" w:sz="0" w:space="0" w:color="auto"/>
                        <w:left w:val="none" w:sz="0" w:space="0" w:color="auto"/>
                        <w:bottom w:val="none" w:sz="0" w:space="0" w:color="auto"/>
                        <w:right w:val="none" w:sz="0" w:space="0" w:color="auto"/>
                      </w:divBdr>
                      <w:divsChild>
                        <w:div w:id="20448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27532">
                  <w:marLeft w:val="0"/>
                  <w:marRight w:val="0"/>
                  <w:marTop w:val="0"/>
                  <w:marBottom w:val="0"/>
                  <w:divBdr>
                    <w:top w:val="none" w:sz="0" w:space="0" w:color="auto"/>
                    <w:left w:val="none" w:sz="0" w:space="0" w:color="auto"/>
                    <w:bottom w:val="none" w:sz="0" w:space="0" w:color="auto"/>
                    <w:right w:val="none" w:sz="0" w:space="0" w:color="auto"/>
                  </w:divBdr>
                  <w:divsChild>
                    <w:div w:id="1825050528">
                      <w:marLeft w:val="0"/>
                      <w:marRight w:val="0"/>
                      <w:marTop w:val="0"/>
                      <w:marBottom w:val="0"/>
                      <w:divBdr>
                        <w:top w:val="none" w:sz="0" w:space="0" w:color="auto"/>
                        <w:left w:val="none" w:sz="0" w:space="0" w:color="auto"/>
                        <w:bottom w:val="none" w:sz="0" w:space="0" w:color="auto"/>
                        <w:right w:val="none" w:sz="0" w:space="0" w:color="auto"/>
                      </w:divBdr>
                      <w:divsChild>
                        <w:div w:id="2508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81843">
                  <w:marLeft w:val="0"/>
                  <w:marRight w:val="0"/>
                  <w:marTop w:val="0"/>
                  <w:marBottom w:val="0"/>
                  <w:divBdr>
                    <w:top w:val="none" w:sz="0" w:space="0" w:color="auto"/>
                    <w:left w:val="none" w:sz="0" w:space="0" w:color="auto"/>
                    <w:bottom w:val="none" w:sz="0" w:space="0" w:color="auto"/>
                    <w:right w:val="none" w:sz="0" w:space="0" w:color="auto"/>
                  </w:divBdr>
                  <w:divsChild>
                    <w:div w:id="606163499">
                      <w:marLeft w:val="0"/>
                      <w:marRight w:val="0"/>
                      <w:marTop w:val="0"/>
                      <w:marBottom w:val="0"/>
                      <w:divBdr>
                        <w:top w:val="none" w:sz="0" w:space="0" w:color="auto"/>
                        <w:left w:val="none" w:sz="0" w:space="0" w:color="auto"/>
                        <w:bottom w:val="none" w:sz="0" w:space="0" w:color="auto"/>
                        <w:right w:val="none" w:sz="0" w:space="0" w:color="auto"/>
                      </w:divBdr>
                      <w:divsChild>
                        <w:div w:id="1930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23708">
                  <w:marLeft w:val="0"/>
                  <w:marRight w:val="0"/>
                  <w:marTop w:val="0"/>
                  <w:marBottom w:val="0"/>
                  <w:divBdr>
                    <w:top w:val="none" w:sz="0" w:space="0" w:color="auto"/>
                    <w:left w:val="none" w:sz="0" w:space="0" w:color="auto"/>
                    <w:bottom w:val="none" w:sz="0" w:space="0" w:color="auto"/>
                    <w:right w:val="none" w:sz="0" w:space="0" w:color="auto"/>
                  </w:divBdr>
                  <w:divsChild>
                    <w:div w:id="608195369">
                      <w:marLeft w:val="0"/>
                      <w:marRight w:val="0"/>
                      <w:marTop w:val="0"/>
                      <w:marBottom w:val="0"/>
                      <w:divBdr>
                        <w:top w:val="none" w:sz="0" w:space="0" w:color="auto"/>
                        <w:left w:val="none" w:sz="0" w:space="0" w:color="auto"/>
                        <w:bottom w:val="none" w:sz="0" w:space="0" w:color="auto"/>
                        <w:right w:val="none" w:sz="0" w:space="0" w:color="auto"/>
                      </w:divBdr>
                      <w:divsChild>
                        <w:div w:id="149849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2726">
                  <w:marLeft w:val="0"/>
                  <w:marRight w:val="0"/>
                  <w:marTop w:val="0"/>
                  <w:marBottom w:val="0"/>
                  <w:divBdr>
                    <w:top w:val="none" w:sz="0" w:space="0" w:color="auto"/>
                    <w:left w:val="none" w:sz="0" w:space="0" w:color="auto"/>
                    <w:bottom w:val="none" w:sz="0" w:space="0" w:color="auto"/>
                    <w:right w:val="none" w:sz="0" w:space="0" w:color="auto"/>
                  </w:divBdr>
                  <w:divsChild>
                    <w:div w:id="1837575092">
                      <w:marLeft w:val="0"/>
                      <w:marRight w:val="0"/>
                      <w:marTop w:val="0"/>
                      <w:marBottom w:val="0"/>
                      <w:divBdr>
                        <w:top w:val="none" w:sz="0" w:space="0" w:color="auto"/>
                        <w:left w:val="none" w:sz="0" w:space="0" w:color="auto"/>
                        <w:bottom w:val="none" w:sz="0" w:space="0" w:color="auto"/>
                        <w:right w:val="none" w:sz="0" w:space="0" w:color="auto"/>
                      </w:divBdr>
                      <w:divsChild>
                        <w:div w:id="1920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3016">
                  <w:marLeft w:val="0"/>
                  <w:marRight w:val="0"/>
                  <w:marTop w:val="0"/>
                  <w:marBottom w:val="0"/>
                  <w:divBdr>
                    <w:top w:val="none" w:sz="0" w:space="0" w:color="auto"/>
                    <w:left w:val="none" w:sz="0" w:space="0" w:color="auto"/>
                    <w:bottom w:val="none" w:sz="0" w:space="0" w:color="auto"/>
                    <w:right w:val="none" w:sz="0" w:space="0" w:color="auto"/>
                  </w:divBdr>
                  <w:divsChild>
                    <w:div w:id="1921866950">
                      <w:marLeft w:val="0"/>
                      <w:marRight w:val="0"/>
                      <w:marTop w:val="0"/>
                      <w:marBottom w:val="0"/>
                      <w:divBdr>
                        <w:top w:val="none" w:sz="0" w:space="0" w:color="auto"/>
                        <w:left w:val="none" w:sz="0" w:space="0" w:color="auto"/>
                        <w:bottom w:val="none" w:sz="0" w:space="0" w:color="auto"/>
                        <w:right w:val="none" w:sz="0" w:space="0" w:color="auto"/>
                      </w:divBdr>
                      <w:divsChild>
                        <w:div w:id="6530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79961">
                  <w:marLeft w:val="0"/>
                  <w:marRight w:val="0"/>
                  <w:marTop w:val="0"/>
                  <w:marBottom w:val="0"/>
                  <w:divBdr>
                    <w:top w:val="none" w:sz="0" w:space="0" w:color="auto"/>
                    <w:left w:val="none" w:sz="0" w:space="0" w:color="auto"/>
                    <w:bottom w:val="none" w:sz="0" w:space="0" w:color="auto"/>
                    <w:right w:val="none" w:sz="0" w:space="0" w:color="auto"/>
                  </w:divBdr>
                  <w:divsChild>
                    <w:div w:id="105464508">
                      <w:marLeft w:val="0"/>
                      <w:marRight w:val="0"/>
                      <w:marTop w:val="0"/>
                      <w:marBottom w:val="0"/>
                      <w:divBdr>
                        <w:top w:val="none" w:sz="0" w:space="0" w:color="auto"/>
                        <w:left w:val="none" w:sz="0" w:space="0" w:color="auto"/>
                        <w:bottom w:val="none" w:sz="0" w:space="0" w:color="auto"/>
                        <w:right w:val="none" w:sz="0" w:space="0" w:color="auto"/>
                      </w:divBdr>
                      <w:divsChild>
                        <w:div w:id="9088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48893">
                  <w:marLeft w:val="0"/>
                  <w:marRight w:val="0"/>
                  <w:marTop w:val="0"/>
                  <w:marBottom w:val="0"/>
                  <w:divBdr>
                    <w:top w:val="none" w:sz="0" w:space="0" w:color="auto"/>
                    <w:left w:val="none" w:sz="0" w:space="0" w:color="auto"/>
                    <w:bottom w:val="none" w:sz="0" w:space="0" w:color="auto"/>
                    <w:right w:val="none" w:sz="0" w:space="0" w:color="auto"/>
                  </w:divBdr>
                  <w:divsChild>
                    <w:div w:id="1038777065">
                      <w:marLeft w:val="0"/>
                      <w:marRight w:val="0"/>
                      <w:marTop w:val="0"/>
                      <w:marBottom w:val="0"/>
                      <w:divBdr>
                        <w:top w:val="none" w:sz="0" w:space="0" w:color="auto"/>
                        <w:left w:val="none" w:sz="0" w:space="0" w:color="auto"/>
                        <w:bottom w:val="none" w:sz="0" w:space="0" w:color="auto"/>
                        <w:right w:val="none" w:sz="0" w:space="0" w:color="auto"/>
                      </w:divBdr>
                      <w:divsChild>
                        <w:div w:id="131302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18949">
                  <w:marLeft w:val="0"/>
                  <w:marRight w:val="0"/>
                  <w:marTop w:val="0"/>
                  <w:marBottom w:val="0"/>
                  <w:divBdr>
                    <w:top w:val="none" w:sz="0" w:space="0" w:color="auto"/>
                    <w:left w:val="none" w:sz="0" w:space="0" w:color="auto"/>
                    <w:bottom w:val="none" w:sz="0" w:space="0" w:color="auto"/>
                    <w:right w:val="none" w:sz="0" w:space="0" w:color="auto"/>
                  </w:divBdr>
                  <w:divsChild>
                    <w:div w:id="618024576">
                      <w:marLeft w:val="0"/>
                      <w:marRight w:val="0"/>
                      <w:marTop w:val="0"/>
                      <w:marBottom w:val="0"/>
                      <w:divBdr>
                        <w:top w:val="none" w:sz="0" w:space="0" w:color="auto"/>
                        <w:left w:val="none" w:sz="0" w:space="0" w:color="auto"/>
                        <w:bottom w:val="none" w:sz="0" w:space="0" w:color="auto"/>
                        <w:right w:val="none" w:sz="0" w:space="0" w:color="auto"/>
                      </w:divBdr>
                      <w:divsChild>
                        <w:div w:id="10709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763556">
                  <w:marLeft w:val="0"/>
                  <w:marRight w:val="0"/>
                  <w:marTop w:val="0"/>
                  <w:marBottom w:val="0"/>
                  <w:divBdr>
                    <w:top w:val="none" w:sz="0" w:space="0" w:color="auto"/>
                    <w:left w:val="none" w:sz="0" w:space="0" w:color="auto"/>
                    <w:bottom w:val="none" w:sz="0" w:space="0" w:color="auto"/>
                    <w:right w:val="none" w:sz="0" w:space="0" w:color="auto"/>
                  </w:divBdr>
                  <w:divsChild>
                    <w:div w:id="1635019381">
                      <w:marLeft w:val="0"/>
                      <w:marRight w:val="0"/>
                      <w:marTop w:val="0"/>
                      <w:marBottom w:val="0"/>
                      <w:divBdr>
                        <w:top w:val="none" w:sz="0" w:space="0" w:color="auto"/>
                        <w:left w:val="none" w:sz="0" w:space="0" w:color="auto"/>
                        <w:bottom w:val="none" w:sz="0" w:space="0" w:color="auto"/>
                        <w:right w:val="none" w:sz="0" w:space="0" w:color="auto"/>
                      </w:divBdr>
                      <w:divsChild>
                        <w:div w:id="114061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6130">
                  <w:marLeft w:val="0"/>
                  <w:marRight w:val="0"/>
                  <w:marTop w:val="0"/>
                  <w:marBottom w:val="0"/>
                  <w:divBdr>
                    <w:top w:val="none" w:sz="0" w:space="0" w:color="auto"/>
                    <w:left w:val="none" w:sz="0" w:space="0" w:color="auto"/>
                    <w:bottom w:val="none" w:sz="0" w:space="0" w:color="auto"/>
                    <w:right w:val="none" w:sz="0" w:space="0" w:color="auto"/>
                  </w:divBdr>
                  <w:divsChild>
                    <w:div w:id="1192496676">
                      <w:marLeft w:val="0"/>
                      <w:marRight w:val="0"/>
                      <w:marTop w:val="0"/>
                      <w:marBottom w:val="0"/>
                      <w:divBdr>
                        <w:top w:val="none" w:sz="0" w:space="0" w:color="auto"/>
                        <w:left w:val="none" w:sz="0" w:space="0" w:color="auto"/>
                        <w:bottom w:val="none" w:sz="0" w:space="0" w:color="auto"/>
                        <w:right w:val="none" w:sz="0" w:space="0" w:color="auto"/>
                      </w:divBdr>
                      <w:divsChild>
                        <w:div w:id="12068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5733">
                  <w:marLeft w:val="0"/>
                  <w:marRight w:val="0"/>
                  <w:marTop w:val="0"/>
                  <w:marBottom w:val="0"/>
                  <w:divBdr>
                    <w:top w:val="none" w:sz="0" w:space="0" w:color="auto"/>
                    <w:left w:val="none" w:sz="0" w:space="0" w:color="auto"/>
                    <w:bottom w:val="none" w:sz="0" w:space="0" w:color="auto"/>
                    <w:right w:val="none" w:sz="0" w:space="0" w:color="auto"/>
                  </w:divBdr>
                  <w:divsChild>
                    <w:div w:id="557128100">
                      <w:marLeft w:val="0"/>
                      <w:marRight w:val="0"/>
                      <w:marTop w:val="0"/>
                      <w:marBottom w:val="0"/>
                      <w:divBdr>
                        <w:top w:val="none" w:sz="0" w:space="0" w:color="auto"/>
                        <w:left w:val="none" w:sz="0" w:space="0" w:color="auto"/>
                        <w:bottom w:val="none" w:sz="0" w:space="0" w:color="auto"/>
                        <w:right w:val="none" w:sz="0" w:space="0" w:color="auto"/>
                      </w:divBdr>
                      <w:divsChild>
                        <w:div w:id="187703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9477">
                  <w:marLeft w:val="0"/>
                  <w:marRight w:val="0"/>
                  <w:marTop w:val="0"/>
                  <w:marBottom w:val="0"/>
                  <w:divBdr>
                    <w:top w:val="none" w:sz="0" w:space="0" w:color="auto"/>
                    <w:left w:val="none" w:sz="0" w:space="0" w:color="auto"/>
                    <w:bottom w:val="none" w:sz="0" w:space="0" w:color="auto"/>
                    <w:right w:val="none" w:sz="0" w:space="0" w:color="auto"/>
                  </w:divBdr>
                  <w:divsChild>
                    <w:div w:id="220867722">
                      <w:marLeft w:val="0"/>
                      <w:marRight w:val="0"/>
                      <w:marTop w:val="0"/>
                      <w:marBottom w:val="0"/>
                      <w:divBdr>
                        <w:top w:val="none" w:sz="0" w:space="0" w:color="auto"/>
                        <w:left w:val="none" w:sz="0" w:space="0" w:color="auto"/>
                        <w:bottom w:val="none" w:sz="0" w:space="0" w:color="auto"/>
                        <w:right w:val="none" w:sz="0" w:space="0" w:color="auto"/>
                      </w:divBdr>
                      <w:divsChild>
                        <w:div w:id="16374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0685">
                  <w:marLeft w:val="0"/>
                  <w:marRight w:val="0"/>
                  <w:marTop w:val="0"/>
                  <w:marBottom w:val="0"/>
                  <w:divBdr>
                    <w:top w:val="none" w:sz="0" w:space="0" w:color="auto"/>
                    <w:left w:val="none" w:sz="0" w:space="0" w:color="auto"/>
                    <w:bottom w:val="none" w:sz="0" w:space="0" w:color="auto"/>
                    <w:right w:val="none" w:sz="0" w:space="0" w:color="auto"/>
                  </w:divBdr>
                  <w:divsChild>
                    <w:div w:id="1448818814">
                      <w:marLeft w:val="0"/>
                      <w:marRight w:val="0"/>
                      <w:marTop w:val="0"/>
                      <w:marBottom w:val="0"/>
                      <w:divBdr>
                        <w:top w:val="none" w:sz="0" w:space="0" w:color="auto"/>
                        <w:left w:val="none" w:sz="0" w:space="0" w:color="auto"/>
                        <w:bottom w:val="none" w:sz="0" w:space="0" w:color="auto"/>
                        <w:right w:val="none" w:sz="0" w:space="0" w:color="auto"/>
                      </w:divBdr>
                      <w:divsChild>
                        <w:div w:id="20887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3984">
                  <w:marLeft w:val="0"/>
                  <w:marRight w:val="0"/>
                  <w:marTop w:val="0"/>
                  <w:marBottom w:val="0"/>
                  <w:divBdr>
                    <w:top w:val="none" w:sz="0" w:space="0" w:color="auto"/>
                    <w:left w:val="none" w:sz="0" w:space="0" w:color="auto"/>
                    <w:bottom w:val="none" w:sz="0" w:space="0" w:color="auto"/>
                    <w:right w:val="none" w:sz="0" w:space="0" w:color="auto"/>
                  </w:divBdr>
                  <w:divsChild>
                    <w:div w:id="49157440">
                      <w:marLeft w:val="0"/>
                      <w:marRight w:val="0"/>
                      <w:marTop w:val="0"/>
                      <w:marBottom w:val="0"/>
                      <w:divBdr>
                        <w:top w:val="none" w:sz="0" w:space="0" w:color="auto"/>
                        <w:left w:val="none" w:sz="0" w:space="0" w:color="auto"/>
                        <w:bottom w:val="none" w:sz="0" w:space="0" w:color="auto"/>
                        <w:right w:val="none" w:sz="0" w:space="0" w:color="auto"/>
                      </w:divBdr>
                      <w:divsChild>
                        <w:div w:id="100270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90531">
                  <w:marLeft w:val="0"/>
                  <w:marRight w:val="0"/>
                  <w:marTop w:val="0"/>
                  <w:marBottom w:val="0"/>
                  <w:divBdr>
                    <w:top w:val="none" w:sz="0" w:space="0" w:color="auto"/>
                    <w:left w:val="none" w:sz="0" w:space="0" w:color="auto"/>
                    <w:bottom w:val="none" w:sz="0" w:space="0" w:color="auto"/>
                    <w:right w:val="none" w:sz="0" w:space="0" w:color="auto"/>
                  </w:divBdr>
                  <w:divsChild>
                    <w:div w:id="758404028">
                      <w:marLeft w:val="0"/>
                      <w:marRight w:val="0"/>
                      <w:marTop w:val="0"/>
                      <w:marBottom w:val="0"/>
                      <w:divBdr>
                        <w:top w:val="none" w:sz="0" w:space="0" w:color="auto"/>
                        <w:left w:val="none" w:sz="0" w:space="0" w:color="auto"/>
                        <w:bottom w:val="none" w:sz="0" w:space="0" w:color="auto"/>
                        <w:right w:val="none" w:sz="0" w:space="0" w:color="auto"/>
                      </w:divBdr>
                      <w:divsChild>
                        <w:div w:id="154994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4510">
                  <w:marLeft w:val="0"/>
                  <w:marRight w:val="0"/>
                  <w:marTop w:val="0"/>
                  <w:marBottom w:val="0"/>
                  <w:divBdr>
                    <w:top w:val="none" w:sz="0" w:space="0" w:color="auto"/>
                    <w:left w:val="none" w:sz="0" w:space="0" w:color="auto"/>
                    <w:bottom w:val="none" w:sz="0" w:space="0" w:color="auto"/>
                    <w:right w:val="none" w:sz="0" w:space="0" w:color="auto"/>
                  </w:divBdr>
                  <w:divsChild>
                    <w:div w:id="1739550601">
                      <w:marLeft w:val="0"/>
                      <w:marRight w:val="0"/>
                      <w:marTop w:val="0"/>
                      <w:marBottom w:val="0"/>
                      <w:divBdr>
                        <w:top w:val="none" w:sz="0" w:space="0" w:color="auto"/>
                        <w:left w:val="none" w:sz="0" w:space="0" w:color="auto"/>
                        <w:bottom w:val="none" w:sz="0" w:space="0" w:color="auto"/>
                        <w:right w:val="none" w:sz="0" w:space="0" w:color="auto"/>
                      </w:divBdr>
                      <w:divsChild>
                        <w:div w:id="207554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366317">
                  <w:marLeft w:val="0"/>
                  <w:marRight w:val="0"/>
                  <w:marTop w:val="0"/>
                  <w:marBottom w:val="0"/>
                  <w:divBdr>
                    <w:top w:val="none" w:sz="0" w:space="0" w:color="auto"/>
                    <w:left w:val="none" w:sz="0" w:space="0" w:color="auto"/>
                    <w:bottom w:val="none" w:sz="0" w:space="0" w:color="auto"/>
                    <w:right w:val="none" w:sz="0" w:space="0" w:color="auto"/>
                  </w:divBdr>
                  <w:divsChild>
                    <w:div w:id="1446734012">
                      <w:marLeft w:val="0"/>
                      <w:marRight w:val="0"/>
                      <w:marTop w:val="0"/>
                      <w:marBottom w:val="0"/>
                      <w:divBdr>
                        <w:top w:val="none" w:sz="0" w:space="0" w:color="auto"/>
                        <w:left w:val="none" w:sz="0" w:space="0" w:color="auto"/>
                        <w:bottom w:val="none" w:sz="0" w:space="0" w:color="auto"/>
                        <w:right w:val="none" w:sz="0" w:space="0" w:color="auto"/>
                      </w:divBdr>
                      <w:divsChild>
                        <w:div w:id="8437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39256">
                  <w:marLeft w:val="0"/>
                  <w:marRight w:val="0"/>
                  <w:marTop w:val="0"/>
                  <w:marBottom w:val="0"/>
                  <w:divBdr>
                    <w:top w:val="none" w:sz="0" w:space="0" w:color="auto"/>
                    <w:left w:val="none" w:sz="0" w:space="0" w:color="auto"/>
                    <w:bottom w:val="none" w:sz="0" w:space="0" w:color="auto"/>
                    <w:right w:val="none" w:sz="0" w:space="0" w:color="auto"/>
                  </w:divBdr>
                  <w:divsChild>
                    <w:div w:id="967122273">
                      <w:marLeft w:val="0"/>
                      <w:marRight w:val="0"/>
                      <w:marTop w:val="0"/>
                      <w:marBottom w:val="0"/>
                      <w:divBdr>
                        <w:top w:val="none" w:sz="0" w:space="0" w:color="auto"/>
                        <w:left w:val="none" w:sz="0" w:space="0" w:color="auto"/>
                        <w:bottom w:val="none" w:sz="0" w:space="0" w:color="auto"/>
                        <w:right w:val="none" w:sz="0" w:space="0" w:color="auto"/>
                      </w:divBdr>
                      <w:divsChild>
                        <w:div w:id="112408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76561">
                  <w:marLeft w:val="0"/>
                  <w:marRight w:val="0"/>
                  <w:marTop w:val="0"/>
                  <w:marBottom w:val="0"/>
                  <w:divBdr>
                    <w:top w:val="none" w:sz="0" w:space="0" w:color="auto"/>
                    <w:left w:val="none" w:sz="0" w:space="0" w:color="auto"/>
                    <w:bottom w:val="none" w:sz="0" w:space="0" w:color="auto"/>
                    <w:right w:val="none" w:sz="0" w:space="0" w:color="auto"/>
                  </w:divBdr>
                  <w:divsChild>
                    <w:div w:id="1485202726">
                      <w:marLeft w:val="0"/>
                      <w:marRight w:val="0"/>
                      <w:marTop w:val="0"/>
                      <w:marBottom w:val="0"/>
                      <w:divBdr>
                        <w:top w:val="none" w:sz="0" w:space="0" w:color="auto"/>
                        <w:left w:val="none" w:sz="0" w:space="0" w:color="auto"/>
                        <w:bottom w:val="none" w:sz="0" w:space="0" w:color="auto"/>
                        <w:right w:val="none" w:sz="0" w:space="0" w:color="auto"/>
                      </w:divBdr>
                      <w:divsChild>
                        <w:div w:id="1955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7329">
                  <w:marLeft w:val="0"/>
                  <w:marRight w:val="0"/>
                  <w:marTop w:val="0"/>
                  <w:marBottom w:val="0"/>
                  <w:divBdr>
                    <w:top w:val="none" w:sz="0" w:space="0" w:color="auto"/>
                    <w:left w:val="none" w:sz="0" w:space="0" w:color="auto"/>
                    <w:bottom w:val="none" w:sz="0" w:space="0" w:color="auto"/>
                    <w:right w:val="none" w:sz="0" w:space="0" w:color="auto"/>
                  </w:divBdr>
                  <w:divsChild>
                    <w:div w:id="1305627029">
                      <w:marLeft w:val="0"/>
                      <w:marRight w:val="0"/>
                      <w:marTop w:val="0"/>
                      <w:marBottom w:val="0"/>
                      <w:divBdr>
                        <w:top w:val="none" w:sz="0" w:space="0" w:color="auto"/>
                        <w:left w:val="none" w:sz="0" w:space="0" w:color="auto"/>
                        <w:bottom w:val="none" w:sz="0" w:space="0" w:color="auto"/>
                        <w:right w:val="none" w:sz="0" w:space="0" w:color="auto"/>
                      </w:divBdr>
                      <w:divsChild>
                        <w:div w:id="8083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8361</Words>
  <Characters>47660</Characters>
  <Application>Microsoft Office Word</Application>
  <DocSecurity>0</DocSecurity>
  <Lines>397</Lines>
  <Paragraphs>111</Paragraphs>
  <ScaleCrop>false</ScaleCrop>
  <Company/>
  <LinksUpToDate>false</LinksUpToDate>
  <CharactersWithSpaces>55910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2024-12-18T12:56:00Z</dcterms:created>
  <dcterms:modified xsi:type="dcterms:W3CDTF">2024-12-18T12:56:00Z</dcterms:modified>
</cp:coreProperties>
</file>