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28D46" w14:textId="77777777" w:rsidR="00987104" w:rsidRPr="00987104" w:rsidRDefault="00987104" w:rsidP="00987104">
      <w:pPr>
        <w:shd w:val="clear" w:color="auto" w:fill="FFFFFF"/>
        <w:spacing w:after="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w:drawing>
          <wp:inline distT="0" distB="0" distL="0" distR="0" wp14:anchorId="34F18017" wp14:editId="2FCBBAAA">
            <wp:extent cx="3390900" cy="2263140"/>
            <wp:effectExtent l="0" t="0" r="0" b="3810"/>
            <wp:docPr id="9" name="Рисунок 9"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14:paraId="75927AD6" w14:textId="77777777" w:rsidR="00987104" w:rsidRPr="00987104" w:rsidRDefault="00987104" w:rsidP="00987104">
      <w:pPr>
        <w:shd w:val="clear" w:color="auto" w:fill="FFFFFF"/>
        <w:spacing w:after="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Клинические рекомендации</w:t>
      </w:r>
    </w:p>
    <w:p w14:paraId="0F7F5DBB" w14:textId="77777777" w:rsidR="00987104" w:rsidRPr="00987104" w:rsidRDefault="00987104" w:rsidP="0098710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Дегенеративные заболевания позвоночника</w:t>
      </w:r>
    </w:p>
    <w:p w14:paraId="243B7752"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Кодирование по Международной статистической</w:t>
      </w:r>
      <w:r w:rsidRPr="00987104">
        <w:rPr>
          <w:rFonts w:ascii="Times New Roman" w:eastAsia="Times New Roman" w:hAnsi="Times New Roman" w:cs="Times New Roman"/>
          <w:color w:val="222222"/>
          <w:sz w:val="27"/>
          <w:szCs w:val="27"/>
          <w:lang w:eastAsia="ru-RU"/>
        </w:rPr>
        <w:br/>
      </w:r>
      <w:r w:rsidRPr="00987104">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987104">
        <w:rPr>
          <w:rFonts w:ascii="Times New Roman" w:eastAsia="Times New Roman" w:hAnsi="Times New Roman" w:cs="Times New Roman"/>
          <w:b/>
          <w:bCs/>
          <w:color w:val="222222"/>
          <w:sz w:val="27"/>
          <w:szCs w:val="27"/>
          <w:lang w:eastAsia="ru-RU"/>
        </w:rPr>
        <w:t>M19.8, M41.5, M42.1, M42.9, M43.1, M43.8, M46.0, M46.1, M47.0, M47.1, M47.2, M48.0, M50.0, M50.1, M50.2, M50.3, M50.8, M50.9, M51.0, M51.1, M51.2, M51.3, M53.0, M53.1, M53.2, M53.3, M53.8, M54.1, M54.2, M54.3, M54.4, M54.5, M54.6, M54.8, M54.9, M96.4, M96.8, M96.9, M99.4, M99.5, M99.6, M99.7, S33.6, G58.0</w:t>
      </w:r>
    </w:p>
    <w:p w14:paraId="185D5AF6"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Год утверждения (частота пересмотра):</w:t>
      </w:r>
      <w:r w:rsidRPr="00987104">
        <w:rPr>
          <w:rFonts w:ascii="Times New Roman" w:eastAsia="Times New Roman" w:hAnsi="Times New Roman" w:cs="Times New Roman"/>
          <w:b/>
          <w:bCs/>
          <w:color w:val="222222"/>
          <w:sz w:val="27"/>
          <w:szCs w:val="27"/>
          <w:lang w:eastAsia="ru-RU"/>
        </w:rPr>
        <w:t>2024</w:t>
      </w:r>
    </w:p>
    <w:p w14:paraId="50773E7F"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 xml:space="preserve">Возрастная </w:t>
      </w:r>
      <w:proofErr w:type="spellStart"/>
      <w:proofErr w:type="gramStart"/>
      <w:r w:rsidRPr="00987104">
        <w:rPr>
          <w:rFonts w:ascii="Times New Roman" w:eastAsia="Times New Roman" w:hAnsi="Times New Roman" w:cs="Times New Roman"/>
          <w:color w:val="222222"/>
          <w:sz w:val="24"/>
          <w:szCs w:val="24"/>
          <w:lang w:eastAsia="ru-RU"/>
        </w:rPr>
        <w:t>категория:</w:t>
      </w:r>
      <w:r w:rsidRPr="00987104">
        <w:rPr>
          <w:rFonts w:ascii="Times New Roman" w:eastAsia="Times New Roman" w:hAnsi="Times New Roman" w:cs="Times New Roman"/>
          <w:b/>
          <w:bCs/>
          <w:color w:val="222222"/>
          <w:sz w:val="27"/>
          <w:szCs w:val="27"/>
          <w:lang w:eastAsia="ru-RU"/>
        </w:rPr>
        <w:t>Взрослые</w:t>
      </w:r>
      <w:proofErr w:type="gramEnd"/>
      <w:r w:rsidRPr="00987104">
        <w:rPr>
          <w:rFonts w:ascii="Times New Roman" w:eastAsia="Times New Roman" w:hAnsi="Times New Roman" w:cs="Times New Roman"/>
          <w:b/>
          <w:bCs/>
          <w:color w:val="222222"/>
          <w:sz w:val="27"/>
          <w:szCs w:val="27"/>
          <w:lang w:eastAsia="ru-RU"/>
        </w:rPr>
        <w:t>,Дети</w:t>
      </w:r>
      <w:proofErr w:type="spellEnd"/>
    </w:p>
    <w:p w14:paraId="09A571A5"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Пересмотр не позднее:</w:t>
      </w:r>
      <w:r w:rsidRPr="00987104">
        <w:rPr>
          <w:rFonts w:ascii="Times New Roman" w:eastAsia="Times New Roman" w:hAnsi="Times New Roman" w:cs="Times New Roman"/>
          <w:b/>
          <w:bCs/>
          <w:color w:val="222222"/>
          <w:sz w:val="27"/>
          <w:szCs w:val="27"/>
          <w:lang w:eastAsia="ru-RU"/>
        </w:rPr>
        <w:t>2026</w:t>
      </w:r>
    </w:p>
    <w:p w14:paraId="2B0582D0"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ID:</w:t>
      </w:r>
      <w:r w:rsidRPr="00987104">
        <w:rPr>
          <w:rFonts w:ascii="Times New Roman" w:eastAsia="Times New Roman" w:hAnsi="Times New Roman" w:cs="Times New Roman"/>
          <w:b/>
          <w:bCs/>
          <w:color w:val="222222"/>
          <w:sz w:val="27"/>
          <w:szCs w:val="27"/>
          <w:lang w:eastAsia="ru-RU"/>
        </w:rPr>
        <w:t>826</w:t>
      </w:r>
    </w:p>
    <w:p w14:paraId="0D781E10" w14:textId="77777777" w:rsidR="00987104" w:rsidRPr="00987104" w:rsidRDefault="00987104" w:rsidP="00987104">
      <w:pPr>
        <w:shd w:val="clear" w:color="auto" w:fill="FFFFFF"/>
        <w:spacing w:after="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4"/>
          <w:szCs w:val="24"/>
          <w:lang w:eastAsia="ru-RU"/>
        </w:rPr>
        <w:t>Разработчик клинической рекомендации</w:t>
      </w:r>
    </w:p>
    <w:p w14:paraId="5425FDA4" w14:textId="77777777" w:rsidR="00987104" w:rsidRPr="00987104" w:rsidRDefault="00987104" w:rsidP="009871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87104">
        <w:rPr>
          <w:rFonts w:ascii="Times New Roman" w:eastAsia="Times New Roman" w:hAnsi="Times New Roman" w:cs="Times New Roman"/>
          <w:b/>
          <w:bCs/>
          <w:color w:val="222222"/>
          <w:sz w:val="27"/>
          <w:szCs w:val="27"/>
          <w:lang w:eastAsia="ru-RU"/>
        </w:rPr>
        <w:t>Ассоциация нейрохирургов России</w:t>
      </w:r>
    </w:p>
    <w:p w14:paraId="50804E66" w14:textId="77777777" w:rsidR="00987104" w:rsidRPr="00987104" w:rsidRDefault="00987104" w:rsidP="009871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87104">
        <w:rPr>
          <w:rFonts w:ascii="Times New Roman" w:eastAsia="Times New Roman" w:hAnsi="Times New Roman" w:cs="Times New Roman"/>
          <w:b/>
          <w:bCs/>
          <w:color w:val="222222"/>
          <w:sz w:val="27"/>
          <w:szCs w:val="27"/>
          <w:lang w:eastAsia="ru-RU"/>
        </w:rPr>
        <w:t>Межрегиональная общественная организация «Ассоциация хирургов-вертебрологов»</w:t>
      </w:r>
    </w:p>
    <w:p w14:paraId="654C8661" w14:textId="77777777" w:rsidR="00987104" w:rsidRPr="00987104" w:rsidRDefault="00987104" w:rsidP="009871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87104">
        <w:rPr>
          <w:rFonts w:ascii="Times New Roman" w:eastAsia="Times New Roman" w:hAnsi="Times New Roman" w:cs="Times New Roman"/>
          <w:b/>
          <w:bCs/>
          <w:color w:val="222222"/>
          <w:sz w:val="27"/>
          <w:szCs w:val="27"/>
          <w:lang w:eastAsia="ru-RU"/>
        </w:rPr>
        <w:t>Ассоциация травматологов-ортопедов России</w:t>
      </w:r>
    </w:p>
    <w:p w14:paraId="43CC2396" w14:textId="77777777" w:rsidR="00987104" w:rsidRPr="00987104" w:rsidRDefault="00987104" w:rsidP="00987104">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87104">
        <w:rPr>
          <w:rFonts w:ascii="Times New Roman" w:eastAsia="Times New Roman" w:hAnsi="Times New Roman" w:cs="Times New Roman"/>
          <w:b/>
          <w:bCs/>
          <w:color w:val="222222"/>
          <w:sz w:val="27"/>
          <w:szCs w:val="27"/>
          <w:lang w:eastAsia="ru-RU"/>
        </w:rPr>
        <w:t>Некоммерческая организация «Ассоциация интервенционного лечения боли»</w:t>
      </w:r>
    </w:p>
    <w:p w14:paraId="097DFDFF" w14:textId="77777777" w:rsidR="00987104" w:rsidRPr="00987104" w:rsidRDefault="00987104" w:rsidP="0098710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Общероссийская общественная организация "Союз реабилитологов России"</w:t>
      </w:r>
    </w:p>
    <w:p w14:paraId="4185E492" w14:textId="77777777" w:rsidR="00987104" w:rsidRPr="00987104" w:rsidRDefault="00987104" w:rsidP="00987104">
      <w:pPr>
        <w:shd w:val="clear" w:color="auto" w:fill="FFFFFF"/>
        <w:spacing w:after="150" w:line="240" w:lineRule="auto"/>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Одобрено Научно-практическим Советом Минздрава РФ</w:t>
      </w:r>
    </w:p>
    <w:p w14:paraId="489E9313"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Оглавление</w:t>
      </w:r>
    </w:p>
    <w:p w14:paraId="067D182C"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Список сокращений</w:t>
      </w:r>
    </w:p>
    <w:p w14:paraId="0815026A"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Термины и определения</w:t>
      </w:r>
    </w:p>
    <w:p w14:paraId="290A595A"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14:paraId="0D12980E"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14:paraId="1D601A12"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14:paraId="0AD4D4DF"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14:paraId="21F7288F"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14:paraId="21DBBC9C"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14:paraId="05DF6B2A"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14:paraId="671EF077"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14:paraId="28FBE6A4"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2.1 Жалобы и анамнез</w:t>
      </w:r>
    </w:p>
    <w:p w14:paraId="62CBDA26"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2.2 </w:t>
      </w:r>
      <w:proofErr w:type="spellStart"/>
      <w:r w:rsidRPr="00987104">
        <w:rPr>
          <w:rFonts w:ascii="Times New Roman" w:eastAsia="Times New Roman" w:hAnsi="Times New Roman" w:cs="Times New Roman"/>
          <w:color w:val="222222"/>
          <w:sz w:val="27"/>
          <w:szCs w:val="27"/>
          <w:lang w:eastAsia="ru-RU"/>
        </w:rPr>
        <w:t>Физикальное</w:t>
      </w:r>
      <w:proofErr w:type="spellEnd"/>
      <w:r w:rsidRPr="00987104">
        <w:rPr>
          <w:rFonts w:ascii="Times New Roman" w:eastAsia="Times New Roman" w:hAnsi="Times New Roman" w:cs="Times New Roman"/>
          <w:color w:val="222222"/>
          <w:sz w:val="27"/>
          <w:szCs w:val="27"/>
          <w:lang w:eastAsia="ru-RU"/>
        </w:rPr>
        <w:t xml:space="preserve"> обследование</w:t>
      </w:r>
    </w:p>
    <w:p w14:paraId="417CC2F7"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2.3 Лабораторные диагностические исследования</w:t>
      </w:r>
    </w:p>
    <w:p w14:paraId="6A504B6E"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2.4 Инструментальные диагностические исследования</w:t>
      </w:r>
    </w:p>
    <w:p w14:paraId="256AA2AA"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2.5 Иные диагностические исследования</w:t>
      </w:r>
    </w:p>
    <w:p w14:paraId="06EF1639"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14:paraId="1D34409B"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14:paraId="789F411D"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14:paraId="1091E854"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6. Организация оказания медицинской помощи</w:t>
      </w:r>
    </w:p>
    <w:p w14:paraId="488A9C7B"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14:paraId="08A1FCD8"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Критерии оценки качества медицинской помощи</w:t>
      </w:r>
    </w:p>
    <w:p w14:paraId="496D9BFF"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Список литературы</w:t>
      </w:r>
    </w:p>
    <w:p w14:paraId="0D0661F4"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14:paraId="48E878B9"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14:paraId="196C3C0F"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14:paraId="6848BFAC"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Б. Алгоритмы действий врача</w:t>
      </w:r>
    </w:p>
    <w:p w14:paraId="49EE1A7A"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В. Информация для пациента</w:t>
      </w:r>
    </w:p>
    <w:p w14:paraId="4E7A90DD" w14:textId="77777777" w:rsidR="00987104" w:rsidRPr="00987104" w:rsidRDefault="00987104" w:rsidP="0098710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14:paraId="4F144042"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Список сокращений</w:t>
      </w:r>
    </w:p>
    <w:p w14:paraId="56F1F2E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БДУ - "без других указаний" ("неустановленный", "неуточненный")</w:t>
      </w:r>
    </w:p>
    <w:p w14:paraId="1AFF5F7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БНЧС - боль в нижней части спины</w:t>
      </w:r>
    </w:p>
    <w:p w14:paraId="51FEBEE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БС- боль в спине</w:t>
      </w:r>
    </w:p>
    <w:p w14:paraId="34EFBB1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ВАШ – визуально-аналоговая шкала</w:t>
      </w:r>
    </w:p>
    <w:p w14:paraId="6BE8C97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ГКС- глюкокортикоид</w:t>
      </w:r>
    </w:p>
    <w:p w14:paraId="5C85432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ДДТ – диадинамическая терапия</w:t>
      </w:r>
    </w:p>
    <w:p w14:paraId="7F6E0B1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ДС – </w:t>
      </w:r>
      <w:proofErr w:type="spellStart"/>
      <w:r w:rsidRPr="00987104">
        <w:rPr>
          <w:rFonts w:ascii="Times New Roman" w:eastAsia="Times New Roman" w:hAnsi="Times New Roman" w:cs="Times New Roman"/>
          <w:color w:val="222222"/>
          <w:sz w:val="27"/>
          <w:szCs w:val="27"/>
          <w:lang w:eastAsia="ru-RU"/>
        </w:rPr>
        <w:t>дугоотросчатые</w:t>
      </w:r>
      <w:proofErr w:type="spellEnd"/>
      <w:r w:rsidRPr="00987104">
        <w:rPr>
          <w:rFonts w:ascii="Times New Roman" w:eastAsia="Times New Roman" w:hAnsi="Times New Roman" w:cs="Times New Roman"/>
          <w:color w:val="222222"/>
          <w:sz w:val="27"/>
          <w:szCs w:val="27"/>
          <w:lang w:eastAsia="ru-RU"/>
        </w:rPr>
        <w:t xml:space="preserve"> суставы</w:t>
      </w:r>
    </w:p>
    <w:p w14:paraId="3BACDFC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lastRenderedPageBreak/>
        <w:t>иКТ</w:t>
      </w:r>
      <w:proofErr w:type="spellEnd"/>
      <w:r w:rsidRPr="00987104">
        <w:rPr>
          <w:rFonts w:ascii="Times New Roman" w:eastAsia="Times New Roman" w:hAnsi="Times New Roman" w:cs="Times New Roman"/>
          <w:color w:val="222222"/>
          <w:sz w:val="27"/>
          <w:szCs w:val="27"/>
          <w:lang w:eastAsia="ru-RU"/>
        </w:rPr>
        <w:t xml:space="preserve"> – </w:t>
      </w:r>
      <w:proofErr w:type="spellStart"/>
      <w:r w:rsidRPr="00987104">
        <w:rPr>
          <w:rFonts w:ascii="Times New Roman" w:eastAsia="Times New Roman" w:hAnsi="Times New Roman" w:cs="Times New Roman"/>
          <w:color w:val="222222"/>
          <w:sz w:val="27"/>
          <w:szCs w:val="27"/>
          <w:lang w:eastAsia="ru-RU"/>
        </w:rPr>
        <w:t>интраоперационная</w:t>
      </w:r>
      <w:proofErr w:type="spellEnd"/>
      <w:r w:rsidRPr="00987104">
        <w:rPr>
          <w:rFonts w:ascii="Times New Roman" w:eastAsia="Times New Roman" w:hAnsi="Times New Roman" w:cs="Times New Roman"/>
          <w:color w:val="222222"/>
          <w:sz w:val="27"/>
          <w:szCs w:val="27"/>
          <w:lang w:eastAsia="ru-RU"/>
        </w:rPr>
        <w:t xml:space="preserve"> компьютерная томография</w:t>
      </w:r>
    </w:p>
    <w:p w14:paraId="7211AE8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КВЧ – крайне высокочастотная терапия</w:t>
      </w:r>
    </w:p>
    <w:p w14:paraId="2B617E0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КПС</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крестцово-подвздошный сустав</w:t>
      </w:r>
    </w:p>
    <w:p w14:paraId="562DD99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КТ – компьютерная томография</w:t>
      </w:r>
    </w:p>
    <w:p w14:paraId="3801756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ЛФК – лечебная физкультура</w:t>
      </w:r>
    </w:p>
    <w:p w14:paraId="2B01104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МА – местный анестетик</w:t>
      </w:r>
    </w:p>
    <w:p w14:paraId="62DA98A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МПД – межпозвонковый диск</w:t>
      </w:r>
    </w:p>
    <w:p w14:paraId="771E701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МРТ – магнитно-резонансная томография</w:t>
      </w:r>
    </w:p>
    <w:p w14:paraId="65BE279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МСКТ – </w:t>
      </w:r>
      <w:proofErr w:type="spellStart"/>
      <w:r w:rsidRPr="00987104">
        <w:rPr>
          <w:rFonts w:ascii="Times New Roman" w:eastAsia="Times New Roman" w:hAnsi="Times New Roman" w:cs="Times New Roman"/>
          <w:color w:val="222222"/>
          <w:sz w:val="27"/>
          <w:szCs w:val="27"/>
          <w:lang w:eastAsia="ru-RU"/>
        </w:rPr>
        <w:t>мультисрезовая</w:t>
      </w:r>
      <w:proofErr w:type="spellEnd"/>
      <w:r w:rsidRPr="00987104">
        <w:rPr>
          <w:rFonts w:ascii="Times New Roman" w:eastAsia="Times New Roman" w:hAnsi="Times New Roman" w:cs="Times New Roman"/>
          <w:color w:val="222222"/>
          <w:sz w:val="27"/>
          <w:szCs w:val="27"/>
          <w:lang w:eastAsia="ru-RU"/>
        </w:rPr>
        <w:t xml:space="preserve"> компьютерная томография</w:t>
      </w:r>
    </w:p>
    <w:p w14:paraId="4B02EAE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НПВП – нестероидные противовоспалительные препараты</w:t>
      </w:r>
    </w:p>
    <w:p w14:paraId="49F9BE1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ПДС – </w:t>
      </w:r>
      <w:proofErr w:type="spellStart"/>
      <w:r w:rsidRPr="00987104">
        <w:rPr>
          <w:rFonts w:ascii="Times New Roman" w:eastAsia="Times New Roman" w:hAnsi="Times New Roman" w:cs="Times New Roman"/>
          <w:color w:val="222222"/>
          <w:sz w:val="27"/>
          <w:szCs w:val="27"/>
          <w:lang w:eastAsia="ru-RU"/>
        </w:rPr>
        <w:t>позвоночно</w:t>
      </w:r>
      <w:proofErr w:type="spellEnd"/>
      <w:r w:rsidRPr="00987104">
        <w:rPr>
          <w:rFonts w:ascii="Times New Roman" w:eastAsia="Times New Roman" w:hAnsi="Times New Roman" w:cs="Times New Roman"/>
          <w:color w:val="222222"/>
          <w:sz w:val="27"/>
          <w:szCs w:val="27"/>
          <w:lang w:eastAsia="ru-RU"/>
        </w:rPr>
        <w:t>-двигательный сегмент</w:t>
      </w:r>
    </w:p>
    <w:p w14:paraId="0CFD3D1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РКИ – рандомизированные контролируемые исследования</w:t>
      </w:r>
    </w:p>
    <w:p w14:paraId="6A1E381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СВЧ – сверхвысокочастотная терапия</w:t>
      </w:r>
    </w:p>
    <w:p w14:paraId="245A607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ТМО – твёрдая мозговая оболочка</w:t>
      </w:r>
    </w:p>
    <w:p w14:paraId="3A3358B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ТПФ – </w:t>
      </w:r>
      <w:proofErr w:type="spellStart"/>
      <w:r w:rsidRPr="00987104">
        <w:rPr>
          <w:rFonts w:ascii="Times New Roman" w:eastAsia="Times New Roman" w:hAnsi="Times New Roman" w:cs="Times New Roman"/>
          <w:color w:val="222222"/>
          <w:sz w:val="27"/>
          <w:szCs w:val="27"/>
          <w:lang w:eastAsia="ru-RU"/>
        </w:rPr>
        <w:t>транспедикулярная</w:t>
      </w:r>
      <w:proofErr w:type="spellEnd"/>
      <w:r w:rsidRPr="00987104">
        <w:rPr>
          <w:rFonts w:ascii="Times New Roman" w:eastAsia="Times New Roman" w:hAnsi="Times New Roman" w:cs="Times New Roman"/>
          <w:color w:val="222222"/>
          <w:sz w:val="27"/>
          <w:szCs w:val="27"/>
          <w:lang w:eastAsia="ru-RU"/>
        </w:rPr>
        <w:t xml:space="preserve"> фиксация</w:t>
      </w:r>
    </w:p>
    <w:p w14:paraId="5EE074F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УВЧ – ультравысокочастотная терапия</w:t>
      </w:r>
    </w:p>
    <w:p w14:paraId="63F4494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УДД – уровень достоверности доказательств</w:t>
      </w:r>
    </w:p>
    <w:p w14:paraId="2DABF3F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УКП – усредненная кратность применения</w:t>
      </w:r>
    </w:p>
    <w:p w14:paraId="38BA6BD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УУР – уровень убедительности рекомендаций</w:t>
      </w:r>
    </w:p>
    <w:p w14:paraId="62C9257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УЧП – усредненная частота предоставления</w:t>
      </w:r>
    </w:p>
    <w:p w14:paraId="59B0710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УФО –- ультрафиолетовое облучение</w:t>
      </w:r>
    </w:p>
    <w:p w14:paraId="60ECBEA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ЦОГ – </w:t>
      </w:r>
      <w:proofErr w:type="spellStart"/>
      <w:r w:rsidRPr="00987104">
        <w:rPr>
          <w:rFonts w:ascii="Times New Roman" w:eastAsia="Times New Roman" w:hAnsi="Times New Roman" w:cs="Times New Roman"/>
          <w:color w:val="222222"/>
          <w:sz w:val="27"/>
          <w:szCs w:val="27"/>
          <w:lang w:eastAsia="ru-RU"/>
        </w:rPr>
        <w:t>циклооксигеназа</w:t>
      </w:r>
      <w:proofErr w:type="spellEnd"/>
    </w:p>
    <w:p w14:paraId="755A235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ЦРШ – цифровая рейтинговая шкала</w:t>
      </w:r>
    </w:p>
    <w:p w14:paraId="1E09CBC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ЧЭНС – </w:t>
      </w:r>
      <w:proofErr w:type="spellStart"/>
      <w:r w:rsidRPr="00987104">
        <w:rPr>
          <w:rFonts w:ascii="Times New Roman" w:eastAsia="Times New Roman" w:hAnsi="Times New Roman" w:cs="Times New Roman"/>
          <w:color w:val="222222"/>
          <w:sz w:val="27"/>
          <w:szCs w:val="27"/>
          <w:lang w:eastAsia="ru-RU"/>
        </w:rPr>
        <w:t>чрескожная</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электронейростимуляция</w:t>
      </w:r>
      <w:proofErr w:type="spellEnd"/>
    </w:p>
    <w:p w14:paraId="78DBFDD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ЭОП – электронно-оптический преобразователь</w:t>
      </w:r>
    </w:p>
    <w:p w14:paraId="2AA60BC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IF – </w:t>
      </w:r>
      <w:proofErr w:type="spellStart"/>
      <w:r w:rsidRPr="00987104">
        <w:rPr>
          <w:rFonts w:ascii="Times New Roman" w:eastAsia="Times New Roman" w:hAnsi="Times New Roman" w:cs="Times New Roman"/>
          <w:color w:val="222222"/>
          <w:sz w:val="27"/>
          <w:szCs w:val="27"/>
          <w:lang w:eastAsia="ru-RU"/>
        </w:rPr>
        <w:t>interbody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fusion</w:t>
      </w:r>
      <w:proofErr w:type="spellEnd"/>
      <w:r w:rsidRPr="00987104">
        <w:rPr>
          <w:rFonts w:ascii="Times New Roman" w:eastAsia="Times New Roman" w:hAnsi="Times New Roman" w:cs="Times New Roman"/>
          <w:color w:val="222222"/>
          <w:sz w:val="27"/>
          <w:szCs w:val="27"/>
          <w:lang w:eastAsia="ru-RU"/>
        </w:rPr>
        <w:t xml:space="preserve"> - </w:t>
      </w:r>
      <w:proofErr w:type="spellStart"/>
      <w:r w:rsidRPr="00987104">
        <w:rPr>
          <w:rFonts w:ascii="Times New Roman" w:eastAsia="Times New Roman" w:hAnsi="Times New Roman" w:cs="Times New Roman"/>
          <w:color w:val="222222"/>
          <w:sz w:val="27"/>
          <w:szCs w:val="27"/>
          <w:lang w:eastAsia="ru-RU"/>
        </w:rPr>
        <w:t>межтеловой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спондиолодез</w:t>
      </w:r>
      <w:proofErr w:type="spellEnd"/>
    </w:p>
    <w:p w14:paraId="3F1FAA7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DLIF – </w:t>
      </w:r>
      <w:proofErr w:type="spellStart"/>
      <w:r w:rsidRPr="00987104">
        <w:rPr>
          <w:rFonts w:ascii="Times New Roman" w:eastAsia="Times New Roman" w:hAnsi="Times New Roman" w:cs="Times New Roman"/>
          <w:color w:val="222222"/>
          <w:sz w:val="27"/>
          <w:szCs w:val="27"/>
          <w:lang w:eastAsia="ru-RU"/>
        </w:rPr>
        <w:t>direct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lateral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interbody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fusion</w:t>
      </w:r>
      <w:proofErr w:type="spellEnd"/>
      <w:r w:rsidRPr="00987104">
        <w:rPr>
          <w:rFonts w:ascii="Times New Roman" w:eastAsia="Times New Roman" w:hAnsi="Times New Roman" w:cs="Times New Roman"/>
          <w:color w:val="222222"/>
          <w:sz w:val="27"/>
          <w:szCs w:val="27"/>
          <w:lang w:eastAsia="ru-RU"/>
        </w:rPr>
        <w:t xml:space="preserve"> – боковой поясничный </w:t>
      </w:r>
      <w:proofErr w:type="spellStart"/>
      <w:r w:rsidRPr="00987104">
        <w:rPr>
          <w:rFonts w:ascii="Times New Roman" w:eastAsia="Times New Roman" w:hAnsi="Times New Roman" w:cs="Times New Roman"/>
          <w:color w:val="222222"/>
          <w:sz w:val="27"/>
          <w:szCs w:val="27"/>
          <w:lang w:eastAsia="ru-RU"/>
        </w:rPr>
        <w:t>межтеловой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спондилодез</w:t>
      </w:r>
      <w:proofErr w:type="spellEnd"/>
    </w:p>
    <w:p w14:paraId="3CDC504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ODI – </w:t>
      </w:r>
      <w:proofErr w:type="spellStart"/>
      <w:r w:rsidRPr="00987104">
        <w:rPr>
          <w:rFonts w:ascii="Times New Roman" w:eastAsia="Times New Roman" w:hAnsi="Times New Roman" w:cs="Times New Roman"/>
          <w:color w:val="222222"/>
          <w:sz w:val="27"/>
          <w:szCs w:val="27"/>
          <w:lang w:eastAsia="ru-RU"/>
        </w:rPr>
        <w:t>Oswestry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disability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index</w:t>
      </w:r>
      <w:proofErr w:type="spellEnd"/>
      <w:r w:rsidRPr="00987104">
        <w:rPr>
          <w:rFonts w:ascii="Times New Roman" w:eastAsia="Times New Roman" w:hAnsi="Times New Roman" w:cs="Times New Roman"/>
          <w:color w:val="222222"/>
          <w:sz w:val="27"/>
          <w:szCs w:val="27"/>
          <w:lang w:eastAsia="ru-RU"/>
        </w:rPr>
        <w:t xml:space="preserve">- индекс недееспособности </w:t>
      </w:r>
      <w:proofErr w:type="spellStart"/>
      <w:r w:rsidRPr="00987104">
        <w:rPr>
          <w:rFonts w:ascii="Times New Roman" w:eastAsia="Times New Roman" w:hAnsi="Times New Roman" w:cs="Times New Roman"/>
          <w:color w:val="222222"/>
          <w:sz w:val="27"/>
          <w:szCs w:val="27"/>
          <w:lang w:eastAsia="ru-RU"/>
        </w:rPr>
        <w:t>Освестри</w:t>
      </w:r>
      <w:proofErr w:type="spellEnd"/>
    </w:p>
    <w:p w14:paraId="6B00AFF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PLIF – </w:t>
      </w:r>
      <w:proofErr w:type="spellStart"/>
      <w:r w:rsidRPr="00987104">
        <w:rPr>
          <w:rFonts w:ascii="Times New Roman" w:eastAsia="Times New Roman" w:hAnsi="Times New Roman" w:cs="Times New Roman"/>
          <w:color w:val="222222"/>
          <w:sz w:val="27"/>
          <w:szCs w:val="27"/>
          <w:lang w:eastAsia="ru-RU"/>
        </w:rPr>
        <w:t>posterior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lumbar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interbody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fusion</w:t>
      </w:r>
      <w:proofErr w:type="spellEnd"/>
      <w:r w:rsidRPr="00987104">
        <w:rPr>
          <w:rFonts w:ascii="Times New Roman" w:eastAsia="Times New Roman" w:hAnsi="Times New Roman" w:cs="Times New Roman"/>
          <w:color w:val="222222"/>
          <w:sz w:val="27"/>
          <w:szCs w:val="27"/>
          <w:lang w:eastAsia="ru-RU"/>
        </w:rPr>
        <w:t xml:space="preserve"> – задний поясничный </w:t>
      </w:r>
      <w:proofErr w:type="spellStart"/>
      <w:r w:rsidRPr="00987104">
        <w:rPr>
          <w:rFonts w:ascii="Times New Roman" w:eastAsia="Times New Roman" w:hAnsi="Times New Roman" w:cs="Times New Roman"/>
          <w:color w:val="222222"/>
          <w:sz w:val="27"/>
          <w:szCs w:val="27"/>
          <w:lang w:eastAsia="ru-RU"/>
        </w:rPr>
        <w:t>межтеловой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спондиолодез</w:t>
      </w:r>
      <w:proofErr w:type="spellEnd"/>
    </w:p>
    <w:p w14:paraId="146AD64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TLIF – </w:t>
      </w:r>
      <w:proofErr w:type="spellStart"/>
      <w:r w:rsidRPr="00987104">
        <w:rPr>
          <w:rFonts w:ascii="Times New Roman" w:eastAsia="Times New Roman" w:hAnsi="Times New Roman" w:cs="Times New Roman"/>
          <w:color w:val="222222"/>
          <w:sz w:val="27"/>
          <w:szCs w:val="27"/>
          <w:lang w:eastAsia="ru-RU"/>
        </w:rPr>
        <w:t>transforaminal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lumbar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interbody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fusion</w:t>
      </w:r>
      <w:proofErr w:type="spellEnd"/>
      <w:r w:rsidRPr="00987104">
        <w:rPr>
          <w:rFonts w:ascii="Times New Roman" w:eastAsia="Times New Roman" w:hAnsi="Times New Roman" w:cs="Times New Roman"/>
          <w:color w:val="222222"/>
          <w:sz w:val="27"/>
          <w:szCs w:val="27"/>
          <w:lang w:eastAsia="ru-RU"/>
        </w:rPr>
        <w:t xml:space="preserve"> - </w:t>
      </w:r>
      <w:proofErr w:type="spellStart"/>
      <w:r w:rsidRPr="00987104">
        <w:rPr>
          <w:rFonts w:ascii="Times New Roman" w:eastAsia="Times New Roman" w:hAnsi="Times New Roman" w:cs="Times New Roman"/>
          <w:color w:val="222222"/>
          <w:sz w:val="27"/>
          <w:szCs w:val="27"/>
          <w:lang w:eastAsia="ru-RU"/>
        </w:rPr>
        <w:t>трансфораминальный</w:t>
      </w:r>
      <w:proofErr w:type="spellEnd"/>
      <w:r w:rsidRPr="00987104">
        <w:rPr>
          <w:rFonts w:ascii="Times New Roman" w:eastAsia="Times New Roman" w:hAnsi="Times New Roman" w:cs="Times New Roman"/>
          <w:color w:val="222222"/>
          <w:sz w:val="27"/>
          <w:szCs w:val="27"/>
          <w:lang w:eastAsia="ru-RU"/>
        </w:rPr>
        <w:t xml:space="preserve"> поясничный </w:t>
      </w:r>
      <w:proofErr w:type="spellStart"/>
      <w:r w:rsidRPr="00987104">
        <w:rPr>
          <w:rFonts w:ascii="Times New Roman" w:eastAsia="Times New Roman" w:hAnsi="Times New Roman" w:cs="Times New Roman"/>
          <w:color w:val="222222"/>
          <w:sz w:val="27"/>
          <w:szCs w:val="27"/>
          <w:lang w:eastAsia="ru-RU"/>
        </w:rPr>
        <w:t>межтеловой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спондиолодез</w:t>
      </w:r>
      <w:proofErr w:type="spellEnd"/>
    </w:p>
    <w:p w14:paraId="61ABCCFE"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ALIF – anterior lumbar interbody fusion – </w:t>
      </w:r>
      <w:r w:rsidRPr="00987104">
        <w:rPr>
          <w:rFonts w:ascii="Times New Roman" w:eastAsia="Times New Roman" w:hAnsi="Times New Roman" w:cs="Times New Roman"/>
          <w:color w:val="222222"/>
          <w:sz w:val="27"/>
          <w:szCs w:val="27"/>
          <w:lang w:eastAsia="ru-RU"/>
        </w:rPr>
        <w:t>передний</w:t>
      </w:r>
      <w:r w:rsidRPr="009626A5">
        <w:rPr>
          <w:rFonts w:ascii="Times New Roman" w:eastAsia="Times New Roman" w:hAnsi="Times New Roman" w:cs="Times New Roman"/>
          <w:color w:val="222222"/>
          <w:sz w:val="27"/>
          <w:szCs w:val="27"/>
          <w:lang w:val="en-US" w:eastAsia="ru-RU"/>
        </w:rPr>
        <w:t xml:space="preserve"> </w:t>
      </w:r>
      <w:proofErr w:type="spellStart"/>
      <w:r w:rsidRPr="00987104">
        <w:rPr>
          <w:rFonts w:ascii="Times New Roman" w:eastAsia="Times New Roman" w:hAnsi="Times New Roman" w:cs="Times New Roman"/>
          <w:color w:val="222222"/>
          <w:sz w:val="27"/>
          <w:szCs w:val="27"/>
          <w:lang w:eastAsia="ru-RU"/>
        </w:rPr>
        <w:t>межтеловой</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87104">
        <w:rPr>
          <w:rFonts w:ascii="Times New Roman" w:eastAsia="Times New Roman" w:hAnsi="Times New Roman" w:cs="Times New Roman"/>
          <w:color w:val="222222"/>
          <w:sz w:val="27"/>
          <w:szCs w:val="27"/>
          <w:lang w:eastAsia="ru-RU"/>
        </w:rPr>
        <w:t>спондилодез</w:t>
      </w:r>
      <w:proofErr w:type="spellEnd"/>
    </w:p>
    <w:p w14:paraId="16E40CA2"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EQ-5D – European Quality of Life Questionnaire – 5 dimension – </w:t>
      </w:r>
      <w:r w:rsidRPr="00987104">
        <w:rPr>
          <w:rFonts w:ascii="Times New Roman" w:eastAsia="Times New Roman" w:hAnsi="Times New Roman" w:cs="Times New Roman"/>
          <w:color w:val="222222"/>
          <w:sz w:val="27"/>
          <w:szCs w:val="27"/>
          <w:lang w:eastAsia="ru-RU"/>
        </w:rPr>
        <w:t>европейский</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вопросник</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оценки</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качества</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жизни</w:t>
      </w:r>
    </w:p>
    <w:p w14:paraId="45C56CF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C2-HA </w:t>
      </w:r>
      <w:proofErr w:type="spellStart"/>
      <w:r w:rsidRPr="00987104">
        <w:rPr>
          <w:rFonts w:ascii="Times New Roman" w:eastAsia="Times New Roman" w:hAnsi="Times New Roman" w:cs="Times New Roman"/>
          <w:color w:val="222222"/>
          <w:sz w:val="27"/>
          <w:szCs w:val="27"/>
          <w:lang w:eastAsia="ru-RU"/>
        </w:rPr>
        <w:t>angle</w:t>
      </w:r>
      <w:proofErr w:type="spellEnd"/>
      <w:r w:rsidRPr="00987104">
        <w:rPr>
          <w:rFonts w:ascii="Times New Roman" w:eastAsia="Times New Roman" w:hAnsi="Times New Roman" w:cs="Times New Roman"/>
          <w:color w:val="222222"/>
          <w:sz w:val="27"/>
          <w:szCs w:val="27"/>
          <w:lang w:eastAsia="ru-RU"/>
        </w:rPr>
        <w:t xml:space="preserve"> – угол между вертикальной линией и линией, соединяющей центр </w:t>
      </w:r>
      <w:proofErr w:type="spellStart"/>
      <w:r w:rsidRPr="00987104">
        <w:rPr>
          <w:rFonts w:ascii="Times New Roman" w:eastAsia="Times New Roman" w:hAnsi="Times New Roman" w:cs="Times New Roman"/>
          <w:color w:val="222222"/>
          <w:sz w:val="27"/>
          <w:szCs w:val="27"/>
          <w:lang w:eastAsia="ru-RU"/>
        </w:rPr>
        <w:t>бикоксофеморального</w:t>
      </w:r>
      <w:proofErr w:type="spellEnd"/>
      <w:r w:rsidRPr="00987104">
        <w:rPr>
          <w:rFonts w:ascii="Times New Roman" w:eastAsia="Times New Roman" w:hAnsi="Times New Roman" w:cs="Times New Roman"/>
          <w:color w:val="222222"/>
          <w:sz w:val="27"/>
          <w:szCs w:val="27"/>
          <w:lang w:eastAsia="ru-RU"/>
        </w:rPr>
        <w:t xml:space="preserve"> расстояния и вершину зуба С2 позвонка</w:t>
      </w:r>
    </w:p>
    <w:p w14:paraId="41F1BF2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PI – </w:t>
      </w:r>
      <w:proofErr w:type="spellStart"/>
      <w:r w:rsidRPr="00987104">
        <w:rPr>
          <w:rFonts w:ascii="Times New Roman" w:eastAsia="Times New Roman" w:hAnsi="Times New Roman" w:cs="Times New Roman"/>
          <w:color w:val="222222"/>
          <w:sz w:val="27"/>
          <w:szCs w:val="27"/>
          <w:lang w:eastAsia="ru-RU"/>
        </w:rPr>
        <w:t>рelviс</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incidence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позвоночно</w:t>
      </w:r>
      <w:proofErr w:type="spellEnd"/>
      <w:r w:rsidRPr="00987104">
        <w:rPr>
          <w:rFonts w:ascii="Times New Roman" w:eastAsia="Times New Roman" w:hAnsi="Times New Roman" w:cs="Times New Roman"/>
          <w:color w:val="222222"/>
          <w:sz w:val="27"/>
          <w:szCs w:val="27"/>
          <w:lang w:eastAsia="ru-RU"/>
        </w:rPr>
        <w:t>-тазовый индекс)</w:t>
      </w:r>
    </w:p>
    <w:p w14:paraId="723E43C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PT– </w:t>
      </w:r>
      <w:proofErr w:type="spellStart"/>
      <w:r w:rsidRPr="00987104">
        <w:rPr>
          <w:rFonts w:ascii="Times New Roman" w:eastAsia="Times New Roman" w:hAnsi="Times New Roman" w:cs="Times New Roman"/>
          <w:color w:val="222222"/>
          <w:sz w:val="27"/>
          <w:szCs w:val="27"/>
          <w:lang w:eastAsia="ru-RU"/>
        </w:rPr>
        <w:t>pelvic</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tilt</w:t>
      </w:r>
      <w:proofErr w:type="spellEnd"/>
      <w:r w:rsidRPr="00987104">
        <w:rPr>
          <w:rFonts w:ascii="Times New Roman" w:eastAsia="Times New Roman" w:hAnsi="Times New Roman" w:cs="Times New Roman"/>
          <w:color w:val="222222"/>
          <w:sz w:val="27"/>
          <w:szCs w:val="27"/>
          <w:lang w:eastAsia="ru-RU"/>
        </w:rPr>
        <w:t xml:space="preserve"> (угол тазового склонения)</w:t>
      </w:r>
    </w:p>
    <w:p w14:paraId="59BC287A"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SS –sacral slope (</w:t>
      </w:r>
      <w:r w:rsidRPr="00987104">
        <w:rPr>
          <w:rFonts w:ascii="Times New Roman" w:eastAsia="Times New Roman" w:hAnsi="Times New Roman" w:cs="Times New Roman"/>
          <w:color w:val="222222"/>
          <w:sz w:val="27"/>
          <w:szCs w:val="27"/>
          <w:lang w:eastAsia="ru-RU"/>
        </w:rPr>
        <w:t>наклон</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крестца</w:t>
      </w:r>
      <w:r w:rsidRPr="009626A5">
        <w:rPr>
          <w:rFonts w:ascii="Times New Roman" w:eastAsia="Times New Roman" w:hAnsi="Times New Roman" w:cs="Times New Roman"/>
          <w:color w:val="222222"/>
          <w:sz w:val="27"/>
          <w:szCs w:val="27"/>
          <w:lang w:val="en-US" w:eastAsia="ru-RU"/>
        </w:rPr>
        <w:t>)</w:t>
      </w:r>
    </w:p>
    <w:p w14:paraId="2269A6DD"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LL – lumbar lordosis – </w:t>
      </w:r>
      <w:r w:rsidRPr="00987104">
        <w:rPr>
          <w:rFonts w:ascii="Times New Roman" w:eastAsia="Times New Roman" w:hAnsi="Times New Roman" w:cs="Times New Roman"/>
          <w:color w:val="222222"/>
          <w:sz w:val="27"/>
          <w:szCs w:val="27"/>
          <w:lang w:eastAsia="ru-RU"/>
        </w:rPr>
        <w:t>поясничный</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лордоз</w:t>
      </w:r>
    </w:p>
    <w:p w14:paraId="4A333E42"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LLL – low lumbar lordosis (L4-S1) – </w:t>
      </w:r>
      <w:proofErr w:type="spellStart"/>
      <w:r w:rsidRPr="00987104">
        <w:rPr>
          <w:rFonts w:ascii="Times New Roman" w:eastAsia="Times New Roman" w:hAnsi="Times New Roman" w:cs="Times New Roman"/>
          <w:color w:val="222222"/>
          <w:sz w:val="27"/>
          <w:szCs w:val="27"/>
          <w:lang w:eastAsia="ru-RU"/>
        </w:rPr>
        <w:t>нижнепоясничный</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лордоз</w:t>
      </w:r>
    </w:p>
    <w:p w14:paraId="2AE838E1"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SVA– sagittal vertebral axis (</w:t>
      </w:r>
      <w:r w:rsidRPr="00987104">
        <w:rPr>
          <w:rFonts w:ascii="Times New Roman" w:eastAsia="Times New Roman" w:hAnsi="Times New Roman" w:cs="Times New Roman"/>
          <w:color w:val="222222"/>
          <w:sz w:val="27"/>
          <w:szCs w:val="27"/>
          <w:lang w:eastAsia="ru-RU"/>
        </w:rPr>
        <w:t>сагиттальная</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ось</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позвоночника</w:t>
      </w:r>
      <w:r w:rsidRPr="009626A5">
        <w:rPr>
          <w:rFonts w:ascii="Times New Roman" w:eastAsia="Times New Roman" w:hAnsi="Times New Roman" w:cs="Times New Roman"/>
          <w:color w:val="222222"/>
          <w:sz w:val="27"/>
          <w:szCs w:val="27"/>
          <w:lang w:val="en-US" w:eastAsia="ru-RU"/>
        </w:rPr>
        <w:t>)</w:t>
      </w:r>
    </w:p>
    <w:p w14:paraId="29DACD7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TK – </w:t>
      </w:r>
      <w:proofErr w:type="spellStart"/>
      <w:r w:rsidRPr="00987104">
        <w:rPr>
          <w:rFonts w:ascii="Times New Roman" w:eastAsia="Times New Roman" w:hAnsi="Times New Roman" w:cs="Times New Roman"/>
          <w:color w:val="222222"/>
          <w:sz w:val="27"/>
          <w:szCs w:val="27"/>
          <w:lang w:eastAsia="ru-RU"/>
        </w:rPr>
        <w:t>thoracic</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kyphosis</w:t>
      </w:r>
      <w:proofErr w:type="spellEnd"/>
      <w:r w:rsidRPr="00987104">
        <w:rPr>
          <w:rFonts w:ascii="Times New Roman" w:eastAsia="Times New Roman" w:hAnsi="Times New Roman" w:cs="Times New Roman"/>
          <w:color w:val="222222"/>
          <w:sz w:val="27"/>
          <w:szCs w:val="27"/>
          <w:lang w:eastAsia="ru-RU"/>
        </w:rPr>
        <w:t xml:space="preserve"> – грудной кифоз</w:t>
      </w:r>
    </w:p>
    <w:p w14:paraId="4A09B4EF"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Термины и определения</w:t>
      </w:r>
    </w:p>
    <w:p w14:paraId="716F191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Боль в нижней части спины (БНЧС) - </w:t>
      </w:r>
      <w:r w:rsidRPr="00987104">
        <w:rPr>
          <w:rFonts w:ascii="Times New Roman" w:eastAsia="Times New Roman" w:hAnsi="Times New Roman" w:cs="Times New Roman"/>
          <w:color w:val="222222"/>
          <w:sz w:val="27"/>
          <w:szCs w:val="27"/>
          <w:lang w:eastAsia="ru-RU"/>
        </w:rPr>
        <w:t>боль, которая локализуется между двенадцатой парой рёбер и ягодичными складками.</w:t>
      </w:r>
    </w:p>
    <w:p w14:paraId="4E21EF7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Гипермобильность</w:t>
      </w:r>
      <w:proofErr w:type="spellEnd"/>
      <w:r w:rsidRPr="00987104">
        <w:rPr>
          <w:rFonts w:ascii="Times New Roman" w:eastAsia="Times New Roman" w:hAnsi="Times New Roman" w:cs="Times New Roman"/>
          <w:color w:val="222222"/>
          <w:sz w:val="27"/>
          <w:szCs w:val="27"/>
          <w:lang w:eastAsia="ru-RU"/>
        </w:rPr>
        <w:t> – это увеличенная подвижность позвоночного сегмента, отдела позвоночника, всего позвоночника или сустава по сравнению с нормой, соседним сегментом, симметричным суставом.</w:t>
      </w:r>
    </w:p>
    <w:p w14:paraId="06EC113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Гиперостоз</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 это патологическое увеличение объема кости (в основном ее толщины) за счет разрастания костной ткани.</w:t>
      </w:r>
    </w:p>
    <w:p w14:paraId="295DC0F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Гипомобильность</w:t>
      </w:r>
      <w:proofErr w:type="spellEnd"/>
      <w:r w:rsidRPr="00987104">
        <w:rPr>
          <w:rFonts w:ascii="Times New Roman" w:eastAsia="Times New Roman" w:hAnsi="Times New Roman" w:cs="Times New Roman"/>
          <w:color w:val="222222"/>
          <w:sz w:val="27"/>
          <w:szCs w:val="27"/>
          <w:lang w:eastAsia="ru-RU"/>
        </w:rPr>
        <w:t> – это уменьшенная подвижность позвоночного сегмента, отдела позвоночника, всего позвоночника или сустава по сравнению с нормой, соседним сегментом, симметричным суставом.</w:t>
      </w:r>
    </w:p>
    <w:p w14:paraId="0CC107A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Денервация</w:t>
      </w:r>
      <w:r w:rsidRPr="00987104">
        <w:rPr>
          <w:rFonts w:ascii="Times New Roman" w:eastAsia="Times New Roman" w:hAnsi="Times New Roman" w:cs="Times New Roman"/>
          <w:color w:val="222222"/>
          <w:sz w:val="27"/>
          <w:szCs w:val="27"/>
          <w:lang w:eastAsia="ru-RU"/>
        </w:rPr>
        <w:t> – это разобщение связей какого-либо органа или ткани организма с нервной системой в результате механического (напр., хирургического) нарушения целостности проводников, химического или физического воздействия.</w:t>
      </w:r>
    </w:p>
    <w:p w14:paraId="6450049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Дискоз</w:t>
      </w:r>
      <w:proofErr w:type="spellEnd"/>
      <w:r w:rsidRPr="00987104">
        <w:rPr>
          <w:rFonts w:ascii="Times New Roman" w:eastAsia="Times New Roman" w:hAnsi="Times New Roman" w:cs="Times New Roman"/>
          <w:color w:val="222222"/>
          <w:sz w:val="27"/>
          <w:szCs w:val="27"/>
          <w:lang w:eastAsia="ru-RU"/>
        </w:rPr>
        <w:t> (</w:t>
      </w:r>
      <w:proofErr w:type="spellStart"/>
      <w:r w:rsidRPr="00987104">
        <w:rPr>
          <w:rFonts w:ascii="Times New Roman" w:eastAsia="Times New Roman" w:hAnsi="Times New Roman" w:cs="Times New Roman"/>
          <w:color w:val="222222"/>
          <w:sz w:val="27"/>
          <w:szCs w:val="27"/>
          <w:lang w:eastAsia="ru-RU"/>
        </w:rPr>
        <w:t>син</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хондроз</w:t>
      </w:r>
      <w:proofErr w:type="spellEnd"/>
      <w:r w:rsidRPr="00987104">
        <w:rPr>
          <w:rFonts w:ascii="Times New Roman" w:eastAsia="Times New Roman" w:hAnsi="Times New Roman" w:cs="Times New Roman"/>
          <w:color w:val="222222"/>
          <w:sz w:val="27"/>
          <w:szCs w:val="27"/>
          <w:lang w:eastAsia="ru-RU"/>
        </w:rPr>
        <w:t xml:space="preserve"> межпозвоночного диска) – термин, введенный нейрохирургами.</w:t>
      </w:r>
    </w:p>
    <w:p w14:paraId="6CCCC3A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Дугоотростчатые</w:t>
      </w:r>
      <w:proofErr w:type="spellEnd"/>
      <w:r w:rsidRPr="00987104">
        <w:rPr>
          <w:rFonts w:ascii="Times New Roman" w:eastAsia="Times New Roman" w:hAnsi="Times New Roman" w:cs="Times New Roman"/>
          <w:b/>
          <w:bCs/>
          <w:color w:val="222222"/>
          <w:sz w:val="27"/>
          <w:szCs w:val="27"/>
          <w:lang w:eastAsia="ru-RU"/>
        </w:rPr>
        <w:t xml:space="preserve"> суставы</w:t>
      </w:r>
      <w:r w:rsidRPr="00987104">
        <w:rPr>
          <w:rFonts w:ascii="Times New Roman" w:eastAsia="Times New Roman" w:hAnsi="Times New Roman" w:cs="Times New Roman"/>
          <w:color w:val="222222"/>
          <w:sz w:val="27"/>
          <w:szCs w:val="27"/>
          <w:lang w:eastAsia="ru-RU"/>
        </w:rPr>
        <w:t> – это суставы между суставными отростками позвонков.</w:t>
      </w:r>
    </w:p>
    <w:p w14:paraId="067BFE9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Здоровый межпозвонковый диск</w:t>
      </w:r>
      <w:r w:rsidRPr="00987104">
        <w:rPr>
          <w:rFonts w:ascii="Times New Roman" w:eastAsia="Times New Roman" w:hAnsi="Times New Roman" w:cs="Times New Roman"/>
          <w:color w:val="222222"/>
          <w:sz w:val="27"/>
          <w:szCs w:val="27"/>
          <w:lang w:eastAsia="ru-RU"/>
        </w:rPr>
        <w:t> – диск структурно и функционально интактен вне зависимости от возраста больного.</w:t>
      </w:r>
    </w:p>
    <w:p w14:paraId="5DE1F36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Крестцово-подвздошный сустав (сочленение)</w:t>
      </w:r>
      <w:r w:rsidRPr="00987104">
        <w:rPr>
          <w:rFonts w:ascii="Times New Roman" w:eastAsia="Times New Roman" w:hAnsi="Times New Roman" w:cs="Times New Roman"/>
          <w:color w:val="222222"/>
          <w:sz w:val="27"/>
          <w:szCs w:val="27"/>
          <w:lang w:eastAsia="ru-RU"/>
        </w:rPr>
        <w:t> – это плоский сустав, состоящий из двух поверхностей (поверхности крестца и подвздошной кости), удерживаемых вместе фиброзной капсулой и заполненных синовиальной жидкостью.</w:t>
      </w:r>
    </w:p>
    <w:p w14:paraId="404320B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Лигаментоз</w:t>
      </w:r>
      <w:proofErr w:type="spellEnd"/>
      <w:r w:rsidRPr="00987104">
        <w:rPr>
          <w:rFonts w:ascii="Times New Roman" w:eastAsia="Times New Roman" w:hAnsi="Times New Roman" w:cs="Times New Roman"/>
          <w:color w:val="222222"/>
          <w:sz w:val="27"/>
          <w:szCs w:val="27"/>
          <w:lang w:eastAsia="ru-RU"/>
        </w:rPr>
        <w:t xml:space="preserve"> – это дегенеративное изменение связочного аппарат позвоночника, заключающееся в замещении связки вблизи ее прикрепления к кости волокнистым хрящом, который затем </w:t>
      </w:r>
      <w:proofErr w:type="spellStart"/>
      <w:r w:rsidRPr="00987104">
        <w:rPr>
          <w:rFonts w:ascii="Times New Roman" w:eastAsia="Times New Roman" w:hAnsi="Times New Roman" w:cs="Times New Roman"/>
          <w:color w:val="222222"/>
          <w:sz w:val="27"/>
          <w:szCs w:val="27"/>
          <w:lang w:eastAsia="ru-RU"/>
        </w:rPr>
        <w:t>обызвествляется</w:t>
      </w:r>
      <w:proofErr w:type="spellEnd"/>
      <w:r w:rsidRPr="00987104">
        <w:rPr>
          <w:rFonts w:ascii="Times New Roman" w:eastAsia="Times New Roman" w:hAnsi="Times New Roman" w:cs="Times New Roman"/>
          <w:color w:val="222222"/>
          <w:sz w:val="27"/>
          <w:szCs w:val="27"/>
          <w:lang w:eastAsia="ru-RU"/>
        </w:rPr>
        <w:t>, после чего замещается костной тканью.</w:t>
      </w:r>
    </w:p>
    <w:p w14:paraId="6A49E63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Миелография</w:t>
      </w:r>
      <w:proofErr w:type="spellEnd"/>
      <w:r w:rsidRPr="00987104">
        <w:rPr>
          <w:rFonts w:ascii="Times New Roman" w:eastAsia="Times New Roman" w:hAnsi="Times New Roman" w:cs="Times New Roman"/>
          <w:color w:val="222222"/>
          <w:sz w:val="27"/>
          <w:szCs w:val="27"/>
          <w:lang w:eastAsia="ru-RU"/>
        </w:rPr>
        <w:t xml:space="preserve"> – это </w:t>
      </w:r>
      <w:proofErr w:type="spellStart"/>
      <w:r w:rsidRPr="00987104">
        <w:rPr>
          <w:rFonts w:ascii="Times New Roman" w:eastAsia="Times New Roman" w:hAnsi="Times New Roman" w:cs="Times New Roman"/>
          <w:color w:val="222222"/>
          <w:sz w:val="27"/>
          <w:szCs w:val="27"/>
          <w:lang w:eastAsia="ru-RU"/>
        </w:rPr>
        <w:t>рентгенконтрастное</w:t>
      </w:r>
      <w:proofErr w:type="spellEnd"/>
      <w:r w:rsidRPr="00987104">
        <w:rPr>
          <w:rFonts w:ascii="Times New Roman" w:eastAsia="Times New Roman" w:hAnsi="Times New Roman" w:cs="Times New Roman"/>
          <w:color w:val="222222"/>
          <w:sz w:val="27"/>
          <w:szCs w:val="27"/>
          <w:lang w:eastAsia="ru-RU"/>
        </w:rPr>
        <w:t xml:space="preserve"> исследование </w:t>
      </w:r>
      <w:proofErr w:type="spellStart"/>
      <w:r w:rsidRPr="00987104">
        <w:rPr>
          <w:rFonts w:ascii="Times New Roman" w:eastAsia="Times New Roman" w:hAnsi="Times New Roman" w:cs="Times New Roman"/>
          <w:color w:val="222222"/>
          <w:sz w:val="27"/>
          <w:szCs w:val="27"/>
          <w:lang w:eastAsia="ru-RU"/>
        </w:rPr>
        <w:t>ликворопроводящих</w:t>
      </w:r>
      <w:proofErr w:type="spellEnd"/>
      <w:r w:rsidRPr="00987104">
        <w:rPr>
          <w:rFonts w:ascii="Times New Roman" w:eastAsia="Times New Roman" w:hAnsi="Times New Roman" w:cs="Times New Roman"/>
          <w:color w:val="222222"/>
          <w:sz w:val="27"/>
          <w:szCs w:val="27"/>
          <w:lang w:eastAsia="ru-RU"/>
        </w:rPr>
        <w:t xml:space="preserve"> путей спинного мозга.</w:t>
      </w:r>
    </w:p>
    <w:p w14:paraId="3011A37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Нерв </w:t>
      </w:r>
      <w:proofErr w:type="spellStart"/>
      <w:r w:rsidRPr="00987104">
        <w:rPr>
          <w:rFonts w:ascii="Times New Roman" w:eastAsia="Times New Roman" w:hAnsi="Times New Roman" w:cs="Times New Roman"/>
          <w:b/>
          <w:bCs/>
          <w:color w:val="222222"/>
          <w:sz w:val="27"/>
          <w:szCs w:val="27"/>
          <w:lang w:eastAsia="ru-RU"/>
        </w:rPr>
        <w:t>Люшка</w:t>
      </w:r>
      <w:proofErr w:type="spellEnd"/>
      <w:r w:rsidRPr="00987104">
        <w:rPr>
          <w:rFonts w:ascii="Times New Roman" w:eastAsia="Times New Roman" w:hAnsi="Times New Roman" w:cs="Times New Roman"/>
          <w:color w:val="222222"/>
          <w:sz w:val="27"/>
          <w:szCs w:val="27"/>
          <w:lang w:eastAsia="ru-RU"/>
        </w:rPr>
        <w:t xml:space="preserve"> – это </w:t>
      </w:r>
      <w:proofErr w:type="spellStart"/>
      <w:r w:rsidRPr="00987104">
        <w:rPr>
          <w:rFonts w:ascii="Times New Roman" w:eastAsia="Times New Roman" w:hAnsi="Times New Roman" w:cs="Times New Roman"/>
          <w:color w:val="222222"/>
          <w:sz w:val="27"/>
          <w:szCs w:val="27"/>
          <w:lang w:eastAsia="ru-RU"/>
        </w:rPr>
        <w:t>синувертебральный</w:t>
      </w:r>
      <w:proofErr w:type="spellEnd"/>
      <w:r w:rsidRPr="00987104">
        <w:rPr>
          <w:rFonts w:ascii="Times New Roman" w:eastAsia="Times New Roman" w:hAnsi="Times New Roman" w:cs="Times New Roman"/>
          <w:color w:val="222222"/>
          <w:sz w:val="27"/>
          <w:szCs w:val="27"/>
          <w:lang w:eastAsia="ru-RU"/>
        </w:rPr>
        <w:t xml:space="preserve"> возвратный нерв, являющийся веточкой спинномозгового корешка, осуществляет иннервацию позвонка, связочного аппарата и твердой мозговой оболочки на уровне соответствующего спинномозгового сегмента.</w:t>
      </w:r>
    </w:p>
    <w:p w14:paraId="2FBA1EF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Дегенеративно-дистрофические изменения позвоночника</w:t>
      </w:r>
      <w:r w:rsidRPr="00987104">
        <w:rPr>
          <w:rFonts w:ascii="Times New Roman" w:eastAsia="Times New Roman" w:hAnsi="Times New Roman" w:cs="Times New Roman"/>
          <w:color w:val="222222"/>
          <w:sz w:val="27"/>
          <w:szCs w:val="27"/>
          <w:lang w:eastAsia="ru-RU"/>
        </w:rPr>
        <w:t xml:space="preserve"> – дегенеративно-дистрофическое </w:t>
      </w:r>
      <w:proofErr w:type="spellStart"/>
      <w:r w:rsidRPr="00987104">
        <w:rPr>
          <w:rFonts w:ascii="Times New Roman" w:eastAsia="Times New Roman" w:hAnsi="Times New Roman" w:cs="Times New Roman"/>
          <w:color w:val="222222"/>
          <w:sz w:val="27"/>
          <w:szCs w:val="27"/>
          <w:lang w:eastAsia="ru-RU"/>
        </w:rPr>
        <w:t>мультифакториальное</w:t>
      </w:r>
      <w:proofErr w:type="spellEnd"/>
      <w:r w:rsidRPr="00987104">
        <w:rPr>
          <w:rFonts w:ascii="Times New Roman" w:eastAsia="Times New Roman" w:hAnsi="Times New Roman" w:cs="Times New Roman"/>
          <w:color w:val="222222"/>
          <w:sz w:val="27"/>
          <w:szCs w:val="27"/>
          <w:lang w:eastAsia="ru-RU"/>
        </w:rPr>
        <w:t xml:space="preserve">, хроническое, рецидивирующее заболевание, начинающееся с </w:t>
      </w:r>
      <w:proofErr w:type="spellStart"/>
      <w:r w:rsidRPr="00987104">
        <w:rPr>
          <w:rFonts w:ascii="Times New Roman" w:eastAsia="Times New Roman" w:hAnsi="Times New Roman" w:cs="Times New Roman"/>
          <w:color w:val="222222"/>
          <w:sz w:val="27"/>
          <w:szCs w:val="27"/>
          <w:lang w:eastAsia="ru-RU"/>
        </w:rPr>
        <w:t>пульпозного</w:t>
      </w:r>
      <w:proofErr w:type="spellEnd"/>
      <w:r w:rsidRPr="00987104">
        <w:rPr>
          <w:rFonts w:ascii="Times New Roman" w:eastAsia="Times New Roman" w:hAnsi="Times New Roman" w:cs="Times New Roman"/>
          <w:color w:val="222222"/>
          <w:sz w:val="27"/>
          <w:szCs w:val="27"/>
          <w:lang w:eastAsia="ru-RU"/>
        </w:rPr>
        <w:t xml:space="preserve"> ядра межпозвонкового диска, </w:t>
      </w:r>
      <w:r w:rsidRPr="00987104">
        <w:rPr>
          <w:rFonts w:ascii="Times New Roman" w:eastAsia="Times New Roman" w:hAnsi="Times New Roman" w:cs="Times New Roman"/>
          <w:color w:val="222222"/>
          <w:sz w:val="27"/>
          <w:szCs w:val="27"/>
          <w:lang w:eastAsia="ru-RU"/>
        </w:rPr>
        <w:lastRenderedPageBreak/>
        <w:t>распространяющееся на фиброзное кольцо, затем на другие элементы позвоночного двигательного сегмента (ПДС), проявляющееся в определенных условиях полиморфными (рефлекторными, компрессионными, компрессионно-рефлекторными и рефлекторно-компрессионными) неврологическими синдромами</w:t>
      </w:r>
    </w:p>
    <w:p w14:paraId="1242F62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Острая БНЧС</w:t>
      </w:r>
      <w:r w:rsidRPr="00987104">
        <w:rPr>
          <w:rFonts w:ascii="Times New Roman" w:eastAsia="Times New Roman" w:hAnsi="Times New Roman" w:cs="Times New Roman"/>
          <w:color w:val="222222"/>
          <w:sz w:val="27"/>
          <w:szCs w:val="27"/>
          <w:lang w:eastAsia="ru-RU"/>
        </w:rPr>
        <w:t> - боль в нижней части спины продолжительностью не более 12 недель.</w:t>
      </w:r>
    </w:p>
    <w:p w14:paraId="2DE9D26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Позвоночно</w:t>
      </w:r>
      <w:proofErr w:type="spellEnd"/>
      <w:r w:rsidRPr="00987104">
        <w:rPr>
          <w:rFonts w:ascii="Times New Roman" w:eastAsia="Times New Roman" w:hAnsi="Times New Roman" w:cs="Times New Roman"/>
          <w:b/>
          <w:bCs/>
          <w:color w:val="222222"/>
          <w:sz w:val="27"/>
          <w:szCs w:val="27"/>
          <w:lang w:eastAsia="ru-RU"/>
        </w:rPr>
        <w:t>-двигательный сегмент</w:t>
      </w:r>
      <w:r w:rsidRPr="00987104">
        <w:rPr>
          <w:rFonts w:ascii="Times New Roman" w:eastAsia="Times New Roman" w:hAnsi="Times New Roman" w:cs="Times New Roman"/>
          <w:color w:val="222222"/>
          <w:sz w:val="27"/>
          <w:szCs w:val="27"/>
          <w:lang w:eastAsia="ru-RU"/>
        </w:rPr>
        <w:t xml:space="preserve"> (ПДС) – это структурно-функциональная единица позвоночника, включающая в себя межпозвонковый диск, смежные ему тела позвонков, </w:t>
      </w:r>
      <w:proofErr w:type="spellStart"/>
      <w:r w:rsidRPr="00987104">
        <w:rPr>
          <w:rFonts w:ascii="Times New Roman" w:eastAsia="Times New Roman" w:hAnsi="Times New Roman" w:cs="Times New Roman"/>
          <w:color w:val="222222"/>
          <w:sz w:val="27"/>
          <w:szCs w:val="27"/>
          <w:lang w:eastAsia="ru-RU"/>
        </w:rPr>
        <w:t>дугоотросчатые</w:t>
      </w:r>
      <w:proofErr w:type="spellEnd"/>
      <w:r w:rsidRPr="00987104">
        <w:rPr>
          <w:rFonts w:ascii="Times New Roman" w:eastAsia="Times New Roman" w:hAnsi="Times New Roman" w:cs="Times New Roman"/>
          <w:color w:val="222222"/>
          <w:sz w:val="27"/>
          <w:szCs w:val="27"/>
          <w:lang w:eastAsia="ru-RU"/>
        </w:rPr>
        <w:t xml:space="preserve"> суставы, образованные этими позвонками, связки и мышцы, соответствующие и прикрепляющиеся к этим костным структурам, задача которой состоит в обеспечении </w:t>
      </w:r>
      <w:proofErr w:type="spellStart"/>
      <w:r w:rsidRPr="00987104">
        <w:rPr>
          <w:rFonts w:ascii="Times New Roman" w:eastAsia="Times New Roman" w:hAnsi="Times New Roman" w:cs="Times New Roman"/>
          <w:color w:val="222222"/>
          <w:sz w:val="27"/>
          <w:szCs w:val="27"/>
          <w:lang w:eastAsia="ru-RU"/>
        </w:rPr>
        <w:t>биомеханически</w:t>
      </w:r>
      <w:proofErr w:type="spellEnd"/>
      <w:r w:rsidRPr="00987104">
        <w:rPr>
          <w:rFonts w:ascii="Times New Roman" w:eastAsia="Times New Roman" w:hAnsi="Times New Roman" w:cs="Times New Roman"/>
          <w:color w:val="222222"/>
          <w:sz w:val="27"/>
          <w:szCs w:val="27"/>
          <w:lang w:eastAsia="ru-RU"/>
        </w:rPr>
        <w:t xml:space="preserve"> адекватного восприятия внешних усилий.</w:t>
      </w:r>
    </w:p>
    <w:p w14:paraId="7E3A18B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Протрузия</w:t>
      </w:r>
      <w:proofErr w:type="spellEnd"/>
      <w:r w:rsidRPr="00987104">
        <w:rPr>
          <w:rFonts w:ascii="Times New Roman" w:eastAsia="Times New Roman" w:hAnsi="Times New Roman" w:cs="Times New Roman"/>
          <w:color w:val="222222"/>
          <w:sz w:val="27"/>
          <w:szCs w:val="27"/>
          <w:lang w:eastAsia="ru-RU"/>
        </w:rPr>
        <w:t> – это тип межпозвонковой грыжи, при которой ее основание по размеру больше, чем часть, выпячивающаяся за пределы лимба позвонков.</w:t>
      </w:r>
    </w:p>
    <w:p w14:paraId="15D2965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Сегментарная нестабильность</w:t>
      </w:r>
      <w:r w:rsidRPr="00987104">
        <w:rPr>
          <w:rFonts w:ascii="Times New Roman" w:eastAsia="Times New Roman" w:hAnsi="Times New Roman" w:cs="Times New Roman"/>
          <w:color w:val="222222"/>
          <w:sz w:val="27"/>
          <w:szCs w:val="27"/>
          <w:lang w:eastAsia="ru-RU"/>
        </w:rPr>
        <w:t> – это клинически проявляющееся состояние повышенной деформируемости основной и вспомогательной несущих подсистем опорно-двигательного аппарата позвоночника под действием внешних усилий; патологический ответ на приложенную нагрузку, характеризующуюся движениями в двигательном сегменте сверх нормальных границ.</w:t>
      </w:r>
    </w:p>
    <w:p w14:paraId="4ADD950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Секвестрированная грыжа</w:t>
      </w:r>
      <w:r w:rsidRPr="00987104">
        <w:rPr>
          <w:rFonts w:ascii="Times New Roman" w:eastAsia="Times New Roman" w:hAnsi="Times New Roman" w:cs="Times New Roman"/>
          <w:color w:val="222222"/>
          <w:sz w:val="27"/>
          <w:szCs w:val="27"/>
          <w:lang w:eastAsia="ru-RU"/>
        </w:rPr>
        <w:t> – это тип межпозвонковой грыжи, при которой вышедший из диска материал теряет с ним связь.</w:t>
      </w:r>
    </w:p>
    <w:p w14:paraId="31AB84E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Скелетно-мышечная (неспецифическая) БНЧС</w:t>
      </w:r>
      <w:r w:rsidRPr="00987104">
        <w:rPr>
          <w:rFonts w:ascii="Times New Roman" w:eastAsia="Times New Roman" w:hAnsi="Times New Roman" w:cs="Times New Roman"/>
          <w:color w:val="222222"/>
          <w:sz w:val="27"/>
          <w:szCs w:val="27"/>
          <w:lang w:eastAsia="ru-RU"/>
        </w:rPr>
        <w:t xml:space="preserve"> - боль в нижней части спины, которая обусловлена поражением элементов скелетно-мышечной системы и не связана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 поясничным стенозом или специфическими причинами (перелом позвоночника, инфекционные, системные воспалительные, онкологические заболевания).</w:t>
      </w:r>
    </w:p>
    <w:p w14:paraId="1C15D3A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Спондилоартрит</w:t>
      </w:r>
      <w:r w:rsidRPr="00987104">
        <w:rPr>
          <w:rFonts w:ascii="Times New Roman" w:eastAsia="Times New Roman" w:hAnsi="Times New Roman" w:cs="Times New Roman"/>
          <w:color w:val="222222"/>
          <w:sz w:val="27"/>
          <w:szCs w:val="27"/>
          <w:lang w:eastAsia="ru-RU"/>
        </w:rPr>
        <w:t xml:space="preserve"> – это воспаление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Иногда в эту группу включают воспаление в реберно-позвоночных суставах и </w:t>
      </w:r>
      <w:proofErr w:type="spellStart"/>
      <w:r w:rsidRPr="00987104">
        <w:rPr>
          <w:rFonts w:ascii="Times New Roman" w:eastAsia="Times New Roman" w:hAnsi="Times New Roman" w:cs="Times New Roman"/>
          <w:color w:val="222222"/>
          <w:sz w:val="27"/>
          <w:szCs w:val="27"/>
          <w:lang w:eastAsia="ru-RU"/>
        </w:rPr>
        <w:t>неоартрозах</w:t>
      </w:r>
      <w:proofErr w:type="spellEnd"/>
      <w:r w:rsidRPr="00987104">
        <w:rPr>
          <w:rFonts w:ascii="Times New Roman" w:eastAsia="Times New Roman" w:hAnsi="Times New Roman" w:cs="Times New Roman"/>
          <w:color w:val="222222"/>
          <w:sz w:val="27"/>
          <w:szCs w:val="27"/>
          <w:lang w:eastAsia="ru-RU"/>
        </w:rPr>
        <w:t xml:space="preserve"> позвоночника.</w:t>
      </w:r>
    </w:p>
    <w:p w14:paraId="0C6589A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Спондилоартоз</w:t>
      </w:r>
      <w:proofErr w:type="spellEnd"/>
      <w:r w:rsidRPr="00987104">
        <w:rPr>
          <w:rFonts w:ascii="Times New Roman" w:eastAsia="Times New Roman" w:hAnsi="Times New Roman" w:cs="Times New Roman"/>
          <w:color w:val="222222"/>
          <w:sz w:val="27"/>
          <w:szCs w:val="27"/>
          <w:lang w:eastAsia="ru-RU"/>
        </w:rPr>
        <w:t xml:space="preserve"> – это артроз суставов позвоночного столба –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(суставы между суставными отростками позвонков).</w:t>
      </w:r>
    </w:p>
    <w:p w14:paraId="2E5FB42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Спондилез</w:t>
      </w:r>
      <w:r w:rsidRPr="00987104">
        <w:rPr>
          <w:rFonts w:ascii="Times New Roman" w:eastAsia="Times New Roman" w:hAnsi="Times New Roman" w:cs="Times New Roman"/>
          <w:color w:val="222222"/>
          <w:sz w:val="27"/>
          <w:szCs w:val="27"/>
          <w:lang w:eastAsia="ru-RU"/>
        </w:rPr>
        <w:t xml:space="preserve"> – это одна из форм дистрофического поражения позвоночника. Заболевание проявляется костеобразованием под передней продольной связкой, специфика которого заключается в том, что образующаяся костная скоба огибает межпозвоночный диск. Окостенение начинается у места отрыва передней продольной связки от тела позвонка. Термин закрепился в рентгенологии и </w:t>
      </w:r>
      <w:proofErr w:type="spellStart"/>
      <w:r w:rsidRPr="00987104">
        <w:rPr>
          <w:rFonts w:ascii="Times New Roman" w:eastAsia="Times New Roman" w:hAnsi="Times New Roman" w:cs="Times New Roman"/>
          <w:color w:val="222222"/>
          <w:sz w:val="27"/>
          <w:szCs w:val="27"/>
          <w:lang w:eastAsia="ru-RU"/>
        </w:rPr>
        <w:lastRenderedPageBreak/>
        <w:t>патоморфологии</w:t>
      </w:r>
      <w:proofErr w:type="spellEnd"/>
      <w:r w:rsidRPr="00987104">
        <w:rPr>
          <w:rFonts w:ascii="Times New Roman" w:eastAsia="Times New Roman" w:hAnsi="Times New Roman" w:cs="Times New Roman"/>
          <w:color w:val="222222"/>
          <w:sz w:val="27"/>
          <w:szCs w:val="27"/>
          <w:lang w:eastAsia="ru-RU"/>
        </w:rPr>
        <w:t>. В литературе его нередко неправильно употребляют в качестве термина, объединяющего все дистрофические поражения позвоночника. В этом значении он приведен и в Энциклопедическом словаре медицинских терминов, что для профессиональной литературы нельзя считать правильным.</w:t>
      </w:r>
    </w:p>
    <w:p w14:paraId="288EEAC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Спондилолистез</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 xml:space="preserve">– это </w:t>
      </w:r>
      <w:proofErr w:type="spellStart"/>
      <w:r w:rsidRPr="00987104">
        <w:rPr>
          <w:rFonts w:ascii="Times New Roman" w:eastAsia="Times New Roman" w:hAnsi="Times New Roman" w:cs="Times New Roman"/>
          <w:color w:val="222222"/>
          <w:sz w:val="27"/>
          <w:szCs w:val="27"/>
          <w:lang w:eastAsia="ru-RU"/>
        </w:rPr>
        <w:t>полиэтиологический</w:t>
      </w:r>
      <w:proofErr w:type="spellEnd"/>
      <w:r w:rsidRPr="00987104">
        <w:rPr>
          <w:rFonts w:ascii="Times New Roman" w:eastAsia="Times New Roman" w:hAnsi="Times New Roman" w:cs="Times New Roman"/>
          <w:color w:val="222222"/>
          <w:sz w:val="27"/>
          <w:szCs w:val="27"/>
          <w:lang w:eastAsia="ru-RU"/>
        </w:rPr>
        <w:t xml:space="preserve"> патологический процесс, возникающий в позвоночнике, при котором происходит трансляция одного позвонка по отношению к другому в сагиттальной или фронтальной плоскости, вызывающее комплекс патофизиологических, патоморфологических, биохимических, биомеханических изменений в позвоночном двигательном сегменте, позвоночнике и опорно-двигательном аппарате в целом, которое может протекать как бессимптомно, так с выраженными клиническими проявлениями.</w:t>
      </w:r>
    </w:p>
    <w:p w14:paraId="0DD187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Стабильное смещение</w:t>
      </w:r>
      <w:r w:rsidRPr="00987104">
        <w:rPr>
          <w:rFonts w:ascii="Times New Roman" w:eastAsia="Times New Roman" w:hAnsi="Times New Roman" w:cs="Times New Roman"/>
          <w:color w:val="222222"/>
          <w:sz w:val="27"/>
          <w:szCs w:val="27"/>
          <w:lang w:eastAsia="ru-RU"/>
        </w:rPr>
        <w:t xml:space="preserve"> – это выявленное на рентгенограмме смещение позвонков по отношению друг к другу, величина которого не меняется при движениях позвоночника, что определяют при </w:t>
      </w:r>
      <w:proofErr w:type="spellStart"/>
      <w:r w:rsidRPr="00987104">
        <w:rPr>
          <w:rFonts w:ascii="Times New Roman" w:eastAsia="Times New Roman" w:hAnsi="Times New Roman" w:cs="Times New Roman"/>
          <w:color w:val="222222"/>
          <w:sz w:val="27"/>
          <w:szCs w:val="27"/>
          <w:lang w:eastAsia="ru-RU"/>
        </w:rPr>
        <w:t>рентгенофункциональном</w:t>
      </w:r>
      <w:proofErr w:type="spellEnd"/>
      <w:r w:rsidRPr="00987104">
        <w:rPr>
          <w:rFonts w:ascii="Times New Roman" w:eastAsia="Times New Roman" w:hAnsi="Times New Roman" w:cs="Times New Roman"/>
          <w:color w:val="222222"/>
          <w:sz w:val="27"/>
          <w:szCs w:val="27"/>
          <w:lang w:eastAsia="ru-RU"/>
        </w:rPr>
        <w:t xml:space="preserve"> исследовании.</w:t>
      </w:r>
    </w:p>
    <w:p w14:paraId="3A35A38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Стареющий диск</w:t>
      </w:r>
      <w:r w:rsidRPr="00987104">
        <w:rPr>
          <w:rFonts w:ascii="Times New Roman" w:eastAsia="Times New Roman" w:hAnsi="Times New Roman" w:cs="Times New Roman"/>
          <w:color w:val="222222"/>
          <w:sz w:val="27"/>
          <w:szCs w:val="27"/>
          <w:lang w:eastAsia="ru-RU"/>
        </w:rPr>
        <w:t> – это межпозвонковый диск, который вне зависимости от возраста больного структурно интактен, но функционально его возможности снижены.</w:t>
      </w:r>
    </w:p>
    <w:p w14:paraId="36CF74A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Стеноз позвоночного канала</w:t>
      </w:r>
      <w:r w:rsidRPr="00987104">
        <w:rPr>
          <w:rFonts w:ascii="Times New Roman" w:eastAsia="Times New Roman" w:hAnsi="Times New Roman" w:cs="Times New Roman"/>
          <w:color w:val="222222"/>
          <w:sz w:val="27"/>
          <w:szCs w:val="27"/>
          <w:lang w:eastAsia="ru-RU"/>
        </w:rPr>
        <w:t xml:space="preserve"> – это несоответствие вместимости костно-фиброзного футляра позвоночника его нервно-сосудистому содержимому, следствием чего является развитие вначале преходящего, а затем стойкого органического компрессионно-ишемического поражения нервной системы. Уменьшение размеров позвоночного канала относительно его содержимого, не вызывающее сдавление сосудов и нервных образований и клинически значимых изменении их функций можно назвать узким, но не </w:t>
      </w:r>
      <w:proofErr w:type="spellStart"/>
      <w:r w:rsidRPr="00987104">
        <w:rPr>
          <w:rFonts w:ascii="Times New Roman" w:eastAsia="Times New Roman" w:hAnsi="Times New Roman" w:cs="Times New Roman"/>
          <w:color w:val="222222"/>
          <w:sz w:val="27"/>
          <w:szCs w:val="27"/>
          <w:lang w:eastAsia="ru-RU"/>
        </w:rPr>
        <w:t>стенозированным</w:t>
      </w:r>
      <w:proofErr w:type="spellEnd"/>
      <w:r w:rsidRPr="00987104">
        <w:rPr>
          <w:rFonts w:ascii="Times New Roman" w:eastAsia="Times New Roman" w:hAnsi="Times New Roman" w:cs="Times New Roman"/>
          <w:color w:val="222222"/>
          <w:sz w:val="27"/>
          <w:szCs w:val="27"/>
          <w:lang w:eastAsia="ru-RU"/>
        </w:rPr>
        <w:t>.</w:t>
      </w:r>
    </w:p>
    <w:p w14:paraId="4FBAA86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Тендиноз</w:t>
      </w:r>
      <w:proofErr w:type="spellEnd"/>
      <w:r w:rsidRPr="00987104">
        <w:rPr>
          <w:rFonts w:ascii="Times New Roman" w:eastAsia="Times New Roman" w:hAnsi="Times New Roman" w:cs="Times New Roman"/>
          <w:color w:val="222222"/>
          <w:sz w:val="27"/>
          <w:szCs w:val="27"/>
          <w:lang w:eastAsia="ru-RU"/>
        </w:rPr>
        <w:t xml:space="preserve"> – это дистрофическое изменение сухожилия мышцы, проявляющееся в замещении ткани сухожилия у места его прикрепления к кости волокнистым хрящом, который вначале </w:t>
      </w:r>
      <w:proofErr w:type="spellStart"/>
      <w:r w:rsidRPr="00987104">
        <w:rPr>
          <w:rFonts w:ascii="Times New Roman" w:eastAsia="Times New Roman" w:hAnsi="Times New Roman" w:cs="Times New Roman"/>
          <w:color w:val="222222"/>
          <w:sz w:val="27"/>
          <w:szCs w:val="27"/>
          <w:lang w:eastAsia="ru-RU"/>
        </w:rPr>
        <w:t>обызвествляется</w:t>
      </w:r>
      <w:proofErr w:type="spellEnd"/>
      <w:r w:rsidRPr="00987104">
        <w:rPr>
          <w:rFonts w:ascii="Times New Roman" w:eastAsia="Times New Roman" w:hAnsi="Times New Roman" w:cs="Times New Roman"/>
          <w:color w:val="222222"/>
          <w:sz w:val="27"/>
          <w:szCs w:val="27"/>
          <w:lang w:eastAsia="ru-RU"/>
        </w:rPr>
        <w:t xml:space="preserve">, а затем замещается костью. Рентгенологически проявляется обызвествлением и окостенением участка сухожилия у поверхности кости, которая становится неровной, с костными выростами или напластованиями. Клинически </w:t>
      </w:r>
      <w:proofErr w:type="spellStart"/>
      <w:r w:rsidRPr="00987104">
        <w:rPr>
          <w:rFonts w:ascii="Times New Roman" w:eastAsia="Times New Roman" w:hAnsi="Times New Roman" w:cs="Times New Roman"/>
          <w:color w:val="222222"/>
          <w:sz w:val="27"/>
          <w:szCs w:val="27"/>
          <w:lang w:eastAsia="ru-RU"/>
        </w:rPr>
        <w:t>тендиноз</w:t>
      </w:r>
      <w:proofErr w:type="spellEnd"/>
      <w:r w:rsidRPr="00987104">
        <w:rPr>
          <w:rFonts w:ascii="Times New Roman" w:eastAsia="Times New Roman" w:hAnsi="Times New Roman" w:cs="Times New Roman"/>
          <w:color w:val="222222"/>
          <w:sz w:val="27"/>
          <w:szCs w:val="27"/>
          <w:lang w:eastAsia="ru-RU"/>
        </w:rPr>
        <w:t xml:space="preserve"> проявляется локальными болями и болезненностью при пальпации и напряжении соответствующих мышц. При коротком сухожилии в дистрофический процесс может вовлекаться участок мышцы. В таких случаях правомерным становится термин «</w:t>
      </w:r>
      <w:proofErr w:type="spellStart"/>
      <w:r w:rsidRPr="00987104">
        <w:rPr>
          <w:rFonts w:ascii="Times New Roman" w:eastAsia="Times New Roman" w:hAnsi="Times New Roman" w:cs="Times New Roman"/>
          <w:color w:val="222222"/>
          <w:sz w:val="27"/>
          <w:szCs w:val="27"/>
          <w:lang w:eastAsia="ru-RU"/>
        </w:rPr>
        <w:t>миотендиноз</w:t>
      </w:r>
      <w:proofErr w:type="spellEnd"/>
      <w:r w:rsidRPr="00987104">
        <w:rPr>
          <w:rFonts w:ascii="Times New Roman" w:eastAsia="Times New Roman" w:hAnsi="Times New Roman" w:cs="Times New Roman"/>
          <w:color w:val="222222"/>
          <w:sz w:val="27"/>
          <w:szCs w:val="27"/>
          <w:lang w:eastAsia="ru-RU"/>
        </w:rPr>
        <w:t>».</w:t>
      </w:r>
    </w:p>
    <w:p w14:paraId="46DBFFD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Фиксирующий </w:t>
      </w:r>
      <w:proofErr w:type="spellStart"/>
      <w:r w:rsidRPr="00987104">
        <w:rPr>
          <w:rFonts w:ascii="Times New Roman" w:eastAsia="Times New Roman" w:hAnsi="Times New Roman" w:cs="Times New Roman"/>
          <w:b/>
          <w:bCs/>
          <w:color w:val="222222"/>
          <w:sz w:val="27"/>
          <w:szCs w:val="27"/>
          <w:lang w:eastAsia="ru-RU"/>
        </w:rPr>
        <w:t>гиперостоз</w:t>
      </w:r>
      <w:proofErr w:type="spellEnd"/>
      <w:r w:rsidRPr="00987104">
        <w:rPr>
          <w:rFonts w:ascii="Times New Roman" w:eastAsia="Times New Roman" w:hAnsi="Times New Roman" w:cs="Times New Roman"/>
          <w:color w:val="222222"/>
          <w:sz w:val="27"/>
          <w:szCs w:val="27"/>
          <w:lang w:eastAsia="ru-RU"/>
        </w:rPr>
        <w:t xml:space="preserve"> – это распространенное костеобразование под передней продольной связкой позвоночника, встречающееся в пожилом возрасте. В первую очередь поражается грудной, поясничный отделы, иногда и шейный. </w:t>
      </w:r>
      <w:r w:rsidRPr="00987104">
        <w:rPr>
          <w:rFonts w:ascii="Times New Roman" w:eastAsia="Times New Roman" w:hAnsi="Times New Roman" w:cs="Times New Roman"/>
          <w:color w:val="222222"/>
          <w:sz w:val="27"/>
          <w:szCs w:val="27"/>
          <w:lang w:eastAsia="ru-RU"/>
        </w:rPr>
        <w:lastRenderedPageBreak/>
        <w:t xml:space="preserve">Толщина скобообразных напластований может достигать 1 см и более. В начальной стадии необходимо дифференцировать от спондилеза и </w:t>
      </w:r>
      <w:proofErr w:type="spellStart"/>
      <w:r w:rsidRPr="00987104">
        <w:rPr>
          <w:rFonts w:ascii="Times New Roman" w:eastAsia="Times New Roman" w:hAnsi="Times New Roman" w:cs="Times New Roman"/>
          <w:color w:val="222222"/>
          <w:sz w:val="27"/>
          <w:szCs w:val="27"/>
          <w:lang w:eastAsia="ru-RU"/>
        </w:rPr>
        <w:t>анкилозирующего</w:t>
      </w:r>
      <w:proofErr w:type="spellEnd"/>
      <w:r w:rsidRPr="00987104">
        <w:rPr>
          <w:rFonts w:ascii="Times New Roman" w:eastAsia="Times New Roman" w:hAnsi="Times New Roman" w:cs="Times New Roman"/>
          <w:color w:val="222222"/>
          <w:sz w:val="27"/>
          <w:szCs w:val="27"/>
          <w:lang w:eastAsia="ru-RU"/>
        </w:rPr>
        <w:t xml:space="preserve"> спондилита (болезнь Бехтерева).</w:t>
      </w:r>
    </w:p>
    <w:p w14:paraId="00F2B55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Фиксирующий </w:t>
      </w:r>
      <w:proofErr w:type="spellStart"/>
      <w:r w:rsidRPr="00987104">
        <w:rPr>
          <w:rFonts w:ascii="Times New Roman" w:eastAsia="Times New Roman" w:hAnsi="Times New Roman" w:cs="Times New Roman"/>
          <w:b/>
          <w:bCs/>
          <w:color w:val="222222"/>
          <w:sz w:val="27"/>
          <w:szCs w:val="27"/>
          <w:lang w:eastAsia="ru-RU"/>
        </w:rPr>
        <w:t>лигаментоз</w:t>
      </w:r>
      <w:proofErr w:type="spellEnd"/>
      <w:r w:rsidRPr="00987104">
        <w:rPr>
          <w:rFonts w:ascii="Times New Roman" w:eastAsia="Times New Roman" w:hAnsi="Times New Roman" w:cs="Times New Roman"/>
          <w:color w:val="222222"/>
          <w:sz w:val="27"/>
          <w:szCs w:val="27"/>
          <w:lang w:eastAsia="ru-RU"/>
        </w:rPr>
        <w:t> – это неточный термин, поскольку сама передняя продольная связка при этом заболевании дистрофическим процессом не поражается. Наоборот, функция ее камбиального слоя, обладающего свойствами надкостницы, резко усилена.</w:t>
      </w:r>
    </w:p>
    <w:p w14:paraId="7A22D8F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Хроническая БНЧС</w:t>
      </w:r>
      <w:r w:rsidRPr="00987104">
        <w:rPr>
          <w:rFonts w:ascii="Times New Roman" w:eastAsia="Times New Roman" w:hAnsi="Times New Roman" w:cs="Times New Roman"/>
          <w:color w:val="222222"/>
          <w:sz w:val="27"/>
          <w:szCs w:val="27"/>
          <w:lang w:eastAsia="ru-RU"/>
        </w:rPr>
        <w:t> - боль в нижней части спины продолжительностью более 3 месяцев.</w:t>
      </w:r>
    </w:p>
    <w:p w14:paraId="25E95A5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Экструзия</w:t>
      </w:r>
      <w:r w:rsidRPr="00987104">
        <w:rPr>
          <w:rFonts w:ascii="Times New Roman" w:eastAsia="Times New Roman" w:hAnsi="Times New Roman" w:cs="Times New Roman"/>
          <w:color w:val="222222"/>
          <w:sz w:val="27"/>
          <w:szCs w:val="27"/>
          <w:lang w:eastAsia="ru-RU"/>
        </w:rPr>
        <w:t> – это тип межпозвонковой грыжи, при которой размер ее основания меньше, чем размер выпячивания за пределы лимба позвонков.</w:t>
      </w:r>
    </w:p>
    <w:p w14:paraId="043B70E2"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14:paraId="77664732"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14:paraId="29C632B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Дегенеративно дистрофические заболевания позвоночника (дегенеративно-дистрофические изменения позвоночника) – </w:t>
      </w:r>
      <w:proofErr w:type="spellStart"/>
      <w:r w:rsidRPr="00987104">
        <w:rPr>
          <w:rFonts w:ascii="Times New Roman" w:eastAsia="Times New Roman" w:hAnsi="Times New Roman" w:cs="Times New Roman"/>
          <w:color w:val="222222"/>
          <w:sz w:val="27"/>
          <w:szCs w:val="27"/>
          <w:lang w:eastAsia="ru-RU"/>
        </w:rPr>
        <w:t>мультифакториальное</w:t>
      </w:r>
      <w:proofErr w:type="spellEnd"/>
      <w:r w:rsidRPr="00987104">
        <w:rPr>
          <w:rFonts w:ascii="Times New Roman" w:eastAsia="Times New Roman" w:hAnsi="Times New Roman" w:cs="Times New Roman"/>
          <w:color w:val="222222"/>
          <w:sz w:val="27"/>
          <w:szCs w:val="27"/>
          <w:lang w:eastAsia="ru-RU"/>
        </w:rPr>
        <w:t xml:space="preserve">, хроническое, рецидивирующее заболевание. Первично изменения появляются в </w:t>
      </w:r>
      <w:proofErr w:type="spellStart"/>
      <w:r w:rsidRPr="00987104">
        <w:rPr>
          <w:rFonts w:ascii="Times New Roman" w:eastAsia="Times New Roman" w:hAnsi="Times New Roman" w:cs="Times New Roman"/>
          <w:color w:val="222222"/>
          <w:sz w:val="27"/>
          <w:szCs w:val="27"/>
          <w:lang w:eastAsia="ru-RU"/>
        </w:rPr>
        <w:t>пульпозном</w:t>
      </w:r>
      <w:proofErr w:type="spellEnd"/>
      <w:r w:rsidRPr="00987104">
        <w:rPr>
          <w:rFonts w:ascii="Times New Roman" w:eastAsia="Times New Roman" w:hAnsi="Times New Roman" w:cs="Times New Roman"/>
          <w:color w:val="222222"/>
          <w:sz w:val="27"/>
          <w:szCs w:val="27"/>
          <w:lang w:eastAsia="ru-RU"/>
        </w:rPr>
        <w:t xml:space="preserve"> ядре межпозвонкового диска, распространяются на фиброзное кольцо, затем на другие элементы позвоночного двигательного сегмента (ПДС), проявляющееся в определенных условиях полиморфными (рефлекторными, компрессионными, компрессионно-рефлекторными и рефлекторно-компрессионными) неврологическими синдромами [1].</w:t>
      </w:r>
    </w:p>
    <w:p w14:paraId="339553F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Дегенеративный стеноз позвоночного канала – это патологическое сужение центрального позвоночного канала, латерального кармана или межпозвонкового отверстия за счёт вторжения костных, хрящевых или </w:t>
      </w:r>
      <w:proofErr w:type="spellStart"/>
      <w:r w:rsidRPr="00987104">
        <w:rPr>
          <w:rFonts w:ascii="Times New Roman" w:eastAsia="Times New Roman" w:hAnsi="Times New Roman" w:cs="Times New Roman"/>
          <w:color w:val="222222"/>
          <w:sz w:val="27"/>
          <w:szCs w:val="27"/>
          <w:lang w:eastAsia="ru-RU"/>
        </w:rPr>
        <w:t>мягкотканных</w:t>
      </w:r>
      <w:proofErr w:type="spellEnd"/>
      <w:r w:rsidRPr="00987104">
        <w:rPr>
          <w:rFonts w:ascii="Times New Roman" w:eastAsia="Times New Roman" w:hAnsi="Times New Roman" w:cs="Times New Roman"/>
          <w:color w:val="222222"/>
          <w:sz w:val="27"/>
          <w:szCs w:val="27"/>
          <w:lang w:eastAsia="ru-RU"/>
        </w:rPr>
        <w:t xml:space="preserve"> структур, </w:t>
      </w:r>
      <w:r w:rsidRPr="00987104">
        <w:rPr>
          <w:rFonts w:ascii="Times New Roman" w:eastAsia="Times New Roman" w:hAnsi="Times New Roman" w:cs="Times New Roman"/>
          <w:color w:val="222222"/>
          <w:sz w:val="27"/>
          <w:szCs w:val="27"/>
          <w:lang w:eastAsia="ru-RU"/>
        </w:rPr>
        <w:lastRenderedPageBreak/>
        <w:t>проявляющееся клиническими симптомами компрессии и ишемии нервных корешков и (или) спинного мозга.</w:t>
      </w:r>
    </w:p>
    <w:p w14:paraId="02C2829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Дегенеративный </w:t>
      </w:r>
      <w:proofErr w:type="spellStart"/>
      <w:r w:rsidRPr="00987104">
        <w:rPr>
          <w:rFonts w:ascii="Times New Roman" w:eastAsia="Times New Roman" w:hAnsi="Times New Roman" w:cs="Times New Roman"/>
          <w:color w:val="222222"/>
          <w:sz w:val="27"/>
          <w:szCs w:val="27"/>
          <w:lang w:eastAsia="ru-RU"/>
        </w:rPr>
        <w:t>спондилолистез</w:t>
      </w:r>
      <w:proofErr w:type="spellEnd"/>
      <w:r w:rsidRPr="00987104">
        <w:rPr>
          <w:rFonts w:ascii="Times New Roman" w:eastAsia="Times New Roman" w:hAnsi="Times New Roman" w:cs="Times New Roman"/>
          <w:color w:val="222222"/>
          <w:sz w:val="27"/>
          <w:szCs w:val="27"/>
          <w:lang w:eastAsia="ru-RU"/>
        </w:rPr>
        <w:t xml:space="preserve"> – переднее смещение вышележащего позвонка по отношению к нижележащему, формирующееся за счёт дегенеративных изменений элементов ПДС [1].</w:t>
      </w:r>
    </w:p>
    <w:p w14:paraId="7B17E71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Дисфункция крестцово-подвздошного сустава (сочленения) – это состояние, характеризующееся изменением подвижности в данном суставе, с его блокированием или микро-нестабильностью, что ведет к сопутствующим неадекватным, стрессовым нагрузкам на окружающие ткани (капсулу, связки, мышцы, кости).</w:t>
      </w:r>
    </w:p>
    <w:p w14:paraId="5F09453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Сакроилеит</w:t>
      </w:r>
      <w:proofErr w:type="spellEnd"/>
      <w:r w:rsidRPr="00987104">
        <w:rPr>
          <w:rFonts w:ascii="Times New Roman" w:eastAsia="Times New Roman" w:hAnsi="Times New Roman" w:cs="Times New Roman"/>
          <w:color w:val="222222"/>
          <w:sz w:val="27"/>
          <w:szCs w:val="27"/>
          <w:lang w:eastAsia="ru-RU"/>
        </w:rPr>
        <w:t xml:space="preserve"> – это воспалительный процесс в крестцово-подвздошном суставе (сочленении), который может быть как самостоятельным заболеванием, так и симптомом других болезней инфекционного или аутоиммунного характера.</w:t>
      </w:r>
    </w:p>
    <w:p w14:paraId="01B0E9B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Спондилоартроз – это поражение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(ДС), которое развивается в той же последовательности морфологических изменений, как при остеоартрозе периферических суставов. Спондилоартроз сопутствует пожилому возрасту в 85-90% случаев [1].</w:t>
      </w:r>
    </w:p>
    <w:p w14:paraId="7B037EDA"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14:paraId="50265BD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До настоящего времени нет точных данных об этиологии дегенеративных заболеваний позвоночника. Существует лишь ряд теорий, рассматривающих в качестве причин развития дегенеративных поражений позвоночника различные факторы: </w:t>
      </w:r>
      <w:proofErr w:type="spellStart"/>
      <w:r w:rsidRPr="00987104">
        <w:rPr>
          <w:rFonts w:ascii="Times New Roman" w:eastAsia="Times New Roman" w:hAnsi="Times New Roman" w:cs="Times New Roman"/>
          <w:color w:val="222222"/>
          <w:sz w:val="27"/>
          <w:szCs w:val="27"/>
          <w:lang w:eastAsia="ru-RU"/>
        </w:rPr>
        <w:t>инволютивные</w:t>
      </w:r>
      <w:proofErr w:type="spellEnd"/>
      <w:r w:rsidRPr="00987104">
        <w:rPr>
          <w:rFonts w:ascii="Times New Roman" w:eastAsia="Times New Roman" w:hAnsi="Times New Roman" w:cs="Times New Roman"/>
          <w:color w:val="222222"/>
          <w:sz w:val="27"/>
          <w:szCs w:val="27"/>
          <w:lang w:eastAsia="ru-RU"/>
        </w:rPr>
        <w:t xml:space="preserve">, дизонтогенетические, механические, иммунные, гормональные, </w:t>
      </w:r>
      <w:proofErr w:type="spellStart"/>
      <w:r w:rsidRPr="00987104">
        <w:rPr>
          <w:rFonts w:ascii="Times New Roman" w:eastAsia="Times New Roman" w:hAnsi="Times New Roman" w:cs="Times New Roman"/>
          <w:color w:val="222222"/>
          <w:sz w:val="27"/>
          <w:szCs w:val="27"/>
          <w:lang w:eastAsia="ru-RU"/>
        </w:rPr>
        <w:t>дисметаболические</w:t>
      </w:r>
      <w:proofErr w:type="spellEnd"/>
      <w:r w:rsidRPr="00987104">
        <w:rPr>
          <w:rFonts w:ascii="Times New Roman" w:eastAsia="Times New Roman" w:hAnsi="Times New Roman" w:cs="Times New Roman"/>
          <w:color w:val="222222"/>
          <w:sz w:val="27"/>
          <w:szCs w:val="27"/>
          <w:lang w:eastAsia="ru-RU"/>
        </w:rPr>
        <w:t>, сосудистые, инфекционные, функциональные и наследственные.</w:t>
      </w:r>
    </w:p>
    <w:p w14:paraId="6A9D63F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Наиболее распространенной является </w:t>
      </w:r>
      <w:proofErr w:type="spellStart"/>
      <w:r w:rsidRPr="00987104">
        <w:rPr>
          <w:rFonts w:ascii="Times New Roman" w:eastAsia="Times New Roman" w:hAnsi="Times New Roman" w:cs="Times New Roman"/>
          <w:color w:val="222222"/>
          <w:sz w:val="27"/>
          <w:szCs w:val="27"/>
          <w:lang w:eastAsia="ru-RU"/>
        </w:rPr>
        <w:t>инволютивная</w:t>
      </w:r>
      <w:proofErr w:type="spellEnd"/>
      <w:r w:rsidRPr="00987104">
        <w:rPr>
          <w:rFonts w:ascii="Times New Roman" w:eastAsia="Times New Roman" w:hAnsi="Times New Roman" w:cs="Times New Roman"/>
          <w:color w:val="222222"/>
          <w:sz w:val="27"/>
          <w:szCs w:val="27"/>
          <w:lang w:eastAsia="ru-RU"/>
        </w:rPr>
        <w:t xml:space="preserve"> теория, согласно которой происходит локальное преждевременное старение хряща и кости в результате предшествовавших повреждений – механических, воспалительных и т.п. [2]. </w:t>
      </w:r>
      <w:r w:rsidRPr="00987104">
        <w:rPr>
          <w:rFonts w:ascii="Times New Roman" w:eastAsia="Times New Roman" w:hAnsi="Times New Roman" w:cs="Times New Roman"/>
          <w:color w:val="222222"/>
          <w:sz w:val="27"/>
          <w:szCs w:val="27"/>
          <w:lang w:eastAsia="ru-RU"/>
        </w:rPr>
        <w:lastRenderedPageBreak/>
        <w:t xml:space="preserve">Согласно этой теории, развитие </w:t>
      </w:r>
      <w:proofErr w:type="spellStart"/>
      <w:r w:rsidRPr="00987104">
        <w:rPr>
          <w:rFonts w:ascii="Times New Roman" w:eastAsia="Times New Roman" w:hAnsi="Times New Roman" w:cs="Times New Roman"/>
          <w:color w:val="222222"/>
          <w:sz w:val="27"/>
          <w:szCs w:val="27"/>
          <w:lang w:eastAsia="ru-RU"/>
        </w:rPr>
        <w:t>инволютивных</w:t>
      </w:r>
      <w:proofErr w:type="spellEnd"/>
      <w:r w:rsidRPr="00987104">
        <w:rPr>
          <w:rFonts w:ascii="Times New Roman" w:eastAsia="Times New Roman" w:hAnsi="Times New Roman" w:cs="Times New Roman"/>
          <w:color w:val="222222"/>
          <w:sz w:val="27"/>
          <w:szCs w:val="27"/>
          <w:lang w:eastAsia="ru-RU"/>
        </w:rPr>
        <w:t xml:space="preserve"> дегенеративных изменений в позвоночнике предопределено генетически, а возникновение дегенерации как болезни, с соответствующими клиническими проявлениями, обусловлено влиянием различных эндогенных и экзогенных факторов.</w:t>
      </w:r>
    </w:p>
    <w:p w14:paraId="33113BB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Если причину дегенеративно-дистрофических изменений удается установить не всегда, то его патогенез достаточно хорошо исследован. Хотя и в данном разделе изучения дегенеративно-дистрофических изменений имеются дискуссионные моменты.</w:t>
      </w:r>
    </w:p>
    <w:p w14:paraId="372DE4A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Дегенерация межпозвонкового диска развивается, когда катаболизм протеинов матрикса начинает преобладать над процессом их синтеза. Важнейшим пусковым моментом для этого может быть нарушение условий питания диска. Межпозвонковый диск – одна из самых аваскулярных тканей в организме человека. По мере роста МПД его </w:t>
      </w:r>
      <w:proofErr w:type="spellStart"/>
      <w:r w:rsidRPr="00987104">
        <w:rPr>
          <w:rFonts w:ascii="Times New Roman" w:eastAsia="Times New Roman" w:hAnsi="Times New Roman" w:cs="Times New Roman"/>
          <w:color w:val="222222"/>
          <w:sz w:val="27"/>
          <w:szCs w:val="27"/>
          <w:lang w:eastAsia="ru-RU"/>
        </w:rPr>
        <w:t>васкуляризация</w:t>
      </w:r>
      <w:proofErr w:type="spellEnd"/>
      <w:r w:rsidRPr="00987104">
        <w:rPr>
          <w:rFonts w:ascii="Times New Roman" w:eastAsia="Times New Roman" w:hAnsi="Times New Roman" w:cs="Times New Roman"/>
          <w:color w:val="222222"/>
          <w:sz w:val="27"/>
          <w:szCs w:val="27"/>
          <w:lang w:eastAsia="ru-RU"/>
        </w:rPr>
        <w:t xml:space="preserve"> снижается, поэтому снижается и поступление питательных веществ в ткани. Это уменьшает способность клеток диска синтезировать новый матрикс, ограничивает их пролиферативный потенциал, что приводит к снижению их плотности в диске с возрастом. Результаты гистологических исследований показывают, что причина начала </w:t>
      </w:r>
      <w:proofErr w:type="spellStart"/>
      <w:r w:rsidRPr="00987104">
        <w:rPr>
          <w:rFonts w:ascii="Times New Roman" w:eastAsia="Times New Roman" w:hAnsi="Times New Roman" w:cs="Times New Roman"/>
          <w:color w:val="222222"/>
          <w:sz w:val="27"/>
          <w:szCs w:val="27"/>
          <w:lang w:eastAsia="ru-RU"/>
        </w:rPr>
        <w:t>инволютивных</w:t>
      </w:r>
      <w:proofErr w:type="spellEnd"/>
      <w:r w:rsidRPr="00987104">
        <w:rPr>
          <w:rFonts w:ascii="Times New Roman" w:eastAsia="Times New Roman" w:hAnsi="Times New Roman" w:cs="Times New Roman"/>
          <w:color w:val="222222"/>
          <w:sz w:val="27"/>
          <w:szCs w:val="27"/>
          <w:lang w:eastAsia="ru-RU"/>
        </w:rPr>
        <w:t xml:space="preserve"> и/или дегенеративных изменений межпозвонковых дисков – нарушение питания на фоне исчезновения кровеносных сосудов в замыкательных пластинках позвонков [1].</w:t>
      </w:r>
    </w:p>
    <w:p w14:paraId="76A8D0F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На молекулярном уровне дегенерация диска проявляется уменьшением диффузии питательных веществ и продуктов катаболизма, снижением жизнеспособности клеток, накоплением фрагментов клеток (вследствие апоптоза) и дегенерированных макромолекул матрикса, уменьшением синтеза </w:t>
      </w:r>
      <w:proofErr w:type="spellStart"/>
      <w:r w:rsidRPr="00987104">
        <w:rPr>
          <w:rFonts w:ascii="Times New Roman" w:eastAsia="Times New Roman" w:hAnsi="Times New Roman" w:cs="Times New Roman"/>
          <w:color w:val="222222"/>
          <w:sz w:val="27"/>
          <w:szCs w:val="27"/>
          <w:lang w:eastAsia="ru-RU"/>
        </w:rPr>
        <w:t>протеогликанов</w:t>
      </w:r>
      <w:proofErr w:type="spellEnd"/>
      <w:r w:rsidRPr="00987104">
        <w:rPr>
          <w:rFonts w:ascii="Times New Roman" w:eastAsia="Times New Roman" w:hAnsi="Times New Roman" w:cs="Times New Roman"/>
          <w:color w:val="222222"/>
          <w:sz w:val="27"/>
          <w:szCs w:val="27"/>
          <w:lang w:eastAsia="ru-RU"/>
        </w:rPr>
        <w:t>, повреждением нормального коллагенового каркаса [3].</w:t>
      </w:r>
    </w:p>
    <w:p w14:paraId="4564D9A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Данные изменения являются причиной дегидратации (из-за снижения концентрации </w:t>
      </w:r>
      <w:proofErr w:type="spellStart"/>
      <w:r w:rsidRPr="00987104">
        <w:rPr>
          <w:rFonts w:ascii="Times New Roman" w:eastAsia="Times New Roman" w:hAnsi="Times New Roman" w:cs="Times New Roman"/>
          <w:color w:val="222222"/>
          <w:sz w:val="27"/>
          <w:szCs w:val="27"/>
          <w:lang w:eastAsia="ru-RU"/>
        </w:rPr>
        <w:t>хондроитинсульфатов</w:t>
      </w:r>
      <w:proofErr w:type="spellEnd"/>
      <w:r w:rsidRPr="00987104">
        <w:rPr>
          <w:rFonts w:ascii="Times New Roman" w:eastAsia="Times New Roman" w:hAnsi="Times New Roman" w:cs="Times New Roman"/>
          <w:color w:val="222222"/>
          <w:sz w:val="27"/>
          <w:szCs w:val="27"/>
          <w:lang w:eastAsia="ru-RU"/>
        </w:rPr>
        <w:t xml:space="preserve">). При этом </w:t>
      </w:r>
      <w:proofErr w:type="spellStart"/>
      <w:r w:rsidRPr="00987104">
        <w:rPr>
          <w:rFonts w:ascii="Times New Roman" w:eastAsia="Times New Roman" w:hAnsi="Times New Roman" w:cs="Times New Roman"/>
          <w:color w:val="222222"/>
          <w:sz w:val="27"/>
          <w:szCs w:val="27"/>
          <w:lang w:eastAsia="ru-RU"/>
        </w:rPr>
        <w:t>пульпозное</w:t>
      </w:r>
      <w:proofErr w:type="spellEnd"/>
      <w:r w:rsidRPr="00987104">
        <w:rPr>
          <w:rFonts w:ascii="Times New Roman" w:eastAsia="Times New Roman" w:hAnsi="Times New Roman" w:cs="Times New Roman"/>
          <w:color w:val="222222"/>
          <w:sz w:val="27"/>
          <w:szCs w:val="27"/>
          <w:lang w:eastAsia="ru-RU"/>
        </w:rPr>
        <w:t xml:space="preserve"> ядро теряет гидростатические свойства, т.е. утрачивает способность распределять вертикальные нагрузки равномерно по всему объему и перестает предохранять фиброзное кольцо от несвойственных его природе сил компрессии. Фиброзное кольцо становится объектом постоянных механических воздействий, вследствие чего в нем развиваются патологические изменения: дезорганизация нормальной слоистой структуры в результате повреждения коллагенового матрикса, что приводит к возникновению трещин и разрывов фиброзного кольца. При развитии </w:t>
      </w:r>
      <w:r w:rsidRPr="00987104">
        <w:rPr>
          <w:rFonts w:ascii="Times New Roman" w:eastAsia="Times New Roman" w:hAnsi="Times New Roman" w:cs="Times New Roman"/>
          <w:color w:val="222222"/>
          <w:sz w:val="27"/>
          <w:szCs w:val="27"/>
          <w:lang w:eastAsia="ru-RU"/>
        </w:rPr>
        <w:lastRenderedPageBreak/>
        <w:t>таких изменения межпозвонковый диск становится уязвимым для разрушающего воздействия биомеханических влияний, возникающих в условиях нагрузок и усилий человека при его нормальной активности. В результате уменьшения давления в диске напряженность волокон фиброзного кольца уменьшается, нарушаются фиксационные свойства диска, появляется патологическая подвижность в ПДС. Таким образом, идеология данного представления о патогенезе дегенеративно-дистрофических изменений заключается в том, что патологическая подвижность является следствием, а не причиной дегенерации диска.</w:t>
      </w:r>
    </w:p>
    <w:p w14:paraId="48FF0B1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Еще одним моментом в патогенезе дегенеративных изменений МПД – врастание в фиброзное кольцо межпозвонкового диска нервов и кровеносных сосудов, что является важной особенностью структурно разрушенных дисков [3].</w:t>
      </w:r>
    </w:p>
    <w:p w14:paraId="7B58BA3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Врастание внутрь возникает ввиду потери гидростатического давления, которое свойственно внутренним областям неповрежденных дисков. Снижение содержания </w:t>
      </w:r>
      <w:proofErr w:type="spellStart"/>
      <w:r w:rsidRPr="00987104">
        <w:rPr>
          <w:rFonts w:ascii="Times New Roman" w:eastAsia="Times New Roman" w:hAnsi="Times New Roman" w:cs="Times New Roman"/>
          <w:color w:val="222222"/>
          <w:sz w:val="27"/>
          <w:szCs w:val="27"/>
          <w:lang w:eastAsia="ru-RU"/>
        </w:rPr>
        <w:t>протеогликанов</w:t>
      </w:r>
      <w:proofErr w:type="spellEnd"/>
      <w:r w:rsidRPr="00987104">
        <w:rPr>
          <w:rFonts w:ascii="Times New Roman" w:eastAsia="Times New Roman" w:hAnsi="Times New Roman" w:cs="Times New Roman"/>
          <w:color w:val="222222"/>
          <w:sz w:val="27"/>
          <w:szCs w:val="27"/>
          <w:lang w:eastAsia="ru-RU"/>
        </w:rPr>
        <w:t xml:space="preserve"> в дегенерированных дисках также облегчает врастание нервов и капилляров [4].</w:t>
      </w:r>
    </w:p>
    <w:p w14:paraId="15EC691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Однако наличие сосудов и нервных волокон не могут влиять на регенераторные способности клетки, так как архитектоника, в которой они нормально функционировали, и ультраструктурные взаимодействия утрачены.</w:t>
      </w:r>
    </w:p>
    <w:p w14:paraId="29881EC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Спондилоартроз чаще бывает вторичным относительно дегенеративно-дистрофических изменений межпозвонкового диска. Снижение высоты измененного диска и (или) патологическая подвижность позвонков неминуемо ведут к перегрузке ПДС, функциональной недостаточности, а затем и дистрофическому поражению суставных отростков. Первичный спондилоартроз бывает значительно реже. Обычно он связан с травмой или значительной хронической перегрузкой суставов позвоночника. Как при артрозе других суставов, при спондилоартрозе возникает </w:t>
      </w:r>
      <w:proofErr w:type="spellStart"/>
      <w:r w:rsidRPr="00987104">
        <w:rPr>
          <w:rFonts w:ascii="Times New Roman" w:eastAsia="Times New Roman" w:hAnsi="Times New Roman" w:cs="Times New Roman"/>
          <w:color w:val="222222"/>
          <w:sz w:val="27"/>
          <w:szCs w:val="27"/>
          <w:lang w:eastAsia="ru-RU"/>
        </w:rPr>
        <w:t>субхондральный</w:t>
      </w:r>
      <w:proofErr w:type="spellEnd"/>
      <w:r w:rsidRPr="00987104">
        <w:rPr>
          <w:rFonts w:ascii="Times New Roman" w:eastAsia="Times New Roman" w:hAnsi="Times New Roman" w:cs="Times New Roman"/>
          <w:color w:val="222222"/>
          <w:sz w:val="27"/>
          <w:szCs w:val="27"/>
          <w:lang w:eastAsia="ru-RU"/>
        </w:rPr>
        <w:t xml:space="preserve"> склероз, </w:t>
      </w:r>
      <w:proofErr w:type="spellStart"/>
      <w:r w:rsidRPr="00987104">
        <w:rPr>
          <w:rFonts w:ascii="Times New Roman" w:eastAsia="Times New Roman" w:hAnsi="Times New Roman" w:cs="Times New Roman"/>
          <w:color w:val="222222"/>
          <w:sz w:val="27"/>
          <w:szCs w:val="27"/>
          <w:lang w:eastAsia="ru-RU"/>
        </w:rPr>
        <w:t>некротизация</w:t>
      </w:r>
      <w:proofErr w:type="spellEnd"/>
      <w:r w:rsidRPr="00987104">
        <w:rPr>
          <w:rFonts w:ascii="Times New Roman" w:eastAsia="Times New Roman" w:hAnsi="Times New Roman" w:cs="Times New Roman"/>
          <w:color w:val="222222"/>
          <w:sz w:val="27"/>
          <w:szCs w:val="27"/>
          <w:lang w:eastAsia="ru-RU"/>
        </w:rPr>
        <w:t xml:space="preserve"> суставных хрящей, неровность суставных поверхностей, а затем и краевые костные разрастания этих отростков для увеличения площади опоры на неполноценные суставные хрящи. </w:t>
      </w:r>
      <w:proofErr w:type="spellStart"/>
      <w:r w:rsidRPr="00987104">
        <w:rPr>
          <w:rFonts w:ascii="Times New Roman" w:eastAsia="Times New Roman" w:hAnsi="Times New Roman" w:cs="Times New Roman"/>
          <w:color w:val="222222"/>
          <w:sz w:val="27"/>
          <w:szCs w:val="27"/>
          <w:lang w:eastAsia="ru-RU"/>
        </w:rPr>
        <w:t>Перерастяжение</w:t>
      </w:r>
      <w:proofErr w:type="spellEnd"/>
      <w:r w:rsidRPr="00987104">
        <w:rPr>
          <w:rFonts w:ascii="Times New Roman" w:eastAsia="Times New Roman" w:hAnsi="Times New Roman" w:cs="Times New Roman"/>
          <w:color w:val="222222"/>
          <w:sz w:val="27"/>
          <w:szCs w:val="27"/>
          <w:lang w:eastAsia="ru-RU"/>
        </w:rPr>
        <w:t xml:space="preserve"> и дистрофия </w:t>
      </w:r>
      <w:proofErr w:type="spellStart"/>
      <w:r w:rsidRPr="00987104">
        <w:rPr>
          <w:rFonts w:ascii="Times New Roman" w:eastAsia="Times New Roman" w:hAnsi="Times New Roman" w:cs="Times New Roman"/>
          <w:color w:val="222222"/>
          <w:sz w:val="27"/>
          <w:szCs w:val="27"/>
          <w:lang w:eastAsia="ru-RU"/>
        </w:rPr>
        <w:t>капсульно</w:t>
      </w:r>
      <w:proofErr w:type="spellEnd"/>
      <w:r w:rsidRPr="00987104">
        <w:rPr>
          <w:rFonts w:ascii="Times New Roman" w:eastAsia="Times New Roman" w:hAnsi="Times New Roman" w:cs="Times New Roman"/>
          <w:color w:val="222222"/>
          <w:sz w:val="27"/>
          <w:szCs w:val="27"/>
          <w:lang w:eastAsia="ru-RU"/>
        </w:rPr>
        <w:t xml:space="preserve">-связочного аппарата ведут к патологической подвижности позвонков. Нередко формируются защитные костные выступы на суставных отростках, резко ограничивающие подвижность в суставе. Патологическая </w:t>
      </w:r>
      <w:proofErr w:type="spellStart"/>
      <w:r w:rsidRPr="00987104">
        <w:rPr>
          <w:rFonts w:ascii="Times New Roman" w:eastAsia="Times New Roman" w:hAnsi="Times New Roman" w:cs="Times New Roman"/>
          <w:color w:val="222222"/>
          <w:sz w:val="27"/>
          <w:szCs w:val="27"/>
          <w:lang w:eastAsia="ru-RU"/>
        </w:rPr>
        <w:t>импульсация</w:t>
      </w:r>
      <w:proofErr w:type="spellEnd"/>
      <w:r w:rsidRPr="00987104">
        <w:rPr>
          <w:rFonts w:ascii="Times New Roman" w:eastAsia="Times New Roman" w:hAnsi="Times New Roman" w:cs="Times New Roman"/>
          <w:color w:val="222222"/>
          <w:sz w:val="27"/>
          <w:szCs w:val="27"/>
          <w:lang w:eastAsia="ru-RU"/>
        </w:rPr>
        <w:t xml:space="preserve"> из пораженных суставов формирует местные, отраженные и другие более сложные </w:t>
      </w:r>
      <w:r w:rsidRPr="00987104">
        <w:rPr>
          <w:rFonts w:ascii="Times New Roman" w:eastAsia="Times New Roman" w:hAnsi="Times New Roman" w:cs="Times New Roman"/>
          <w:color w:val="222222"/>
          <w:sz w:val="27"/>
          <w:szCs w:val="27"/>
          <w:lang w:eastAsia="ru-RU"/>
        </w:rPr>
        <w:lastRenderedPageBreak/>
        <w:t>рефлекторно-болевые синдромы, которые в литературе чаще фигурируют как фасеточный синдром.</w:t>
      </w:r>
    </w:p>
    <w:p w14:paraId="66116B1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Костные разрастания суставных отростков могут оказывать динамическое, а затем и стойкое компрессирующее воздействие на прилежащие нервно-сосудистые образования, появляются компрессионные синдромы спондилоартроза. Часто их ошибочно принимают за клинические проявления дегенеративно-дистрофических изменений позвоночника, что может привести к неэффективному хирургическому лечению, если после удаления компримирующего фактора в виде грыжи диска, сохраняется сдавление костными разрастаниями суставных отростков. Спондилоартроз редко бывает изолированным процессом. При жалобах «на боли в спине» он, как правило, диагностируется в сочетании с другой патологией.</w:t>
      </w:r>
    </w:p>
    <w:p w14:paraId="4546576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Среди этиологических факторов боли в КПС можно выделить внутрисуставные и внесуставные факторы. Внутрисуставные факторы включают: артрит или </w:t>
      </w:r>
      <w:proofErr w:type="spellStart"/>
      <w:r w:rsidRPr="00987104">
        <w:rPr>
          <w:rFonts w:ascii="Times New Roman" w:eastAsia="Times New Roman" w:hAnsi="Times New Roman" w:cs="Times New Roman"/>
          <w:color w:val="222222"/>
          <w:sz w:val="27"/>
          <w:szCs w:val="27"/>
          <w:lang w:eastAsia="ru-RU"/>
        </w:rPr>
        <w:t>сакроилеит</w:t>
      </w:r>
      <w:proofErr w:type="spellEnd"/>
      <w:r w:rsidRPr="00987104">
        <w:rPr>
          <w:rFonts w:ascii="Times New Roman" w:eastAsia="Times New Roman" w:hAnsi="Times New Roman" w:cs="Times New Roman"/>
          <w:color w:val="222222"/>
          <w:sz w:val="27"/>
          <w:szCs w:val="27"/>
          <w:lang w:eastAsia="ru-RU"/>
        </w:rPr>
        <w:t xml:space="preserve"> при системных заболеваниях и инфекции, а таже артроз КПС. К внесуставным факторам относят: переломы, повреждения связок и </w:t>
      </w:r>
      <w:proofErr w:type="spellStart"/>
      <w:r w:rsidRPr="00987104">
        <w:rPr>
          <w:rFonts w:ascii="Times New Roman" w:eastAsia="Times New Roman" w:hAnsi="Times New Roman" w:cs="Times New Roman"/>
          <w:color w:val="222222"/>
          <w:sz w:val="27"/>
          <w:szCs w:val="27"/>
          <w:lang w:eastAsia="ru-RU"/>
        </w:rPr>
        <w:t>энтезопатии</w:t>
      </w:r>
      <w:proofErr w:type="spellEnd"/>
      <w:r w:rsidRPr="00987104">
        <w:rPr>
          <w:rFonts w:ascii="Times New Roman" w:eastAsia="Times New Roman" w:hAnsi="Times New Roman" w:cs="Times New Roman"/>
          <w:color w:val="222222"/>
          <w:sz w:val="27"/>
          <w:szCs w:val="27"/>
          <w:lang w:eastAsia="ru-RU"/>
        </w:rPr>
        <w:t xml:space="preserve"> в области КПС, беременность, состояния после стабилизирующих операций на поясничном отделе позвоночника [5].</w:t>
      </w:r>
    </w:p>
    <w:p w14:paraId="3693E289"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14:paraId="62666C9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Дегенеративные поражения позвоночника и </w:t>
      </w:r>
      <w:proofErr w:type="gramStart"/>
      <w:r w:rsidRPr="00987104">
        <w:rPr>
          <w:rFonts w:ascii="Times New Roman" w:eastAsia="Times New Roman" w:hAnsi="Times New Roman" w:cs="Times New Roman"/>
          <w:color w:val="222222"/>
          <w:sz w:val="27"/>
          <w:szCs w:val="27"/>
          <w:lang w:eastAsia="ru-RU"/>
        </w:rPr>
        <w:t>связанные с ними боли</w:t>
      </w:r>
      <w:proofErr w:type="gramEnd"/>
      <w:r w:rsidRPr="00987104">
        <w:rPr>
          <w:rFonts w:ascii="Times New Roman" w:eastAsia="Times New Roman" w:hAnsi="Times New Roman" w:cs="Times New Roman"/>
          <w:color w:val="222222"/>
          <w:sz w:val="27"/>
          <w:szCs w:val="27"/>
          <w:lang w:eastAsia="ru-RU"/>
        </w:rPr>
        <w:t xml:space="preserve"> и неврологические проявления относятся к одной из важнейших проблем современной медицины. Это обусловлено стабильно высоким количеством больных трудоспособного возраста, зачастую неудовлетворительными результатами консервативной терапии, частыми рецидивами болевого синдрома после хирургического лечения. Боли в спине ограничивают жизнедеятельность, снижают качество жизни пациентов, изменяют психику и поведение людей [6]. Более чем у половины пациентов, страдающих дегенеративно-дистрофическими изменениями позвоночника, имеются признаки хронического эмоционального напряжения.</w:t>
      </w:r>
    </w:p>
    <w:p w14:paraId="0E61FB3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Частота встречаемости проявлений дегенеративно-дистрофических изменений межпозвонковых дисков растет в геометрической прогрессии в связи с демографическими изменениями, увеличением среднего возраста населения. Доля дегенеративно-дистрофических изменений позвоночника, поражающего людей наиболее активной социальной группы, составляет от 20% до 80% случаев временной нетрудоспособности [7].</w:t>
      </w:r>
    </w:p>
    <w:p w14:paraId="5FEF0C3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структуре заболеваемости взрослого населения нашей страны дегенеративно-дистрофические изменения составляют 48–52%, занимая первое место по числу дней нетрудоспособности [8].</w:t>
      </w:r>
    </w:p>
    <w:p w14:paraId="70B4DD1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Временная утрата трудоспособности, обусловленная </w:t>
      </w:r>
      <w:proofErr w:type="spellStart"/>
      <w:r w:rsidRPr="00987104">
        <w:rPr>
          <w:rFonts w:ascii="Times New Roman" w:eastAsia="Times New Roman" w:hAnsi="Times New Roman" w:cs="Times New Roman"/>
          <w:color w:val="222222"/>
          <w:sz w:val="27"/>
          <w:szCs w:val="27"/>
          <w:lang w:eastAsia="ru-RU"/>
        </w:rPr>
        <w:t>некомпрессионными</w:t>
      </w:r>
      <w:proofErr w:type="spellEnd"/>
      <w:r w:rsidRPr="00987104">
        <w:rPr>
          <w:rFonts w:ascii="Times New Roman" w:eastAsia="Times New Roman" w:hAnsi="Times New Roman" w:cs="Times New Roman"/>
          <w:color w:val="222222"/>
          <w:sz w:val="27"/>
          <w:szCs w:val="27"/>
          <w:lang w:eastAsia="ru-RU"/>
        </w:rPr>
        <w:t xml:space="preserve"> синдромами дегенеративно-дистрофических изменений, составляет 40% неврологических заболеваний. В общей структуре инвалидности от заболеваний костно-суставной системы дегенеративные заболевания позвоночника составляют 20,4% и занимают первое место (41,1%) среди причин первичной инвалидности [7].</w:t>
      </w:r>
    </w:p>
    <w:p w14:paraId="6592BB4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Показатель инвалидизации при дегенеративных заболеваниях позвоночника равен 0,4 на 10000 жителей. В структуре заболеваемости периферической нервной системы </w:t>
      </w:r>
      <w:proofErr w:type="spellStart"/>
      <w:r w:rsidRPr="00987104">
        <w:rPr>
          <w:rFonts w:ascii="Times New Roman" w:eastAsia="Times New Roman" w:hAnsi="Times New Roman" w:cs="Times New Roman"/>
          <w:color w:val="222222"/>
          <w:sz w:val="27"/>
          <w:szCs w:val="27"/>
          <w:lang w:eastAsia="ru-RU"/>
        </w:rPr>
        <w:t>вертеброгенная</w:t>
      </w:r>
      <w:proofErr w:type="spellEnd"/>
      <w:r w:rsidRPr="00987104">
        <w:rPr>
          <w:rFonts w:ascii="Times New Roman" w:eastAsia="Times New Roman" w:hAnsi="Times New Roman" w:cs="Times New Roman"/>
          <w:color w:val="222222"/>
          <w:sz w:val="27"/>
          <w:szCs w:val="27"/>
          <w:lang w:eastAsia="ru-RU"/>
        </w:rPr>
        <w:t xml:space="preserve"> патология является ведущей, а основное место в ней (77–81%) занимает дегенеративно-дистрофические изменения позвоночника [9].</w:t>
      </w:r>
    </w:p>
    <w:p w14:paraId="4926AF3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Среди инвалидов с заболеваниями периферической нервной системы в 80% случаев наблюдаются </w:t>
      </w:r>
      <w:proofErr w:type="spellStart"/>
      <w:r w:rsidRPr="00987104">
        <w:rPr>
          <w:rFonts w:ascii="Times New Roman" w:eastAsia="Times New Roman" w:hAnsi="Times New Roman" w:cs="Times New Roman"/>
          <w:color w:val="222222"/>
          <w:sz w:val="27"/>
          <w:szCs w:val="27"/>
          <w:lang w:eastAsia="ru-RU"/>
        </w:rPr>
        <w:t>вертеброгенные</w:t>
      </w:r>
      <w:proofErr w:type="spellEnd"/>
      <w:r w:rsidRPr="00987104">
        <w:rPr>
          <w:rFonts w:ascii="Times New Roman" w:eastAsia="Times New Roman" w:hAnsi="Times New Roman" w:cs="Times New Roman"/>
          <w:color w:val="222222"/>
          <w:sz w:val="27"/>
          <w:szCs w:val="27"/>
          <w:lang w:eastAsia="ru-RU"/>
        </w:rPr>
        <w:t xml:space="preserve"> поражения.</w:t>
      </w:r>
    </w:p>
    <w:p w14:paraId="6C1C9B7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Пациенты с клинически значимыми проявлениями дегенеративно-дистрофических изменений позвоночника составляют 51,2 на 1000 населения. Компрессионные и </w:t>
      </w:r>
      <w:proofErr w:type="spellStart"/>
      <w:r w:rsidRPr="00987104">
        <w:rPr>
          <w:rFonts w:ascii="Times New Roman" w:eastAsia="Times New Roman" w:hAnsi="Times New Roman" w:cs="Times New Roman"/>
          <w:color w:val="222222"/>
          <w:sz w:val="27"/>
          <w:szCs w:val="27"/>
          <w:lang w:eastAsia="ru-RU"/>
        </w:rPr>
        <w:t>некомпрессионные</w:t>
      </w:r>
      <w:proofErr w:type="spellEnd"/>
      <w:r w:rsidRPr="00987104">
        <w:rPr>
          <w:rFonts w:ascii="Times New Roman" w:eastAsia="Times New Roman" w:hAnsi="Times New Roman" w:cs="Times New Roman"/>
          <w:color w:val="222222"/>
          <w:sz w:val="27"/>
          <w:szCs w:val="27"/>
          <w:lang w:eastAsia="ru-RU"/>
        </w:rPr>
        <w:t xml:space="preserve"> формы дегенеративно-дистрофических изменений начинают диагностироваться с 15-19 лет (2,6 случая на 1000 населения данной возрастной категории), а уже к 30 годам клинические проявления дегенеративно-дистрофических изменений диагностируются у 1,1% населения, к 59 годам – у 82,5% населения [10].</w:t>
      </w:r>
    </w:p>
    <w:p w14:paraId="2084C67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 данным разных исследователей, несмотря на большие возможности консервативной терапии, в хирургическом лечении дегенеративно-дистрофических изменений позвоночника нуждаются от 5% до 33% больных [10].</w:t>
      </w:r>
    </w:p>
    <w:p w14:paraId="20BEEA3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Выраженное поражение ДС обнаружено авторами у 80 % 20-30-летних людей и до 100 % — у лиц более старшего возраста.</w:t>
      </w:r>
    </w:p>
    <w:p w14:paraId="572D480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Спондилоартроз сопутствует не только пожилому возрасту (85-90% случаев), но проявляется и у молодых пациентов 25-30 лет. Как причины возникновения </w:t>
      </w:r>
      <w:proofErr w:type="spellStart"/>
      <w:r w:rsidRPr="00987104">
        <w:rPr>
          <w:rFonts w:ascii="Times New Roman" w:eastAsia="Times New Roman" w:hAnsi="Times New Roman" w:cs="Times New Roman"/>
          <w:color w:val="222222"/>
          <w:sz w:val="27"/>
          <w:szCs w:val="27"/>
          <w:lang w:eastAsia="ru-RU"/>
        </w:rPr>
        <w:t>спондилартроза</w:t>
      </w:r>
      <w:proofErr w:type="spellEnd"/>
      <w:r w:rsidRPr="00987104">
        <w:rPr>
          <w:rFonts w:ascii="Times New Roman" w:eastAsia="Times New Roman" w:hAnsi="Times New Roman" w:cs="Times New Roman"/>
          <w:color w:val="222222"/>
          <w:sz w:val="27"/>
          <w:szCs w:val="27"/>
          <w:lang w:eastAsia="ru-RU"/>
        </w:rPr>
        <w:t xml:space="preserve"> можно рассматривать:</w:t>
      </w:r>
    </w:p>
    <w:p w14:paraId="7F303563" w14:textId="77777777" w:rsidR="00987104" w:rsidRPr="00987104" w:rsidRDefault="00987104" w:rsidP="0098710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травмы позвоночника с подвывихом в суставах позвоночника;</w:t>
      </w:r>
    </w:p>
    <w:p w14:paraId="777D0DCC" w14:textId="77777777" w:rsidR="00987104" w:rsidRPr="00987104" w:rsidRDefault="00987104" w:rsidP="0098710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постоянные повышенные нагрузки на позвоночник, приводящие к неправильному распределению нагрузки на его отделы (сидячая работа, профессиональное занятие спортом, плоскостопие, работа с тяжестями);</w:t>
      </w:r>
    </w:p>
    <w:p w14:paraId="13874E9D" w14:textId="77777777" w:rsidR="00987104" w:rsidRPr="00987104" w:rsidRDefault="00987104" w:rsidP="0098710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врожденные аномалии позвоночника, нестабильность позвонков, </w:t>
      </w:r>
      <w:proofErr w:type="spellStart"/>
      <w:r w:rsidRPr="00987104">
        <w:rPr>
          <w:rFonts w:ascii="Times New Roman" w:eastAsia="Times New Roman" w:hAnsi="Times New Roman" w:cs="Times New Roman"/>
          <w:color w:val="222222"/>
          <w:sz w:val="27"/>
          <w:szCs w:val="27"/>
          <w:lang w:eastAsia="ru-RU"/>
        </w:rPr>
        <w:t>спондилолистез</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спондилолиз</w:t>
      </w:r>
      <w:proofErr w:type="spellEnd"/>
      <w:r w:rsidRPr="00987104">
        <w:rPr>
          <w:rFonts w:ascii="Times New Roman" w:eastAsia="Times New Roman" w:hAnsi="Times New Roman" w:cs="Times New Roman"/>
          <w:color w:val="222222"/>
          <w:sz w:val="27"/>
          <w:szCs w:val="27"/>
          <w:lang w:eastAsia="ru-RU"/>
        </w:rPr>
        <w:t>;</w:t>
      </w:r>
    </w:p>
    <w:p w14:paraId="48DF881E" w14:textId="77777777" w:rsidR="00987104" w:rsidRPr="00987104" w:rsidRDefault="00987104" w:rsidP="00987104">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дегенеративно-дистрофические изменения позвоночника.</w:t>
      </w:r>
    </w:p>
    <w:p w14:paraId="4275D1B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Дисфункция КПС выявляется у 15-30% пациентов с неспецифической болью в нижней части спины [11].</w:t>
      </w:r>
    </w:p>
    <w:p w14:paraId="3CFC66FA"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14:paraId="3A074F7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M19.8 - Другой уточненный артроз</w:t>
      </w:r>
    </w:p>
    <w:p w14:paraId="457FC55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M41.5 – Вторичный сколиоз</w:t>
      </w:r>
    </w:p>
    <w:p w14:paraId="51C1ACC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M42.1 - Остеохондроз позвоночника у взрослых</w:t>
      </w:r>
    </w:p>
    <w:p w14:paraId="0E0D83B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M42.9 - Остеохондроз позвоночника неуточненный</w:t>
      </w:r>
    </w:p>
    <w:p w14:paraId="3783CDC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M43.1 - </w:t>
      </w:r>
      <w:proofErr w:type="spellStart"/>
      <w:r w:rsidRPr="00987104">
        <w:rPr>
          <w:rFonts w:ascii="Times New Roman" w:eastAsia="Times New Roman" w:hAnsi="Times New Roman" w:cs="Times New Roman"/>
          <w:color w:val="222222"/>
          <w:sz w:val="27"/>
          <w:szCs w:val="27"/>
          <w:lang w:eastAsia="ru-RU"/>
        </w:rPr>
        <w:t>Спондилолистез</w:t>
      </w:r>
      <w:proofErr w:type="spellEnd"/>
    </w:p>
    <w:p w14:paraId="5679A57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M46.1 - </w:t>
      </w:r>
      <w:proofErr w:type="spellStart"/>
      <w:r w:rsidRPr="00987104">
        <w:rPr>
          <w:rFonts w:ascii="Times New Roman" w:eastAsia="Times New Roman" w:hAnsi="Times New Roman" w:cs="Times New Roman"/>
          <w:color w:val="222222"/>
          <w:sz w:val="27"/>
          <w:szCs w:val="27"/>
          <w:lang w:eastAsia="ru-RU"/>
        </w:rPr>
        <w:t>Сакроилеит</w:t>
      </w:r>
      <w:proofErr w:type="spellEnd"/>
      <w:r w:rsidRPr="00987104">
        <w:rPr>
          <w:rFonts w:ascii="Times New Roman" w:eastAsia="Times New Roman" w:hAnsi="Times New Roman" w:cs="Times New Roman"/>
          <w:color w:val="222222"/>
          <w:sz w:val="27"/>
          <w:szCs w:val="27"/>
          <w:lang w:eastAsia="ru-RU"/>
        </w:rPr>
        <w:t>, не классифицированный в других рубриках</w:t>
      </w:r>
    </w:p>
    <w:p w14:paraId="13CD376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M47.0 - Спондилез</w:t>
      </w:r>
    </w:p>
    <w:p w14:paraId="42D2F8E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M47.1 - Другие спондилезы с </w:t>
      </w:r>
      <w:proofErr w:type="spellStart"/>
      <w:r w:rsidRPr="00987104">
        <w:rPr>
          <w:rFonts w:ascii="Times New Roman" w:eastAsia="Times New Roman" w:hAnsi="Times New Roman" w:cs="Times New Roman"/>
          <w:color w:val="222222"/>
          <w:sz w:val="27"/>
          <w:szCs w:val="27"/>
          <w:lang w:eastAsia="ru-RU"/>
        </w:rPr>
        <w:t>миелопатией</w:t>
      </w:r>
      <w:proofErr w:type="spellEnd"/>
    </w:p>
    <w:p w14:paraId="32A2ABC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M47.2 - Другие спондилезы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p>
    <w:p w14:paraId="25A3C0B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M48.0 - Спинальный стеноз</w:t>
      </w:r>
    </w:p>
    <w:p w14:paraId="1623F4E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M50.0 - Поражение межпозвоночного диска шейного отдела с </w:t>
      </w:r>
      <w:proofErr w:type="spellStart"/>
      <w:r w:rsidRPr="00987104">
        <w:rPr>
          <w:rFonts w:ascii="Times New Roman" w:eastAsia="Times New Roman" w:hAnsi="Times New Roman" w:cs="Times New Roman"/>
          <w:color w:val="222222"/>
          <w:sz w:val="27"/>
          <w:szCs w:val="27"/>
          <w:lang w:eastAsia="ru-RU"/>
        </w:rPr>
        <w:t>миелопатией</w:t>
      </w:r>
      <w:proofErr w:type="spellEnd"/>
    </w:p>
    <w:p w14:paraId="7C77415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M50.1 - Поражение межпозвоночного диска шейного отдела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p>
    <w:p w14:paraId="0613B23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M50.3 - Другая дегенерация межпозвоночного диска шейного отдела</w:t>
      </w:r>
    </w:p>
    <w:p w14:paraId="3CA9374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M50.8 - Другие поражения межпозвоночного диска шейного отдела</w:t>
      </w:r>
    </w:p>
    <w:p w14:paraId="42BB9C2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M50.9 - Поражение межпозвоночного диска шейного отдела неуточненное</w:t>
      </w:r>
    </w:p>
    <w:p w14:paraId="3263595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M51.0 - Поражения межпозвоночных дисков поясничного и других отделов с </w:t>
      </w:r>
      <w:proofErr w:type="spellStart"/>
      <w:r w:rsidRPr="00987104">
        <w:rPr>
          <w:rFonts w:ascii="Times New Roman" w:eastAsia="Times New Roman" w:hAnsi="Times New Roman" w:cs="Times New Roman"/>
          <w:color w:val="222222"/>
          <w:sz w:val="27"/>
          <w:szCs w:val="27"/>
          <w:lang w:eastAsia="ru-RU"/>
        </w:rPr>
        <w:t>миелопатией</w:t>
      </w:r>
      <w:proofErr w:type="spellEnd"/>
    </w:p>
    <w:p w14:paraId="286652A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M51.1 - Поражения межпозвоночных дисков поясничного и других отделов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p>
    <w:p w14:paraId="787D2BB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M51.2 - Другое уточненное смещение межпозвоночного диска</w:t>
      </w:r>
    </w:p>
    <w:p w14:paraId="750369B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M51.3 - Другая уточненная дегенерации межпозвоночного диска</w:t>
      </w:r>
    </w:p>
    <w:p w14:paraId="1EFB881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M53.0 - Шейно-черепной синдром</w:t>
      </w:r>
    </w:p>
    <w:p w14:paraId="32A0C8E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M53.1 - Шейно-плечевой синдром</w:t>
      </w:r>
    </w:p>
    <w:p w14:paraId="5D47102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M53.2 - Спинальная нестабильность</w:t>
      </w:r>
    </w:p>
    <w:p w14:paraId="0A431BF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M54.2 - </w:t>
      </w:r>
      <w:proofErr w:type="spellStart"/>
      <w:r w:rsidRPr="00987104">
        <w:rPr>
          <w:rFonts w:ascii="Times New Roman" w:eastAsia="Times New Roman" w:hAnsi="Times New Roman" w:cs="Times New Roman"/>
          <w:color w:val="222222"/>
          <w:sz w:val="27"/>
          <w:szCs w:val="27"/>
          <w:lang w:eastAsia="ru-RU"/>
        </w:rPr>
        <w:t>Цервикалгия</w:t>
      </w:r>
      <w:proofErr w:type="spellEnd"/>
    </w:p>
    <w:p w14:paraId="4B94488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M54.3 - Ишиас</w:t>
      </w:r>
    </w:p>
    <w:p w14:paraId="12AFBB5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M54.4 - Люмбаго с ишиасом</w:t>
      </w:r>
    </w:p>
    <w:p w14:paraId="7AB3A17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M54.5 - Боль внизу спины</w:t>
      </w:r>
    </w:p>
    <w:p w14:paraId="58466BC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M54.6 - Боль в грудном отделе позвоночника</w:t>
      </w:r>
    </w:p>
    <w:p w14:paraId="20A0D25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M54.8 - Другая </w:t>
      </w:r>
      <w:proofErr w:type="spellStart"/>
      <w:r w:rsidRPr="00987104">
        <w:rPr>
          <w:rFonts w:ascii="Times New Roman" w:eastAsia="Times New Roman" w:hAnsi="Times New Roman" w:cs="Times New Roman"/>
          <w:color w:val="222222"/>
          <w:sz w:val="27"/>
          <w:szCs w:val="27"/>
          <w:lang w:eastAsia="ru-RU"/>
        </w:rPr>
        <w:t>дорсалгия</w:t>
      </w:r>
      <w:proofErr w:type="spellEnd"/>
    </w:p>
    <w:p w14:paraId="54B2E7F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M54.9 - </w:t>
      </w:r>
      <w:proofErr w:type="spellStart"/>
      <w:r w:rsidRPr="00987104">
        <w:rPr>
          <w:rFonts w:ascii="Times New Roman" w:eastAsia="Times New Roman" w:hAnsi="Times New Roman" w:cs="Times New Roman"/>
          <w:color w:val="222222"/>
          <w:sz w:val="27"/>
          <w:szCs w:val="27"/>
          <w:lang w:eastAsia="ru-RU"/>
        </w:rPr>
        <w:t>Дорсалгия</w:t>
      </w:r>
      <w:proofErr w:type="spellEnd"/>
      <w:r w:rsidRPr="00987104">
        <w:rPr>
          <w:rFonts w:ascii="Times New Roman" w:eastAsia="Times New Roman" w:hAnsi="Times New Roman" w:cs="Times New Roman"/>
          <w:color w:val="222222"/>
          <w:sz w:val="27"/>
          <w:szCs w:val="27"/>
          <w:lang w:eastAsia="ru-RU"/>
        </w:rPr>
        <w:t xml:space="preserve"> неуточненная</w:t>
      </w:r>
    </w:p>
    <w:p w14:paraId="6E78DE3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M96.4 - </w:t>
      </w:r>
      <w:proofErr w:type="spellStart"/>
      <w:r w:rsidRPr="00987104">
        <w:rPr>
          <w:rFonts w:ascii="Times New Roman" w:eastAsia="Times New Roman" w:hAnsi="Times New Roman" w:cs="Times New Roman"/>
          <w:color w:val="222222"/>
          <w:sz w:val="27"/>
          <w:szCs w:val="27"/>
          <w:lang w:eastAsia="ru-RU"/>
        </w:rPr>
        <w:t>Постхирургический</w:t>
      </w:r>
      <w:proofErr w:type="spellEnd"/>
      <w:r w:rsidRPr="00987104">
        <w:rPr>
          <w:rFonts w:ascii="Times New Roman" w:eastAsia="Times New Roman" w:hAnsi="Times New Roman" w:cs="Times New Roman"/>
          <w:color w:val="222222"/>
          <w:sz w:val="27"/>
          <w:szCs w:val="27"/>
          <w:lang w:eastAsia="ru-RU"/>
        </w:rPr>
        <w:t xml:space="preserve"> лордоз</w:t>
      </w:r>
    </w:p>
    <w:p w14:paraId="2DF0EF3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M96.8 - Другие поражения костно-мышечной системы после медицинских процедур</w:t>
      </w:r>
    </w:p>
    <w:p w14:paraId="0F16F7A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M96.9 - Поражение костно-мышечной системы после медицинских процедур неуточненное</w:t>
      </w:r>
    </w:p>
    <w:p w14:paraId="7F27FBF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M99.5 - Межпозвонковый дисковый стеноз </w:t>
      </w:r>
      <w:proofErr w:type="spellStart"/>
      <w:r w:rsidRPr="00987104">
        <w:rPr>
          <w:rFonts w:ascii="Times New Roman" w:eastAsia="Times New Roman" w:hAnsi="Times New Roman" w:cs="Times New Roman"/>
          <w:color w:val="222222"/>
          <w:sz w:val="27"/>
          <w:szCs w:val="27"/>
          <w:lang w:eastAsia="ru-RU"/>
        </w:rPr>
        <w:t>неврального</w:t>
      </w:r>
      <w:proofErr w:type="spellEnd"/>
      <w:r w:rsidRPr="00987104">
        <w:rPr>
          <w:rFonts w:ascii="Times New Roman" w:eastAsia="Times New Roman" w:hAnsi="Times New Roman" w:cs="Times New Roman"/>
          <w:color w:val="222222"/>
          <w:sz w:val="27"/>
          <w:szCs w:val="27"/>
          <w:lang w:eastAsia="ru-RU"/>
        </w:rPr>
        <w:t xml:space="preserve"> канала</w:t>
      </w:r>
    </w:p>
    <w:p w14:paraId="3BF9157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M99.6 - Костный и </w:t>
      </w:r>
      <w:proofErr w:type="spellStart"/>
      <w:r w:rsidRPr="00987104">
        <w:rPr>
          <w:rFonts w:ascii="Times New Roman" w:eastAsia="Times New Roman" w:hAnsi="Times New Roman" w:cs="Times New Roman"/>
          <w:color w:val="222222"/>
          <w:sz w:val="27"/>
          <w:szCs w:val="27"/>
          <w:lang w:eastAsia="ru-RU"/>
        </w:rPr>
        <w:t>подвывиховый</w:t>
      </w:r>
      <w:proofErr w:type="spellEnd"/>
      <w:r w:rsidRPr="00987104">
        <w:rPr>
          <w:rFonts w:ascii="Times New Roman" w:eastAsia="Times New Roman" w:hAnsi="Times New Roman" w:cs="Times New Roman"/>
          <w:color w:val="222222"/>
          <w:sz w:val="27"/>
          <w:szCs w:val="27"/>
          <w:lang w:eastAsia="ru-RU"/>
        </w:rPr>
        <w:t xml:space="preserve"> стеноз межпозвоночных отверстий</w:t>
      </w:r>
    </w:p>
    <w:p w14:paraId="5DB8F94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M99.7 - Соединительнотканный и дисковый стеноз межпозвоночных отверстий</w:t>
      </w:r>
    </w:p>
    <w:p w14:paraId="1C40E9F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S33.6 - Растяжение и перенапряжение </w:t>
      </w:r>
      <w:proofErr w:type="spellStart"/>
      <w:r w:rsidRPr="00987104">
        <w:rPr>
          <w:rFonts w:ascii="Times New Roman" w:eastAsia="Times New Roman" w:hAnsi="Times New Roman" w:cs="Times New Roman"/>
          <w:color w:val="222222"/>
          <w:sz w:val="27"/>
          <w:szCs w:val="27"/>
          <w:lang w:eastAsia="ru-RU"/>
        </w:rPr>
        <w:t>капсульно</w:t>
      </w:r>
      <w:proofErr w:type="spellEnd"/>
      <w:r w:rsidRPr="00987104">
        <w:rPr>
          <w:rFonts w:ascii="Times New Roman" w:eastAsia="Times New Roman" w:hAnsi="Times New Roman" w:cs="Times New Roman"/>
          <w:color w:val="222222"/>
          <w:sz w:val="27"/>
          <w:szCs w:val="27"/>
          <w:lang w:eastAsia="ru-RU"/>
        </w:rPr>
        <w:t>-связочного аппарата крестцово-подвздошного сустава                           </w:t>
      </w:r>
    </w:p>
    <w:p w14:paraId="015CB79F"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14:paraId="5CFD112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Клинико-патогенетическая </w:t>
      </w:r>
      <w:r w:rsidRPr="00987104">
        <w:rPr>
          <w:rFonts w:ascii="Times New Roman" w:eastAsia="Times New Roman" w:hAnsi="Times New Roman" w:cs="Times New Roman"/>
          <w:b/>
          <w:bCs/>
          <w:color w:val="222222"/>
          <w:sz w:val="27"/>
          <w:szCs w:val="27"/>
          <w:lang w:eastAsia="ru-RU"/>
        </w:rPr>
        <w:t xml:space="preserve">классификация А.И. </w:t>
      </w:r>
      <w:proofErr w:type="spellStart"/>
      <w:r w:rsidRPr="00987104">
        <w:rPr>
          <w:rFonts w:ascii="Times New Roman" w:eastAsia="Times New Roman" w:hAnsi="Times New Roman" w:cs="Times New Roman"/>
          <w:b/>
          <w:bCs/>
          <w:color w:val="222222"/>
          <w:sz w:val="27"/>
          <w:szCs w:val="27"/>
          <w:lang w:eastAsia="ru-RU"/>
        </w:rPr>
        <w:t>Осна</w:t>
      </w:r>
      <w:proofErr w:type="spellEnd"/>
      <w:r w:rsidRPr="00987104">
        <w:rPr>
          <w:rFonts w:ascii="Times New Roman" w:eastAsia="Times New Roman" w:hAnsi="Times New Roman" w:cs="Times New Roman"/>
          <w:color w:val="222222"/>
          <w:sz w:val="27"/>
          <w:szCs w:val="27"/>
          <w:lang w:eastAsia="ru-RU"/>
        </w:rPr>
        <w:t> отражает четыре последовательные стадии дегенеративно-дистрофического поражения [12]:</w:t>
      </w:r>
    </w:p>
    <w:p w14:paraId="7387B618" w14:textId="77777777" w:rsidR="00987104" w:rsidRPr="00987104" w:rsidRDefault="00987104" w:rsidP="00987104">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Стадия </w:t>
      </w:r>
      <w:proofErr w:type="spellStart"/>
      <w:r w:rsidRPr="00987104">
        <w:rPr>
          <w:rFonts w:ascii="Times New Roman" w:eastAsia="Times New Roman" w:hAnsi="Times New Roman" w:cs="Times New Roman"/>
          <w:color w:val="222222"/>
          <w:sz w:val="27"/>
          <w:szCs w:val="27"/>
          <w:lang w:eastAsia="ru-RU"/>
        </w:rPr>
        <w:t>внутридискового</w:t>
      </w:r>
      <w:proofErr w:type="spellEnd"/>
      <w:r w:rsidRPr="00987104">
        <w:rPr>
          <w:rFonts w:ascii="Times New Roman" w:eastAsia="Times New Roman" w:hAnsi="Times New Roman" w:cs="Times New Roman"/>
          <w:color w:val="222222"/>
          <w:sz w:val="27"/>
          <w:szCs w:val="27"/>
          <w:lang w:eastAsia="ru-RU"/>
        </w:rPr>
        <w:t xml:space="preserve"> патологического процесса («</w:t>
      </w:r>
      <w:proofErr w:type="spellStart"/>
      <w:r w:rsidRPr="00987104">
        <w:rPr>
          <w:rFonts w:ascii="Times New Roman" w:eastAsia="Times New Roman" w:hAnsi="Times New Roman" w:cs="Times New Roman"/>
          <w:color w:val="222222"/>
          <w:sz w:val="27"/>
          <w:szCs w:val="27"/>
          <w:lang w:eastAsia="ru-RU"/>
        </w:rPr>
        <w:t>хондроза</w:t>
      </w:r>
      <w:proofErr w:type="spellEnd"/>
      <w:r w:rsidRPr="00987104">
        <w:rPr>
          <w:rFonts w:ascii="Times New Roman" w:eastAsia="Times New Roman" w:hAnsi="Times New Roman" w:cs="Times New Roman"/>
          <w:color w:val="222222"/>
          <w:sz w:val="27"/>
          <w:szCs w:val="27"/>
          <w:lang w:eastAsia="ru-RU"/>
        </w:rPr>
        <w:t xml:space="preserve">»), создающая патологическую </w:t>
      </w:r>
      <w:proofErr w:type="spellStart"/>
      <w:r w:rsidRPr="00987104">
        <w:rPr>
          <w:rFonts w:ascii="Times New Roman" w:eastAsia="Times New Roman" w:hAnsi="Times New Roman" w:cs="Times New Roman"/>
          <w:color w:val="222222"/>
          <w:sz w:val="27"/>
          <w:szCs w:val="27"/>
          <w:lang w:eastAsia="ru-RU"/>
        </w:rPr>
        <w:t>импульсацию</w:t>
      </w:r>
      <w:proofErr w:type="spellEnd"/>
      <w:r w:rsidRPr="00987104">
        <w:rPr>
          <w:rFonts w:ascii="Times New Roman" w:eastAsia="Times New Roman" w:hAnsi="Times New Roman" w:cs="Times New Roman"/>
          <w:color w:val="222222"/>
          <w:sz w:val="27"/>
          <w:szCs w:val="27"/>
          <w:lang w:eastAsia="ru-RU"/>
        </w:rPr>
        <w:t xml:space="preserve"> из пораженного диска. В этот период происходит </w:t>
      </w:r>
      <w:proofErr w:type="spellStart"/>
      <w:r w:rsidRPr="00987104">
        <w:rPr>
          <w:rFonts w:ascii="Times New Roman" w:eastAsia="Times New Roman" w:hAnsi="Times New Roman" w:cs="Times New Roman"/>
          <w:color w:val="222222"/>
          <w:sz w:val="27"/>
          <w:szCs w:val="27"/>
          <w:lang w:eastAsia="ru-RU"/>
        </w:rPr>
        <w:t>внутридисковое</w:t>
      </w:r>
      <w:proofErr w:type="spellEnd"/>
      <w:r w:rsidRPr="00987104">
        <w:rPr>
          <w:rFonts w:ascii="Times New Roman" w:eastAsia="Times New Roman" w:hAnsi="Times New Roman" w:cs="Times New Roman"/>
          <w:color w:val="222222"/>
          <w:sz w:val="27"/>
          <w:szCs w:val="27"/>
          <w:lang w:eastAsia="ru-RU"/>
        </w:rPr>
        <w:t xml:space="preserve"> перемещение </w:t>
      </w:r>
      <w:proofErr w:type="spellStart"/>
      <w:r w:rsidRPr="00987104">
        <w:rPr>
          <w:rFonts w:ascii="Times New Roman" w:eastAsia="Times New Roman" w:hAnsi="Times New Roman" w:cs="Times New Roman"/>
          <w:color w:val="222222"/>
          <w:sz w:val="27"/>
          <w:szCs w:val="27"/>
          <w:lang w:eastAsia="ru-RU"/>
        </w:rPr>
        <w:t>пульпозного</w:t>
      </w:r>
      <w:proofErr w:type="spellEnd"/>
      <w:r w:rsidRPr="00987104">
        <w:rPr>
          <w:rFonts w:ascii="Times New Roman" w:eastAsia="Times New Roman" w:hAnsi="Times New Roman" w:cs="Times New Roman"/>
          <w:color w:val="222222"/>
          <w:sz w:val="27"/>
          <w:szCs w:val="27"/>
          <w:lang w:eastAsia="ru-RU"/>
        </w:rPr>
        <w:t xml:space="preserve"> ядра. Студенистое ядро через трещины в фиброзном кольце проникает в его богато иннервированные наружные волокна. В результате происходит раздражение нервных окончаний и развиваются болевые ощущения, формирующие рефлекторные синдромы дегенеративно-дистрофических изменений.</w:t>
      </w:r>
    </w:p>
    <w:p w14:paraId="3861B37A" w14:textId="77777777" w:rsidR="00987104" w:rsidRPr="00987104" w:rsidRDefault="00987104" w:rsidP="00987104">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Стадия нестабильности или утраты фиксационной способности пораженного диска, динамическое смещение вышележащего позвонка по отношению к нижележащему (в связи с растрескиванием не только </w:t>
      </w:r>
      <w:proofErr w:type="spellStart"/>
      <w:r w:rsidRPr="00987104">
        <w:rPr>
          <w:rFonts w:ascii="Times New Roman" w:eastAsia="Times New Roman" w:hAnsi="Times New Roman" w:cs="Times New Roman"/>
          <w:color w:val="222222"/>
          <w:sz w:val="27"/>
          <w:szCs w:val="27"/>
          <w:lang w:eastAsia="ru-RU"/>
        </w:rPr>
        <w:t>пульпозного</w:t>
      </w:r>
      <w:proofErr w:type="spellEnd"/>
      <w:r w:rsidRPr="00987104">
        <w:rPr>
          <w:rFonts w:ascii="Times New Roman" w:eastAsia="Times New Roman" w:hAnsi="Times New Roman" w:cs="Times New Roman"/>
          <w:color w:val="222222"/>
          <w:sz w:val="27"/>
          <w:szCs w:val="27"/>
          <w:lang w:eastAsia="ru-RU"/>
        </w:rPr>
        <w:t xml:space="preserve"> ядра, но и элементов фиброзного кольца). В этот период могут формироваться синдром нестабильности, рефлекторные и даже некоторые компрессионные синдромы.</w:t>
      </w:r>
    </w:p>
    <w:p w14:paraId="172F136F" w14:textId="77777777" w:rsidR="00987104" w:rsidRPr="00987104" w:rsidRDefault="00987104" w:rsidP="00987104">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Стадия формирования грыж межпозвонковых дисков в связи с нарушением целостности фиброзного кольца (</w:t>
      </w:r>
      <w:proofErr w:type="spellStart"/>
      <w:r w:rsidRPr="00987104">
        <w:rPr>
          <w:rFonts w:ascii="Times New Roman" w:eastAsia="Times New Roman" w:hAnsi="Times New Roman" w:cs="Times New Roman"/>
          <w:color w:val="222222"/>
          <w:sz w:val="27"/>
          <w:szCs w:val="27"/>
          <w:lang w:eastAsia="ru-RU"/>
        </w:rPr>
        <w:t>протрузии</w:t>
      </w:r>
      <w:proofErr w:type="spellEnd"/>
      <w:r w:rsidRPr="00987104">
        <w:rPr>
          <w:rFonts w:ascii="Times New Roman" w:eastAsia="Times New Roman" w:hAnsi="Times New Roman" w:cs="Times New Roman"/>
          <w:color w:val="222222"/>
          <w:sz w:val="27"/>
          <w:szCs w:val="27"/>
          <w:lang w:eastAsia="ru-RU"/>
        </w:rPr>
        <w:t xml:space="preserve"> или пролапса), которые могут сдавливать прилежащие сосудисто-нервные образования, в том числе корешок спинномозгового нерва.</w:t>
      </w:r>
    </w:p>
    <w:p w14:paraId="04094113" w14:textId="77777777" w:rsidR="00987104" w:rsidRPr="00987104" w:rsidRDefault="00987104" w:rsidP="00987104">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Стадия фиброза межпозвонкового диска и формирования краевых костно-хрящевых разрастаний тел позвонков является преимущественно </w:t>
      </w:r>
      <w:proofErr w:type="spellStart"/>
      <w:r w:rsidRPr="00987104">
        <w:rPr>
          <w:rFonts w:ascii="Times New Roman" w:eastAsia="Times New Roman" w:hAnsi="Times New Roman" w:cs="Times New Roman"/>
          <w:color w:val="222222"/>
          <w:sz w:val="27"/>
          <w:szCs w:val="27"/>
          <w:lang w:eastAsia="ru-RU"/>
        </w:rPr>
        <w:t>саногенной</w:t>
      </w:r>
      <w:proofErr w:type="spellEnd"/>
      <w:r w:rsidRPr="00987104">
        <w:rPr>
          <w:rFonts w:ascii="Times New Roman" w:eastAsia="Times New Roman" w:hAnsi="Times New Roman" w:cs="Times New Roman"/>
          <w:color w:val="222222"/>
          <w:sz w:val="27"/>
          <w:szCs w:val="27"/>
          <w:lang w:eastAsia="ru-RU"/>
        </w:rPr>
        <w:t>, т.к. возникают неподвижность, компенсаторное увеличение площади опоры позвонков на неполноценные диски. В ряде случаев эти костные разрастания, как и грыжи дисков, могут сдавливать прилежащие нервно-сосудистые образования.</w:t>
      </w:r>
    </w:p>
    <w:p w14:paraId="72122EC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Классификация L. </w:t>
      </w:r>
      <w:proofErr w:type="spellStart"/>
      <w:r w:rsidRPr="00987104">
        <w:rPr>
          <w:rFonts w:ascii="Times New Roman" w:eastAsia="Times New Roman" w:hAnsi="Times New Roman" w:cs="Times New Roman"/>
          <w:b/>
          <w:bCs/>
          <w:color w:val="222222"/>
          <w:sz w:val="27"/>
          <w:szCs w:val="27"/>
          <w:lang w:eastAsia="ru-RU"/>
        </w:rPr>
        <w:t>Armstrong</w:t>
      </w:r>
      <w:proofErr w:type="spellEnd"/>
      <w:r w:rsidRPr="00987104">
        <w:rPr>
          <w:rFonts w:ascii="Times New Roman" w:eastAsia="Times New Roman" w:hAnsi="Times New Roman" w:cs="Times New Roman"/>
          <w:color w:val="222222"/>
          <w:sz w:val="27"/>
          <w:szCs w:val="27"/>
          <w:lang w:eastAsia="ru-RU"/>
        </w:rPr>
        <w:t> (1952) также соотносит изменения в ПДС с клиническими проявлениями дегенеративно-дистрофических изменений позвоночника [1].</w:t>
      </w:r>
    </w:p>
    <w:p w14:paraId="3E99369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стадия. Начальные дистрофические изменения в студенистом ядре и задней части фиброзного кольца, которое набухает, выпячивается по направлению к позвоночному каналу, раздражая рецепторы задней продольной связки твердой мозговой оболочки; при этом появляются боли в спине.</w:t>
      </w:r>
    </w:p>
    <w:p w14:paraId="16D06F5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II стадия. Смещенное </w:t>
      </w:r>
      <w:proofErr w:type="spellStart"/>
      <w:r w:rsidRPr="00987104">
        <w:rPr>
          <w:rFonts w:ascii="Times New Roman" w:eastAsia="Times New Roman" w:hAnsi="Times New Roman" w:cs="Times New Roman"/>
          <w:color w:val="222222"/>
          <w:sz w:val="27"/>
          <w:szCs w:val="27"/>
          <w:lang w:eastAsia="ru-RU"/>
        </w:rPr>
        <w:t>пульпозное</w:t>
      </w:r>
      <w:proofErr w:type="spellEnd"/>
      <w:r w:rsidRPr="00987104">
        <w:rPr>
          <w:rFonts w:ascii="Times New Roman" w:eastAsia="Times New Roman" w:hAnsi="Times New Roman" w:cs="Times New Roman"/>
          <w:color w:val="222222"/>
          <w:sz w:val="27"/>
          <w:szCs w:val="27"/>
          <w:lang w:eastAsia="ru-RU"/>
        </w:rPr>
        <w:t xml:space="preserve"> ядро располагается в выпятившейся части фиброзного кольца, через дефект которого выпадает грыжа диска; клинически – появляются корешковые симптомы и, нередко, грубые </w:t>
      </w:r>
      <w:proofErr w:type="spellStart"/>
      <w:r w:rsidRPr="00987104">
        <w:rPr>
          <w:rFonts w:ascii="Times New Roman" w:eastAsia="Times New Roman" w:hAnsi="Times New Roman" w:cs="Times New Roman"/>
          <w:color w:val="222222"/>
          <w:sz w:val="27"/>
          <w:szCs w:val="27"/>
          <w:lang w:eastAsia="ru-RU"/>
        </w:rPr>
        <w:t>антальгические</w:t>
      </w:r>
      <w:proofErr w:type="spellEnd"/>
      <w:r w:rsidRPr="00987104">
        <w:rPr>
          <w:rFonts w:ascii="Times New Roman" w:eastAsia="Times New Roman" w:hAnsi="Times New Roman" w:cs="Times New Roman"/>
          <w:color w:val="222222"/>
          <w:sz w:val="27"/>
          <w:szCs w:val="27"/>
          <w:lang w:eastAsia="ru-RU"/>
        </w:rPr>
        <w:t xml:space="preserve"> компоненты </w:t>
      </w:r>
      <w:proofErr w:type="spellStart"/>
      <w:r w:rsidRPr="00987104">
        <w:rPr>
          <w:rFonts w:ascii="Times New Roman" w:eastAsia="Times New Roman" w:hAnsi="Times New Roman" w:cs="Times New Roman"/>
          <w:color w:val="222222"/>
          <w:sz w:val="27"/>
          <w:szCs w:val="27"/>
          <w:lang w:eastAsia="ru-RU"/>
        </w:rPr>
        <w:t>вертебрального</w:t>
      </w:r>
      <w:proofErr w:type="spellEnd"/>
      <w:r w:rsidRPr="00987104">
        <w:rPr>
          <w:rFonts w:ascii="Times New Roman" w:eastAsia="Times New Roman" w:hAnsi="Times New Roman" w:cs="Times New Roman"/>
          <w:color w:val="222222"/>
          <w:sz w:val="27"/>
          <w:szCs w:val="27"/>
          <w:lang w:eastAsia="ru-RU"/>
        </w:rPr>
        <w:t xml:space="preserve"> синдрома.</w:t>
      </w:r>
    </w:p>
    <w:p w14:paraId="554B20D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III стадия. Прогрессирует дегенерация </w:t>
      </w:r>
      <w:proofErr w:type="spellStart"/>
      <w:r w:rsidRPr="00987104">
        <w:rPr>
          <w:rFonts w:ascii="Times New Roman" w:eastAsia="Times New Roman" w:hAnsi="Times New Roman" w:cs="Times New Roman"/>
          <w:color w:val="222222"/>
          <w:sz w:val="27"/>
          <w:szCs w:val="27"/>
          <w:lang w:eastAsia="ru-RU"/>
        </w:rPr>
        <w:t>пролабированного</w:t>
      </w:r>
      <w:proofErr w:type="spellEnd"/>
      <w:r w:rsidRPr="00987104">
        <w:rPr>
          <w:rFonts w:ascii="Times New Roman" w:eastAsia="Times New Roman" w:hAnsi="Times New Roman" w:cs="Times New Roman"/>
          <w:color w:val="222222"/>
          <w:sz w:val="27"/>
          <w:szCs w:val="27"/>
          <w:lang w:eastAsia="ru-RU"/>
        </w:rPr>
        <w:t xml:space="preserve"> диска, как </w:t>
      </w:r>
      <w:proofErr w:type="spellStart"/>
      <w:r w:rsidRPr="00987104">
        <w:rPr>
          <w:rFonts w:ascii="Times New Roman" w:eastAsia="Times New Roman" w:hAnsi="Times New Roman" w:cs="Times New Roman"/>
          <w:color w:val="222222"/>
          <w:sz w:val="27"/>
          <w:szCs w:val="27"/>
          <w:lang w:eastAsia="ru-RU"/>
        </w:rPr>
        <w:t>подсвязочно</w:t>
      </w:r>
      <w:proofErr w:type="spellEnd"/>
      <w:r w:rsidRPr="00987104">
        <w:rPr>
          <w:rFonts w:ascii="Times New Roman" w:eastAsia="Times New Roman" w:hAnsi="Times New Roman" w:cs="Times New Roman"/>
          <w:color w:val="222222"/>
          <w:sz w:val="27"/>
          <w:szCs w:val="27"/>
          <w:lang w:eastAsia="ru-RU"/>
        </w:rPr>
        <w:t>, так и в эпидуральном пространстве за пределами перфорированной задней продольной связки. Начинается рассасывание или обызвествление частей диска, его фиброз. В области разрыва задней продольной связки могут образоваться костные разрастания («остеофиты»). Выпадение секвестров часто вызывает рубцово-спаечный асептический эпидурит. Непосредственное давление на корешок уменьшается, течение болезни приобретает хронический характер.</w:t>
      </w:r>
    </w:p>
    <w:p w14:paraId="3E37843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Классификация дегенеративных изменений межпозвонкового диска по </w:t>
      </w:r>
      <w:proofErr w:type="spellStart"/>
      <w:r w:rsidRPr="00987104">
        <w:rPr>
          <w:rFonts w:ascii="Times New Roman" w:eastAsia="Times New Roman" w:hAnsi="Times New Roman" w:cs="Times New Roman"/>
          <w:b/>
          <w:bCs/>
          <w:color w:val="222222"/>
          <w:sz w:val="27"/>
          <w:szCs w:val="27"/>
          <w:lang w:eastAsia="ru-RU"/>
        </w:rPr>
        <w:t>Pfirrmann</w:t>
      </w:r>
      <w:proofErr w:type="spellEnd"/>
      <w:r w:rsidRPr="00987104">
        <w:rPr>
          <w:rFonts w:ascii="Times New Roman" w:eastAsia="Times New Roman" w:hAnsi="Times New Roman" w:cs="Times New Roman"/>
          <w:b/>
          <w:bCs/>
          <w:color w:val="222222"/>
          <w:sz w:val="27"/>
          <w:szCs w:val="27"/>
          <w:lang w:eastAsia="ru-RU"/>
        </w:rPr>
        <w:t xml:space="preserve"> C.W. с </w:t>
      </w:r>
      <w:proofErr w:type="spellStart"/>
      <w:r w:rsidRPr="00987104">
        <w:rPr>
          <w:rFonts w:ascii="Times New Roman" w:eastAsia="Times New Roman" w:hAnsi="Times New Roman" w:cs="Times New Roman"/>
          <w:b/>
          <w:bCs/>
          <w:color w:val="222222"/>
          <w:sz w:val="27"/>
          <w:szCs w:val="27"/>
          <w:lang w:eastAsia="ru-RU"/>
        </w:rPr>
        <w:t>соавт</w:t>
      </w:r>
      <w:proofErr w:type="spellEnd"/>
      <w:r w:rsidRPr="00987104">
        <w:rPr>
          <w:rFonts w:ascii="Times New Roman" w:eastAsia="Times New Roman" w:hAnsi="Times New Roman" w:cs="Times New Roman"/>
          <w:b/>
          <w:bCs/>
          <w:color w:val="222222"/>
          <w:sz w:val="27"/>
          <w:szCs w:val="27"/>
          <w:lang w:eastAsia="ru-RU"/>
        </w:rPr>
        <w:t>. (2001) </w:t>
      </w:r>
      <w:r w:rsidRPr="00987104">
        <w:rPr>
          <w:rFonts w:ascii="Times New Roman" w:eastAsia="Times New Roman" w:hAnsi="Times New Roman" w:cs="Times New Roman"/>
          <w:color w:val="222222"/>
          <w:sz w:val="27"/>
          <w:szCs w:val="27"/>
          <w:lang w:eastAsia="ru-RU"/>
        </w:rPr>
        <w:t>[13]</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Стадия дегенерации межпозвонкового диска оценивается на Т2-взешенном изображении МРТ сканов</w:t>
      </w:r>
      <w:r w:rsidRPr="00987104">
        <w:rPr>
          <w:rFonts w:ascii="Times New Roman" w:eastAsia="Times New Roman" w:hAnsi="Times New Roman" w:cs="Times New Roman"/>
          <w:b/>
          <w:bCs/>
          <w:color w:val="222222"/>
          <w:sz w:val="27"/>
          <w:szCs w:val="27"/>
          <w:lang w:eastAsia="ru-RU"/>
        </w:rPr>
        <w:t> (табл. 1)</w:t>
      </w:r>
    </w:p>
    <w:p w14:paraId="72D8F17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Таблица 1. Классификация дегенеративных изменений межпозвонкового диска по </w:t>
      </w:r>
      <w:proofErr w:type="spellStart"/>
      <w:r w:rsidRPr="00987104">
        <w:rPr>
          <w:rFonts w:ascii="Times New Roman" w:eastAsia="Times New Roman" w:hAnsi="Times New Roman" w:cs="Times New Roman"/>
          <w:color w:val="222222"/>
          <w:sz w:val="27"/>
          <w:szCs w:val="27"/>
          <w:lang w:eastAsia="ru-RU"/>
        </w:rPr>
        <w:t>Pfirrmann</w:t>
      </w:r>
      <w:proofErr w:type="spellEnd"/>
      <w:r w:rsidRPr="00987104">
        <w:rPr>
          <w:rFonts w:ascii="Times New Roman" w:eastAsia="Times New Roman" w:hAnsi="Times New Roman" w:cs="Times New Roman"/>
          <w:color w:val="222222"/>
          <w:sz w:val="27"/>
          <w:szCs w:val="27"/>
          <w:lang w:eastAsia="ru-RU"/>
        </w:rPr>
        <w:t xml:space="preserve"> с </w:t>
      </w:r>
      <w:proofErr w:type="spellStart"/>
      <w:r w:rsidRPr="00987104">
        <w:rPr>
          <w:rFonts w:ascii="Times New Roman" w:eastAsia="Times New Roman" w:hAnsi="Times New Roman" w:cs="Times New Roman"/>
          <w:color w:val="222222"/>
          <w:sz w:val="27"/>
          <w:szCs w:val="27"/>
          <w:lang w:eastAsia="ru-RU"/>
        </w:rPr>
        <w:t>соавт</w:t>
      </w:r>
      <w:proofErr w:type="spellEnd"/>
      <w:r w:rsidRPr="00987104">
        <w:rPr>
          <w:rFonts w:ascii="Times New Roman" w:eastAsia="Times New Roman" w:hAnsi="Times New Roman" w:cs="Times New Roman"/>
          <w:color w:val="222222"/>
          <w:sz w:val="27"/>
          <w:szCs w:val="27"/>
          <w:lang w:eastAsia="ru-RU"/>
        </w:rPr>
        <w:t>. (2001).</w:t>
      </w:r>
    </w:p>
    <w:tbl>
      <w:tblPr>
        <w:tblW w:w="8781" w:type="dxa"/>
        <w:tblLayout w:type="fixed"/>
        <w:tblCellMar>
          <w:left w:w="0" w:type="dxa"/>
          <w:right w:w="0" w:type="dxa"/>
        </w:tblCellMar>
        <w:tblLook w:val="04A0" w:firstRow="1" w:lastRow="0" w:firstColumn="1" w:lastColumn="0" w:noHBand="0" w:noVBand="1"/>
      </w:tblPr>
      <w:tblGrid>
        <w:gridCol w:w="701"/>
        <w:gridCol w:w="1843"/>
        <w:gridCol w:w="1843"/>
        <w:gridCol w:w="2268"/>
        <w:gridCol w:w="2126"/>
      </w:tblGrid>
      <w:tr w:rsidR="00987104" w:rsidRPr="009626A5" w14:paraId="0AB52068" w14:textId="77777777" w:rsidTr="009626A5">
        <w:trPr>
          <w:tblHeader/>
        </w:trPr>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07B49C95" w14:textId="77777777" w:rsidR="00987104" w:rsidRPr="009626A5" w:rsidRDefault="00987104" w:rsidP="00987104">
            <w:pPr>
              <w:spacing w:after="0" w:line="240" w:lineRule="atLeast"/>
              <w:jc w:val="both"/>
              <w:rPr>
                <w:rFonts w:ascii="Verdana" w:eastAsia="Times New Roman" w:hAnsi="Verdana" w:cs="Times New Roman"/>
                <w:b/>
                <w:bCs/>
                <w:sz w:val="20"/>
                <w:szCs w:val="20"/>
                <w:lang w:eastAsia="ru-RU"/>
              </w:rPr>
            </w:pPr>
            <w:r w:rsidRPr="009626A5">
              <w:rPr>
                <w:rFonts w:ascii="Verdana" w:eastAsia="Times New Roman" w:hAnsi="Verdana" w:cs="Times New Roman"/>
                <w:b/>
                <w:bCs/>
                <w:sz w:val="20"/>
                <w:szCs w:val="20"/>
                <w:lang w:eastAsia="ru-RU"/>
              </w:rPr>
              <w:lastRenderedPageBreak/>
              <w:t>Стадия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36E7A9B7" w14:textId="77777777" w:rsidR="00987104" w:rsidRPr="009626A5" w:rsidRDefault="00987104" w:rsidP="00987104">
            <w:pPr>
              <w:spacing w:after="0" w:line="240" w:lineRule="atLeast"/>
              <w:jc w:val="both"/>
              <w:rPr>
                <w:rFonts w:ascii="Verdana" w:eastAsia="Times New Roman" w:hAnsi="Verdana" w:cs="Times New Roman"/>
                <w:b/>
                <w:bCs/>
                <w:sz w:val="20"/>
                <w:szCs w:val="20"/>
                <w:lang w:eastAsia="ru-RU"/>
              </w:rPr>
            </w:pPr>
            <w:r w:rsidRPr="009626A5">
              <w:rPr>
                <w:rFonts w:ascii="Verdana" w:eastAsia="Times New Roman" w:hAnsi="Verdana" w:cs="Times New Roman"/>
                <w:b/>
                <w:bCs/>
                <w:sz w:val="20"/>
                <w:szCs w:val="20"/>
                <w:lang w:eastAsia="ru-RU"/>
              </w:rPr>
              <w:t>Структура межпозвонкового диска</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7066A40C" w14:textId="77777777" w:rsidR="00987104" w:rsidRPr="009626A5" w:rsidRDefault="00987104" w:rsidP="00987104">
            <w:pPr>
              <w:spacing w:after="0" w:line="240" w:lineRule="atLeast"/>
              <w:jc w:val="both"/>
              <w:rPr>
                <w:rFonts w:ascii="Verdana" w:eastAsia="Times New Roman" w:hAnsi="Verdana" w:cs="Times New Roman"/>
                <w:b/>
                <w:bCs/>
                <w:sz w:val="20"/>
                <w:szCs w:val="20"/>
                <w:lang w:eastAsia="ru-RU"/>
              </w:rPr>
            </w:pPr>
            <w:r w:rsidRPr="009626A5">
              <w:rPr>
                <w:rFonts w:ascii="Verdana" w:eastAsia="Times New Roman" w:hAnsi="Verdana" w:cs="Times New Roman"/>
                <w:b/>
                <w:bCs/>
                <w:sz w:val="20"/>
                <w:szCs w:val="20"/>
                <w:lang w:eastAsia="ru-RU"/>
              </w:rPr>
              <w:t>Интенсивность сигнала</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2CB06702" w14:textId="77777777" w:rsidR="00987104" w:rsidRPr="009626A5" w:rsidRDefault="00987104" w:rsidP="00987104">
            <w:pPr>
              <w:spacing w:after="0" w:line="240" w:lineRule="atLeast"/>
              <w:jc w:val="both"/>
              <w:rPr>
                <w:rFonts w:ascii="Verdana" w:eastAsia="Times New Roman" w:hAnsi="Verdana" w:cs="Times New Roman"/>
                <w:b/>
                <w:bCs/>
                <w:sz w:val="20"/>
                <w:szCs w:val="20"/>
                <w:lang w:eastAsia="ru-RU"/>
              </w:rPr>
            </w:pPr>
            <w:r w:rsidRPr="009626A5">
              <w:rPr>
                <w:rFonts w:ascii="Verdana" w:eastAsia="Times New Roman" w:hAnsi="Verdana" w:cs="Times New Roman"/>
                <w:b/>
                <w:bCs/>
                <w:sz w:val="20"/>
                <w:szCs w:val="20"/>
                <w:lang w:eastAsia="ru-RU"/>
              </w:rPr>
              <w:t xml:space="preserve">Четкость разделения фиброзного кольца и </w:t>
            </w:r>
            <w:proofErr w:type="spellStart"/>
            <w:r w:rsidRPr="009626A5">
              <w:rPr>
                <w:rFonts w:ascii="Verdana" w:eastAsia="Times New Roman" w:hAnsi="Verdana" w:cs="Times New Roman"/>
                <w:b/>
                <w:bCs/>
                <w:sz w:val="20"/>
                <w:szCs w:val="20"/>
                <w:lang w:eastAsia="ru-RU"/>
              </w:rPr>
              <w:t>пульпозного</w:t>
            </w:r>
            <w:proofErr w:type="spellEnd"/>
            <w:r w:rsidRPr="009626A5">
              <w:rPr>
                <w:rFonts w:ascii="Verdana" w:eastAsia="Times New Roman" w:hAnsi="Verdana" w:cs="Times New Roman"/>
                <w:b/>
                <w:bCs/>
                <w:sz w:val="20"/>
                <w:szCs w:val="20"/>
                <w:lang w:eastAsia="ru-RU"/>
              </w:rPr>
              <w:t xml:space="preserve"> ядра</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066C7AF1" w14:textId="77777777" w:rsidR="00987104" w:rsidRPr="009626A5" w:rsidRDefault="00987104" w:rsidP="00987104">
            <w:pPr>
              <w:spacing w:after="0" w:line="240" w:lineRule="atLeast"/>
              <w:jc w:val="both"/>
              <w:rPr>
                <w:rFonts w:ascii="Verdana" w:eastAsia="Times New Roman" w:hAnsi="Verdana" w:cs="Times New Roman"/>
                <w:b/>
                <w:bCs/>
                <w:sz w:val="20"/>
                <w:szCs w:val="20"/>
                <w:lang w:eastAsia="ru-RU"/>
              </w:rPr>
            </w:pPr>
            <w:r w:rsidRPr="009626A5">
              <w:rPr>
                <w:rFonts w:ascii="Verdana" w:eastAsia="Times New Roman" w:hAnsi="Verdana" w:cs="Times New Roman"/>
                <w:b/>
                <w:bCs/>
                <w:sz w:val="20"/>
                <w:szCs w:val="20"/>
                <w:lang w:eastAsia="ru-RU"/>
              </w:rPr>
              <w:t>Высота межпозвонкового диска</w:t>
            </w:r>
          </w:p>
        </w:tc>
      </w:tr>
      <w:tr w:rsidR="00987104" w:rsidRPr="009626A5" w14:paraId="56C5DE86" w14:textId="77777777" w:rsidTr="009626A5">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1A8F9BD"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I</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A81BE33"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гомогенная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E6A6BA4"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proofErr w:type="spellStart"/>
            <w:r w:rsidRPr="009626A5">
              <w:rPr>
                <w:rFonts w:ascii="Verdana" w:eastAsia="Times New Roman" w:hAnsi="Verdana" w:cs="Times New Roman"/>
                <w:sz w:val="20"/>
                <w:szCs w:val="20"/>
                <w:lang w:eastAsia="ru-RU"/>
              </w:rPr>
              <w:t>гиперинтенсивный</w:t>
            </w:r>
            <w:proofErr w:type="spellEnd"/>
            <w:r w:rsidRPr="009626A5">
              <w:rPr>
                <w:rFonts w:ascii="Verdana" w:eastAsia="Times New Roman" w:hAnsi="Verdana" w:cs="Times New Roman"/>
                <w:sz w:val="20"/>
                <w:szCs w:val="20"/>
                <w:lang w:eastAsia="ru-RU"/>
              </w:rPr>
              <w:t xml:space="preserve"> (белый)</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3B0467F"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четкая граница</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C8D60C2"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нормальная</w:t>
            </w:r>
          </w:p>
        </w:tc>
      </w:tr>
      <w:tr w:rsidR="00987104" w:rsidRPr="009626A5" w14:paraId="795257E7" w14:textId="77777777" w:rsidTr="009626A5">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FF691D1"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II</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14508A5"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негомогенная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0697663"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proofErr w:type="spellStart"/>
            <w:r w:rsidRPr="009626A5">
              <w:rPr>
                <w:rFonts w:ascii="Verdana" w:eastAsia="Times New Roman" w:hAnsi="Verdana" w:cs="Times New Roman"/>
                <w:sz w:val="20"/>
                <w:szCs w:val="20"/>
                <w:lang w:eastAsia="ru-RU"/>
              </w:rPr>
              <w:t>гиперинтенсивный</w:t>
            </w:r>
            <w:proofErr w:type="spellEnd"/>
            <w:r w:rsidRPr="009626A5">
              <w:rPr>
                <w:rFonts w:ascii="Verdana" w:eastAsia="Times New Roman" w:hAnsi="Verdana" w:cs="Times New Roman"/>
                <w:sz w:val="20"/>
                <w:szCs w:val="20"/>
                <w:lang w:eastAsia="ru-RU"/>
              </w:rPr>
              <w:t xml:space="preserve"> (белый)</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8EF82A4"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четкая граница</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7739CC8"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нормальная</w:t>
            </w:r>
          </w:p>
        </w:tc>
      </w:tr>
      <w:tr w:rsidR="00987104" w:rsidRPr="009626A5" w14:paraId="66F852D7" w14:textId="77777777" w:rsidTr="009626A5">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7034269"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III</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3179BFA"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негомогенная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BC77387"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промежуточный (серый)</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DA7D43D"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нечеткая</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A8622F7"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нормальная или слегка уменьшенная</w:t>
            </w:r>
          </w:p>
        </w:tc>
      </w:tr>
      <w:tr w:rsidR="00987104" w:rsidRPr="009626A5" w14:paraId="1F924DBA" w14:textId="77777777" w:rsidTr="009626A5">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F8EFEA2"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IV</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BCB88B6"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негомогенная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A486B43"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промежуточный (серый)</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747A535"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отсутствует граница</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299C11D"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нормальная или умеренно уменьшенная</w:t>
            </w:r>
          </w:p>
        </w:tc>
      </w:tr>
      <w:tr w:rsidR="00987104" w:rsidRPr="009626A5" w14:paraId="4AB24539" w14:textId="77777777" w:rsidTr="009626A5">
        <w:tc>
          <w:tcPr>
            <w:tcW w:w="701"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ABCAA64"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V</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2E1A5A8"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негомогенная</w:t>
            </w:r>
          </w:p>
        </w:tc>
        <w:tc>
          <w:tcPr>
            <w:tcW w:w="184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59CE403"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proofErr w:type="spellStart"/>
            <w:r w:rsidRPr="009626A5">
              <w:rPr>
                <w:rFonts w:ascii="Verdana" w:eastAsia="Times New Roman" w:hAnsi="Verdana" w:cs="Times New Roman"/>
                <w:sz w:val="20"/>
                <w:szCs w:val="20"/>
                <w:lang w:eastAsia="ru-RU"/>
              </w:rPr>
              <w:t>гипоинтенсивный</w:t>
            </w:r>
            <w:proofErr w:type="spellEnd"/>
            <w:r w:rsidRPr="009626A5">
              <w:rPr>
                <w:rFonts w:ascii="Verdana" w:eastAsia="Times New Roman" w:hAnsi="Verdana" w:cs="Times New Roman"/>
                <w:sz w:val="20"/>
                <w:szCs w:val="20"/>
                <w:lang w:eastAsia="ru-RU"/>
              </w:rPr>
              <w:t xml:space="preserve"> (черный)</w:t>
            </w:r>
          </w:p>
        </w:tc>
        <w:tc>
          <w:tcPr>
            <w:tcW w:w="226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EE439F4"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отсутствует граница</w:t>
            </w:r>
          </w:p>
        </w:tc>
        <w:tc>
          <w:tcPr>
            <w:tcW w:w="212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49030F1" w14:textId="77777777" w:rsidR="00987104" w:rsidRPr="009626A5" w:rsidRDefault="00987104" w:rsidP="00987104">
            <w:pPr>
              <w:spacing w:after="0" w:line="240" w:lineRule="atLeast"/>
              <w:jc w:val="both"/>
              <w:rPr>
                <w:rFonts w:ascii="Verdana" w:eastAsia="Times New Roman" w:hAnsi="Verdana" w:cs="Times New Roman"/>
                <w:sz w:val="20"/>
                <w:szCs w:val="20"/>
                <w:lang w:eastAsia="ru-RU"/>
              </w:rPr>
            </w:pPr>
            <w:r w:rsidRPr="009626A5">
              <w:rPr>
                <w:rFonts w:ascii="Verdana" w:eastAsia="Times New Roman" w:hAnsi="Verdana" w:cs="Times New Roman"/>
                <w:sz w:val="20"/>
                <w:szCs w:val="20"/>
                <w:lang w:eastAsia="ru-RU"/>
              </w:rPr>
              <w:t>резко снижена</w:t>
            </w:r>
            <w:r w:rsidRPr="009626A5">
              <w:rPr>
                <w:rFonts w:ascii="Verdana" w:eastAsia="Times New Roman" w:hAnsi="Verdana" w:cs="Times New Roman"/>
                <w:b/>
                <w:bCs/>
                <w:sz w:val="20"/>
                <w:szCs w:val="20"/>
                <w:lang w:eastAsia="ru-RU"/>
              </w:rPr>
              <w:t> </w:t>
            </w:r>
          </w:p>
        </w:tc>
      </w:tr>
    </w:tbl>
    <w:p w14:paraId="341673F9"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1.5.1 Классификация грыж межпозвонковых дисков</w:t>
      </w:r>
    </w:p>
    <w:p w14:paraId="5C6BF03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Классификация Северо-Американской Ассоциации Вертебрологов (2014 г) [14]:</w:t>
      </w:r>
    </w:p>
    <w:p w14:paraId="33EC8418" w14:textId="77777777" w:rsidR="00987104" w:rsidRPr="00987104" w:rsidRDefault="00987104" w:rsidP="00987104">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протрузия</w:t>
      </w:r>
      <w:proofErr w:type="spellEnd"/>
      <w:r w:rsidRPr="00987104">
        <w:rPr>
          <w:rFonts w:ascii="Times New Roman" w:eastAsia="Times New Roman" w:hAnsi="Times New Roman" w:cs="Times New Roman"/>
          <w:color w:val="222222"/>
          <w:sz w:val="27"/>
          <w:szCs w:val="27"/>
          <w:lang w:eastAsia="ru-RU"/>
        </w:rPr>
        <w:t xml:space="preserve"> - выстояние ткани диска за пределы лимба тел позвонков, при котором основание грыжевого выпячивания больше продольного размера выпячивания;</w:t>
      </w:r>
    </w:p>
    <w:p w14:paraId="13945314" w14:textId="77777777" w:rsidR="00987104" w:rsidRPr="00987104" w:rsidRDefault="00987104" w:rsidP="00987104">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экструзия - выстояние ткани диска за пределы лимба тел позвонков, при котором основание грыжевого выпячивания меньше продольного размера выпячивания;</w:t>
      </w:r>
    </w:p>
    <w:p w14:paraId="3C43EF3F" w14:textId="77777777" w:rsidR="00987104" w:rsidRPr="00987104" w:rsidRDefault="00987104" w:rsidP="00987104">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секвестр - полное отделение от диска сместившегося фрагмента.</w:t>
      </w:r>
    </w:p>
    <w:p w14:paraId="153E1A9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Возможно дополнительное классифицирование грыжи межпозвонковых дисков для уточнения ее локализации, смещения, плотности и т.д.</w:t>
      </w:r>
    </w:p>
    <w:p w14:paraId="0A8E7FAD"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1.5.2 Классификации стеноза позвоночного канала</w:t>
      </w:r>
    </w:p>
    <w:p w14:paraId="17C4D68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Классификация H. </w:t>
      </w:r>
      <w:proofErr w:type="spellStart"/>
      <w:r w:rsidRPr="00987104">
        <w:rPr>
          <w:rFonts w:ascii="Times New Roman" w:eastAsia="Times New Roman" w:hAnsi="Times New Roman" w:cs="Times New Roman"/>
          <w:b/>
          <w:bCs/>
          <w:color w:val="222222"/>
          <w:sz w:val="27"/>
          <w:szCs w:val="27"/>
          <w:lang w:eastAsia="ru-RU"/>
        </w:rPr>
        <w:t>Verbiest</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[15]</w:t>
      </w:r>
    </w:p>
    <w:p w14:paraId="7565F7B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По этиологии: врожденный и стеноз развития</w:t>
      </w:r>
    </w:p>
    <w:p w14:paraId="63DD140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II. а. Чистый абсолютный стеноз (сагиттальный диаметр ПК равен 10мм и менее)</w:t>
      </w:r>
    </w:p>
    <w:p w14:paraId="3357183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b. Чистый относительный стеноз (сагиттальный диаметр ПК 10-12мм)</w:t>
      </w:r>
    </w:p>
    <w:p w14:paraId="2F4868C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c. Смешанный стеноз</w:t>
      </w:r>
    </w:p>
    <w:p w14:paraId="07E90EC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1) </w:t>
      </w:r>
      <w:proofErr w:type="spellStart"/>
      <w:r w:rsidRPr="00987104">
        <w:rPr>
          <w:rFonts w:ascii="Times New Roman" w:eastAsia="Times New Roman" w:hAnsi="Times New Roman" w:cs="Times New Roman"/>
          <w:color w:val="222222"/>
          <w:sz w:val="27"/>
          <w:szCs w:val="27"/>
          <w:lang w:eastAsia="ru-RU"/>
        </w:rPr>
        <w:t>Cтеноз</w:t>
      </w:r>
      <w:proofErr w:type="spellEnd"/>
      <w:r w:rsidRPr="00987104">
        <w:rPr>
          <w:rFonts w:ascii="Times New Roman" w:eastAsia="Times New Roman" w:hAnsi="Times New Roman" w:cs="Times New Roman"/>
          <w:color w:val="222222"/>
          <w:sz w:val="27"/>
          <w:szCs w:val="27"/>
          <w:lang w:eastAsia="ru-RU"/>
        </w:rPr>
        <w:t xml:space="preserve"> производимый костными стенками позвоночного канала:</w:t>
      </w:r>
    </w:p>
    <w:p w14:paraId="12E9031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A. врожденный стеноз</w:t>
      </w:r>
    </w:p>
    <w:p w14:paraId="102893E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B. стеноз развития в результате врожденных ошибок роста</w:t>
      </w:r>
    </w:p>
    <w:p w14:paraId="7FBEB2C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C. идиопатический стеноз развития</w:t>
      </w:r>
    </w:p>
    <w:p w14:paraId="51DD361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D. приобретенный стеноз</w:t>
      </w:r>
    </w:p>
    <w:p w14:paraId="2E6FDF7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E. рецидивирующий стеноз</w:t>
      </w:r>
    </w:p>
    <w:p w14:paraId="14DC1E3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2) </w:t>
      </w:r>
      <w:proofErr w:type="spellStart"/>
      <w:r w:rsidRPr="00987104">
        <w:rPr>
          <w:rFonts w:ascii="Times New Roman" w:eastAsia="Times New Roman" w:hAnsi="Times New Roman" w:cs="Times New Roman"/>
          <w:color w:val="222222"/>
          <w:sz w:val="27"/>
          <w:szCs w:val="27"/>
          <w:lang w:eastAsia="ru-RU"/>
        </w:rPr>
        <w:t>Cтеноз</w:t>
      </w:r>
      <w:proofErr w:type="spellEnd"/>
      <w:r w:rsidRPr="00987104">
        <w:rPr>
          <w:rFonts w:ascii="Times New Roman" w:eastAsia="Times New Roman" w:hAnsi="Times New Roman" w:cs="Times New Roman"/>
          <w:color w:val="222222"/>
          <w:sz w:val="27"/>
          <w:szCs w:val="27"/>
          <w:lang w:eastAsia="ru-RU"/>
        </w:rPr>
        <w:t xml:space="preserve">, производимый </w:t>
      </w:r>
      <w:proofErr w:type="spellStart"/>
      <w:r w:rsidRPr="00987104">
        <w:rPr>
          <w:rFonts w:ascii="Times New Roman" w:eastAsia="Times New Roman" w:hAnsi="Times New Roman" w:cs="Times New Roman"/>
          <w:color w:val="222222"/>
          <w:sz w:val="27"/>
          <w:szCs w:val="27"/>
          <w:lang w:eastAsia="ru-RU"/>
        </w:rPr>
        <w:t>некостными</w:t>
      </w:r>
      <w:proofErr w:type="spellEnd"/>
      <w:r w:rsidRPr="00987104">
        <w:rPr>
          <w:rFonts w:ascii="Times New Roman" w:eastAsia="Times New Roman" w:hAnsi="Times New Roman" w:cs="Times New Roman"/>
          <w:color w:val="222222"/>
          <w:sz w:val="27"/>
          <w:szCs w:val="27"/>
          <w:lang w:eastAsia="ru-RU"/>
        </w:rPr>
        <w:t xml:space="preserve"> компонентами стенок позвоночного канала:</w:t>
      </w:r>
    </w:p>
    <w:p w14:paraId="5B80CD5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A. Гипертрофия с (или без) кальцификацией задней продольной или желтой связки, или их обеих.</w:t>
      </w:r>
    </w:p>
    <w:p w14:paraId="77538CB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B. Массивная центральная грыжа диска или массивное </w:t>
      </w:r>
      <w:proofErr w:type="spellStart"/>
      <w:r w:rsidRPr="00987104">
        <w:rPr>
          <w:rFonts w:ascii="Times New Roman" w:eastAsia="Times New Roman" w:hAnsi="Times New Roman" w:cs="Times New Roman"/>
          <w:color w:val="222222"/>
          <w:sz w:val="27"/>
          <w:szCs w:val="27"/>
          <w:lang w:eastAsia="ru-RU"/>
        </w:rPr>
        <w:t>подсвязочное</w:t>
      </w:r>
      <w:proofErr w:type="spellEnd"/>
      <w:r w:rsidRPr="00987104">
        <w:rPr>
          <w:rFonts w:ascii="Times New Roman" w:eastAsia="Times New Roman" w:hAnsi="Times New Roman" w:cs="Times New Roman"/>
          <w:color w:val="222222"/>
          <w:sz w:val="27"/>
          <w:szCs w:val="27"/>
          <w:lang w:eastAsia="ru-RU"/>
        </w:rPr>
        <w:t xml:space="preserve"> распространение секвестрированного материала диска</w:t>
      </w:r>
    </w:p>
    <w:p w14:paraId="5B4AA5E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Классификации стеноза позвоночного канала </w:t>
      </w:r>
      <w:proofErr w:type="spellStart"/>
      <w:r w:rsidRPr="00987104">
        <w:rPr>
          <w:rFonts w:ascii="Times New Roman" w:eastAsia="Times New Roman" w:hAnsi="Times New Roman" w:cs="Times New Roman"/>
          <w:b/>
          <w:bCs/>
          <w:color w:val="222222"/>
          <w:sz w:val="27"/>
          <w:szCs w:val="27"/>
          <w:lang w:eastAsia="ru-RU"/>
        </w:rPr>
        <w:t>Arnoldi</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[16]</w:t>
      </w:r>
    </w:p>
    <w:p w14:paraId="59CB127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Врожденный</w:t>
      </w:r>
    </w:p>
    <w:p w14:paraId="5E8F412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a. Идиопатический</w:t>
      </w:r>
    </w:p>
    <w:p w14:paraId="38C2852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b. </w:t>
      </w:r>
      <w:proofErr w:type="spellStart"/>
      <w:r w:rsidRPr="00987104">
        <w:rPr>
          <w:rFonts w:ascii="Times New Roman" w:eastAsia="Times New Roman" w:hAnsi="Times New Roman" w:cs="Times New Roman"/>
          <w:color w:val="222222"/>
          <w:sz w:val="27"/>
          <w:szCs w:val="27"/>
          <w:lang w:eastAsia="ru-RU"/>
        </w:rPr>
        <w:t>Ахондропластический</w:t>
      </w:r>
      <w:proofErr w:type="spellEnd"/>
    </w:p>
    <w:p w14:paraId="197AEDC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II. Приобретенный</w:t>
      </w:r>
    </w:p>
    <w:p w14:paraId="1C01BA0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a. Дегенеративный стеноз</w:t>
      </w:r>
    </w:p>
    <w:p w14:paraId="0949546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Центрального отдела позвоночного канала</w:t>
      </w:r>
    </w:p>
    <w:p w14:paraId="5D37314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ii</w:t>
      </w:r>
      <w:proofErr w:type="spellEnd"/>
      <w:r w:rsidRPr="00987104">
        <w:rPr>
          <w:rFonts w:ascii="Times New Roman" w:eastAsia="Times New Roman" w:hAnsi="Times New Roman" w:cs="Times New Roman"/>
          <w:color w:val="222222"/>
          <w:sz w:val="27"/>
          <w:szCs w:val="27"/>
          <w:lang w:eastAsia="ru-RU"/>
        </w:rPr>
        <w:t>. Периферического отдела позвоночного канала</w:t>
      </w:r>
    </w:p>
    <w:p w14:paraId="29697BE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iii</w:t>
      </w:r>
      <w:proofErr w:type="spellEnd"/>
      <w:r w:rsidRPr="00987104">
        <w:rPr>
          <w:rFonts w:ascii="Times New Roman" w:eastAsia="Times New Roman" w:hAnsi="Times New Roman" w:cs="Times New Roman"/>
          <w:color w:val="222222"/>
          <w:sz w:val="27"/>
          <w:szCs w:val="27"/>
          <w:lang w:eastAsia="ru-RU"/>
        </w:rPr>
        <w:t xml:space="preserve">. Дегенеративный </w:t>
      </w:r>
      <w:proofErr w:type="spellStart"/>
      <w:r w:rsidRPr="00987104">
        <w:rPr>
          <w:rFonts w:ascii="Times New Roman" w:eastAsia="Times New Roman" w:hAnsi="Times New Roman" w:cs="Times New Roman"/>
          <w:color w:val="222222"/>
          <w:sz w:val="27"/>
          <w:szCs w:val="27"/>
          <w:lang w:eastAsia="ru-RU"/>
        </w:rPr>
        <w:t>спондилолистез</w:t>
      </w:r>
      <w:proofErr w:type="spellEnd"/>
      <w:r w:rsidRPr="00987104">
        <w:rPr>
          <w:rFonts w:ascii="Times New Roman" w:eastAsia="Times New Roman" w:hAnsi="Times New Roman" w:cs="Times New Roman"/>
          <w:color w:val="222222"/>
          <w:sz w:val="27"/>
          <w:szCs w:val="27"/>
          <w:lang w:eastAsia="ru-RU"/>
        </w:rPr>
        <w:t>.</w:t>
      </w:r>
    </w:p>
    <w:p w14:paraId="4EC33F5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b. Комбинированный (любые комбинации врожденного/</w:t>
      </w:r>
    </w:p>
    <w:p w14:paraId="336187B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приобретенного стеноза, дегенеративного стеноза и грыжи диска)</w:t>
      </w:r>
    </w:p>
    <w:p w14:paraId="3FA0E15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c. </w:t>
      </w:r>
      <w:proofErr w:type="spellStart"/>
      <w:r w:rsidRPr="00987104">
        <w:rPr>
          <w:rFonts w:ascii="Times New Roman" w:eastAsia="Times New Roman" w:hAnsi="Times New Roman" w:cs="Times New Roman"/>
          <w:color w:val="222222"/>
          <w:sz w:val="27"/>
          <w:szCs w:val="27"/>
          <w:lang w:eastAsia="ru-RU"/>
        </w:rPr>
        <w:t>Спондилолистез</w:t>
      </w:r>
      <w:proofErr w:type="spellEnd"/>
      <w:r w:rsidRPr="00987104">
        <w:rPr>
          <w:rFonts w:ascii="Times New Roman" w:eastAsia="Times New Roman" w:hAnsi="Times New Roman" w:cs="Times New Roman"/>
          <w:color w:val="222222"/>
          <w:sz w:val="27"/>
          <w:szCs w:val="27"/>
          <w:lang w:eastAsia="ru-RU"/>
        </w:rPr>
        <w:t xml:space="preserve"> со </w:t>
      </w:r>
      <w:proofErr w:type="spellStart"/>
      <w:r w:rsidRPr="00987104">
        <w:rPr>
          <w:rFonts w:ascii="Times New Roman" w:eastAsia="Times New Roman" w:hAnsi="Times New Roman" w:cs="Times New Roman"/>
          <w:color w:val="222222"/>
          <w:sz w:val="27"/>
          <w:szCs w:val="27"/>
          <w:lang w:eastAsia="ru-RU"/>
        </w:rPr>
        <w:t>спондилолизом</w:t>
      </w:r>
      <w:proofErr w:type="spellEnd"/>
    </w:p>
    <w:p w14:paraId="19F14FE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d. Ятрогенный</w:t>
      </w:r>
    </w:p>
    <w:p w14:paraId="5992F21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w:t>
      </w:r>
      <w:proofErr w:type="spellStart"/>
      <w:r w:rsidRPr="00987104">
        <w:rPr>
          <w:rFonts w:ascii="Times New Roman" w:eastAsia="Times New Roman" w:hAnsi="Times New Roman" w:cs="Times New Roman"/>
          <w:color w:val="222222"/>
          <w:sz w:val="27"/>
          <w:szCs w:val="27"/>
          <w:lang w:eastAsia="ru-RU"/>
        </w:rPr>
        <w:t>Постляминэктомический</w:t>
      </w:r>
      <w:proofErr w:type="spellEnd"/>
    </w:p>
    <w:p w14:paraId="755F07E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ii</w:t>
      </w:r>
      <w:proofErr w:type="spellEnd"/>
      <w:r w:rsidRPr="00987104">
        <w:rPr>
          <w:rFonts w:ascii="Times New Roman" w:eastAsia="Times New Roman" w:hAnsi="Times New Roman" w:cs="Times New Roman"/>
          <w:color w:val="222222"/>
          <w:sz w:val="27"/>
          <w:szCs w:val="27"/>
          <w:lang w:eastAsia="ru-RU"/>
        </w:rPr>
        <w:t xml:space="preserve">. После переднего и заднего </w:t>
      </w:r>
      <w:proofErr w:type="spellStart"/>
      <w:r w:rsidRPr="00987104">
        <w:rPr>
          <w:rFonts w:ascii="Times New Roman" w:eastAsia="Times New Roman" w:hAnsi="Times New Roman" w:cs="Times New Roman"/>
          <w:color w:val="222222"/>
          <w:sz w:val="27"/>
          <w:szCs w:val="27"/>
          <w:lang w:eastAsia="ru-RU"/>
        </w:rPr>
        <w:t>спондилодеза</w:t>
      </w:r>
      <w:proofErr w:type="spellEnd"/>
    </w:p>
    <w:p w14:paraId="59BFA3D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iii</w:t>
      </w:r>
      <w:proofErr w:type="spellEnd"/>
      <w:r w:rsidRPr="00987104">
        <w:rPr>
          <w:rFonts w:ascii="Times New Roman" w:eastAsia="Times New Roman" w:hAnsi="Times New Roman" w:cs="Times New Roman"/>
          <w:color w:val="222222"/>
          <w:sz w:val="27"/>
          <w:szCs w:val="27"/>
          <w:lang w:eastAsia="ru-RU"/>
        </w:rPr>
        <w:t xml:space="preserve">. После </w:t>
      </w:r>
      <w:proofErr w:type="spellStart"/>
      <w:r w:rsidRPr="00987104">
        <w:rPr>
          <w:rFonts w:ascii="Times New Roman" w:eastAsia="Times New Roman" w:hAnsi="Times New Roman" w:cs="Times New Roman"/>
          <w:color w:val="222222"/>
          <w:sz w:val="27"/>
          <w:szCs w:val="27"/>
          <w:lang w:eastAsia="ru-RU"/>
        </w:rPr>
        <w:t>хемонуклеолиза</w:t>
      </w:r>
      <w:proofErr w:type="spellEnd"/>
      <w:r w:rsidRPr="00987104">
        <w:rPr>
          <w:rFonts w:ascii="Times New Roman" w:eastAsia="Times New Roman" w:hAnsi="Times New Roman" w:cs="Times New Roman"/>
          <w:color w:val="222222"/>
          <w:sz w:val="27"/>
          <w:szCs w:val="27"/>
          <w:lang w:eastAsia="ru-RU"/>
        </w:rPr>
        <w:t xml:space="preserve"> диска</w:t>
      </w:r>
    </w:p>
    <w:p w14:paraId="27FDC82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e. Поздние посттравматические изменения позвоночника</w:t>
      </w:r>
    </w:p>
    <w:p w14:paraId="4DF521F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f. Прочие виды стеноза: болезнь</w:t>
      </w:r>
    </w:p>
    <w:p w14:paraId="5025D73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i. </w:t>
      </w:r>
      <w:proofErr w:type="spellStart"/>
      <w:r w:rsidRPr="00987104">
        <w:rPr>
          <w:rFonts w:ascii="Times New Roman" w:eastAsia="Times New Roman" w:hAnsi="Times New Roman" w:cs="Times New Roman"/>
          <w:color w:val="222222"/>
          <w:sz w:val="27"/>
          <w:szCs w:val="27"/>
          <w:lang w:eastAsia="ru-RU"/>
        </w:rPr>
        <w:t>Педжета</w:t>
      </w:r>
      <w:proofErr w:type="spellEnd"/>
    </w:p>
    <w:p w14:paraId="56BEB09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ii</w:t>
      </w:r>
      <w:proofErr w:type="spellEnd"/>
      <w:r w:rsidRPr="00987104">
        <w:rPr>
          <w:rFonts w:ascii="Times New Roman" w:eastAsia="Times New Roman" w:hAnsi="Times New Roman" w:cs="Times New Roman"/>
          <w:color w:val="222222"/>
          <w:sz w:val="27"/>
          <w:szCs w:val="27"/>
          <w:lang w:eastAsia="ru-RU"/>
        </w:rPr>
        <w:t>. Флюороз.</w:t>
      </w:r>
    </w:p>
    <w:p w14:paraId="6C8ABAD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 практической точки зрения удобна анатомическая классификация стенозов, в соответствии с которой выделяют следующие его формы: центральный стеноз, латеральный стеноз, стеноз межпозвонкового канала (</w:t>
      </w:r>
      <w:proofErr w:type="spellStart"/>
      <w:r w:rsidRPr="00987104">
        <w:rPr>
          <w:rFonts w:ascii="Times New Roman" w:eastAsia="Times New Roman" w:hAnsi="Times New Roman" w:cs="Times New Roman"/>
          <w:color w:val="222222"/>
          <w:sz w:val="27"/>
          <w:szCs w:val="27"/>
          <w:lang w:eastAsia="ru-RU"/>
        </w:rPr>
        <w:t>фораминальный</w:t>
      </w:r>
      <w:proofErr w:type="spellEnd"/>
      <w:r w:rsidRPr="00987104">
        <w:rPr>
          <w:rFonts w:ascii="Times New Roman" w:eastAsia="Times New Roman" w:hAnsi="Times New Roman" w:cs="Times New Roman"/>
          <w:color w:val="222222"/>
          <w:sz w:val="27"/>
          <w:szCs w:val="27"/>
          <w:lang w:eastAsia="ru-RU"/>
        </w:rPr>
        <w:t xml:space="preserve"> стеноз) и сочетанный стеноз. Латеральные стенозы детально описаны и классифицированы Lee </w:t>
      </w:r>
      <w:proofErr w:type="spellStart"/>
      <w:r w:rsidRPr="00987104">
        <w:rPr>
          <w:rFonts w:ascii="Times New Roman" w:eastAsia="Times New Roman" w:hAnsi="Times New Roman" w:cs="Times New Roman"/>
          <w:color w:val="222222"/>
          <w:sz w:val="27"/>
          <w:szCs w:val="27"/>
          <w:lang w:eastAsia="ru-RU"/>
        </w:rPr>
        <w:t>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al</w:t>
      </w:r>
      <w:proofErr w:type="spellEnd"/>
      <w:r w:rsidRPr="00987104">
        <w:rPr>
          <w:rFonts w:ascii="Times New Roman" w:eastAsia="Times New Roman" w:hAnsi="Times New Roman" w:cs="Times New Roman"/>
          <w:color w:val="222222"/>
          <w:sz w:val="27"/>
          <w:szCs w:val="27"/>
          <w:lang w:eastAsia="ru-RU"/>
        </w:rPr>
        <w:t xml:space="preserve"> [17]. Зона входа в межпозвонковое отверстие является латеральным </w:t>
      </w:r>
      <w:proofErr w:type="spellStart"/>
      <w:r w:rsidRPr="00987104">
        <w:rPr>
          <w:rFonts w:ascii="Times New Roman" w:eastAsia="Times New Roman" w:hAnsi="Times New Roman" w:cs="Times New Roman"/>
          <w:color w:val="222222"/>
          <w:sz w:val="27"/>
          <w:szCs w:val="27"/>
          <w:lang w:eastAsia="ru-RU"/>
        </w:rPr>
        <w:t>рецессусом</w:t>
      </w:r>
      <w:proofErr w:type="spellEnd"/>
      <w:r w:rsidRPr="00987104">
        <w:rPr>
          <w:rFonts w:ascii="Times New Roman" w:eastAsia="Times New Roman" w:hAnsi="Times New Roman" w:cs="Times New Roman"/>
          <w:color w:val="222222"/>
          <w:sz w:val="27"/>
          <w:szCs w:val="27"/>
          <w:lang w:eastAsia="ru-RU"/>
        </w:rPr>
        <w:t xml:space="preserve">, и причинами </w:t>
      </w:r>
      <w:proofErr w:type="spellStart"/>
      <w:r w:rsidRPr="00987104">
        <w:rPr>
          <w:rFonts w:ascii="Times New Roman" w:eastAsia="Times New Roman" w:hAnsi="Times New Roman" w:cs="Times New Roman"/>
          <w:color w:val="222222"/>
          <w:sz w:val="27"/>
          <w:szCs w:val="27"/>
          <w:lang w:eastAsia="ru-RU"/>
        </w:rPr>
        <w:t>радикулярной</w:t>
      </w:r>
      <w:proofErr w:type="spellEnd"/>
      <w:r w:rsidRPr="00987104">
        <w:rPr>
          <w:rFonts w:ascii="Times New Roman" w:eastAsia="Times New Roman" w:hAnsi="Times New Roman" w:cs="Times New Roman"/>
          <w:color w:val="222222"/>
          <w:sz w:val="27"/>
          <w:szCs w:val="27"/>
          <w:lang w:eastAsia="ru-RU"/>
        </w:rPr>
        <w:t xml:space="preserve"> компрессии здесь являются гипертрофия верхнего суставного отростка, врожденные особенности развития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и остеофиты края тела позвонка. Средняя зона ограничена спереди задней поверхностью тела позвонка, медиальные отделы этой зоны открыты в сторону центрального канала. Основными причинами стенозов в средней зоне являются остеофиты тел позвонков или в месте прикрепления желтой связки, а также гипертрофия жёлтой связки. В 41,7% случаев имеется так называемая </w:t>
      </w:r>
      <w:proofErr w:type="spellStart"/>
      <w:r w:rsidRPr="00987104">
        <w:rPr>
          <w:rFonts w:ascii="Times New Roman" w:eastAsia="Times New Roman" w:hAnsi="Times New Roman" w:cs="Times New Roman"/>
          <w:color w:val="222222"/>
          <w:sz w:val="27"/>
          <w:szCs w:val="27"/>
          <w:lang w:eastAsia="ru-RU"/>
        </w:rPr>
        <w:t>интрафораминальная</w:t>
      </w:r>
      <w:proofErr w:type="spellEnd"/>
      <w:r w:rsidRPr="00987104">
        <w:rPr>
          <w:rFonts w:ascii="Times New Roman" w:eastAsia="Times New Roman" w:hAnsi="Times New Roman" w:cs="Times New Roman"/>
          <w:color w:val="222222"/>
          <w:sz w:val="27"/>
          <w:szCs w:val="27"/>
          <w:lang w:eastAsia="ru-RU"/>
        </w:rPr>
        <w:t xml:space="preserve"> связка, изменения которой могут быть причиной компрессии спинномозгового корешка. Зона выхода из межпозвонкового отверстия ограничена спереди нижележащим межпозвонковым диском, сзади – наружными отделами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Причинами компрессии в этой зоне служат гипертрофические изменения и </w:t>
      </w:r>
      <w:proofErr w:type="spellStart"/>
      <w:r w:rsidRPr="00987104">
        <w:rPr>
          <w:rFonts w:ascii="Times New Roman" w:eastAsia="Times New Roman" w:hAnsi="Times New Roman" w:cs="Times New Roman"/>
          <w:color w:val="222222"/>
          <w:sz w:val="27"/>
          <w:szCs w:val="27"/>
          <w:lang w:eastAsia="ru-RU"/>
        </w:rPr>
        <w:t>сублюксация</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остеофиты верхнего края межпозвонкового диска.</w:t>
      </w:r>
      <w:r w:rsidRPr="00987104">
        <w:rPr>
          <w:rFonts w:ascii="Times New Roman" w:eastAsia="Times New Roman" w:hAnsi="Times New Roman" w:cs="Times New Roman"/>
          <w:b/>
          <w:bCs/>
          <w:color w:val="222222"/>
          <w:sz w:val="27"/>
          <w:szCs w:val="27"/>
          <w:lang w:eastAsia="ru-RU"/>
        </w:rPr>
        <w:t> </w:t>
      </w:r>
    </w:p>
    <w:p w14:paraId="212DFC2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Классификация стенозов позвоночного канала по данным МРТ С. </w:t>
      </w:r>
      <w:proofErr w:type="spellStart"/>
      <w:r w:rsidRPr="00987104">
        <w:rPr>
          <w:rFonts w:ascii="Times New Roman" w:eastAsia="Times New Roman" w:hAnsi="Times New Roman" w:cs="Times New Roman"/>
          <w:b/>
          <w:bCs/>
          <w:color w:val="222222"/>
          <w:sz w:val="27"/>
          <w:szCs w:val="27"/>
          <w:lang w:eastAsia="ru-RU"/>
        </w:rPr>
        <w:t>Sсhizas</w:t>
      </w:r>
      <w:proofErr w:type="spellEnd"/>
      <w:r w:rsidRPr="00987104">
        <w:rPr>
          <w:rFonts w:ascii="Times New Roman" w:eastAsia="Times New Roman" w:hAnsi="Times New Roman" w:cs="Times New Roman"/>
          <w:b/>
          <w:bCs/>
          <w:color w:val="222222"/>
          <w:sz w:val="27"/>
          <w:szCs w:val="27"/>
          <w:lang w:eastAsia="ru-RU"/>
        </w:rPr>
        <w:t xml:space="preserve"> (2010) </w:t>
      </w:r>
      <w:r w:rsidRPr="00987104">
        <w:rPr>
          <w:rFonts w:ascii="Times New Roman" w:eastAsia="Times New Roman" w:hAnsi="Times New Roman" w:cs="Times New Roman"/>
          <w:color w:val="222222"/>
          <w:sz w:val="27"/>
          <w:szCs w:val="27"/>
          <w:lang w:eastAsia="ru-RU"/>
        </w:rPr>
        <w:t>[18] (рис. 1)</w:t>
      </w:r>
      <w:r w:rsidRPr="00987104">
        <w:rPr>
          <w:rFonts w:ascii="Times New Roman" w:eastAsia="Times New Roman" w:hAnsi="Times New Roman" w:cs="Times New Roman"/>
          <w:b/>
          <w:bCs/>
          <w:color w:val="222222"/>
          <w:sz w:val="27"/>
          <w:szCs w:val="27"/>
          <w:lang w:eastAsia="ru-RU"/>
        </w:rPr>
        <w:t>:</w:t>
      </w:r>
    </w:p>
    <w:p w14:paraId="7C304E25" w14:textId="77777777" w:rsidR="00987104" w:rsidRPr="00987104" w:rsidRDefault="00987104" w:rsidP="009871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Класс А: Ликвор видим в пределах </w:t>
      </w:r>
      <w:proofErr w:type="spellStart"/>
      <w:r w:rsidRPr="00987104">
        <w:rPr>
          <w:rFonts w:ascii="Times New Roman" w:eastAsia="Times New Roman" w:hAnsi="Times New Roman" w:cs="Times New Roman"/>
          <w:color w:val="222222"/>
          <w:sz w:val="27"/>
          <w:szCs w:val="27"/>
          <w:lang w:eastAsia="ru-RU"/>
        </w:rPr>
        <w:t>дурального</w:t>
      </w:r>
      <w:proofErr w:type="spellEnd"/>
      <w:r w:rsidRPr="00987104">
        <w:rPr>
          <w:rFonts w:ascii="Times New Roman" w:eastAsia="Times New Roman" w:hAnsi="Times New Roman" w:cs="Times New Roman"/>
          <w:color w:val="222222"/>
          <w:sz w:val="27"/>
          <w:szCs w:val="27"/>
          <w:lang w:eastAsia="ru-RU"/>
        </w:rPr>
        <w:t xml:space="preserve"> мешка, но его распределение неоднородно. Выявляются корешки, есть эпидуральный жир. Данная группа подразделяется на подгруппы А1 до А4: A1 – корешки лежат </w:t>
      </w:r>
      <w:proofErr w:type="spellStart"/>
      <w:r w:rsidRPr="00987104">
        <w:rPr>
          <w:rFonts w:ascii="Times New Roman" w:eastAsia="Times New Roman" w:hAnsi="Times New Roman" w:cs="Times New Roman"/>
          <w:color w:val="222222"/>
          <w:sz w:val="27"/>
          <w:szCs w:val="27"/>
          <w:lang w:eastAsia="ru-RU"/>
        </w:rPr>
        <w:t>дорсально</w:t>
      </w:r>
      <w:proofErr w:type="spellEnd"/>
      <w:r w:rsidRPr="00987104">
        <w:rPr>
          <w:rFonts w:ascii="Times New Roman" w:eastAsia="Times New Roman" w:hAnsi="Times New Roman" w:cs="Times New Roman"/>
          <w:color w:val="222222"/>
          <w:sz w:val="27"/>
          <w:szCs w:val="27"/>
          <w:lang w:eastAsia="ru-RU"/>
        </w:rPr>
        <w:t xml:space="preserve"> и </w:t>
      </w:r>
      <w:r w:rsidRPr="00987104">
        <w:rPr>
          <w:rFonts w:ascii="Times New Roman" w:eastAsia="Times New Roman" w:hAnsi="Times New Roman" w:cs="Times New Roman"/>
          <w:color w:val="222222"/>
          <w:sz w:val="27"/>
          <w:szCs w:val="27"/>
          <w:lang w:eastAsia="ru-RU"/>
        </w:rPr>
        <w:lastRenderedPageBreak/>
        <w:t xml:space="preserve">занимают менее половины </w:t>
      </w:r>
      <w:proofErr w:type="spellStart"/>
      <w:r w:rsidRPr="00987104">
        <w:rPr>
          <w:rFonts w:ascii="Times New Roman" w:eastAsia="Times New Roman" w:hAnsi="Times New Roman" w:cs="Times New Roman"/>
          <w:color w:val="222222"/>
          <w:sz w:val="27"/>
          <w:szCs w:val="27"/>
          <w:lang w:eastAsia="ru-RU"/>
        </w:rPr>
        <w:t>дурального</w:t>
      </w:r>
      <w:proofErr w:type="spellEnd"/>
      <w:r w:rsidRPr="00987104">
        <w:rPr>
          <w:rFonts w:ascii="Times New Roman" w:eastAsia="Times New Roman" w:hAnsi="Times New Roman" w:cs="Times New Roman"/>
          <w:color w:val="222222"/>
          <w:sz w:val="27"/>
          <w:szCs w:val="27"/>
          <w:lang w:eastAsia="ru-RU"/>
        </w:rPr>
        <w:t xml:space="preserve"> пространства; A2 – корешки лежат </w:t>
      </w:r>
      <w:proofErr w:type="spellStart"/>
      <w:r w:rsidRPr="00987104">
        <w:rPr>
          <w:rFonts w:ascii="Times New Roman" w:eastAsia="Times New Roman" w:hAnsi="Times New Roman" w:cs="Times New Roman"/>
          <w:color w:val="222222"/>
          <w:sz w:val="27"/>
          <w:szCs w:val="27"/>
          <w:lang w:eastAsia="ru-RU"/>
        </w:rPr>
        <w:t>дорсально</w:t>
      </w:r>
      <w:proofErr w:type="spellEnd"/>
      <w:r w:rsidRPr="00987104">
        <w:rPr>
          <w:rFonts w:ascii="Times New Roman" w:eastAsia="Times New Roman" w:hAnsi="Times New Roman" w:cs="Times New Roman"/>
          <w:color w:val="222222"/>
          <w:sz w:val="27"/>
          <w:szCs w:val="27"/>
          <w:lang w:eastAsia="ru-RU"/>
        </w:rPr>
        <w:t xml:space="preserve"> в контакте с твердой мозговой оболочкой, но в форме подковы; A3 – корешки лежат </w:t>
      </w:r>
      <w:proofErr w:type="spellStart"/>
      <w:r w:rsidRPr="00987104">
        <w:rPr>
          <w:rFonts w:ascii="Times New Roman" w:eastAsia="Times New Roman" w:hAnsi="Times New Roman" w:cs="Times New Roman"/>
          <w:color w:val="222222"/>
          <w:sz w:val="27"/>
          <w:szCs w:val="27"/>
          <w:lang w:eastAsia="ru-RU"/>
        </w:rPr>
        <w:t>дорсально</w:t>
      </w:r>
      <w:proofErr w:type="spellEnd"/>
      <w:r w:rsidRPr="00987104">
        <w:rPr>
          <w:rFonts w:ascii="Times New Roman" w:eastAsia="Times New Roman" w:hAnsi="Times New Roman" w:cs="Times New Roman"/>
          <w:color w:val="222222"/>
          <w:sz w:val="27"/>
          <w:szCs w:val="27"/>
          <w:lang w:eastAsia="ru-RU"/>
        </w:rPr>
        <w:t xml:space="preserve"> и занимают более половины площади </w:t>
      </w:r>
      <w:proofErr w:type="spellStart"/>
      <w:r w:rsidRPr="00987104">
        <w:rPr>
          <w:rFonts w:ascii="Times New Roman" w:eastAsia="Times New Roman" w:hAnsi="Times New Roman" w:cs="Times New Roman"/>
          <w:color w:val="222222"/>
          <w:sz w:val="27"/>
          <w:szCs w:val="27"/>
          <w:lang w:eastAsia="ru-RU"/>
        </w:rPr>
        <w:t>дурального</w:t>
      </w:r>
      <w:proofErr w:type="spellEnd"/>
      <w:r w:rsidRPr="00987104">
        <w:rPr>
          <w:rFonts w:ascii="Times New Roman" w:eastAsia="Times New Roman" w:hAnsi="Times New Roman" w:cs="Times New Roman"/>
          <w:color w:val="222222"/>
          <w:sz w:val="27"/>
          <w:szCs w:val="27"/>
          <w:lang w:eastAsia="ru-RU"/>
        </w:rPr>
        <w:t xml:space="preserve"> мешка; А4 – корешки лежат в центре и занимают большую часть площади </w:t>
      </w:r>
      <w:proofErr w:type="spellStart"/>
      <w:r w:rsidRPr="00987104">
        <w:rPr>
          <w:rFonts w:ascii="Times New Roman" w:eastAsia="Times New Roman" w:hAnsi="Times New Roman" w:cs="Times New Roman"/>
          <w:color w:val="222222"/>
          <w:sz w:val="27"/>
          <w:szCs w:val="27"/>
          <w:lang w:eastAsia="ru-RU"/>
        </w:rPr>
        <w:t>дурального</w:t>
      </w:r>
      <w:proofErr w:type="spellEnd"/>
      <w:r w:rsidRPr="00987104">
        <w:rPr>
          <w:rFonts w:ascii="Times New Roman" w:eastAsia="Times New Roman" w:hAnsi="Times New Roman" w:cs="Times New Roman"/>
          <w:color w:val="222222"/>
          <w:sz w:val="27"/>
          <w:szCs w:val="27"/>
          <w:lang w:eastAsia="ru-RU"/>
        </w:rPr>
        <w:t xml:space="preserve"> мешка.</w:t>
      </w:r>
    </w:p>
    <w:p w14:paraId="6432CEAF" w14:textId="77777777" w:rsidR="00987104" w:rsidRPr="00987104" w:rsidRDefault="00987104" w:rsidP="009871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Класс B: определяется концентрация нервных корешков, нет уровня цереброспинальной жидкости, корешки равномерно распределены в срезе и различимы, есть эпидуральный жир.</w:t>
      </w:r>
    </w:p>
    <w:p w14:paraId="0C30097C" w14:textId="77777777" w:rsidR="00987104" w:rsidRPr="00987104" w:rsidRDefault="00987104" w:rsidP="009871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Класс С: подразумевает наличие концентрации нервных корешков, цереброспинальная жидкость не видна, определяется эпидуральный жир.</w:t>
      </w:r>
    </w:p>
    <w:p w14:paraId="29E8A1D4" w14:textId="77777777" w:rsidR="00987104" w:rsidRPr="00987104" w:rsidRDefault="00987104" w:rsidP="00987104">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Класс D: полный стеноз канала, нет уровня цереброспинальной жидкости, цереброспинальная жидкость не видна, нет эпидурального жира.</w:t>
      </w:r>
    </w:p>
    <w:p w14:paraId="5C951C4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35C4CA19" wp14:editId="5989FFB7">
                <wp:extent cx="304800" cy="304800"/>
                <wp:effectExtent l="0" t="0" r="0" b="0"/>
                <wp:docPr id="8" name="Прямоугольник 8"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A41D79" id="Прямоугольник 8"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IFz7O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14:paraId="5F6BB17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Рисунок 1. Классификация поясничного спинального стеноза по С. </w:t>
      </w:r>
      <w:proofErr w:type="spellStart"/>
      <w:r w:rsidRPr="00987104">
        <w:rPr>
          <w:rFonts w:ascii="Times New Roman" w:eastAsia="Times New Roman" w:hAnsi="Times New Roman" w:cs="Times New Roman"/>
          <w:color w:val="222222"/>
          <w:sz w:val="27"/>
          <w:szCs w:val="27"/>
          <w:lang w:eastAsia="ru-RU"/>
        </w:rPr>
        <w:t>Sсhizas</w:t>
      </w:r>
      <w:proofErr w:type="spellEnd"/>
      <w:r w:rsidRPr="00987104">
        <w:rPr>
          <w:rFonts w:ascii="Times New Roman" w:eastAsia="Times New Roman" w:hAnsi="Times New Roman" w:cs="Times New Roman"/>
          <w:color w:val="222222"/>
          <w:sz w:val="27"/>
          <w:szCs w:val="27"/>
          <w:lang w:eastAsia="ru-RU"/>
        </w:rPr>
        <w:t>. </w:t>
      </w:r>
    </w:p>
    <w:p w14:paraId="4183962B"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1.5.3 Классификация дегенеративного </w:t>
      </w:r>
      <w:proofErr w:type="spellStart"/>
      <w:r w:rsidRPr="00987104">
        <w:rPr>
          <w:rFonts w:ascii="Times New Roman" w:eastAsia="Times New Roman" w:hAnsi="Times New Roman" w:cs="Times New Roman"/>
          <w:b/>
          <w:bCs/>
          <w:color w:val="222222"/>
          <w:sz w:val="27"/>
          <w:szCs w:val="27"/>
          <w:u w:val="single"/>
          <w:lang w:eastAsia="ru-RU"/>
        </w:rPr>
        <w:t>спондилолистеза</w:t>
      </w:r>
      <w:proofErr w:type="spellEnd"/>
      <w:r w:rsidRPr="00987104">
        <w:rPr>
          <w:rFonts w:ascii="Times New Roman" w:eastAsia="Times New Roman" w:hAnsi="Times New Roman" w:cs="Times New Roman"/>
          <w:b/>
          <w:bCs/>
          <w:color w:val="222222"/>
          <w:sz w:val="27"/>
          <w:szCs w:val="27"/>
          <w:u w:val="single"/>
          <w:lang w:eastAsia="ru-RU"/>
        </w:rPr>
        <w:t xml:space="preserve"> (табл. 2)</w:t>
      </w:r>
    </w:p>
    <w:p w14:paraId="7024C01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Таблица 2. Классификация O. </w:t>
      </w:r>
      <w:proofErr w:type="spellStart"/>
      <w:r w:rsidRPr="00987104">
        <w:rPr>
          <w:rFonts w:ascii="Times New Roman" w:eastAsia="Times New Roman" w:hAnsi="Times New Roman" w:cs="Times New Roman"/>
          <w:color w:val="222222"/>
          <w:sz w:val="27"/>
          <w:szCs w:val="27"/>
          <w:lang w:eastAsia="ru-RU"/>
        </w:rPr>
        <w:t>Gille</w:t>
      </w:r>
      <w:proofErr w:type="spellEnd"/>
      <w:r w:rsidRPr="00987104">
        <w:rPr>
          <w:rFonts w:ascii="Times New Roman" w:eastAsia="Times New Roman" w:hAnsi="Times New Roman" w:cs="Times New Roman"/>
          <w:color w:val="222222"/>
          <w:sz w:val="27"/>
          <w:szCs w:val="27"/>
          <w:lang w:eastAsia="ru-RU"/>
        </w:rPr>
        <w:t xml:space="preserve"> (2017).</w:t>
      </w:r>
    </w:p>
    <w:tbl>
      <w:tblPr>
        <w:tblW w:w="10021" w:type="dxa"/>
        <w:tblCellMar>
          <w:left w:w="0" w:type="dxa"/>
          <w:right w:w="0" w:type="dxa"/>
        </w:tblCellMar>
        <w:tblLook w:val="04A0" w:firstRow="1" w:lastRow="0" w:firstColumn="1" w:lastColumn="0" w:noHBand="0" w:noVBand="1"/>
      </w:tblPr>
      <w:tblGrid>
        <w:gridCol w:w="775"/>
        <w:gridCol w:w="2465"/>
        <w:gridCol w:w="1611"/>
        <w:gridCol w:w="1139"/>
        <w:gridCol w:w="4031"/>
      </w:tblGrid>
      <w:tr w:rsidR="00987104" w:rsidRPr="0029403F" w14:paraId="22E798D5" w14:textId="77777777" w:rsidTr="0029403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4CEA35B4"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Тип</w:t>
            </w:r>
          </w:p>
        </w:tc>
        <w:tc>
          <w:tcPr>
            <w:tcW w:w="24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501B2443"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3C4B116E"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Параметры</w:t>
            </w: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26E882CD"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40EEC425"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Описание подтипа</w:t>
            </w:r>
          </w:p>
        </w:tc>
      </w:tr>
      <w:tr w:rsidR="00987104" w:rsidRPr="0029403F" w14:paraId="60E6FF59" w14:textId="77777777" w:rsidTr="002940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9DEF19B"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1</w:t>
            </w:r>
          </w:p>
        </w:tc>
        <w:tc>
          <w:tcPr>
            <w:tcW w:w="246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8E7930F"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LL адаптирован к PI (гармоничный позвоночника)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70198CB"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PI-</w:t>
            </w:r>
            <w:proofErr w:type="gramStart"/>
            <w:r w:rsidRPr="0029403F">
              <w:rPr>
                <w:rFonts w:ascii="Verdana" w:eastAsia="Times New Roman" w:hAnsi="Verdana" w:cs="Times New Roman"/>
                <w:sz w:val="20"/>
                <w:szCs w:val="20"/>
                <w:lang w:eastAsia="ru-RU"/>
              </w:rPr>
              <w:t>LL&lt;</w:t>
            </w:r>
            <w:proofErr w:type="gramEnd"/>
            <w:r w:rsidRPr="0029403F">
              <w:rPr>
                <w:rFonts w:ascii="Verdana" w:eastAsia="Times New Roman" w:hAnsi="Verdana" w:cs="Times New Roman"/>
                <w:sz w:val="20"/>
                <w:szCs w:val="20"/>
                <w:lang w:eastAsia="ru-RU"/>
              </w:rPr>
              <w:t>10°</w:t>
            </w: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34F5E44"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6E02B3A"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Сохраненный сегментарный лордоз (SL)</w:t>
            </w:r>
          </w:p>
        </w:tc>
      </w:tr>
      <w:tr w:rsidR="00987104" w:rsidRPr="0029403F" w14:paraId="5078F823" w14:textId="77777777" w:rsidTr="0029403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DEEAC7"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2465" w:type="dxa"/>
            <w:vMerge/>
            <w:tcBorders>
              <w:top w:val="single" w:sz="6" w:space="0" w:color="000000"/>
              <w:left w:val="single" w:sz="6" w:space="0" w:color="000000"/>
              <w:bottom w:val="single" w:sz="6" w:space="0" w:color="000000"/>
              <w:right w:val="single" w:sz="6" w:space="0" w:color="000000"/>
            </w:tcBorders>
            <w:vAlign w:val="center"/>
            <w:hideMark/>
          </w:tcPr>
          <w:p w14:paraId="3AE187EB"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2821FA"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3AC6B55"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89E6AE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Изменённый SL с сохранённым LL</w:t>
            </w:r>
          </w:p>
        </w:tc>
      </w:tr>
      <w:tr w:rsidR="00987104" w:rsidRPr="0029403F" w14:paraId="20725893" w14:textId="77777777" w:rsidTr="0029403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BD44216"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2</w:t>
            </w:r>
          </w:p>
        </w:tc>
        <w:tc>
          <w:tcPr>
            <w:tcW w:w="2465" w:type="dxa"/>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8F82AFF"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Компенсированный дисбаланс</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3964CC8"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PI-LL&gt;10°</w:t>
            </w: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80C6DD2"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2А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FDDF0FA"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Сохранённый глобальный баланс без тазовой компенсации (</w:t>
            </w:r>
            <w:proofErr w:type="spellStart"/>
            <w:r w:rsidRPr="0029403F">
              <w:rPr>
                <w:rFonts w:ascii="Verdana" w:eastAsia="Times New Roman" w:hAnsi="Verdana" w:cs="Times New Roman"/>
                <w:sz w:val="20"/>
                <w:szCs w:val="20"/>
                <w:lang w:eastAsia="ru-RU"/>
              </w:rPr>
              <w:t>Pelvic</w:t>
            </w:r>
            <w:proofErr w:type="spellEnd"/>
            <w:r w:rsidRPr="0029403F">
              <w:rPr>
                <w:rFonts w:ascii="Verdana" w:eastAsia="Times New Roman" w:hAnsi="Verdana" w:cs="Times New Roman"/>
                <w:sz w:val="20"/>
                <w:szCs w:val="20"/>
                <w:lang w:eastAsia="ru-RU"/>
              </w:rPr>
              <w:t xml:space="preserve"> </w:t>
            </w:r>
            <w:proofErr w:type="spellStart"/>
            <w:r w:rsidRPr="0029403F">
              <w:rPr>
                <w:rFonts w:ascii="Verdana" w:eastAsia="Times New Roman" w:hAnsi="Verdana" w:cs="Times New Roman"/>
                <w:sz w:val="20"/>
                <w:szCs w:val="20"/>
                <w:lang w:eastAsia="ru-RU"/>
              </w:rPr>
              <w:t>tilt</w:t>
            </w:r>
            <w:proofErr w:type="spellEnd"/>
            <w:r w:rsidRPr="0029403F">
              <w:rPr>
                <w:rFonts w:ascii="Verdana" w:eastAsia="Times New Roman" w:hAnsi="Verdana" w:cs="Times New Roman"/>
                <w:sz w:val="20"/>
                <w:szCs w:val="20"/>
                <w:lang w:eastAsia="ru-RU"/>
              </w:rPr>
              <w:t xml:space="preserve"> PT </w:t>
            </w:r>
            <w:proofErr w:type="gramStart"/>
            <w:r w:rsidRPr="0029403F">
              <w:rPr>
                <w:rFonts w:ascii="Verdana" w:eastAsia="Times New Roman" w:hAnsi="Verdana" w:cs="Times New Roman"/>
                <w:sz w:val="20"/>
                <w:szCs w:val="20"/>
                <w:lang w:eastAsia="ru-RU"/>
              </w:rPr>
              <w:t>&lt; 25</w:t>
            </w:r>
            <w:proofErr w:type="gramEnd"/>
            <w:r w:rsidRPr="0029403F">
              <w:rPr>
                <w:rFonts w:ascii="Verdana" w:eastAsia="Times New Roman" w:hAnsi="Verdana" w:cs="Times New Roman"/>
                <w:sz w:val="20"/>
                <w:szCs w:val="20"/>
                <w:lang w:eastAsia="ru-RU"/>
              </w:rPr>
              <w:t>°)</w:t>
            </w:r>
          </w:p>
        </w:tc>
      </w:tr>
      <w:tr w:rsidR="00987104" w:rsidRPr="0029403F" w14:paraId="2AFA561E" w14:textId="77777777" w:rsidTr="0029403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BCCA41"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2465" w:type="dxa"/>
            <w:vMerge/>
            <w:tcBorders>
              <w:top w:val="single" w:sz="6" w:space="0" w:color="000000"/>
              <w:left w:val="single" w:sz="6" w:space="0" w:color="000000"/>
              <w:bottom w:val="single" w:sz="6" w:space="0" w:color="000000"/>
              <w:right w:val="single" w:sz="6" w:space="0" w:color="000000"/>
            </w:tcBorders>
            <w:vAlign w:val="center"/>
            <w:hideMark/>
          </w:tcPr>
          <w:p w14:paraId="2EA80B10"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D2A6B" w14:textId="77777777" w:rsidR="00987104" w:rsidRPr="0029403F" w:rsidRDefault="00987104" w:rsidP="00987104">
            <w:pPr>
              <w:spacing w:after="0" w:line="240" w:lineRule="auto"/>
              <w:rPr>
                <w:rFonts w:ascii="Verdana" w:eastAsia="Times New Roman" w:hAnsi="Verdana" w:cs="Times New Roman"/>
                <w:sz w:val="20"/>
                <w:szCs w:val="20"/>
                <w:lang w:eastAsia="ru-RU"/>
              </w:rPr>
            </w:pP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7114143"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C015A85"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Сохранённый глобальный баланс с тазовой компенсацией (</w:t>
            </w:r>
            <w:proofErr w:type="gramStart"/>
            <w:r w:rsidRPr="0029403F">
              <w:rPr>
                <w:rFonts w:ascii="Verdana" w:eastAsia="Times New Roman" w:hAnsi="Verdana" w:cs="Times New Roman"/>
                <w:sz w:val="20"/>
                <w:szCs w:val="20"/>
                <w:lang w:eastAsia="ru-RU"/>
              </w:rPr>
              <w:t>PT &gt;</w:t>
            </w:r>
            <w:proofErr w:type="gramEnd"/>
            <w:r w:rsidRPr="0029403F">
              <w:rPr>
                <w:rFonts w:ascii="Verdana" w:eastAsia="Times New Roman" w:hAnsi="Verdana" w:cs="Times New Roman"/>
                <w:sz w:val="20"/>
                <w:szCs w:val="20"/>
                <w:lang w:eastAsia="ru-RU"/>
              </w:rPr>
              <w:t xml:space="preserve"> 25°)</w:t>
            </w:r>
          </w:p>
        </w:tc>
      </w:tr>
      <w:tr w:rsidR="00987104" w:rsidRPr="0029403F" w14:paraId="76546BDB" w14:textId="77777777" w:rsidTr="0029403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0C68068"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3</w:t>
            </w:r>
          </w:p>
        </w:tc>
        <w:tc>
          <w:tcPr>
            <w:tcW w:w="246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A3908DF"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Изменённый глобальный баланс (</w:t>
            </w:r>
            <w:proofErr w:type="gramStart"/>
            <w:r w:rsidRPr="0029403F">
              <w:rPr>
                <w:rFonts w:ascii="Verdana" w:eastAsia="Times New Roman" w:hAnsi="Verdana" w:cs="Times New Roman"/>
                <w:sz w:val="20"/>
                <w:szCs w:val="20"/>
                <w:lang w:eastAsia="ru-RU"/>
              </w:rPr>
              <w:t>SVA &gt;</w:t>
            </w:r>
            <w:proofErr w:type="gramEnd"/>
            <w:r w:rsidRPr="0029403F">
              <w:rPr>
                <w:rFonts w:ascii="Verdana" w:eastAsia="Times New Roman" w:hAnsi="Verdana" w:cs="Times New Roman"/>
                <w:sz w:val="20"/>
                <w:szCs w:val="20"/>
                <w:lang w:eastAsia="ru-RU"/>
              </w:rPr>
              <w:t xml:space="preserve"> 40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9162CDA"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proofErr w:type="gramStart"/>
            <w:r w:rsidRPr="0029403F">
              <w:rPr>
                <w:rFonts w:ascii="Verdana" w:eastAsia="Times New Roman" w:hAnsi="Verdana" w:cs="Times New Roman"/>
                <w:sz w:val="20"/>
                <w:szCs w:val="20"/>
                <w:lang w:eastAsia="ru-RU"/>
              </w:rPr>
              <w:t>SVA &gt;</w:t>
            </w:r>
            <w:proofErr w:type="gramEnd"/>
            <w:r w:rsidRPr="0029403F">
              <w:rPr>
                <w:rFonts w:ascii="Verdana" w:eastAsia="Times New Roman" w:hAnsi="Verdana" w:cs="Times New Roman"/>
                <w:sz w:val="20"/>
                <w:szCs w:val="20"/>
                <w:lang w:eastAsia="ru-RU"/>
              </w:rPr>
              <w:t xml:space="preserve"> 40 мм</w:t>
            </w:r>
          </w:p>
        </w:tc>
        <w:tc>
          <w:tcPr>
            <w:tcW w:w="514"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2C378DF"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000B60A"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w:t>
            </w:r>
          </w:p>
        </w:tc>
      </w:tr>
    </w:tbl>
    <w:p w14:paraId="1FBAA2AD"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1.5.4 Классификация дегенеративного сколиоза и нарушений сагиттального баланса</w:t>
      </w:r>
    </w:p>
    <w:p w14:paraId="55FF92E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Классификация </w:t>
      </w:r>
      <w:proofErr w:type="spellStart"/>
      <w:r w:rsidRPr="00987104">
        <w:rPr>
          <w:rFonts w:ascii="Times New Roman" w:eastAsia="Times New Roman" w:hAnsi="Times New Roman" w:cs="Times New Roman"/>
          <w:b/>
          <w:bCs/>
          <w:color w:val="222222"/>
          <w:sz w:val="27"/>
          <w:szCs w:val="27"/>
          <w:lang w:eastAsia="ru-RU"/>
        </w:rPr>
        <w:t>Aebi</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[19]</w:t>
      </w:r>
    </w:p>
    <w:p w14:paraId="48B3696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1: первичный дегенеративный сколиоз («</w:t>
      </w:r>
      <w:proofErr w:type="spellStart"/>
      <w:r w:rsidRPr="00987104">
        <w:rPr>
          <w:rFonts w:ascii="Times New Roman" w:eastAsia="Times New Roman" w:hAnsi="Times New Roman" w:cs="Times New Roman"/>
          <w:color w:val="222222"/>
          <w:sz w:val="27"/>
          <w:szCs w:val="27"/>
          <w:lang w:eastAsia="ru-RU"/>
        </w:rPr>
        <w:t>de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novo</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scoliosis</w:t>
      </w:r>
      <w:proofErr w:type="spellEnd"/>
      <w:r w:rsidRPr="00987104">
        <w:rPr>
          <w:rFonts w:ascii="Times New Roman" w:eastAsia="Times New Roman" w:hAnsi="Times New Roman" w:cs="Times New Roman"/>
          <w:color w:val="222222"/>
          <w:sz w:val="27"/>
          <w:szCs w:val="27"/>
          <w:lang w:eastAsia="ru-RU"/>
        </w:rPr>
        <w:t>»)</w:t>
      </w:r>
    </w:p>
    <w:p w14:paraId="25DF8B2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Тип 2: идиопатический ювенильный сколиоз грудного и (или) поясничного отдела позвоночника с прогрессированием деформации в основных дугах в течение «взрослой» жизни</w:t>
      </w:r>
    </w:p>
    <w:p w14:paraId="0BEB39BB" w14:textId="77777777" w:rsidR="00987104" w:rsidRPr="00987104" w:rsidRDefault="00987104" w:rsidP="009871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без выраженных вторичных дегенеративных изменений</w:t>
      </w:r>
    </w:p>
    <w:p w14:paraId="5A12827D" w14:textId="77777777" w:rsidR="00987104" w:rsidRPr="00987104" w:rsidRDefault="00987104" w:rsidP="00987104">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 выраженными вторичными дегенеративными изменениями</w:t>
      </w:r>
    </w:p>
    <w:p w14:paraId="1324E12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3: вторичные сколиозы взрослых</w:t>
      </w:r>
    </w:p>
    <w:p w14:paraId="08DE9D04" w14:textId="77777777" w:rsidR="00987104" w:rsidRPr="00987104" w:rsidRDefault="00987104" w:rsidP="00987104">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вследствие разной длины нижних конечностей, косого таза, пояснично-крестцовых аномалий, идиопатического, нейромышечного или врожденного сколиоза, травмы или ятрогении</w:t>
      </w:r>
    </w:p>
    <w:p w14:paraId="5F3A61FE" w14:textId="77777777" w:rsidR="00987104" w:rsidRPr="00987104" w:rsidRDefault="00987104" w:rsidP="00987104">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вследствие метаболических нарушений кости (остеопороз)</w:t>
      </w:r>
    </w:p>
    <w:p w14:paraId="5DCE284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Классификация, учитывающая тип дуги и 3 сагиттальных параметра: PI – </w:t>
      </w:r>
      <w:proofErr w:type="spellStart"/>
      <w:r w:rsidRPr="00987104">
        <w:rPr>
          <w:rFonts w:ascii="Times New Roman" w:eastAsia="Times New Roman" w:hAnsi="Times New Roman" w:cs="Times New Roman"/>
          <w:color w:val="222222"/>
          <w:sz w:val="27"/>
          <w:szCs w:val="27"/>
          <w:lang w:eastAsia="ru-RU"/>
        </w:rPr>
        <w:t>pelvic</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incidence</w:t>
      </w:r>
      <w:proofErr w:type="spellEnd"/>
      <w:r w:rsidRPr="00987104">
        <w:rPr>
          <w:rFonts w:ascii="Times New Roman" w:eastAsia="Times New Roman" w:hAnsi="Times New Roman" w:cs="Times New Roman"/>
          <w:color w:val="222222"/>
          <w:sz w:val="27"/>
          <w:szCs w:val="27"/>
          <w:lang w:eastAsia="ru-RU"/>
        </w:rPr>
        <w:t>; LL – поясничный лордоз; PT – наклон таза; SVA – сагиттальная вертикальная ось (рис. 2).</w:t>
      </w:r>
    </w:p>
    <w:p w14:paraId="48ED532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1E23F922" wp14:editId="6519452C">
                <wp:extent cx="304800" cy="304800"/>
                <wp:effectExtent l="0" t="0" r="0" b="0"/>
                <wp:docPr id="7" name="Прямоугольник 7"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E1B7D8" id="Прямоугольник 7"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IxX+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uI8RJyW0qPmy/rD+3Pxsbtcfm6/NbfNj/an51XxrviO4k1KVQP1MnxQ0&#10;KpGdkvEbaMqqsxCrjlxueucOgt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kUjFf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539B49E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Рисунок 2. Классификация SRS-</w:t>
      </w:r>
      <w:proofErr w:type="spellStart"/>
      <w:r w:rsidRPr="00987104">
        <w:rPr>
          <w:rFonts w:ascii="Times New Roman" w:eastAsia="Times New Roman" w:hAnsi="Times New Roman" w:cs="Times New Roman"/>
          <w:color w:val="222222"/>
          <w:sz w:val="27"/>
          <w:szCs w:val="27"/>
          <w:lang w:eastAsia="ru-RU"/>
        </w:rPr>
        <w:t>Schwab</w:t>
      </w:r>
      <w:proofErr w:type="spellEnd"/>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[20]</w:t>
      </w:r>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p>
    <w:p w14:paraId="076EAA6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Критерии классификации сколиоза у взрослых в зависимости от тактики хирургического лечения </w:t>
      </w:r>
      <w:r w:rsidRPr="00987104">
        <w:rPr>
          <w:rFonts w:ascii="Times New Roman" w:eastAsia="Times New Roman" w:hAnsi="Times New Roman" w:cs="Times New Roman"/>
          <w:b/>
          <w:bCs/>
          <w:color w:val="222222"/>
          <w:sz w:val="27"/>
          <w:szCs w:val="27"/>
          <w:lang w:eastAsia="ru-RU"/>
        </w:rPr>
        <w:t>(табл. 3)</w:t>
      </w:r>
      <w:r w:rsidRPr="00987104">
        <w:rPr>
          <w:rFonts w:ascii="Times New Roman" w:eastAsia="Times New Roman" w:hAnsi="Times New Roman" w:cs="Times New Roman"/>
          <w:color w:val="222222"/>
          <w:sz w:val="27"/>
          <w:szCs w:val="27"/>
          <w:lang w:eastAsia="ru-RU"/>
        </w:rPr>
        <w:t>.</w:t>
      </w:r>
    </w:p>
    <w:p w14:paraId="3B8C5E4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Таблица 3. Классификация P. </w:t>
      </w:r>
      <w:proofErr w:type="spellStart"/>
      <w:r w:rsidRPr="00987104">
        <w:rPr>
          <w:rFonts w:ascii="Times New Roman" w:eastAsia="Times New Roman" w:hAnsi="Times New Roman" w:cs="Times New Roman"/>
          <w:color w:val="222222"/>
          <w:sz w:val="27"/>
          <w:szCs w:val="27"/>
          <w:lang w:eastAsia="ru-RU"/>
        </w:rPr>
        <w:t>Berjano</w:t>
      </w:r>
      <w:proofErr w:type="spellEnd"/>
      <w:r w:rsidRPr="00987104">
        <w:rPr>
          <w:rFonts w:ascii="Times New Roman" w:eastAsia="Times New Roman" w:hAnsi="Times New Roman" w:cs="Times New Roman"/>
          <w:color w:val="222222"/>
          <w:sz w:val="27"/>
          <w:szCs w:val="27"/>
          <w:lang w:eastAsia="ru-RU"/>
        </w:rPr>
        <w:t xml:space="preserve"> и C. </w:t>
      </w:r>
      <w:proofErr w:type="spellStart"/>
      <w:r w:rsidRPr="00987104">
        <w:rPr>
          <w:rFonts w:ascii="Times New Roman" w:eastAsia="Times New Roman" w:hAnsi="Times New Roman" w:cs="Times New Roman"/>
          <w:color w:val="222222"/>
          <w:sz w:val="27"/>
          <w:szCs w:val="27"/>
          <w:lang w:eastAsia="ru-RU"/>
        </w:rPr>
        <w:t>Lamartina</w:t>
      </w:r>
      <w:proofErr w:type="spellEnd"/>
      <w:r w:rsidRPr="00987104">
        <w:rPr>
          <w:rFonts w:ascii="Times New Roman" w:eastAsia="Times New Roman" w:hAnsi="Times New Roman" w:cs="Times New Roman"/>
          <w:color w:val="222222"/>
          <w:sz w:val="27"/>
          <w:szCs w:val="27"/>
          <w:lang w:eastAsia="ru-RU"/>
        </w:rPr>
        <w:t xml:space="preserve"> (2013) [21].</w:t>
      </w:r>
    </w:p>
    <w:tbl>
      <w:tblPr>
        <w:tblW w:w="9428" w:type="dxa"/>
        <w:tblCellMar>
          <w:left w:w="0" w:type="dxa"/>
          <w:right w:w="0" w:type="dxa"/>
        </w:tblCellMar>
        <w:tblLook w:val="04A0" w:firstRow="1" w:lastRow="0" w:firstColumn="1" w:lastColumn="0" w:noHBand="0" w:noVBand="1"/>
      </w:tblPr>
      <w:tblGrid>
        <w:gridCol w:w="1997"/>
        <w:gridCol w:w="2673"/>
        <w:gridCol w:w="4758"/>
      </w:tblGrid>
      <w:tr w:rsidR="00987104" w:rsidRPr="0029403F" w14:paraId="7F95326D" w14:textId="77777777" w:rsidTr="0029403F">
        <w:trPr>
          <w:tblHeader/>
        </w:trPr>
        <w:tc>
          <w:tcPr>
            <w:tcW w:w="1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1309A55C"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Тип деформаций</w:t>
            </w:r>
          </w:p>
        </w:tc>
        <w:tc>
          <w:tcPr>
            <w:tcW w:w="267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74196C8C"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Критерии</w:t>
            </w:r>
          </w:p>
        </w:tc>
        <w:tc>
          <w:tcPr>
            <w:tcW w:w="47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0E66248F"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Хирургическая стратегия</w:t>
            </w:r>
          </w:p>
        </w:tc>
      </w:tr>
      <w:tr w:rsidR="00987104" w:rsidRPr="0029403F" w14:paraId="40B50F8B" w14:textId="77777777" w:rsidTr="0029403F">
        <w:tc>
          <w:tcPr>
            <w:tcW w:w="1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9BC6D72"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I: локализованное сдавление нерва при сколиозе у взрослых</w:t>
            </w:r>
          </w:p>
        </w:tc>
        <w:tc>
          <w:tcPr>
            <w:tcW w:w="267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CBF6CFA"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Спинальный стеноз на 1-2 уровне</w:t>
            </w:r>
            <w:r w:rsidRPr="0029403F">
              <w:rPr>
                <w:rFonts w:ascii="Verdana" w:eastAsia="Times New Roman" w:hAnsi="Verdana" w:cs="Times New Roman"/>
                <w:i/>
                <w:iCs/>
                <w:color w:val="333333"/>
                <w:sz w:val="20"/>
                <w:szCs w:val="20"/>
                <w:lang w:eastAsia="ru-RU"/>
              </w:rPr>
              <w:t> и</w:t>
            </w:r>
          </w:p>
          <w:p w14:paraId="06C4A65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Два диска, находящиеся между верхним уровнем фиксации и вершиной дуги </w:t>
            </w:r>
            <w:r w:rsidRPr="0029403F">
              <w:rPr>
                <w:rFonts w:ascii="Verdana" w:eastAsia="Times New Roman" w:hAnsi="Verdana" w:cs="Times New Roman"/>
                <w:i/>
                <w:iCs/>
                <w:color w:val="333333"/>
                <w:sz w:val="20"/>
                <w:szCs w:val="20"/>
                <w:lang w:eastAsia="ru-RU"/>
              </w:rPr>
              <w:t>и</w:t>
            </w:r>
          </w:p>
          <w:p w14:paraId="412EF4DC"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Отсутствие серьезной дегенерации или нестабильности (включая </w:t>
            </w:r>
            <w:proofErr w:type="spellStart"/>
            <w:r w:rsidRPr="0029403F">
              <w:rPr>
                <w:rFonts w:ascii="Verdana" w:eastAsia="Times New Roman" w:hAnsi="Verdana" w:cs="Times New Roman"/>
                <w:sz w:val="20"/>
                <w:szCs w:val="20"/>
                <w:lang w:eastAsia="ru-RU"/>
              </w:rPr>
              <w:t>латеролистез</w:t>
            </w:r>
            <w:proofErr w:type="spellEnd"/>
            <w:r w:rsidRPr="0029403F">
              <w:rPr>
                <w:rFonts w:ascii="Verdana" w:eastAsia="Times New Roman" w:hAnsi="Verdana" w:cs="Times New Roman"/>
                <w:sz w:val="20"/>
                <w:szCs w:val="20"/>
                <w:lang w:eastAsia="ru-RU"/>
              </w:rPr>
              <w:t>) выше уровнем </w:t>
            </w:r>
            <w:r w:rsidRPr="0029403F">
              <w:rPr>
                <w:rFonts w:ascii="Verdana" w:eastAsia="Times New Roman" w:hAnsi="Verdana" w:cs="Times New Roman"/>
                <w:i/>
                <w:iCs/>
                <w:color w:val="333333"/>
                <w:sz w:val="20"/>
                <w:szCs w:val="20"/>
                <w:lang w:eastAsia="ru-RU"/>
              </w:rPr>
              <w:t>и</w:t>
            </w:r>
          </w:p>
          <w:p w14:paraId="417462CE"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Без сагиттального дисбаланса</w:t>
            </w:r>
          </w:p>
        </w:tc>
        <w:tc>
          <w:tcPr>
            <w:tcW w:w="47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8FF4C3C"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Адресная декомпрессия</w:t>
            </w:r>
          </w:p>
          <w:p w14:paraId="651C53A4"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или</w:t>
            </w:r>
          </w:p>
          <w:p w14:paraId="0AC19D1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адресная декомпрессия и фиксация, если нестабильность уже существует или появится после операции</w:t>
            </w:r>
          </w:p>
        </w:tc>
      </w:tr>
      <w:tr w:rsidR="00987104" w:rsidRPr="0029403F" w14:paraId="3AFE609F" w14:textId="77777777" w:rsidTr="0029403F">
        <w:tc>
          <w:tcPr>
            <w:tcW w:w="1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D220F33"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lastRenderedPageBreak/>
              <w:t>Тип II: ограниченная патология диска внутри дуги</w:t>
            </w:r>
          </w:p>
        </w:tc>
        <w:tc>
          <w:tcPr>
            <w:tcW w:w="267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EAE1137"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proofErr w:type="spellStart"/>
            <w:r w:rsidRPr="0029403F">
              <w:rPr>
                <w:rFonts w:ascii="Verdana" w:eastAsia="Times New Roman" w:hAnsi="Verdana" w:cs="Times New Roman"/>
                <w:sz w:val="20"/>
                <w:szCs w:val="20"/>
                <w:lang w:eastAsia="ru-RU"/>
              </w:rPr>
              <w:t>Симптомные</w:t>
            </w:r>
            <w:proofErr w:type="spellEnd"/>
            <w:r w:rsidRPr="0029403F">
              <w:rPr>
                <w:rFonts w:ascii="Verdana" w:eastAsia="Times New Roman" w:hAnsi="Verdana" w:cs="Times New Roman"/>
                <w:sz w:val="20"/>
                <w:szCs w:val="20"/>
                <w:lang w:eastAsia="ru-RU"/>
              </w:rPr>
              <w:t xml:space="preserve"> диски внутри дуги (например, изменения </w:t>
            </w:r>
            <w:proofErr w:type="spellStart"/>
            <w:r w:rsidRPr="0029403F">
              <w:rPr>
                <w:rFonts w:ascii="Verdana" w:eastAsia="Times New Roman" w:hAnsi="Verdana" w:cs="Times New Roman"/>
                <w:sz w:val="20"/>
                <w:szCs w:val="20"/>
                <w:lang w:eastAsia="ru-RU"/>
              </w:rPr>
              <w:t>Модик</w:t>
            </w:r>
            <w:proofErr w:type="spellEnd"/>
            <w:r w:rsidRPr="0029403F">
              <w:rPr>
                <w:rFonts w:ascii="Verdana" w:eastAsia="Times New Roman" w:hAnsi="Verdana" w:cs="Times New Roman"/>
                <w:sz w:val="20"/>
                <w:szCs w:val="20"/>
                <w:lang w:eastAsia="ru-RU"/>
              </w:rPr>
              <w:t xml:space="preserve"> 1 типа в некоторых дисках, </w:t>
            </w:r>
            <w:proofErr w:type="spellStart"/>
            <w:r w:rsidRPr="0029403F">
              <w:rPr>
                <w:rFonts w:ascii="Verdana" w:eastAsia="Times New Roman" w:hAnsi="Verdana" w:cs="Times New Roman"/>
                <w:sz w:val="20"/>
                <w:szCs w:val="20"/>
                <w:lang w:eastAsia="ru-RU"/>
              </w:rPr>
              <w:t>латеролистез</w:t>
            </w:r>
            <w:proofErr w:type="spellEnd"/>
            <w:r w:rsidRPr="0029403F">
              <w:rPr>
                <w:rFonts w:ascii="Verdana" w:eastAsia="Times New Roman" w:hAnsi="Verdana" w:cs="Times New Roman"/>
                <w:sz w:val="20"/>
                <w:szCs w:val="20"/>
                <w:lang w:eastAsia="ru-RU"/>
              </w:rPr>
              <w:t xml:space="preserve"> на одном или двух дисках, вакуум феномен в дисках с коллапсом)</w:t>
            </w:r>
            <w:r w:rsidRPr="0029403F">
              <w:rPr>
                <w:rFonts w:ascii="Verdana" w:eastAsia="Times New Roman" w:hAnsi="Verdana" w:cs="Times New Roman"/>
                <w:i/>
                <w:iCs/>
                <w:color w:val="333333"/>
                <w:sz w:val="20"/>
                <w:szCs w:val="20"/>
                <w:lang w:eastAsia="ru-RU"/>
              </w:rPr>
              <w:t> и</w:t>
            </w:r>
          </w:p>
          <w:p w14:paraId="16D71DDC"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Чаще без сагиттального дисбаланса (</w:t>
            </w:r>
            <w:proofErr w:type="spellStart"/>
            <w:r w:rsidRPr="0029403F">
              <w:rPr>
                <w:rFonts w:ascii="Verdana" w:eastAsia="Times New Roman" w:hAnsi="Verdana" w:cs="Times New Roman"/>
                <w:sz w:val="20"/>
                <w:szCs w:val="20"/>
                <w:lang w:eastAsia="ru-RU"/>
              </w:rPr>
              <w:t>Lumbar</w:t>
            </w:r>
            <w:proofErr w:type="spellEnd"/>
            <w:r w:rsidRPr="0029403F">
              <w:rPr>
                <w:rFonts w:ascii="Verdana" w:eastAsia="Times New Roman" w:hAnsi="Verdana" w:cs="Times New Roman"/>
                <w:sz w:val="20"/>
                <w:szCs w:val="20"/>
                <w:lang w:eastAsia="ru-RU"/>
              </w:rPr>
              <w:t xml:space="preserve"> </w:t>
            </w:r>
            <w:proofErr w:type="spellStart"/>
            <w:proofErr w:type="gramStart"/>
            <w:r w:rsidRPr="0029403F">
              <w:rPr>
                <w:rFonts w:ascii="Verdana" w:eastAsia="Times New Roman" w:hAnsi="Verdana" w:cs="Times New Roman"/>
                <w:sz w:val="20"/>
                <w:szCs w:val="20"/>
                <w:lang w:eastAsia="ru-RU"/>
              </w:rPr>
              <w:t>lordosis</w:t>
            </w:r>
            <w:proofErr w:type="spellEnd"/>
            <w:r w:rsidRPr="0029403F">
              <w:rPr>
                <w:rFonts w:ascii="Verdana" w:eastAsia="Times New Roman" w:hAnsi="Verdana" w:cs="Times New Roman"/>
                <w:sz w:val="20"/>
                <w:szCs w:val="20"/>
                <w:lang w:eastAsia="ru-RU"/>
              </w:rPr>
              <w:t xml:space="preserve"> &gt;</w:t>
            </w:r>
            <w:proofErr w:type="gramEnd"/>
            <w:r w:rsidRPr="0029403F">
              <w:rPr>
                <w:rFonts w:ascii="Verdana" w:eastAsia="Times New Roman" w:hAnsi="Verdana" w:cs="Times New Roman"/>
                <w:sz w:val="20"/>
                <w:szCs w:val="20"/>
                <w:lang w:eastAsia="ru-RU"/>
              </w:rPr>
              <w:t xml:space="preserve"> </w:t>
            </w:r>
            <w:proofErr w:type="spellStart"/>
            <w:r w:rsidRPr="0029403F">
              <w:rPr>
                <w:rFonts w:ascii="Verdana" w:eastAsia="Times New Roman" w:hAnsi="Verdana" w:cs="Times New Roman"/>
                <w:sz w:val="20"/>
                <w:szCs w:val="20"/>
                <w:lang w:eastAsia="ru-RU"/>
              </w:rPr>
              <w:t>Pelvic</w:t>
            </w:r>
            <w:proofErr w:type="spellEnd"/>
            <w:r w:rsidRPr="0029403F">
              <w:rPr>
                <w:rFonts w:ascii="Verdana" w:eastAsia="Times New Roman" w:hAnsi="Verdana" w:cs="Times New Roman"/>
                <w:sz w:val="20"/>
                <w:szCs w:val="20"/>
                <w:lang w:eastAsia="ru-RU"/>
              </w:rPr>
              <w:t xml:space="preserve"> </w:t>
            </w:r>
            <w:proofErr w:type="spellStart"/>
            <w:r w:rsidRPr="0029403F">
              <w:rPr>
                <w:rFonts w:ascii="Verdana" w:eastAsia="Times New Roman" w:hAnsi="Verdana" w:cs="Times New Roman"/>
                <w:sz w:val="20"/>
                <w:szCs w:val="20"/>
                <w:lang w:eastAsia="ru-RU"/>
              </w:rPr>
              <w:t>Incidence</w:t>
            </w:r>
            <w:proofErr w:type="spellEnd"/>
            <w:r w:rsidRPr="0029403F">
              <w:rPr>
                <w:rFonts w:ascii="Verdana" w:eastAsia="Times New Roman" w:hAnsi="Verdana" w:cs="Times New Roman"/>
                <w:sz w:val="20"/>
                <w:szCs w:val="20"/>
                <w:lang w:eastAsia="ru-RU"/>
              </w:rPr>
              <w:t>) </w:t>
            </w:r>
            <w:r w:rsidRPr="0029403F">
              <w:rPr>
                <w:rFonts w:ascii="Verdana" w:eastAsia="Times New Roman" w:hAnsi="Verdana" w:cs="Times New Roman"/>
                <w:i/>
                <w:iCs/>
                <w:color w:val="333333"/>
                <w:sz w:val="20"/>
                <w:szCs w:val="20"/>
                <w:lang w:eastAsia="ru-RU"/>
              </w:rPr>
              <w:t>и</w:t>
            </w:r>
          </w:p>
          <w:p w14:paraId="55A14136"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Фронтальный дисбаланс </w:t>
            </w:r>
            <w:proofErr w:type="gramStart"/>
            <w:r w:rsidRPr="0029403F">
              <w:rPr>
                <w:rFonts w:ascii="Verdana" w:eastAsia="Times New Roman" w:hAnsi="Verdana" w:cs="Times New Roman"/>
                <w:sz w:val="20"/>
                <w:szCs w:val="20"/>
                <w:lang w:eastAsia="ru-RU"/>
              </w:rPr>
              <w:t>&lt; 4</w:t>
            </w:r>
            <w:proofErr w:type="gramEnd"/>
            <w:r w:rsidRPr="0029403F">
              <w:rPr>
                <w:rFonts w:ascii="Verdana" w:eastAsia="Times New Roman" w:hAnsi="Verdana" w:cs="Times New Roman"/>
                <w:sz w:val="20"/>
                <w:szCs w:val="20"/>
                <w:lang w:eastAsia="ru-RU"/>
              </w:rPr>
              <w:t xml:space="preserve"> см </w:t>
            </w:r>
            <w:r w:rsidRPr="0029403F">
              <w:rPr>
                <w:rFonts w:ascii="Verdana" w:eastAsia="Times New Roman" w:hAnsi="Verdana" w:cs="Times New Roman"/>
                <w:i/>
                <w:iCs/>
                <w:color w:val="333333"/>
                <w:sz w:val="20"/>
                <w:szCs w:val="20"/>
                <w:lang w:eastAsia="ru-RU"/>
              </w:rPr>
              <w:t>и</w:t>
            </w:r>
          </w:p>
          <w:p w14:paraId="264F889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proofErr w:type="spellStart"/>
            <w:r w:rsidRPr="0029403F">
              <w:rPr>
                <w:rFonts w:ascii="Verdana" w:eastAsia="Times New Roman" w:hAnsi="Verdana" w:cs="Times New Roman"/>
                <w:sz w:val="20"/>
                <w:szCs w:val="20"/>
                <w:lang w:eastAsia="ru-RU"/>
              </w:rPr>
              <w:t>Непрогрессирующая</w:t>
            </w:r>
            <w:proofErr w:type="spellEnd"/>
            <w:r w:rsidRPr="0029403F">
              <w:rPr>
                <w:rFonts w:ascii="Verdana" w:eastAsia="Times New Roman" w:hAnsi="Verdana" w:cs="Times New Roman"/>
                <w:sz w:val="20"/>
                <w:szCs w:val="20"/>
                <w:lang w:eastAsia="ru-RU"/>
              </w:rPr>
              <w:t xml:space="preserve"> дуга </w:t>
            </w:r>
            <w:r w:rsidRPr="0029403F">
              <w:rPr>
                <w:rFonts w:ascii="Verdana" w:eastAsia="Times New Roman" w:hAnsi="Verdana" w:cs="Times New Roman"/>
                <w:i/>
                <w:iCs/>
                <w:color w:val="333333"/>
                <w:sz w:val="20"/>
                <w:szCs w:val="20"/>
                <w:lang w:eastAsia="ru-RU"/>
              </w:rPr>
              <w:t>и</w:t>
            </w:r>
          </w:p>
          <w:p w14:paraId="5438BA43"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Дуга менее </w:t>
            </w:r>
            <w:proofErr w:type="gramStart"/>
            <w:r w:rsidRPr="0029403F">
              <w:rPr>
                <w:rFonts w:ascii="Verdana" w:eastAsia="Times New Roman" w:hAnsi="Verdana" w:cs="Times New Roman"/>
                <w:sz w:val="20"/>
                <w:szCs w:val="20"/>
                <w:lang w:eastAsia="ru-RU"/>
              </w:rPr>
              <w:t>&lt; 30</w:t>
            </w:r>
            <w:proofErr w:type="gramEnd"/>
            <w:r w:rsidRPr="0029403F">
              <w:rPr>
                <w:rFonts w:ascii="Verdana" w:eastAsia="Times New Roman" w:hAnsi="Verdana" w:cs="Times New Roman"/>
                <w:sz w:val="20"/>
                <w:szCs w:val="20"/>
                <w:lang w:eastAsia="ru-RU"/>
              </w:rPr>
              <w:t>° </w:t>
            </w:r>
            <w:r w:rsidRPr="0029403F">
              <w:rPr>
                <w:rFonts w:ascii="Verdana" w:eastAsia="Times New Roman" w:hAnsi="Verdana" w:cs="Times New Roman"/>
                <w:i/>
                <w:iCs/>
                <w:color w:val="333333"/>
                <w:sz w:val="20"/>
                <w:szCs w:val="20"/>
                <w:lang w:eastAsia="ru-RU"/>
              </w:rPr>
              <w:t>и</w:t>
            </w:r>
          </w:p>
          <w:p w14:paraId="1F4E8445"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В идеале </w:t>
            </w:r>
            <w:proofErr w:type="spellStart"/>
            <w:r w:rsidRPr="0029403F">
              <w:rPr>
                <w:rFonts w:ascii="Verdana" w:eastAsia="Times New Roman" w:hAnsi="Verdana" w:cs="Times New Roman"/>
                <w:sz w:val="20"/>
                <w:szCs w:val="20"/>
                <w:lang w:eastAsia="ru-RU"/>
              </w:rPr>
              <w:t>симптомные</w:t>
            </w:r>
            <w:proofErr w:type="spellEnd"/>
            <w:r w:rsidRPr="0029403F">
              <w:rPr>
                <w:rFonts w:ascii="Verdana" w:eastAsia="Times New Roman" w:hAnsi="Verdana" w:cs="Times New Roman"/>
                <w:sz w:val="20"/>
                <w:szCs w:val="20"/>
                <w:lang w:eastAsia="ru-RU"/>
              </w:rPr>
              <w:t xml:space="preserve"> диски вокруг (выше и ниже) вершины поясничной дуги</w:t>
            </w:r>
          </w:p>
        </w:tc>
        <w:tc>
          <w:tcPr>
            <w:tcW w:w="47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234FC12"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Необходимо рассмотреть вариант только переднего XLIF (когда коррекция не требуется или небольшая) или XLIF плюс задняя фиксация для коррекции сагиттального баланса или для восстановления фронтального баланса после переднего вмешательства</w:t>
            </w:r>
          </w:p>
          <w:p w14:paraId="65B7106F"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w:t>
            </w:r>
          </w:p>
        </w:tc>
      </w:tr>
      <w:tr w:rsidR="00987104" w:rsidRPr="0029403F" w14:paraId="763582F8" w14:textId="77777777" w:rsidTr="0029403F">
        <w:tc>
          <w:tcPr>
            <w:tcW w:w="1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BCD75A0"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III: тяжелая фронтальная деформация</w:t>
            </w:r>
          </w:p>
        </w:tc>
        <w:tc>
          <w:tcPr>
            <w:tcW w:w="267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4264801"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Боль во всей дуге </w:t>
            </w:r>
            <w:r w:rsidRPr="0029403F">
              <w:rPr>
                <w:rFonts w:ascii="Verdana" w:eastAsia="Times New Roman" w:hAnsi="Verdana" w:cs="Times New Roman"/>
                <w:i/>
                <w:iCs/>
                <w:color w:val="333333"/>
                <w:sz w:val="20"/>
                <w:szCs w:val="20"/>
                <w:lang w:eastAsia="ru-RU"/>
              </w:rPr>
              <w:t>или</w:t>
            </w:r>
          </w:p>
          <w:p w14:paraId="6BA50FC6"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Прогрессирующая дуга </w:t>
            </w:r>
            <w:r w:rsidRPr="0029403F">
              <w:rPr>
                <w:rFonts w:ascii="Verdana" w:eastAsia="Times New Roman" w:hAnsi="Verdana" w:cs="Times New Roman"/>
                <w:i/>
                <w:iCs/>
                <w:color w:val="333333"/>
                <w:sz w:val="20"/>
                <w:szCs w:val="20"/>
                <w:lang w:eastAsia="ru-RU"/>
              </w:rPr>
              <w:t>или</w:t>
            </w:r>
          </w:p>
          <w:p w14:paraId="365B0EB9"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Более тяжелая дуга &gt;30° </w:t>
            </w:r>
            <w:r w:rsidRPr="0029403F">
              <w:rPr>
                <w:rFonts w:ascii="Verdana" w:eastAsia="Times New Roman" w:hAnsi="Verdana" w:cs="Times New Roman"/>
                <w:i/>
                <w:iCs/>
                <w:color w:val="333333"/>
                <w:sz w:val="20"/>
                <w:szCs w:val="20"/>
                <w:lang w:eastAsia="ru-RU"/>
              </w:rPr>
              <w:t>или</w:t>
            </w:r>
          </w:p>
          <w:p w14:paraId="5E50A958"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Фронтальная деформация с умеренным сагиттальным дисбалансом или с сагиттальной компенсацией</w:t>
            </w:r>
          </w:p>
        </w:tc>
        <w:tc>
          <w:tcPr>
            <w:tcW w:w="47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77D8283"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Фиксация всей дуги (при наличии деформации во фронтальной и сагиттальной плоскостях): XLIF на всех уровнях </w:t>
            </w:r>
            <w:r w:rsidRPr="0029403F">
              <w:rPr>
                <w:rFonts w:ascii="Verdana" w:eastAsia="Times New Roman" w:hAnsi="Verdana" w:cs="Times New Roman"/>
                <w:i/>
                <w:iCs/>
                <w:color w:val="333333"/>
                <w:sz w:val="20"/>
                <w:szCs w:val="20"/>
                <w:lang w:eastAsia="ru-RU"/>
              </w:rPr>
              <w:t>или</w:t>
            </w:r>
            <w:r w:rsidRPr="0029403F">
              <w:rPr>
                <w:rFonts w:ascii="Verdana" w:eastAsia="Times New Roman" w:hAnsi="Verdana" w:cs="Times New Roman"/>
                <w:sz w:val="20"/>
                <w:szCs w:val="20"/>
                <w:lang w:eastAsia="ru-RU"/>
              </w:rPr>
              <w:t> на более ригидном сегменте </w:t>
            </w:r>
            <w:r w:rsidRPr="0029403F">
              <w:rPr>
                <w:rFonts w:ascii="Verdana" w:eastAsia="Times New Roman" w:hAnsi="Verdana" w:cs="Times New Roman"/>
                <w:i/>
                <w:iCs/>
                <w:color w:val="333333"/>
                <w:sz w:val="20"/>
                <w:szCs w:val="20"/>
                <w:lang w:eastAsia="ru-RU"/>
              </w:rPr>
              <w:t>плюс</w:t>
            </w:r>
            <w:r w:rsidRPr="0029403F">
              <w:rPr>
                <w:rFonts w:ascii="Verdana" w:eastAsia="Times New Roman" w:hAnsi="Verdana" w:cs="Times New Roman"/>
                <w:sz w:val="20"/>
                <w:szCs w:val="20"/>
                <w:lang w:eastAsia="ru-RU"/>
              </w:rPr>
              <w:t> задняя фиксация</w:t>
            </w:r>
          </w:p>
          <w:p w14:paraId="0504CAD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В итоге задняя коррекция фронтального дисбаланса, если он присутствует после XLIF</w:t>
            </w:r>
          </w:p>
          <w:p w14:paraId="23E729A6"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Если диски в нейтральных зонах дуги сохранены и подвижны при боковых наклонах, необходимо выполнение XLIF на </w:t>
            </w:r>
            <w:proofErr w:type="gramStart"/>
            <w:r w:rsidRPr="0029403F">
              <w:rPr>
                <w:rFonts w:ascii="Verdana" w:eastAsia="Times New Roman" w:hAnsi="Verdana" w:cs="Times New Roman"/>
                <w:sz w:val="20"/>
                <w:szCs w:val="20"/>
                <w:lang w:eastAsia="ru-RU"/>
              </w:rPr>
              <w:t>вершине  дуги</w:t>
            </w:r>
            <w:proofErr w:type="gramEnd"/>
            <w:r w:rsidRPr="0029403F">
              <w:rPr>
                <w:rFonts w:ascii="Verdana" w:eastAsia="Times New Roman" w:hAnsi="Verdana" w:cs="Times New Roman"/>
                <w:sz w:val="20"/>
                <w:szCs w:val="20"/>
                <w:lang w:eastAsia="ru-RU"/>
              </w:rPr>
              <w:t xml:space="preserve"> (2 диска если вершиной является позвонок, 3 диска если вершиной является диск) с </w:t>
            </w:r>
            <w:proofErr w:type="spellStart"/>
            <w:r w:rsidRPr="0029403F">
              <w:rPr>
                <w:rFonts w:ascii="Verdana" w:eastAsia="Times New Roman" w:hAnsi="Verdana" w:cs="Times New Roman"/>
                <w:sz w:val="20"/>
                <w:szCs w:val="20"/>
                <w:lang w:eastAsia="ru-RU"/>
              </w:rPr>
              <w:t>деротацией</w:t>
            </w:r>
            <w:proofErr w:type="spellEnd"/>
            <w:r w:rsidRPr="0029403F">
              <w:rPr>
                <w:rFonts w:ascii="Verdana" w:eastAsia="Times New Roman" w:hAnsi="Verdana" w:cs="Times New Roman"/>
                <w:sz w:val="20"/>
                <w:szCs w:val="20"/>
                <w:lang w:eastAsia="ru-RU"/>
              </w:rPr>
              <w:t xml:space="preserve"> и компрессией на вершине дуги с помощью заднего инструментария</w:t>
            </w:r>
          </w:p>
        </w:tc>
      </w:tr>
      <w:tr w:rsidR="00987104" w:rsidRPr="0029403F" w14:paraId="1281C924" w14:textId="77777777" w:rsidTr="0029403F">
        <w:tc>
          <w:tcPr>
            <w:tcW w:w="199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DEE50B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Тип IV: сагиттальный дисбаланс</w:t>
            </w:r>
          </w:p>
        </w:tc>
        <w:tc>
          <w:tcPr>
            <w:tcW w:w="267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A9C4B30"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Нет или небольшая фронтальная деформация</w:t>
            </w:r>
          </w:p>
          <w:p w14:paraId="18FD32E7"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Сагиттальный дисбаланс </w:t>
            </w:r>
            <w:r w:rsidRPr="0029403F">
              <w:rPr>
                <w:rFonts w:ascii="Verdana" w:eastAsia="Times New Roman" w:hAnsi="Verdana" w:cs="Times New Roman"/>
                <w:i/>
                <w:iCs/>
                <w:color w:val="333333"/>
                <w:sz w:val="20"/>
                <w:szCs w:val="20"/>
                <w:lang w:eastAsia="ru-RU"/>
              </w:rPr>
              <w:t>или</w:t>
            </w:r>
          </w:p>
          <w:p w14:paraId="44967FD1"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Сагиттальная компенсацией с выраженным болевым синдромом в спине </w:t>
            </w:r>
            <w:r w:rsidRPr="0029403F">
              <w:rPr>
                <w:rFonts w:ascii="Verdana" w:eastAsia="Times New Roman" w:hAnsi="Verdana" w:cs="Times New Roman"/>
                <w:i/>
                <w:iCs/>
                <w:color w:val="333333"/>
                <w:sz w:val="20"/>
                <w:szCs w:val="20"/>
                <w:lang w:eastAsia="ru-RU"/>
              </w:rPr>
              <w:t>или</w:t>
            </w:r>
          </w:p>
          <w:p w14:paraId="5CB23BBB"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lastRenderedPageBreak/>
              <w:t>Сагиттальная компенсацией со стенозом</w:t>
            </w:r>
          </w:p>
        </w:tc>
        <w:tc>
          <w:tcPr>
            <w:tcW w:w="4758"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CAA67B9"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lastRenderedPageBreak/>
              <w:t xml:space="preserve">Необходима задняя фиксация плюс остеотомия. Требуется рассмотреть возможность добавления XLIF (в тот же день или </w:t>
            </w:r>
            <w:proofErr w:type="spellStart"/>
            <w:r w:rsidRPr="0029403F">
              <w:rPr>
                <w:rFonts w:ascii="Verdana" w:eastAsia="Times New Roman" w:hAnsi="Verdana" w:cs="Times New Roman"/>
                <w:sz w:val="20"/>
                <w:szCs w:val="20"/>
                <w:lang w:eastAsia="ru-RU"/>
              </w:rPr>
              <w:t>этапно</w:t>
            </w:r>
            <w:proofErr w:type="spellEnd"/>
            <w:r w:rsidRPr="0029403F">
              <w:rPr>
                <w:rFonts w:ascii="Verdana" w:eastAsia="Times New Roman" w:hAnsi="Verdana" w:cs="Times New Roman"/>
                <w:sz w:val="20"/>
                <w:szCs w:val="20"/>
                <w:lang w:eastAsia="ru-RU"/>
              </w:rPr>
              <w:t>) для увеличения жесткости вокруг PSO или в дестабилизированных сегментах после SPO</w:t>
            </w:r>
          </w:p>
          <w:p w14:paraId="705A0889"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В случае сочетания тяжелой сагиттальной и фронтальной деформаций необходимо выполнение XLIF на всех уровнях или на более ригидном участке </w:t>
            </w:r>
            <w:r w:rsidRPr="0029403F">
              <w:rPr>
                <w:rFonts w:ascii="Verdana" w:eastAsia="Times New Roman" w:hAnsi="Verdana" w:cs="Times New Roman"/>
                <w:i/>
                <w:iCs/>
                <w:color w:val="333333"/>
                <w:sz w:val="20"/>
                <w:szCs w:val="20"/>
                <w:lang w:eastAsia="ru-RU"/>
              </w:rPr>
              <w:t>и </w:t>
            </w:r>
            <w:r w:rsidRPr="0029403F">
              <w:rPr>
                <w:rFonts w:ascii="Verdana" w:eastAsia="Times New Roman" w:hAnsi="Verdana" w:cs="Times New Roman"/>
                <w:sz w:val="20"/>
                <w:szCs w:val="20"/>
                <w:lang w:eastAsia="ru-RU"/>
              </w:rPr>
              <w:t>на</w:t>
            </w:r>
            <w:r w:rsidRPr="0029403F">
              <w:rPr>
                <w:rFonts w:ascii="Verdana" w:eastAsia="Times New Roman" w:hAnsi="Verdana" w:cs="Times New Roman"/>
                <w:i/>
                <w:iCs/>
                <w:color w:val="333333"/>
                <w:sz w:val="20"/>
                <w:szCs w:val="20"/>
                <w:lang w:eastAsia="ru-RU"/>
              </w:rPr>
              <w:t> </w:t>
            </w:r>
            <w:r w:rsidRPr="0029403F">
              <w:rPr>
                <w:rFonts w:ascii="Verdana" w:eastAsia="Times New Roman" w:hAnsi="Verdana" w:cs="Times New Roman"/>
                <w:sz w:val="20"/>
                <w:szCs w:val="20"/>
                <w:lang w:eastAsia="ru-RU"/>
              </w:rPr>
              <w:t xml:space="preserve">уровнях с </w:t>
            </w:r>
            <w:r w:rsidRPr="0029403F">
              <w:rPr>
                <w:rFonts w:ascii="Verdana" w:eastAsia="Times New Roman" w:hAnsi="Verdana" w:cs="Times New Roman"/>
                <w:sz w:val="20"/>
                <w:szCs w:val="20"/>
                <w:lang w:eastAsia="ru-RU"/>
              </w:rPr>
              <w:lastRenderedPageBreak/>
              <w:t>планируемой задней остеотомией </w:t>
            </w:r>
            <w:r w:rsidRPr="0029403F">
              <w:rPr>
                <w:rFonts w:ascii="Verdana" w:eastAsia="Times New Roman" w:hAnsi="Verdana" w:cs="Times New Roman"/>
                <w:i/>
                <w:iCs/>
                <w:color w:val="333333"/>
                <w:sz w:val="20"/>
                <w:szCs w:val="20"/>
                <w:lang w:eastAsia="ru-RU"/>
              </w:rPr>
              <w:t>плюс</w:t>
            </w:r>
            <w:r w:rsidRPr="0029403F">
              <w:rPr>
                <w:rFonts w:ascii="Verdana" w:eastAsia="Times New Roman" w:hAnsi="Verdana" w:cs="Times New Roman"/>
                <w:sz w:val="20"/>
                <w:szCs w:val="20"/>
                <w:lang w:eastAsia="ru-RU"/>
              </w:rPr>
              <w:t> задняя фиксация</w:t>
            </w:r>
          </w:p>
          <w:p w14:paraId="490651E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 xml:space="preserve">В отдельных случаях, где требуется коррекция менее 30°, необходимо рассмотреть XLIF с использованием </w:t>
            </w:r>
            <w:proofErr w:type="spellStart"/>
            <w:r w:rsidRPr="0029403F">
              <w:rPr>
                <w:rFonts w:ascii="Verdana" w:eastAsia="Times New Roman" w:hAnsi="Verdana" w:cs="Times New Roman"/>
                <w:sz w:val="20"/>
                <w:szCs w:val="20"/>
                <w:lang w:eastAsia="ru-RU"/>
              </w:rPr>
              <w:t>гиперлордотических</w:t>
            </w:r>
            <w:proofErr w:type="spellEnd"/>
            <w:r w:rsidRPr="0029403F">
              <w:rPr>
                <w:rFonts w:ascii="Verdana" w:eastAsia="Times New Roman" w:hAnsi="Verdana" w:cs="Times New Roman"/>
                <w:sz w:val="20"/>
                <w:szCs w:val="20"/>
                <w:lang w:eastAsia="ru-RU"/>
              </w:rPr>
              <w:t xml:space="preserve"> </w:t>
            </w:r>
            <w:proofErr w:type="spellStart"/>
            <w:r w:rsidRPr="0029403F">
              <w:rPr>
                <w:rFonts w:ascii="Verdana" w:eastAsia="Times New Roman" w:hAnsi="Verdana" w:cs="Times New Roman"/>
                <w:sz w:val="20"/>
                <w:szCs w:val="20"/>
                <w:lang w:eastAsia="ru-RU"/>
              </w:rPr>
              <w:t>кейджей</w:t>
            </w:r>
            <w:proofErr w:type="spellEnd"/>
            <w:r w:rsidRPr="0029403F">
              <w:rPr>
                <w:rFonts w:ascii="Verdana" w:eastAsia="Times New Roman" w:hAnsi="Verdana" w:cs="Times New Roman"/>
                <w:sz w:val="20"/>
                <w:szCs w:val="20"/>
                <w:lang w:eastAsia="ru-RU"/>
              </w:rPr>
              <w:t> </w:t>
            </w:r>
            <w:r w:rsidRPr="0029403F">
              <w:rPr>
                <w:rFonts w:ascii="Verdana" w:eastAsia="Times New Roman" w:hAnsi="Verdana" w:cs="Times New Roman"/>
                <w:i/>
                <w:iCs/>
                <w:color w:val="333333"/>
                <w:sz w:val="20"/>
                <w:szCs w:val="20"/>
                <w:lang w:eastAsia="ru-RU"/>
              </w:rPr>
              <w:t>плюс</w:t>
            </w:r>
            <w:r w:rsidRPr="0029403F">
              <w:rPr>
                <w:rFonts w:ascii="Verdana" w:eastAsia="Times New Roman" w:hAnsi="Verdana" w:cs="Times New Roman"/>
                <w:sz w:val="20"/>
                <w:szCs w:val="20"/>
                <w:lang w:eastAsia="ru-RU"/>
              </w:rPr>
              <w:t> задняя фиксация</w:t>
            </w:r>
          </w:p>
        </w:tc>
      </w:tr>
    </w:tbl>
    <w:p w14:paraId="180E2DF7"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lastRenderedPageBreak/>
        <w:t>1.5.5 Классификация спондилоартроза (табл. 4)</w:t>
      </w:r>
    </w:p>
    <w:tbl>
      <w:tblPr>
        <w:tblW w:w="9348" w:type="dxa"/>
        <w:tblCellMar>
          <w:left w:w="0" w:type="dxa"/>
          <w:right w:w="0" w:type="dxa"/>
        </w:tblCellMar>
        <w:tblLook w:val="04A0" w:firstRow="1" w:lastRow="0" w:firstColumn="1" w:lastColumn="0" w:noHBand="0" w:noVBand="1"/>
      </w:tblPr>
      <w:tblGrid>
        <w:gridCol w:w="1105"/>
        <w:gridCol w:w="3707"/>
        <w:gridCol w:w="4536"/>
      </w:tblGrid>
      <w:tr w:rsidR="00987104" w:rsidRPr="0029403F" w14:paraId="6616CF70" w14:textId="77777777" w:rsidTr="0029403F">
        <w:trPr>
          <w:tblHeader/>
        </w:trPr>
        <w:tc>
          <w:tcPr>
            <w:tcW w:w="1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730625EF"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Стадия</w:t>
            </w:r>
          </w:p>
        </w:tc>
        <w:tc>
          <w:tcPr>
            <w:tcW w:w="37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4DEA2D6C"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proofErr w:type="spellStart"/>
            <w:r w:rsidRPr="0029403F">
              <w:rPr>
                <w:rFonts w:ascii="Verdana" w:eastAsia="Times New Roman" w:hAnsi="Verdana" w:cs="Times New Roman"/>
                <w:b/>
                <w:bCs/>
                <w:sz w:val="20"/>
                <w:szCs w:val="20"/>
                <w:lang w:eastAsia="ru-RU"/>
              </w:rPr>
              <w:t>Субхондральный</w:t>
            </w:r>
            <w:proofErr w:type="spellEnd"/>
            <w:r w:rsidRPr="0029403F">
              <w:rPr>
                <w:rFonts w:ascii="Verdana" w:eastAsia="Times New Roman" w:hAnsi="Verdana" w:cs="Times New Roman"/>
                <w:b/>
                <w:bCs/>
                <w:sz w:val="20"/>
                <w:szCs w:val="20"/>
                <w:lang w:eastAsia="ru-RU"/>
              </w:rPr>
              <w:t xml:space="preserve"> склероз</w:t>
            </w:r>
          </w:p>
        </w:tc>
        <w:tc>
          <w:tcPr>
            <w:tcW w:w="453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2BDD5BC8" w14:textId="77777777" w:rsidR="00987104" w:rsidRPr="0029403F" w:rsidRDefault="00987104" w:rsidP="00987104">
            <w:pPr>
              <w:spacing w:after="0" w:line="240" w:lineRule="atLeast"/>
              <w:jc w:val="both"/>
              <w:rPr>
                <w:rFonts w:ascii="Verdana" w:eastAsia="Times New Roman" w:hAnsi="Verdana" w:cs="Times New Roman"/>
                <w:b/>
                <w:bCs/>
                <w:sz w:val="20"/>
                <w:szCs w:val="20"/>
                <w:lang w:eastAsia="ru-RU"/>
              </w:rPr>
            </w:pPr>
            <w:r w:rsidRPr="0029403F">
              <w:rPr>
                <w:rFonts w:ascii="Verdana" w:eastAsia="Times New Roman" w:hAnsi="Verdana" w:cs="Times New Roman"/>
                <w:b/>
                <w:bCs/>
                <w:sz w:val="20"/>
                <w:szCs w:val="20"/>
                <w:lang w:eastAsia="ru-RU"/>
              </w:rPr>
              <w:t>Дегенерация хряща</w:t>
            </w:r>
          </w:p>
        </w:tc>
      </w:tr>
      <w:tr w:rsidR="00987104" w:rsidRPr="0029403F" w14:paraId="47B1C074" w14:textId="77777777" w:rsidTr="0029403F">
        <w:tc>
          <w:tcPr>
            <w:tcW w:w="1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420D5FB"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I</w:t>
            </w:r>
          </w:p>
        </w:tc>
        <w:tc>
          <w:tcPr>
            <w:tcW w:w="37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ABDACF0"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Суставной отросток имеет тонкий слой кортикальной кости</w:t>
            </w:r>
          </w:p>
        </w:tc>
        <w:tc>
          <w:tcPr>
            <w:tcW w:w="453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9A05A36"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Равномерно толстый хрящ полностью покрывает суставную поверхность</w:t>
            </w:r>
          </w:p>
        </w:tc>
      </w:tr>
      <w:tr w:rsidR="00987104" w:rsidRPr="0029403F" w14:paraId="47646805" w14:textId="77777777" w:rsidTr="0029403F">
        <w:tc>
          <w:tcPr>
            <w:tcW w:w="1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930FF21"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II</w:t>
            </w:r>
          </w:p>
        </w:tc>
        <w:tc>
          <w:tcPr>
            <w:tcW w:w="37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7B8586D"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Кортикальная кость суставных отростков локально утолщена</w:t>
            </w:r>
          </w:p>
        </w:tc>
        <w:tc>
          <w:tcPr>
            <w:tcW w:w="453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625135B"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Хрящ покрывает всю поверхность суставных поверхностей, но имеются очевидные элементы эрозии</w:t>
            </w:r>
          </w:p>
        </w:tc>
      </w:tr>
      <w:tr w:rsidR="00987104" w:rsidRPr="0029403F" w14:paraId="39C9ACC4" w14:textId="77777777" w:rsidTr="0029403F">
        <w:tc>
          <w:tcPr>
            <w:tcW w:w="1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1F7591C"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III</w:t>
            </w:r>
          </w:p>
        </w:tc>
        <w:tc>
          <w:tcPr>
            <w:tcW w:w="37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9228A72"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Кортикальная кость утолщена, но меньше чем на половине поверхности суставных отростков</w:t>
            </w:r>
          </w:p>
        </w:tc>
        <w:tc>
          <w:tcPr>
            <w:tcW w:w="453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D261A3E"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Хрящ покрывает не всю поверхность суставных поверхностей, имеются оголенные регионы</w:t>
            </w:r>
          </w:p>
        </w:tc>
      </w:tr>
      <w:tr w:rsidR="00987104" w:rsidRPr="0029403F" w14:paraId="5FFBA75B" w14:textId="77777777" w:rsidTr="0029403F">
        <w:tc>
          <w:tcPr>
            <w:tcW w:w="1105"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8F5B8F1"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IV</w:t>
            </w:r>
          </w:p>
        </w:tc>
        <w:tc>
          <w:tcPr>
            <w:tcW w:w="3707"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5C4B1F1"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Плотная кортикальная кость покрывает больше половины поверхности суставных отростков</w:t>
            </w:r>
          </w:p>
        </w:tc>
        <w:tc>
          <w:tcPr>
            <w:tcW w:w="4536"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5EB53D2" w14:textId="77777777" w:rsidR="00987104" w:rsidRPr="0029403F" w:rsidRDefault="00987104" w:rsidP="00987104">
            <w:pPr>
              <w:spacing w:after="0" w:line="240" w:lineRule="atLeast"/>
              <w:jc w:val="both"/>
              <w:rPr>
                <w:rFonts w:ascii="Verdana" w:eastAsia="Times New Roman" w:hAnsi="Verdana" w:cs="Times New Roman"/>
                <w:sz w:val="20"/>
                <w:szCs w:val="20"/>
                <w:lang w:eastAsia="ru-RU"/>
              </w:rPr>
            </w:pPr>
            <w:r w:rsidRPr="0029403F">
              <w:rPr>
                <w:rFonts w:ascii="Verdana" w:eastAsia="Times New Roman" w:hAnsi="Verdana" w:cs="Times New Roman"/>
                <w:sz w:val="20"/>
                <w:szCs w:val="20"/>
                <w:lang w:eastAsia="ru-RU"/>
              </w:rPr>
              <w:t>Хрящ отсутствует, за исключением следов на суставной поверхности</w:t>
            </w:r>
          </w:p>
        </w:tc>
      </w:tr>
    </w:tbl>
    <w:p w14:paraId="545048D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Таблица 4. Классификация стадий дегенерации суставного хряща и </w:t>
      </w:r>
      <w:proofErr w:type="spellStart"/>
      <w:r w:rsidRPr="00987104">
        <w:rPr>
          <w:rFonts w:ascii="Times New Roman" w:eastAsia="Times New Roman" w:hAnsi="Times New Roman" w:cs="Times New Roman"/>
          <w:color w:val="222222"/>
          <w:sz w:val="27"/>
          <w:szCs w:val="27"/>
          <w:lang w:eastAsia="ru-RU"/>
        </w:rPr>
        <w:t>субхондрального</w:t>
      </w:r>
      <w:proofErr w:type="spellEnd"/>
      <w:r w:rsidRPr="00987104">
        <w:rPr>
          <w:rFonts w:ascii="Times New Roman" w:eastAsia="Times New Roman" w:hAnsi="Times New Roman" w:cs="Times New Roman"/>
          <w:color w:val="222222"/>
          <w:sz w:val="27"/>
          <w:szCs w:val="27"/>
          <w:lang w:eastAsia="ru-RU"/>
        </w:rPr>
        <w:t xml:space="preserve"> склероза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по данным МРТ </w:t>
      </w:r>
      <w:proofErr w:type="spellStart"/>
      <w:r w:rsidRPr="00987104">
        <w:rPr>
          <w:rFonts w:ascii="Times New Roman" w:eastAsia="Times New Roman" w:hAnsi="Times New Roman" w:cs="Times New Roman"/>
          <w:color w:val="222222"/>
          <w:sz w:val="27"/>
          <w:szCs w:val="27"/>
          <w:lang w:eastAsia="ru-RU"/>
        </w:rPr>
        <w:t>Grogan</w:t>
      </w:r>
      <w:proofErr w:type="spellEnd"/>
      <w:r w:rsidRPr="00987104">
        <w:rPr>
          <w:rFonts w:ascii="Times New Roman" w:eastAsia="Times New Roman" w:hAnsi="Times New Roman" w:cs="Times New Roman"/>
          <w:color w:val="222222"/>
          <w:sz w:val="27"/>
          <w:szCs w:val="27"/>
          <w:lang w:eastAsia="ru-RU"/>
        </w:rPr>
        <w:t>, 1997 [12].</w:t>
      </w:r>
    </w:p>
    <w:p w14:paraId="27083B53"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14:paraId="01D8AE5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Клинические симптомы и синдром дегенеративно-дистрофических изменений позвоночника могут делятся на рефлекторными и компрессионными.</w:t>
      </w:r>
    </w:p>
    <w:p w14:paraId="70A58C4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 Компрессионные синдромы дегенеративно-дистрофических изменений поясничного отдела позвоночника:</w:t>
      </w:r>
    </w:p>
    <w:p w14:paraId="1A0495D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1) Корешковый компрессионный синдром.</w:t>
      </w:r>
    </w:p>
    <w:p w14:paraId="3CF4E2C6" w14:textId="77777777" w:rsidR="00987104" w:rsidRPr="00987104" w:rsidRDefault="00987104" w:rsidP="00987104">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компрессия верхне-поясничных корешков (L1–L3) встречается редко.</w:t>
      </w:r>
    </w:p>
    <w:p w14:paraId="19AC89F8" w14:textId="77777777" w:rsidR="00987104" w:rsidRPr="00987104" w:rsidRDefault="00987104" w:rsidP="00987104">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корешка L4 (диск L3-L4) – иррадиация болей в передневнутренние отделы бедра, голени и внутреннюю лодыжку, гипестезия на передней поверхности бедра, слабость четырёхглавой мышцы, снижение или утрата коленного рефлекса;</w:t>
      </w:r>
    </w:p>
    <w:p w14:paraId="0B359FE0" w14:textId="77777777" w:rsidR="00987104" w:rsidRPr="00987104" w:rsidRDefault="00987104" w:rsidP="00987104">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синдром корешка L5 (диск L4-L5) – иррадиация болей из верхней ягодичной области в наружные отделы бедра и голени, иногда с распространением на тыл стопы, на I-III пальцы, гипестезия в этой же зоне; слабость </w:t>
      </w:r>
      <w:proofErr w:type="spellStart"/>
      <w:r w:rsidRPr="00987104">
        <w:rPr>
          <w:rFonts w:ascii="Times New Roman" w:eastAsia="Times New Roman" w:hAnsi="Times New Roman" w:cs="Times New Roman"/>
          <w:color w:val="222222"/>
          <w:sz w:val="27"/>
          <w:szCs w:val="27"/>
          <w:lang w:eastAsia="ru-RU"/>
        </w:rPr>
        <w:t>перонеальной</w:t>
      </w:r>
      <w:proofErr w:type="spellEnd"/>
      <w:r w:rsidRPr="00987104">
        <w:rPr>
          <w:rFonts w:ascii="Times New Roman" w:eastAsia="Times New Roman" w:hAnsi="Times New Roman" w:cs="Times New Roman"/>
          <w:color w:val="222222"/>
          <w:sz w:val="27"/>
          <w:szCs w:val="27"/>
          <w:lang w:eastAsia="ru-RU"/>
        </w:rPr>
        <w:t xml:space="preserve"> группы мышц, возможна гипотрофия, слабость разгибателя I пальца стопы;</w:t>
      </w:r>
    </w:p>
    <w:p w14:paraId="2343115E" w14:textId="77777777" w:rsidR="00987104" w:rsidRPr="00987104" w:rsidRDefault="00987104" w:rsidP="00987104">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синдром корешка S1 (диск L5-S1) – иррадиация болей из средней ягодичной области в </w:t>
      </w:r>
      <w:proofErr w:type="spellStart"/>
      <w:r w:rsidRPr="00987104">
        <w:rPr>
          <w:rFonts w:ascii="Times New Roman" w:eastAsia="Times New Roman" w:hAnsi="Times New Roman" w:cs="Times New Roman"/>
          <w:color w:val="222222"/>
          <w:sz w:val="27"/>
          <w:szCs w:val="27"/>
          <w:lang w:eastAsia="ru-RU"/>
        </w:rPr>
        <w:t>задненаружные</w:t>
      </w:r>
      <w:proofErr w:type="spellEnd"/>
      <w:r w:rsidRPr="00987104">
        <w:rPr>
          <w:rFonts w:ascii="Times New Roman" w:eastAsia="Times New Roman" w:hAnsi="Times New Roman" w:cs="Times New Roman"/>
          <w:color w:val="222222"/>
          <w:sz w:val="27"/>
          <w:szCs w:val="27"/>
          <w:lang w:eastAsia="ru-RU"/>
        </w:rPr>
        <w:t xml:space="preserve"> или задние отделы бедра, голени, в пятку с переходом на наружный край стопы и IV–V пальцы, гипестезия в </w:t>
      </w:r>
      <w:proofErr w:type="spellStart"/>
      <w:r w:rsidRPr="00987104">
        <w:rPr>
          <w:rFonts w:ascii="Times New Roman" w:eastAsia="Times New Roman" w:hAnsi="Times New Roman" w:cs="Times New Roman"/>
          <w:color w:val="222222"/>
          <w:sz w:val="27"/>
          <w:szCs w:val="27"/>
          <w:lang w:eastAsia="ru-RU"/>
        </w:rPr>
        <w:t>задненаружных</w:t>
      </w:r>
      <w:proofErr w:type="spellEnd"/>
      <w:r w:rsidRPr="00987104">
        <w:rPr>
          <w:rFonts w:ascii="Times New Roman" w:eastAsia="Times New Roman" w:hAnsi="Times New Roman" w:cs="Times New Roman"/>
          <w:color w:val="222222"/>
          <w:sz w:val="27"/>
          <w:szCs w:val="27"/>
          <w:lang w:eastAsia="ru-RU"/>
        </w:rPr>
        <w:t xml:space="preserve"> отделах голени и наружных отделах стопы; гипотрофия большой ягодичной и икроножной мышц, слабость икроножной мышцы, снижение или отсутствие ахиллова и подошвенного рефлексов.</w:t>
      </w:r>
    </w:p>
    <w:p w14:paraId="5EFE177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2) Нейрогенная перемежающаяся хромота (Синдром </w:t>
      </w:r>
      <w:proofErr w:type="spellStart"/>
      <w:r w:rsidRPr="00987104">
        <w:rPr>
          <w:rFonts w:ascii="Times New Roman" w:eastAsia="Times New Roman" w:hAnsi="Times New Roman" w:cs="Times New Roman"/>
          <w:color w:val="222222"/>
          <w:sz w:val="27"/>
          <w:szCs w:val="27"/>
          <w:lang w:eastAsia="ru-RU"/>
        </w:rPr>
        <w:t>Дежерина</w:t>
      </w:r>
      <w:proofErr w:type="spellEnd"/>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 xml:space="preserve">Патогенетический механизм – механическое сдавление и ишемия </w:t>
      </w:r>
      <w:proofErr w:type="spellStart"/>
      <w:r w:rsidRPr="00987104">
        <w:rPr>
          <w:rFonts w:ascii="Times New Roman" w:eastAsia="Times New Roman" w:hAnsi="Times New Roman" w:cs="Times New Roman"/>
          <w:color w:val="222222"/>
          <w:sz w:val="27"/>
          <w:szCs w:val="27"/>
          <w:lang w:eastAsia="ru-RU"/>
        </w:rPr>
        <w:t>невральных</w:t>
      </w:r>
      <w:proofErr w:type="spellEnd"/>
      <w:r w:rsidRPr="00987104">
        <w:rPr>
          <w:rFonts w:ascii="Times New Roman" w:eastAsia="Times New Roman" w:hAnsi="Times New Roman" w:cs="Times New Roman"/>
          <w:color w:val="222222"/>
          <w:sz w:val="27"/>
          <w:szCs w:val="27"/>
          <w:lang w:eastAsia="ru-RU"/>
        </w:rPr>
        <w:t xml:space="preserve"> структур. Ишемия усиливается в вертикальном положении (в положении стоя во время ходьбы). При ходьбе сегментарная ротация приводит к ещё большему сужению позвоночного канала и ухудшению кровоснабжения спинного мозга и его элементов. Данный синдром имеет клиническую триаду: боль, нарушение чувствительной и двигательной сфер. Особенностью является то, что данные симптомы могут отсутствовать в покое в горизонтальном положении, но появляются при </w:t>
      </w:r>
      <w:proofErr w:type="spellStart"/>
      <w:r w:rsidRPr="00987104">
        <w:rPr>
          <w:rFonts w:ascii="Times New Roman" w:eastAsia="Times New Roman" w:hAnsi="Times New Roman" w:cs="Times New Roman"/>
          <w:color w:val="222222"/>
          <w:sz w:val="27"/>
          <w:szCs w:val="27"/>
          <w:lang w:eastAsia="ru-RU"/>
        </w:rPr>
        <w:t>вертикализации</w:t>
      </w:r>
      <w:proofErr w:type="spellEnd"/>
      <w:r w:rsidRPr="00987104">
        <w:rPr>
          <w:rFonts w:ascii="Times New Roman" w:eastAsia="Times New Roman" w:hAnsi="Times New Roman" w:cs="Times New Roman"/>
          <w:color w:val="222222"/>
          <w:sz w:val="27"/>
          <w:szCs w:val="27"/>
          <w:lang w:eastAsia="ru-RU"/>
        </w:rPr>
        <w:t xml:space="preserve"> и ходьбе.</w:t>
      </w:r>
    </w:p>
    <w:p w14:paraId="54D6312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3) Синдром </w:t>
      </w:r>
      <w:proofErr w:type="spellStart"/>
      <w:r w:rsidRPr="00987104">
        <w:rPr>
          <w:rFonts w:ascii="Times New Roman" w:eastAsia="Times New Roman" w:hAnsi="Times New Roman" w:cs="Times New Roman"/>
          <w:color w:val="222222"/>
          <w:sz w:val="27"/>
          <w:szCs w:val="27"/>
          <w:lang w:eastAsia="ru-RU"/>
        </w:rPr>
        <w:t>полирадикулярной</w:t>
      </w:r>
      <w:proofErr w:type="spellEnd"/>
      <w:r w:rsidRPr="00987104">
        <w:rPr>
          <w:rFonts w:ascii="Times New Roman" w:eastAsia="Times New Roman" w:hAnsi="Times New Roman" w:cs="Times New Roman"/>
          <w:color w:val="222222"/>
          <w:sz w:val="27"/>
          <w:szCs w:val="27"/>
          <w:lang w:eastAsia="ru-RU"/>
        </w:rPr>
        <w:t xml:space="preserve"> компрессии. Проявляется клинической картиной компрессии 2-х и более корешков каудальной группы.</w:t>
      </w:r>
    </w:p>
    <w:p w14:paraId="38287C9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4) </w:t>
      </w:r>
      <w:proofErr w:type="spellStart"/>
      <w:proofErr w:type="gramStart"/>
      <w:r w:rsidRPr="00987104">
        <w:rPr>
          <w:rFonts w:ascii="Times New Roman" w:eastAsia="Times New Roman" w:hAnsi="Times New Roman" w:cs="Times New Roman"/>
          <w:color w:val="222222"/>
          <w:sz w:val="27"/>
          <w:szCs w:val="27"/>
          <w:lang w:eastAsia="ru-RU"/>
        </w:rPr>
        <w:t>Каудо</w:t>
      </w:r>
      <w:proofErr w:type="spellEnd"/>
      <w:r w:rsidRPr="00987104">
        <w:rPr>
          <w:rFonts w:ascii="Times New Roman" w:eastAsia="Times New Roman" w:hAnsi="Times New Roman" w:cs="Times New Roman"/>
          <w:color w:val="222222"/>
          <w:sz w:val="27"/>
          <w:szCs w:val="27"/>
          <w:lang w:eastAsia="ru-RU"/>
        </w:rPr>
        <w:t>-медуллярный</w:t>
      </w:r>
      <w:proofErr w:type="gramEnd"/>
      <w:r w:rsidRPr="00987104">
        <w:rPr>
          <w:rFonts w:ascii="Times New Roman" w:eastAsia="Times New Roman" w:hAnsi="Times New Roman" w:cs="Times New Roman"/>
          <w:color w:val="222222"/>
          <w:sz w:val="27"/>
          <w:szCs w:val="27"/>
          <w:lang w:eastAsia="ru-RU"/>
        </w:rPr>
        <w:t xml:space="preserve"> синдром. Данный синдром возникает как при компрессии корешков каудальной группы, так и при сдавлении </w:t>
      </w:r>
      <w:proofErr w:type="spellStart"/>
      <w:proofErr w:type="gramStart"/>
      <w:r w:rsidRPr="00987104">
        <w:rPr>
          <w:rFonts w:ascii="Times New Roman" w:eastAsia="Times New Roman" w:hAnsi="Times New Roman" w:cs="Times New Roman"/>
          <w:color w:val="222222"/>
          <w:sz w:val="27"/>
          <w:szCs w:val="27"/>
          <w:lang w:eastAsia="ru-RU"/>
        </w:rPr>
        <w:t>радикуло</w:t>
      </w:r>
      <w:proofErr w:type="spellEnd"/>
      <w:r w:rsidRPr="00987104">
        <w:rPr>
          <w:rFonts w:ascii="Times New Roman" w:eastAsia="Times New Roman" w:hAnsi="Times New Roman" w:cs="Times New Roman"/>
          <w:color w:val="222222"/>
          <w:sz w:val="27"/>
          <w:szCs w:val="27"/>
          <w:lang w:eastAsia="ru-RU"/>
        </w:rPr>
        <w:t>-медуллярной</w:t>
      </w:r>
      <w:proofErr w:type="gramEnd"/>
      <w:r w:rsidRPr="00987104">
        <w:rPr>
          <w:rFonts w:ascii="Times New Roman" w:eastAsia="Times New Roman" w:hAnsi="Times New Roman" w:cs="Times New Roman"/>
          <w:color w:val="222222"/>
          <w:sz w:val="27"/>
          <w:szCs w:val="27"/>
          <w:lang w:eastAsia="ru-RU"/>
        </w:rPr>
        <w:t xml:space="preserve"> артерии (</w:t>
      </w:r>
      <w:proofErr w:type="spellStart"/>
      <w:r w:rsidRPr="00987104">
        <w:rPr>
          <w:rFonts w:ascii="Times New Roman" w:eastAsia="Times New Roman" w:hAnsi="Times New Roman" w:cs="Times New Roman"/>
          <w:color w:val="222222"/>
          <w:sz w:val="27"/>
          <w:szCs w:val="27"/>
          <w:lang w:eastAsia="ru-RU"/>
        </w:rPr>
        <w:t>Депрож-Готтерона</w:t>
      </w:r>
      <w:proofErr w:type="spellEnd"/>
      <w:r w:rsidRPr="00987104">
        <w:rPr>
          <w:rFonts w:ascii="Times New Roman" w:eastAsia="Times New Roman" w:hAnsi="Times New Roman" w:cs="Times New Roman"/>
          <w:color w:val="222222"/>
          <w:sz w:val="27"/>
          <w:szCs w:val="27"/>
          <w:lang w:eastAsia="ru-RU"/>
        </w:rPr>
        <w:t xml:space="preserve">), что приводит к ишемии конуса и </w:t>
      </w:r>
      <w:proofErr w:type="spellStart"/>
      <w:r w:rsidRPr="00987104">
        <w:rPr>
          <w:rFonts w:ascii="Times New Roman" w:eastAsia="Times New Roman" w:hAnsi="Times New Roman" w:cs="Times New Roman"/>
          <w:color w:val="222222"/>
          <w:sz w:val="27"/>
          <w:szCs w:val="27"/>
          <w:lang w:eastAsia="ru-RU"/>
        </w:rPr>
        <w:t>эпиконуса</w:t>
      </w:r>
      <w:proofErr w:type="spellEnd"/>
      <w:r w:rsidRPr="00987104">
        <w:rPr>
          <w:rFonts w:ascii="Times New Roman" w:eastAsia="Times New Roman" w:hAnsi="Times New Roman" w:cs="Times New Roman"/>
          <w:color w:val="222222"/>
          <w:sz w:val="27"/>
          <w:szCs w:val="27"/>
          <w:lang w:eastAsia="ru-RU"/>
        </w:rPr>
        <w:t xml:space="preserve"> спинного мозга. Возникает клиническая картина нижнего вялого </w:t>
      </w:r>
      <w:proofErr w:type="spellStart"/>
      <w:r w:rsidRPr="00987104">
        <w:rPr>
          <w:rFonts w:ascii="Times New Roman" w:eastAsia="Times New Roman" w:hAnsi="Times New Roman" w:cs="Times New Roman"/>
          <w:color w:val="222222"/>
          <w:sz w:val="27"/>
          <w:szCs w:val="27"/>
          <w:lang w:eastAsia="ru-RU"/>
        </w:rPr>
        <w:t>парапереза</w:t>
      </w:r>
      <w:proofErr w:type="spellEnd"/>
      <w:r w:rsidRPr="00987104">
        <w:rPr>
          <w:rFonts w:ascii="Times New Roman" w:eastAsia="Times New Roman" w:hAnsi="Times New Roman" w:cs="Times New Roman"/>
          <w:color w:val="222222"/>
          <w:sz w:val="27"/>
          <w:szCs w:val="27"/>
          <w:lang w:eastAsia="ru-RU"/>
        </w:rPr>
        <w:t xml:space="preserve"> и нарушение функций тазовых органов по периферическому типу, сегментарными </w:t>
      </w:r>
      <w:r w:rsidRPr="00987104">
        <w:rPr>
          <w:rFonts w:ascii="Times New Roman" w:eastAsia="Times New Roman" w:hAnsi="Times New Roman" w:cs="Times New Roman"/>
          <w:color w:val="222222"/>
          <w:sz w:val="27"/>
          <w:szCs w:val="27"/>
          <w:lang w:eastAsia="ru-RU"/>
        </w:rPr>
        <w:lastRenderedPageBreak/>
        <w:t xml:space="preserve">и корешковыми расстройствами чувствительности в </w:t>
      </w:r>
      <w:proofErr w:type="spellStart"/>
      <w:r w:rsidRPr="00987104">
        <w:rPr>
          <w:rFonts w:ascii="Times New Roman" w:eastAsia="Times New Roman" w:hAnsi="Times New Roman" w:cs="Times New Roman"/>
          <w:color w:val="222222"/>
          <w:sz w:val="27"/>
          <w:szCs w:val="27"/>
          <w:lang w:eastAsia="ru-RU"/>
        </w:rPr>
        <w:t>аногенитальной</w:t>
      </w:r>
      <w:proofErr w:type="spellEnd"/>
      <w:r w:rsidRPr="00987104">
        <w:rPr>
          <w:rFonts w:ascii="Times New Roman" w:eastAsia="Times New Roman" w:hAnsi="Times New Roman" w:cs="Times New Roman"/>
          <w:color w:val="222222"/>
          <w:sz w:val="27"/>
          <w:szCs w:val="27"/>
          <w:lang w:eastAsia="ru-RU"/>
        </w:rPr>
        <w:t xml:space="preserve"> области и ногах.</w:t>
      </w:r>
    </w:p>
    <w:p w14:paraId="0441458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 Компрессионные синдромы шейного остеохондроза:</w:t>
      </w:r>
    </w:p>
    <w:p w14:paraId="571582F1" w14:textId="77777777" w:rsidR="00987104" w:rsidRPr="00987104" w:rsidRDefault="00987104" w:rsidP="00987104">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Корешковый синдром</w:t>
      </w:r>
    </w:p>
    <w:p w14:paraId="6F4D402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o Синдром компрессии корешка С</w:t>
      </w:r>
      <w:r w:rsidRPr="00987104">
        <w:rPr>
          <w:rFonts w:ascii="Times New Roman" w:eastAsia="Times New Roman" w:hAnsi="Times New Roman" w:cs="Times New Roman"/>
          <w:color w:val="222222"/>
          <w:sz w:val="20"/>
          <w:szCs w:val="20"/>
          <w:vertAlign w:val="subscript"/>
          <w:lang w:eastAsia="ru-RU"/>
        </w:rPr>
        <w:t>4 </w:t>
      </w:r>
      <w:r w:rsidRPr="00987104">
        <w:rPr>
          <w:rFonts w:ascii="Times New Roman" w:eastAsia="Times New Roman" w:hAnsi="Times New Roman" w:cs="Times New Roman"/>
          <w:color w:val="222222"/>
          <w:sz w:val="27"/>
          <w:szCs w:val="27"/>
          <w:lang w:eastAsia="ru-RU"/>
        </w:rPr>
        <w:t xml:space="preserve">– проявляется болями в </w:t>
      </w:r>
      <w:proofErr w:type="spellStart"/>
      <w:r w:rsidRPr="00987104">
        <w:rPr>
          <w:rFonts w:ascii="Times New Roman" w:eastAsia="Times New Roman" w:hAnsi="Times New Roman" w:cs="Times New Roman"/>
          <w:color w:val="222222"/>
          <w:sz w:val="27"/>
          <w:szCs w:val="27"/>
          <w:lang w:eastAsia="ru-RU"/>
        </w:rPr>
        <w:t>надплечье</w:t>
      </w:r>
      <w:proofErr w:type="spellEnd"/>
      <w:r w:rsidRPr="00987104">
        <w:rPr>
          <w:rFonts w:ascii="Times New Roman" w:eastAsia="Times New Roman" w:hAnsi="Times New Roman" w:cs="Times New Roman"/>
          <w:color w:val="222222"/>
          <w:sz w:val="27"/>
          <w:szCs w:val="27"/>
          <w:lang w:eastAsia="ru-RU"/>
        </w:rPr>
        <w:t xml:space="preserve">, может сопровождаться, </w:t>
      </w:r>
      <w:proofErr w:type="spellStart"/>
      <w:r w:rsidRPr="00987104">
        <w:rPr>
          <w:rFonts w:ascii="Times New Roman" w:eastAsia="Times New Roman" w:hAnsi="Times New Roman" w:cs="Times New Roman"/>
          <w:color w:val="222222"/>
          <w:sz w:val="27"/>
          <w:szCs w:val="27"/>
          <w:lang w:eastAsia="ru-RU"/>
        </w:rPr>
        <w:t>амиотрофией</w:t>
      </w:r>
      <w:proofErr w:type="spellEnd"/>
      <w:r w:rsidRPr="00987104">
        <w:rPr>
          <w:rFonts w:ascii="Times New Roman" w:eastAsia="Times New Roman" w:hAnsi="Times New Roman" w:cs="Times New Roman"/>
          <w:color w:val="222222"/>
          <w:sz w:val="27"/>
          <w:szCs w:val="27"/>
          <w:lang w:eastAsia="ru-RU"/>
        </w:rPr>
        <w:t xml:space="preserve"> трапециевидной, надостной и даже большой грудной мышцы.</w:t>
      </w:r>
    </w:p>
    <w:p w14:paraId="01A2E18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o Синдром компрессии корешка С</w:t>
      </w:r>
      <w:r w:rsidRPr="00987104">
        <w:rPr>
          <w:rFonts w:ascii="Times New Roman" w:eastAsia="Times New Roman" w:hAnsi="Times New Roman" w:cs="Times New Roman"/>
          <w:color w:val="222222"/>
          <w:sz w:val="20"/>
          <w:szCs w:val="20"/>
          <w:vertAlign w:val="subscript"/>
          <w:lang w:eastAsia="ru-RU"/>
        </w:rPr>
        <w:t>5</w:t>
      </w:r>
      <w:r w:rsidRPr="00987104">
        <w:rPr>
          <w:rFonts w:ascii="Times New Roman" w:eastAsia="Times New Roman" w:hAnsi="Times New Roman" w:cs="Times New Roman"/>
          <w:color w:val="222222"/>
          <w:sz w:val="27"/>
          <w:szCs w:val="27"/>
          <w:lang w:eastAsia="ru-RU"/>
        </w:rPr>
        <w:t> – проекционная боль и чувствительные расстройства локализуются в зоне дель</w:t>
      </w:r>
      <w:r w:rsidRPr="00987104">
        <w:rPr>
          <w:rFonts w:ascii="Times New Roman" w:eastAsia="Times New Roman" w:hAnsi="Times New Roman" w:cs="Times New Roman"/>
          <w:color w:val="222222"/>
          <w:sz w:val="27"/>
          <w:szCs w:val="27"/>
          <w:lang w:eastAsia="ru-RU"/>
        </w:rPr>
        <w:softHyphen/>
        <w:t>товидной мышцы, могут сопровождаться с ее слабостью и гипотрофией, снижением лопаточного рефлекса.</w:t>
      </w:r>
    </w:p>
    <w:p w14:paraId="60B2A4E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o Синдром компрессии корешка С</w:t>
      </w:r>
      <w:r w:rsidRPr="00987104">
        <w:rPr>
          <w:rFonts w:ascii="Times New Roman" w:eastAsia="Times New Roman" w:hAnsi="Times New Roman" w:cs="Times New Roman"/>
          <w:color w:val="222222"/>
          <w:sz w:val="20"/>
          <w:szCs w:val="20"/>
          <w:vertAlign w:val="subscript"/>
          <w:lang w:eastAsia="ru-RU"/>
        </w:rPr>
        <w:t>6</w:t>
      </w:r>
      <w:r w:rsidRPr="00987104">
        <w:rPr>
          <w:rFonts w:ascii="Times New Roman" w:eastAsia="Times New Roman" w:hAnsi="Times New Roman" w:cs="Times New Roman"/>
          <w:color w:val="222222"/>
          <w:sz w:val="27"/>
          <w:szCs w:val="27"/>
          <w:lang w:eastAsia="ru-RU"/>
        </w:rPr>
        <w:t> – проекционная боль и чувствительные расстройства локализуются в виде полосы по наружному краю руки, до первого пальца кисти. Снижается сила мышц, сгибающих предплечье, нарушается рефлекс с двухглавой мышцы.</w:t>
      </w:r>
    </w:p>
    <w:p w14:paraId="406DEA5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o Синдром компрессии корешка С</w:t>
      </w:r>
      <w:r w:rsidRPr="00987104">
        <w:rPr>
          <w:rFonts w:ascii="Times New Roman" w:eastAsia="Times New Roman" w:hAnsi="Times New Roman" w:cs="Times New Roman"/>
          <w:color w:val="222222"/>
          <w:sz w:val="20"/>
          <w:szCs w:val="20"/>
          <w:vertAlign w:val="subscript"/>
          <w:lang w:eastAsia="ru-RU"/>
        </w:rPr>
        <w:t>7</w:t>
      </w:r>
      <w:r w:rsidRPr="00987104">
        <w:rPr>
          <w:rFonts w:ascii="Times New Roman" w:eastAsia="Times New Roman" w:hAnsi="Times New Roman" w:cs="Times New Roman"/>
          <w:color w:val="222222"/>
          <w:sz w:val="27"/>
          <w:szCs w:val="27"/>
          <w:lang w:eastAsia="ru-RU"/>
        </w:rPr>
        <w:t xml:space="preserve"> – проекционная боль и чувствительные расстройства локализуются в виде полосы на тыльной поверхности руки, особенно в трех средних пальцах. </w:t>
      </w:r>
      <w:proofErr w:type="spellStart"/>
      <w:r w:rsidRPr="00987104">
        <w:rPr>
          <w:rFonts w:ascii="Times New Roman" w:eastAsia="Times New Roman" w:hAnsi="Times New Roman" w:cs="Times New Roman"/>
          <w:color w:val="222222"/>
          <w:sz w:val="27"/>
          <w:szCs w:val="27"/>
          <w:lang w:eastAsia="ru-RU"/>
        </w:rPr>
        <w:t>Триципитальный</w:t>
      </w:r>
      <w:proofErr w:type="spellEnd"/>
      <w:r w:rsidRPr="00987104">
        <w:rPr>
          <w:rFonts w:ascii="Times New Roman" w:eastAsia="Times New Roman" w:hAnsi="Times New Roman" w:cs="Times New Roman"/>
          <w:color w:val="222222"/>
          <w:sz w:val="27"/>
          <w:szCs w:val="27"/>
          <w:lang w:eastAsia="ru-RU"/>
        </w:rPr>
        <w:t xml:space="preserve"> рефлекс обычно снижен или отсутствует. Могут быть вегетативно-трофические нарушения в кисти.</w:t>
      </w:r>
    </w:p>
    <w:p w14:paraId="53C50E6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o Синдром компрессии корешка C</w:t>
      </w:r>
      <w:r w:rsidRPr="00987104">
        <w:rPr>
          <w:rFonts w:ascii="Times New Roman" w:eastAsia="Times New Roman" w:hAnsi="Times New Roman" w:cs="Times New Roman"/>
          <w:color w:val="222222"/>
          <w:sz w:val="20"/>
          <w:szCs w:val="20"/>
          <w:vertAlign w:val="subscript"/>
          <w:lang w:eastAsia="ru-RU"/>
        </w:rPr>
        <w:t>8 </w:t>
      </w:r>
      <w:r w:rsidRPr="00987104">
        <w:rPr>
          <w:rFonts w:ascii="Times New Roman" w:eastAsia="Times New Roman" w:hAnsi="Times New Roman" w:cs="Times New Roman"/>
          <w:color w:val="222222"/>
          <w:sz w:val="27"/>
          <w:szCs w:val="27"/>
          <w:lang w:eastAsia="ru-RU"/>
        </w:rPr>
        <w:t xml:space="preserve">– проекция болей и чувствительных расстройств соответствует </w:t>
      </w:r>
      <w:proofErr w:type="spellStart"/>
      <w:r w:rsidRPr="00987104">
        <w:rPr>
          <w:rFonts w:ascii="Times New Roman" w:eastAsia="Times New Roman" w:hAnsi="Times New Roman" w:cs="Times New Roman"/>
          <w:color w:val="222222"/>
          <w:sz w:val="27"/>
          <w:szCs w:val="27"/>
          <w:lang w:eastAsia="ru-RU"/>
        </w:rPr>
        <w:t>ульнарному</w:t>
      </w:r>
      <w:proofErr w:type="spellEnd"/>
      <w:r w:rsidRPr="00987104">
        <w:rPr>
          <w:rFonts w:ascii="Times New Roman" w:eastAsia="Times New Roman" w:hAnsi="Times New Roman" w:cs="Times New Roman"/>
          <w:color w:val="222222"/>
          <w:sz w:val="27"/>
          <w:szCs w:val="27"/>
          <w:lang w:eastAsia="ru-RU"/>
        </w:rPr>
        <w:t xml:space="preserve"> краю руки, включая четвертый и пятый пальцы. Может быть снижен карпорадиальный рефлекс.</w:t>
      </w:r>
    </w:p>
    <w:p w14:paraId="49C5B791" w14:textId="77777777" w:rsidR="00987104" w:rsidRPr="00987104" w:rsidRDefault="00987104" w:rsidP="00987104">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компрессии спинного мозга (</w:t>
      </w:r>
      <w:proofErr w:type="spellStart"/>
      <w:r w:rsidRPr="00987104">
        <w:rPr>
          <w:rFonts w:ascii="Times New Roman" w:eastAsia="Times New Roman" w:hAnsi="Times New Roman" w:cs="Times New Roman"/>
          <w:color w:val="222222"/>
          <w:sz w:val="27"/>
          <w:szCs w:val="27"/>
          <w:lang w:eastAsia="ru-RU"/>
        </w:rPr>
        <w:t>миелопатия</w:t>
      </w:r>
      <w:proofErr w:type="spellEnd"/>
      <w:r w:rsidRPr="00987104">
        <w:rPr>
          <w:rFonts w:ascii="Times New Roman" w:eastAsia="Times New Roman" w:hAnsi="Times New Roman" w:cs="Times New Roman"/>
          <w:color w:val="222222"/>
          <w:sz w:val="27"/>
          <w:szCs w:val="27"/>
          <w:lang w:eastAsia="ru-RU"/>
        </w:rPr>
        <w:t>). Данный синдром проявляется двигательными и чувствительными сегментарными нарушениями на уровне компрессии и проводниковыми расстройствами ниже сдавления спинного мозга, нарушением функций тазовых органов по центральному типы, патологическими рефлексами.</w:t>
      </w:r>
    </w:p>
    <w:p w14:paraId="41201A1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Рефлекторные (</w:t>
      </w:r>
      <w:proofErr w:type="spellStart"/>
      <w:r w:rsidRPr="00987104">
        <w:rPr>
          <w:rFonts w:ascii="Times New Roman" w:eastAsia="Times New Roman" w:hAnsi="Times New Roman" w:cs="Times New Roman"/>
          <w:color w:val="222222"/>
          <w:sz w:val="27"/>
          <w:szCs w:val="27"/>
          <w:lang w:eastAsia="ru-RU"/>
        </w:rPr>
        <w:t>некомпрессионные</w:t>
      </w:r>
      <w:proofErr w:type="spellEnd"/>
      <w:r w:rsidRPr="00987104">
        <w:rPr>
          <w:rFonts w:ascii="Times New Roman" w:eastAsia="Times New Roman" w:hAnsi="Times New Roman" w:cs="Times New Roman"/>
          <w:color w:val="222222"/>
          <w:sz w:val="27"/>
          <w:szCs w:val="27"/>
          <w:lang w:eastAsia="ru-RU"/>
        </w:rPr>
        <w:t>) синдромы остеохондроза поясничного отдела позвоночника:</w:t>
      </w:r>
    </w:p>
    <w:p w14:paraId="07955A6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 местные болевые синдромы</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w:t>
      </w:r>
      <w:proofErr w:type="spellStart"/>
      <w:r w:rsidRPr="00987104">
        <w:rPr>
          <w:rFonts w:ascii="Times New Roman" w:eastAsia="Times New Roman" w:hAnsi="Times New Roman" w:cs="Times New Roman"/>
          <w:color w:val="222222"/>
          <w:sz w:val="27"/>
          <w:szCs w:val="27"/>
          <w:lang w:eastAsia="ru-RU"/>
        </w:rPr>
        <w:t>люмбалгия</w:t>
      </w:r>
      <w:proofErr w:type="spellEnd"/>
      <w:r w:rsidRPr="00987104">
        <w:rPr>
          <w:rFonts w:ascii="Times New Roman" w:eastAsia="Times New Roman" w:hAnsi="Times New Roman" w:cs="Times New Roman"/>
          <w:color w:val="222222"/>
          <w:sz w:val="27"/>
          <w:szCs w:val="27"/>
          <w:lang w:eastAsia="ru-RU"/>
        </w:rPr>
        <w:t>, люмбаго);</w:t>
      </w:r>
    </w:p>
    <w:p w14:paraId="07B9821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рефлекторные отраженные синдромы</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w:t>
      </w:r>
      <w:proofErr w:type="spellStart"/>
      <w:r w:rsidRPr="00987104">
        <w:rPr>
          <w:rFonts w:ascii="Times New Roman" w:eastAsia="Times New Roman" w:hAnsi="Times New Roman" w:cs="Times New Roman"/>
          <w:color w:val="222222"/>
          <w:sz w:val="27"/>
          <w:szCs w:val="27"/>
          <w:lang w:eastAsia="ru-RU"/>
        </w:rPr>
        <w:t>люмбоишиалгия</w:t>
      </w:r>
      <w:proofErr w:type="spellEnd"/>
      <w:r w:rsidRPr="00987104">
        <w:rPr>
          <w:rFonts w:ascii="Times New Roman" w:eastAsia="Times New Roman" w:hAnsi="Times New Roman" w:cs="Times New Roman"/>
          <w:color w:val="222222"/>
          <w:sz w:val="27"/>
          <w:szCs w:val="27"/>
          <w:lang w:eastAsia="ru-RU"/>
        </w:rPr>
        <w:t xml:space="preserve">, псевдоабдоминальные боли, </w:t>
      </w:r>
      <w:proofErr w:type="spellStart"/>
      <w:r w:rsidRPr="00987104">
        <w:rPr>
          <w:rFonts w:ascii="Times New Roman" w:eastAsia="Times New Roman" w:hAnsi="Times New Roman" w:cs="Times New Roman"/>
          <w:color w:val="222222"/>
          <w:sz w:val="27"/>
          <w:szCs w:val="27"/>
          <w:lang w:eastAsia="ru-RU"/>
        </w:rPr>
        <w:t>псевдогенитальные</w:t>
      </w:r>
      <w:proofErr w:type="spellEnd"/>
      <w:r w:rsidRPr="00987104">
        <w:rPr>
          <w:rFonts w:ascii="Times New Roman" w:eastAsia="Times New Roman" w:hAnsi="Times New Roman" w:cs="Times New Roman"/>
          <w:color w:val="222222"/>
          <w:sz w:val="27"/>
          <w:szCs w:val="27"/>
          <w:lang w:eastAsia="ru-RU"/>
        </w:rPr>
        <w:t xml:space="preserve"> боли и др.);</w:t>
      </w:r>
    </w:p>
    <w:p w14:paraId="72C0D5C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3) рефлекторные </w:t>
      </w:r>
      <w:proofErr w:type="spellStart"/>
      <w:r w:rsidRPr="00987104">
        <w:rPr>
          <w:rFonts w:ascii="Times New Roman" w:eastAsia="Times New Roman" w:hAnsi="Times New Roman" w:cs="Times New Roman"/>
          <w:color w:val="222222"/>
          <w:sz w:val="27"/>
          <w:szCs w:val="27"/>
          <w:lang w:eastAsia="ru-RU"/>
        </w:rPr>
        <w:t>миодистонические</w:t>
      </w:r>
      <w:proofErr w:type="spellEnd"/>
      <w:r w:rsidRPr="00987104">
        <w:rPr>
          <w:rFonts w:ascii="Times New Roman" w:eastAsia="Times New Roman" w:hAnsi="Times New Roman" w:cs="Times New Roman"/>
          <w:color w:val="222222"/>
          <w:sz w:val="27"/>
          <w:szCs w:val="27"/>
          <w:lang w:eastAsia="ru-RU"/>
        </w:rPr>
        <w:t>, включая рефлекторно-компрессионные или туннельные синдромы:</w:t>
      </w:r>
    </w:p>
    <w:p w14:paraId="6AD5B47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а) синдром малой ягодичной мышцы;</w:t>
      </w:r>
    </w:p>
    <w:p w14:paraId="237A1C0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 синдром средней ягодичной мышцы;</w:t>
      </w:r>
    </w:p>
    <w:p w14:paraId="1E91A1F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синдром грушевидной мышцы;</w:t>
      </w:r>
    </w:p>
    <w:p w14:paraId="54004D4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 «</w:t>
      </w:r>
      <w:proofErr w:type="spellStart"/>
      <w:r w:rsidRPr="00987104">
        <w:rPr>
          <w:rFonts w:ascii="Times New Roman" w:eastAsia="Times New Roman" w:hAnsi="Times New Roman" w:cs="Times New Roman"/>
          <w:color w:val="222222"/>
          <w:sz w:val="27"/>
          <w:szCs w:val="27"/>
          <w:lang w:eastAsia="ru-RU"/>
        </w:rPr>
        <w:t>симфизо</w:t>
      </w:r>
      <w:proofErr w:type="spellEnd"/>
      <w:r w:rsidRPr="00987104">
        <w:rPr>
          <w:rFonts w:ascii="Times New Roman" w:eastAsia="Times New Roman" w:hAnsi="Times New Roman" w:cs="Times New Roman"/>
          <w:color w:val="222222"/>
          <w:sz w:val="27"/>
          <w:szCs w:val="27"/>
          <w:lang w:eastAsia="ru-RU"/>
        </w:rPr>
        <w:t xml:space="preserve">-стернальный синдром», «синдром симфиза», </w:t>
      </w:r>
      <w:proofErr w:type="spellStart"/>
      <w:r w:rsidRPr="00987104">
        <w:rPr>
          <w:rFonts w:ascii="Times New Roman" w:eastAsia="Times New Roman" w:hAnsi="Times New Roman" w:cs="Times New Roman"/>
          <w:color w:val="222222"/>
          <w:sz w:val="27"/>
          <w:szCs w:val="27"/>
          <w:lang w:eastAsia="ru-RU"/>
        </w:rPr>
        <w:t>абдоминальгический</w:t>
      </w:r>
      <w:proofErr w:type="spellEnd"/>
      <w:r w:rsidRPr="00987104">
        <w:rPr>
          <w:rFonts w:ascii="Times New Roman" w:eastAsia="Times New Roman" w:hAnsi="Times New Roman" w:cs="Times New Roman"/>
          <w:color w:val="222222"/>
          <w:sz w:val="27"/>
          <w:szCs w:val="27"/>
          <w:lang w:eastAsia="ru-RU"/>
        </w:rPr>
        <w:t xml:space="preserve"> синдром, </w:t>
      </w:r>
      <w:proofErr w:type="spellStart"/>
      <w:r w:rsidRPr="00987104">
        <w:rPr>
          <w:rFonts w:ascii="Times New Roman" w:eastAsia="Times New Roman" w:hAnsi="Times New Roman" w:cs="Times New Roman"/>
          <w:color w:val="222222"/>
          <w:sz w:val="27"/>
          <w:szCs w:val="27"/>
          <w:lang w:eastAsia="ru-RU"/>
        </w:rPr>
        <w:t>пубальгия</w:t>
      </w:r>
      <w:proofErr w:type="spellEnd"/>
      <w:r w:rsidRPr="00987104">
        <w:rPr>
          <w:rFonts w:ascii="Times New Roman" w:eastAsia="Times New Roman" w:hAnsi="Times New Roman" w:cs="Times New Roman"/>
          <w:color w:val="222222"/>
          <w:sz w:val="27"/>
          <w:szCs w:val="27"/>
          <w:lang w:eastAsia="ru-RU"/>
        </w:rPr>
        <w:t>;</w:t>
      </w:r>
    </w:p>
    <w:p w14:paraId="2AA0E1D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 </w:t>
      </w:r>
      <w:proofErr w:type="spellStart"/>
      <w:r w:rsidRPr="00987104">
        <w:rPr>
          <w:rFonts w:ascii="Times New Roman" w:eastAsia="Times New Roman" w:hAnsi="Times New Roman" w:cs="Times New Roman"/>
          <w:color w:val="222222"/>
          <w:sz w:val="27"/>
          <w:szCs w:val="27"/>
          <w:lang w:eastAsia="ru-RU"/>
        </w:rPr>
        <w:t>вертеброгенный</w:t>
      </w:r>
      <w:proofErr w:type="spellEnd"/>
      <w:r w:rsidRPr="00987104">
        <w:rPr>
          <w:rFonts w:ascii="Times New Roman" w:eastAsia="Times New Roman" w:hAnsi="Times New Roman" w:cs="Times New Roman"/>
          <w:color w:val="222222"/>
          <w:sz w:val="27"/>
          <w:szCs w:val="27"/>
          <w:lang w:eastAsia="ru-RU"/>
        </w:rPr>
        <w:t xml:space="preserve"> подвздошно-поясничный синдром;</w:t>
      </w:r>
    </w:p>
    <w:p w14:paraId="7904375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е) мышечно-тонические нарушения в абдукторах бедра, «</w:t>
      </w:r>
      <w:proofErr w:type="spellStart"/>
      <w:r w:rsidRPr="00987104">
        <w:rPr>
          <w:rFonts w:ascii="Times New Roman" w:eastAsia="Times New Roman" w:hAnsi="Times New Roman" w:cs="Times New Roman"/>
          <w:color w:val="222222"/>
          <w:sz w:val="27"/>
          <w:szCs w:val="27"/>
          <w:lang w:eastAsia="ru-RU"/>
        </w:rPr>
        <w:t>ягодично</w:t>
      </w:r>
      <w:proofErr w:type="spellEnd"/>
      <w:r w:rsidRPr="00987104">
        <w:rPr>
          <w:rFonts w:ascii="Times New Roman" w:eastAsia="Times New Roman" w:hAnsi="Times New Roman" w:cs="Times New Roman"/>
          <w:color w:val="222222"/>
          <w:sz w:val="27"/>
          <w:szCs w:val="27"/>
          <w:lang w:eastAsia="ru-RU"/>
        </w:rPr>
        <w:t>-трактовый синдром»;</w:t>
      </w:r>
    </w:p>
    <w:p w14:paraId="31CCD13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ж) аддукторный синдром;</w:t>
      </w:r>
    </w:p>
    <w:p w14:paraId="1982EA2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з) тонические нарушения в </w:t>
      </w:r>
      <w:proofErr w:type="spellStart"/>
      <w:r w:rsidRPr="00987104">
        <w:rPr>
          <w:rFonts w:ascii="Times New Roman" w:eastAsia="Times New Roman" w:hAnsi="Times New Roman" w:cs="Times New Roman"/>
          <w:color w:val="222222"/>
          <w:sz w:val="27"/>
          <w:szCs w:val="27"/>
          <w:lang w:eastAsia="ru-RU"/>
        </w:rPr>
        <w:t>ишиокруралъных</w:t>
      </w:r>
      <w:proofErr w:type="spellEnd"/>
      <w:r w:rsidRPr="00987104">
        <w:rPr>
          <w:rFonts w:ascii="Times New Roman" w:eastAsia="Times New Roman" w:hAnsi="Times New Roman" w:cs="Times New Roman"/>
          <w:color w:val="222222"/>
          <w:sz w:val="27"/>
          <w:szCs w:val="27"/>
          <w:lang w:eastAsia="ru-RU"/>
        </w:rPr>
        <w:t xml:space="preserve"> мышцах бедра;</w:t>
      </w:r>
    </w:p>
    <w:p w14:paraId="4E5D6C0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 тонические нарушения в передней большеберцовой мышце;</w:t>
      </w:r>
    </w:p>
    <w:p w14:paraId="71051EA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 </w:t>
      </w:r>
      <w:proofErr w:type="spellStart"/>
      <w:r w:rsidRPr="00987104">
        <w:rPr>
          <w:rFonts w:ascii="Times New Roman" w:eastAsia="Times New Roman" w:hAnsi="Times New Roman" w:cs="Times New Roman"/>
          <w:color w:val="222222"/>
          <w:sz w:val="27"/>
          <w:szCs w:val="27"/>
          <w:lang w:eastAsia="ru-RU"/>
        </w:rPr>
        <w:t>крампи</w:t>
      </w:r>
      <w:proofErr w:type="spellEnd"/>
      <w:r w:rsidRPr="00987104">
        <w:rPr>
          <w:rFonts w:ascii="Times New Roman" w:eastAsia="Times New Roman" w:hAnsi="Times New Roman" w:cs="Times New Roman"/>
          <w:color w:val="222222"/>
          <w:sz w:val="27"/>
          <w:szCs w:val="27"/>
          <w:lang w:eastAsia="ru-RU"/>
        </w:rPr>
        <w:t>;</w:t>
      </w:r>
    </w:p>
    <w:p w14:paraId="6C76DB8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4) рефлекторные </w:t>
      </w:r>
      <w:proofErr w:type="spellStart"/>
      <w:r w:rsidRPr="00987104">
        <w:rPr>
          <w:rFonts w:ascii="Times New Roman" w:eastAsia="Times New Roman" w:hAnsi="Times New Roman" w:cs="Times New Roman"/>
          <w:color w:val="222222"/>
          <w:sz w:val="27"/>
          <w:szCs w:val="27"/>
          <w:lang w:eastAsia="ru-RU"/>
        </w:rPr>
        <w:t>миосклеротомные</w:t>
      </w:r>
      <w:proofErr w:type="spellEnd"/>
      <w:r w:rsidRPr="00987104">
        <w:rPr>
          <w:rFonts w:ascii="Times New Roman" w:eastAsia="Times New Roman" w:hAnsi="Times New Roman" w:cs="Times New Roman"/>
          <w:color w:val="222222"/>
          <w:sz w:val="27"/>
          <w:szCs w:val="27"/>
          <w:lang w:eastAsia="ru-RU"/>
        </w:rPr>
        <w:t xml:space="preserve"> (дистрофические) синдромы:</w:t>
      </w:r>
    </w:p>
    <w:p w14:paraId="26D03CC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а) </w:t>
      </w:r>
      <w:proofErr w:type="spellStart"/>
      <w:r w:rsidRPr="00987104">
        <w:rPr>
          <w:rFonts w:ascii="Times New Roman" w:eastAsia="Times New Roman" w:hAnsi="Times New Roman" w:cs="Times New Roman"/>
          <w:color w:val="222222"/>
          <w:sz w:val="27"/>
          <w:szCs w:val="27"/>
          <w:lang w:eastAsia="ru-RU"/>
        </w:rPr>
        <w:t>трохантериит</w:t>
      </w:r>
      <w:proofErr w:type="spellEnd"/>
      <w:r w:rsidRPr="00987104">
        <w:rPr>
          <w:rFonts w:ascii="Times New Roman" w:eastAsia="Times New Roman" w:hAnsi="Times New Roman" w:cs="Times New Roman"/>
          <w:color w:val="222222"/>
          <w:sz w:val="27"/>
          <w:szCs w:val="27"/>
          <w:lang w:eastAsia="ru-RU"/>
        </w:rPr>
        <w:t>;</w:t>
      </w:r>
    </w:p>
    <w:p w14:paraId="1DB898C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б) коленный </w:t>
      </w:r>
      <w:proofErr w:type="spellStart"/>
      <w:r w:rsidRPr="00987104">
        <w:rPr>
          <w:rFonts w:ascii="Times New Roman" w:eastAsia="Times New Roman" w:hAnsi="Times New Roman" w:cs="Times New Roman"/>
          <w:color w:val="222222"/>
          <w:sz w:val="27"/>
          <w:szCs w:val="27"/>
          <w:lang w:eastAsia="ru-RU"/>
        </w:rPr>
        <w:t>эпикондилит</w:t>
      </w:r>
      <w:proofErr w:type="spellEnd"/>
      <w:r w:rsidRPr="00987104">
        <w:rPr>
          <w:rFonts w:ascii="Times New Roman" w:eastAsia="Times New Roman" w:hAnsi="Times New Roman" w:cs="Times New Roman"/>
          <w:color w:val="222222"/>
          <w:sz w:val="27"/>
          <w:szCs w:val="27"/>
          <w:lang w:eastAsia="ru-RU"/>
        </w:rPr>
        <w:t>;</w:t>
      </w:r>
    </w:p>
    <w:p w14:paraId="4DCAC9A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 голеностопные и стопные </w:t>
      </w:r>
      <w:proofErr w:type="spellStart"/>
      <w:r w:rsidRPr="00987104">
        <w:rPr>
          <w:rFonts w:ascii="Times New Roman" w:eastAsia="Times New Roman" w:hAnsi="Times New Roman" w:cs="Times New Roman"/>
          <w:color w:val="222222"/>
          <w:sz w:val="27"/>
          <w:szCs w:val="27"/>
          <w:lang w:eastAsia="ru-RU"/>
        </w:rPr>
        <w:t>периартрозы</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метатарзальгия</w:t>
      </w:r>
      <w:proofErr w:type="spellEnd"/>
      <w:r w:rsidRPr="00987104">
        <w:rPr>
          <w:rFonts w:ascii="Times New Roman" w:eastAsia="Times New Roman" w:hAnsi="Times New Roman" w:cs="Times New Roman"/>
          <w:color w:val="222222"/>
          <w:sz w:val="27"/>
          <w:szCs w:val="27"/>
          <w:lang w:eastAsia="ru-RU"/>
        </w:rPr>
        <w:t>;</w:t>
      </w:r>
    </w:p>
    <w:p w14:paraId="77A651E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 вторичные компрессионные синдромы нервов ноги в связи с дистрофией соединительнотканных структур (туннельные синдромы ущемления периферических нервов);</w:t>
      </w:r>
    </w:p>
    <w:p w14:paraId="42A0BCA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5) рефлекторные </w:t>
      </w:r>
      <w:proofErr w:type="spellStart"/>
      <w:r w:rsidRPr="00987104">
        <w:rPr>
          <w:rFonts w:ascii="Times New Roman" w:eastAsia="Times New Roman" w:hAnsi="Times New Roman" w:cs="Times New Roman"/>
          <w:color w:val="222222"/>
          <w:sz w:val="27"/>
          <w:szCs w:val="27"/>
          <w:lang w:eastAsia="ru-RU"/>
        </w:rPr>
        <w:t>ангиопатические</w:t>
      </w:r>
      <w:proofErr w:type="spellEnd"/>
      <w:r w:rsidRPr="00987104">
        <w:rPr>
          <w:rFonts w:ascii="Times New Roman" w:eastAsia="Times New Roman" w:hAnsi="Times New Roman" w:cs="Times New Roman"/>
          <w:color w:val="222222"/>
          <w:sz w:val="27"/>
          <w:szCs w:val="27"/>
          <w:lang w:eastAsia="ru-RU"/>
        </w:rPr>
        <w:t xml:space="preserve"> синдромы:</w:t>
      </w:r>
    </w:p>
    <w:p w14:paraId="2B72DD5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а) дистония сосудов ног с преобладанием </w:t>
      </w:r>
      <w:proofErr w:type="spellStart"/>
      <w:r w:rsidRPr="00987104">
        <w:rPr>
          <w:rFonts w:ascii="Times New Roman" w:eastAsia="Times New Roman" w:hAnsi="Times New Roman" w:cs="Times New Roman"/>
          <w:color w:val="222222"/>
          <w:sz w:val="27"/>
          <w:szCs w:val="27"/>
          <w:lang w:eastAsia="ru-RU"/>
        </w:rPr>
        <w:t>вазоспазма</w:t>
      </w:r>
      <w:proofErr w:type="spellEnd"/>
      <w:r w:rsidRPr="00987104">
        <w:rPr>
          <w:rFonts w:ascii="Times New Roman" w:eastAsia="Times New Roman" w:hAnsi="Times New Roman" w:cs="Times New Roman"/>
          <w:color w:val="222222"/>
          <w:sz w:val="27"/>
          <w:szCs w:val="27"/>
          <w:lang w:eastAsia="ru-RU"/>
        </w:rPr>
        <w:t xml:space="preserve"> или </w:t>
      </w:r>
      <w:proofErr w:type="spellStart"/>
      <w:r w:rsidRPr="00987104">
        <w:rPr>
          <w:rFonts w:ascii="Times New Roman" w:eastAsia="Times New Roman" w:hAnsi="Times New Roman" w:cs="Times New Roman"/>
          <w:color w:val="222222"/>
          <w:sz w:val="27"/>
          <w:szCs w:val="27"/>
          <w:lang w:eastAsia="ru-RU"/>
        </w:rPr>
        <w:t>вазодилатации</w:t>
      </w:r>
      <w:proofErr w:type="spellEnd"/>
      <w:r w:rsidRPr="00987104">
        <w:rPr>
          <w:rFonts w:ascii="Times New Roman" w:eastAsia="Times New Roman" w:hAnsi="Times New Roman" w:cs="Times New Roman"/>
          <w:color w:val="222222"/>
          <w:sz w:val="27"/>
          <w:szCs w:val="27"/>
          <w:lang w:eastAsia="ru-RU"/>
        </w:rPr>
        <w:t>;</w:t>
      </w:r>
    </w:p>
    <w:p w14:paraId="70A217B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 локальные </w:t>
      </w:r>
      <w:proofErr w:type="spellStart"/>
      <w:r w:rsidRPr="00987104">
        <w:rPr>
          <w:rFonts w:ascii="Times New Roman" w:eastAsia="Times New Roman" w:hAnsi="Times New Roman" w:cs="Times New Roman"/>
          <w:color w:val="222222"/>
          <w:sz w:val="27"/>
          <w:szCs w:val="27"/>
          <w:lang w:eastAsia="ru-RU"/>
        </w:rPr>
        <w:t>экстравертебральные</w:t>
      </w:r>
      <w:proofErr w:type="spellEnd"/>
      <w:r w:rsidRPr="00987104">
        <w:rPr>
          <w:rFonts w:ascii="Times New Roman" w:eastAsia="Times New Roman" w:hAnsi="Times New Roman" w:cs="Times New Roman"/>
          <w:color w:val="222222"/>
          <w:sz w:val="27"/>
          <w:szCs w:val="27"/>
          <w:lang w:eastAsia="ru-RU"/>
        </w:rPr>
        <w:t xml:space="preserve"> компрессионные и рефлекторные </w:t>
      </w:r>
      <w:proofErr w:type="spellStart"/>
      <w:r w:rsidRPr="00987104">
        <w:rPr>
          <w:rFonts w:ascii="Times New Roman" w:eastAsia="Times New Roman" w:hAnsi="Times New Roman" w:cs="Times New Roman"/>
          <w:color w:val="222222"/>
          <w:sz w:val="27"/>
          <w:szCs w:val="27"/>
          <w:lang w:eastAsia="ru-RU"/>
        </w:rPr>
        <w:t>вазодистонии</w:t>
      </w:r>
      <w:proofErr w:type="spellEnd"/>
      <w:r w:rsidRPr="00987104">
        <w:rPr>
          <w:rFonts w:ascii="Times New Roman" w:eastAsia="Times New Roman" w:hAnsi="Times New Roman" w:cs="Times New Roman"/>
          <w:color w:val="222222"/>
          <w:sz w:val="27"/>
          <w:szCs w:val="27"/>
          <w:lang w:eastAsia="ru-RU"/>
        </w:rPr>
        <w:t>;</w:t>
      </w:r>
    </w:p>
    <w:p w14:paraId="1573A6E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г) </w:t>
      </w:r>
      <w:proofErr w:type="spellStart"/>
      <w:r w:rsidRPr="00987104">
        <w:rPr>
          <w:rFonts w:ascii="Times New Roman" w:eastAsia="Times New Roman" w:hAnsi="Times New Roman" w:cs="Times New Roman"/>
          <w:color w:val="222222"/>
          <w:sz w:val="27"/>
          <w:szCs w:val="27"/>
          <w:lang w:eastAsia="ru-RU"/>
        </w:rPr>
        <w:t>подгрушевидный</w:t>
      </w:r>
      <w:proofErr w:type="spellEnd"/>
      <w:r w:rsidRPr="00987104">
        <w:rPr>
          <w:rFonts w:ascii="Times New Roman" w:eastAsia="Times New Roman" w:hAnsi="Times New Roman" w:cs="Times New Roman"/>
          <w:color w:val="222222"/>
          <w:sz w:val="27"/>
          <w:szCs w:val="27"/>
          <w:lang w:eastAsia="ru-RU"/>
        </w:rPr>
        <w:t xml:space="preserve"> синдром перемежающейся хромоты;</w:t>
      </w:r>
    </w:p>
    <w:p w14:paraId="10D708B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 синдром беспокойных ног;</w:t>
      </w:r>
    </w:p>
    <w:p w14:paraId="2477418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е) общие </w:t>
      </w:r>
      <w:proofErr w:type="spellStart"/>
      <w:r w:rsidRPr="00987104">
        <w:rPr>
          <w:rFonts w:ascii="Times New Roman" w:eastAsia="Times New Roman" w:hAnsi="Times New Roman" w:cs="Times New Roman"/>
          <w:color w:val="222222"/>
          <w:sz w:val="27"/>
          <w:szCs w:val="27"/>
          <w:lang w:eastAsia="ru-RU"/>
        </w:rPr>
        <w:t>вертеброгенные</w:t>
      </w:r>
      <w:proofErr w:type="spellEnd"/>
      <w:r w:rsidRPr="00987104">
        <w:rPr>
          <w:rFonts w:ascii="Times New Roman" w:eastAsia="Times New Roman" w:hAnsi="Times New Roman" w:cs="Times New Roman"/>
          <w:color w:val="222222"/>
          <w:sz w:val="27"/>
          <w:szCs w:val="27"/>
          <w:lang w:eastAsia="ru-RU"/>
        </w:rPr>
        <w:t xml:space="preserve"> и рефлекторные </w:t>
      </w:r>
      <w:proofErr w:type="spellStart"/>
      <w:r w:rsidRPr="00987104">
        <w:rPr>
          <w:rFonts w:ascii="Times New Roman" w:eastAsia="Times New Roman" w:hAnsi="Times New Roman" w:cs="Times New Roman"/>
          <w:color w:val="222222"/>
          <w:sz w:val="27"/>
          <w:szCs w:val="27"/>
          <w:lang w:eastAsia="ru-RU"/>
        </w:rPr>
        <w:t>вазодистонии</w:t>
      </w:r>
      <w:proofErr w:type="spellEnd"/>
      <w:r w:rsidRPr="00987104">
        <w:rPr>
          <w:rFonts w:ascii="Times New Roman" w:eastAsia="Times New Roman" w:hAnsi="Times New Roman" w:cs="Times New Roman"/>
          <w:color w:val="222222"/>
          <w:sz w:val="27"/>
          <w:szCs w:val="27"/>
          <w:lang w:eastAsia="ru-RU"/>
        </w:rPr>
        <w:t>;</w:t>
      </w:r>
    </w:p>
    <w:p w14:paraId="0E19D67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ж) синдром облитерирующего заболевания сосудов ног;</w:t>
      </w:r>
    </w:p>
    <w:p w14:paraId="1044BDA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6) </w:t>
      </w:r>
      <w:proofErr w:type="spellStart"/>
      <w:r w:rsidRPr="00987104">
        <w:rPr>
          <w:rFonts w:ascii="Times New Roman" w:eastAsia="Times New Roman" w:hAnsi="Times New Roman" w:cs="Times New Roman"/>
          <w:color w:val="222222"/>
          <w:sz w:val="27"/>
          <w:szCs w:val="27"/>
          <w:lang w:eastAsia="ru-RU"/>
        </w:rPr>
        <w:t>дискогенные</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патобиомеханические</w:t>
      </w:r>
      <w:proofErr w:type="spellEnd"/>
      <w:r w:rsidRPr="00987104">
        <w:rPr>
          <w:rFonts w:ascii="Times New Roman" w:eastAsia="Times New Roman" w:hAnsi="Times New Roman" w:cs="Times New Roman"/>
          <w:color w:val="222222"/>
          <w:sz w:val="27"/>
          <w:szCs w:val="27"/>
          <w:lang w:eastAsia="ru-RU"/>
        </w:rPr>
        <w:t xml:space="preserve"> синдромы позвоночника или других суставов:</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функциональные блоки, регионарный постуральный дисбаланс мышц, неоптимальный двигательный стереотип [1].</w:t>
      </w:r>
    </w:p>
    <w:p w14:paraId="382CEBF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 Рефлекторные (</w:t>
      </w:r>
      <w:proofErr w:type="spellStart"/>
      <w:r w:rsidRPr="00987104">
        <w:rPr>
          <w:rFonts w:ascii="Times New Roman" w:eastAsia="Times New Roman" w:hAnsi="Times New Roman" w:cs="Times New Roman"/>
          <w:color w:val="222222"/>
          <w:sz w:val="27"/>
          <w:szCs w:val="27"/>
          <w:lang w:eastAsia="ru-RU"/>
        </w:rPr>
        <w:t>некомпрессионные</w:t>
      </w:r>
      <w:proofErr w:type="spellEnd"/>
      <w:r w:rsidRPr="00987104">
        <w:rPr>
          <w:rFonts w:ascii="Times New Roman" w:eastAsia="Times New Roman" w:hAnsi="Times New Roman" w:cs="Times New Roman"/>
          <w:color w:val="222222"/>
          <w:sz w:val="27"/>
          <w:szCs w:val="27"/>
          <w:lang w:eastAsia="ru-RU"/>
        </w:rPr>
        <w:t>) синдромы остеохондроза шейного отдела позвоночника:</w:t>
      </w:r>
    </w:p>
    <w:p w14:paraId="2E6527F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1. Местные </w:t>
      </w:r>
      <w:proofErr w:type="spellStart"/>
      <w:r w:rsidRPr="00987104">
        <w:rPr>
          <w:rFonts w:ascii="Times New Roman" w:eastAsia="Times New Roman" w:hAnsi="Times New Roman" w:cs="Times New Roman"/>
          <w:color w:val="222222"/>
          <w:sz w:val="27"/>
          <w:szCs w:val="27"/>
          <w:lang w:eastAsia="ru-RU"/>
        </w:rPr>
        <w:t>вертебральные</w:t>
      </w:r>
      <w:proofErr w:type="spellEnd"/>
      <w:r w:rsidRPr="00987104">
        <w:rPr>
          <w:rFonts w:ascii="Times New Roman" w:eastAsia="Times New Roman" w:hAnsi="Times New Roman" w:cs="Times New Roman"/>
          <w:color w:val="222222"/>
          <w:sz w:val="27"/>
          <w:szCs w:val="27"/>
          <w:lang w:eastAsia="ru-RU"/>
        </w:rPr>
        <w:t xml:space="preserve"> синдромы;</w:t>
      </w:r>
    </w:p>
    <w:p w14:paraId="79BB024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Отраженные болевые синдромы;</w:t>
      </w:r>
    </w:p>
    <w:p w14:paraId="1653259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3. Рефлекторные </w:t>
      </w:r>
      <w:proofErr w:type="spellStart"/>
      <w:r w:rsidRPr="00987104">
        <w:rPr>
          <w:rFonts w:ascii="Times New Roman" w:eastAsia="Times New Roman" w:hAnsi="Times New Roman" w:cs="Times New Roman"/>
          <w:color w:val="222222"/>
          <w:sz w:val="27"/>
          <w:szCs w:val="27"/>
          <w:lang w:eastAsia="ru-RU"/>
        </w:rPr>
        <w:t>миодистонические</w:t>
      </w:r>
      <w:proofErr w:type="spellEnd"/>
      <w:r w:rsidRPr="00987104">
        <w:rPr>
          <w:rFonts w:ascii="Times New Roman" w:eastAsia="Times New Roman" w:hAnsi="Times New Roman" w:cs="Times New Roman"/>
          <w:color w:val="222222"/>
          <w:sz w:val="27"/>
          <w:szCs w:val="27"/>
          <w:lang w:eastAsia="ru-RU"/>
        </w:rPr>
        <w:t xml:space="preserve"> синдромы;</w:t>
      </w:r>
    </w:p>
    <w:p w14:paraId="0ED552D8" w14:textId="77777777" w:rsidR="00987104" w:rsidRPr="00987104" w:rsidRDefault="00987104" w:rsidP="00987104">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нижней косой мышцы головы</w:t>
      </w:r>
    </w:p>
    <w:p w14:paraId="28D7E52A" w14:textId="77777777" w:rsidR="00987104" w:rsidRPr="00987104" w:rsidRDefault="00987104" w:rsidP="00987104">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передней лестничной мышцы</w:t>
      </w:r>
    </w:p>
    <w:p w14:paraId="7D7F34AD" w14:textId="77777777" w:rsidR="00987104" w:rsidRPr="00987104" w:rsidRDefault="00987104" w:rsidP="00987104">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мышцы, поднимающей лопатку (лопаточно-реберный синдром);</w:t>
      </w:r>
    </w:p>
    <w:p w14:paraId="1414C870" w14:textId="77777777" w:rsidR="00987104" w:rsidRPr="00987104" w:rsidRDefault="00987104" w:rsidP="00987104">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малой грудной мышцы;</w:t>
      </w:r>
    </w:p>
    <w:p w14:paraId="7C5A2043" w14:textId="77777777" w:rsidR="00987104" w:rsidRPr="00987104" w:rsidRDefault="00987104" w:rsidP="00987104">
      <w:pPr>
        <w:numPr>
          <w:ilvl w:val="0"/>
          <w:numId w:val="1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Туннельные синдромы нервов шеи и руки</w:t>
      </w:r>
    </w:p>
    <w:p w14:paraId="2894B7A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4. Рефлекторные дистрофические синдромы;</w:t>
      </w:r>
    </w:p>
    <w:p w14:paraId="6C5671AF"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Плечелопаточный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периартроз</w:t>
      </w:r>
      <w:proofErr w:type="spellEnd"/>
      <w:r w:rsidRPr="00987104">
        <w:rPr>
          <w:rFonts w:ascii="Times New Roman" w:eastAsia="Times New Roman" w:hAnsi="Times New Roman" w:cs="Times New Roman"/>
          <w:color w:val="222222"/>
          <w:sz w:val="27"/>
          <w:szCs w:val="27"/>
          <w:lang w:eastAsia="ru-RU"/>
        </w:rPr>
        <w:t>;</w:t>
      </w:r>
    </w:p>
    <w:p w14:paraId="4B54359E"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плечо-кисть;</w:t>
      </w:r>
    </w:p>
    <w:p w14:paraId="7899CFBA"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Эпикондилез</w:t>
      </w:r>
      <w:proofErr w:type="spellEnd"/>
      <w:r w:rsidRPr="00987104">
        <w:rPr>
          <w:rFonts w:ascii="Times New Roman" w:eastAsia="Times New Roman" w:hAnsi="Times New Roman" w:cs="Times New Roman"/>
          <w:color w:val="222222"/>
          <w:sz w:val="27"/>
          <w:szCs w:val="27"/>
          <w:lang w:eastAsia="ru-RU"/>
        </w:rPr>
        <w:t>;</w:t>
      </w:r>
    </w:p>
    <w:p w14:paraId="3FC310E6"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Миофасциальные</w:t>
      </w:r>
      <w:proofErr w:type="spellEnd"/>
      <w:r w:rsidRPr="00987104">
        <w:rPr>
          <w:rFonts w:ascii="Times New Roman" w:eastAsia="Times New Roman" w:hAnsi="Times New Roman" w:cs="Times New Roman"/>
          <w:color w:val="222222"/>
          <w:sz w:val="27"/>
          <w:szCs w:val="27"/>
          <w:lang w:eastAsia="ru-RU"/>
        </w:rPr>
        <w:t xml:space="preserve"> синдромы;</w:t>
      </w:r>
    </w:p>
    <w:p w14:paraId="396C2AFC"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Синдром передней грудной стенки;</w:t>
      </w:r>
    </w:p>
    <w:p w14:paraId="05B9E0D0" w14:textId="77777777" w:rsidR="00987104" w:rsidRPr="00987104" w:rsidRDefault="00987104" w:rsidP="00987104">
      <w:pPr>
        <w:numPr>
          <w:ilvl w:val="0"/>
          <w:numId w:val="1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Синдром множественного </w:t>
      </w:r>
      <w:proofErr w:type="spellStart"/>
      <w:r w:rsidRPr="00987104">
        <w:rPr>
          <w:rFonts w:ascii="Times New Roman" w:eastAsia="Times New Roman" w:hAnsi="Times New Roman" w:cs="Times New Roman"/>
          <w:color w:val="222222"/>
          <w:sz w:val="27"/>
          <w:szCs w:val="27"/>
          <w:lang w:eastAsia="ru-RU"/>
        </w:rPr>
        <w:t>нейроостеофиброза</w:t>
      </w:r>
      <w:proofErr w:type="spellEnd"/>
    </w:p>
    <w:p w14:paraId="46F2482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5. Рефлекторные </w:t>
      </w:r>
      <w:proofErr w:type="spellStart"/>
      <w:r w:rsidRPr="00987104">
        <w:rPr>
          <w:rFonts w:ascii="Times New Roman" w:eastAsia="Times New Roman" w:hAnsi="Times New Roman" w:cs="Times New Roman"/>
          <w:color w:val="222222"/>
          <w:sz w:val="27"/>
          <w:szCs w:val="27"/>
          <w:lang w:eastAsia="ru-RU"/>
        </w:rPr>
        <w:t>ангиопатические</w:t>
      </w:r>
      <w:proofErr w:type="spellEnd"/>
      <w:r w:rsidRPr="00987104">
        <w:rPr>
          <w:rFonts w:ascii="Times New Roman" w:eastAsia="Times New Roman" w:hAnsi="Times New Roman" w:cs="Times New Roman"/>
          <w:color w:val="222222"/>
          <w:sz w:val="27"/>
          <w:szCs w:val="27"/>
          <w:lang w:eastAsia="ru-RU"/>
        </w:rPr>
        <w:t xml:space="preserve"> (нейроваскулярные) синдромы;</w:t>
      </w:r>
    </w:p>
    <w:p w14:paraId="57C7E487" w14:textId="77777777" w:rsidR="00987104" w:rsidRPr="00987104" w:rsidRDefault="00987104" w:rsidP="00987104">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Дистонический синдром позвоночной артерии;</w:t>
      </w:r>
    </w:p>
    <w:p w14:paraId="2A96E463" w14:textId="77777777" w:rsidR="00987104" w:rsidRPr="00987104" w:rsidRDefault="00987104" w:rsidP="00987104">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Ангиопатический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кардиальгический</w:t>
      </w:r>
      <w:proofErr w:type="spellEnd"/>
      <w:r w:rsidRPr="00987104">
        <w:rPr>
          <w:rFonts w:ascii="Times New Roman" w:eastAsia="Times New Roman" w:hAnsi="Times New Roman" w:cs="Times New Roman"/>
          <w:color w:val="222222"/>
          <w:sz w:val="27"/>
          <w:szCs w:val="27"/>
          <w:lang w:eastAsia="ru-RU"/>
        </w:rPr>
        <w:t xml:space="preserve"> синдром;</w:t>
      </w:r>
    </w:p>
    <w:p w14:paraId="79C47F88" w14:textId="77777777" w:rsidR="00987104" w:rsidRPr="00987104" w:rsidRDefault="00987104" w:rsidP="00987104">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lastRenderedPageBreak/>
        <w:t>Ангиопатический</w:t>
      </w:r>
      <w:proofErr w:type="spellEnd"/>
      <w:r w:rsidRPr="00987104">
        <w:rPr>
          <w:rFonts w:ascii="Times New Roman" w:eastAsia="Times New Roman" w:hAnsi="Times New Roman" w:cs="Times New Roman"/>
          <w:color w:val="222222"/>
          <w:sz w:val="27"/>
          <w:szCs w:val="27"/>
          <w:lang w:eastAsia="ru-RU"/>
        </w:rPr>
        <w:t xml:space="preserve"> спинальный синдром;</w:t>
      </w:r>
    </w:p>
    <w:p w14:paraId="025D6EE2" w14:textId="77777777" w:rsidR="00987104" w:rsidRPr="00987104" w:rsidRDefault="00987104" w:rsidP="00987104">
      <w:pPr>
        <w:numPr>
          <w:ilvl w:val="0"/>
          <w:numId w:val="14"/>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Ангиопатические</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брахиальные</w:t>
      </w:r>
      <w:proofErr w:type="spellEnd"/>
      <w:r w:rsidRPr="00987104">
        <w:rPr>
          <w:rFonts w:ascii="Times New Roman" w:eastAsia="Times New Roman" w:hAnsi="Times New Roman" w:cs="Times New Roman"/>
          <w:color w:val="222222"/>
          <w:sz w:val="27"/>
          <w:szCs w:val="27"/>
          <w:lang w:eastAsia="ru-RU"/>
        </w:rPr>
        <w:t xml:space="preserve"> синдромы.</w:t>
      </w:r>
    </w:p>
    <w:p w14:paraId="55738BE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6. </w:t>
      </w:r>
      <w:proofErr w:type="spellStart"/>
      <w:r w:rsidRPr="00987104">
        <w:rPr>
          <w:rFonts w:ascii="Times New Roman" w:eastAsia="Times New Roman" w:hAnsi="Times New Roman" w:cs="Times New Roman"/>
          <w:color w:val="222222"/>
          <w:sz w:val="27"/>
          <w:szCs w:val="27"/>
          <w:lang w:eastAsia="ru-RU"/>
        </w:rPr>
        <w:t>Дискогенные</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патобиомеханические</w:t>
      </w:r>
      <w:proofErr w:type="spellEnd"/>
      <w:r w:rsidRPr="00987104">
        <w:rPr>
          <w:rFonts w:ascii="Times New Roman" w:eastAsia="Times New Roman" w:hAnsi="Times New Roman" w:cs="Times New Roman"/>
          <w:color w:val="222222"/>
          <w:sz w:val="27"/>
          <w:szCs w:val="27"/>
          <w:lang w:eastAsia="ru-RU"/>
        </w:rPr>
        <w:t xml:space="preserve"> нарушения</w:t>
      </w:r>
    </w:p>
    <w:p w14:paraId="4CCBC2F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Боль при патологии крестцово-подвздошного сочленения может локализоваться в нижних отделах поясницы, крестца, таза ягодичной области. Обычно боль локализуется не выше уровня пояса, ниже уровня L5 позвонка. Возможно распространение болевого паттерна по задней поверхности ноги до уровня колена. Чаще болевой синдром при патологии КПС носит односторонний характер [22]. Важным признаком, указывающим на этиологическую роль КПС в болевом синдроме в пояснично-крестцовом отделе позвоночника, является положительный пальцевой признак </w:t>
      </w:r>
      <w:proofErr w:type="spellStart"/>
      <w:r w:rsidRPr="00987104">
        <w:rPr>
          <w:rFonts w:ascii="Times New Roman" w:eastAsia="Times New Roman" w:hAnsi="Times New Roman" w:cs="Times New Roman"/>
          <w:color w:val="222222"/>
          <w:sz w:val="27"/>
          <w:szCs w:val="27"/>
          <w:lang w:eastAsia="ru-RU"/>
        </w:rPr>
        <w:t>Фортина</w:t>
      </w:r>
      <w:proofErr w:type="spellEnd"/>
      <w:r w:rsidRPr="00987104">
        <w:rPr>
          <w:rFonts w:ascii="Times New Roman" w:eastAsia="Times New Roman" w:hAnsi="Times New Roman" w:cs="Times New Roman"/>
          <w:color w:val="222222"/>
          <w:sz w:val="27"/>
          <w:szCs w:val="27"/>
          <w:lang w:eastAsia="ru-RU"/>
        </w:rPr>
        <w:t>.</w:t>
      </w:r>
    </w:p>
    <w:p w14:paraId="400258B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Для оценки интенсивности болевого синдрома используют визуально-аналоговую (ВАШ) или цифровую рейтинговою шкалы (ЦРШ) (Приложение Г1) [23]. Оценка качества жизни пациентов с поясничным остеохондрозом проводится на основе индекса недееспособности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xml:space="preserve"> (ODI – </w:t>
      </w:r>
      <w:proofErr w:type="spellStart"/>
      <w:r w:rsidRPr="00987104">
        <w:rPr>
          <w:rFonts w:ascii="Times New Roman" w:eastAsia="Times New Roman" w:hAnsi="Times New Roman" w:cs="Times New Roman"/>
          <w:color w:val="222222"/>
          <w:sz w:val="27"/>
          <w:szCs w:val="27"/>
          <w:lang w:eastAsia="ru-RU"/>
        </w:rPr>
        <w:t>Oswestry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disability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index</w:t>
      </w:r>
      <w:proofErr w:type="spellEnd"/>
      <w:r w:rsidRPr="00987104">
        <w:rPr>
          <w:rFonts w:ascii="Times New Roman" w:eastAsia="Times New Roman" w:hAnsi="Times New Roman" w:cs="Times New Roman"/>
          <w:color w:val="222222"/>
          <w:sz w:val="27"/>
          <w:szCs w:val="27"/>
          <w:lang w:eastAsia="ru-RU"/>
        </w:rPr>
        <w:t xml:space="preserve">) (Приложение Г2) и европейского вопросника оценки качества жизни (EQ-5D – European Quality </w:t>
      </w:r>
      <w:proofErr w:type="spellStart"/>
      <w:r w:rsidRPr="00987104">
        <w:rPr>
          <w:rFonts w:ascii="Times New Roman" w:eastAsia="Times New Roman" w:hAnsi="Times New Roman" w:cs="Times New Roman"/>
          <w:color w:val="222222"/>
          <w:sz w:val="27"/>
          <w:szCs w:val="27"/>
          <w:lang w:eastAsia="ru-RU"/>
        </w:rPr>
        <w:t>of</w:t>
      </w:r>
      <w:proofErr w:type="spellEnd"/>
      <w:r w:rsidRPr="00987104">
        <w:rPr>
          <w:rFonts w:ascii="Times New Roman" w:eastAsia="Times New Roman" w:hAnsi="Times New Roman" w:cs="Times New Roman"/>
          <w:color w:val="222222"/>
          <w:sz w:val="27"/>
          <w:szCs w:val="27"/>
          <w:lang w:eastAsia="ru-RU"/>
        </w:rPr>
        <w:t xml:space="preserve"> Life </w:t>
      </w:r>
      <w:proofErr w:type="spellStart"/>
      <w:r w:rsidRPr="00987104">
        <w:rPr>
          <w:rFonts w:ascii="Times New Roman" w:eastAsia="Times New Roman" w:hAnsi="Times New Roman" w:cs="Times New Roman"/>
          <w:color w:val="222222"/>
          <w:sz w:val="27"/>
          <w:szCs w:val="27"/>
          <w:lang w:eastAsia="ru-RU"/>
        </w:rPr>
        <w:t>Questionnaire</w:t>
      </w:r>
      <w:proofErr w:type="spellEnd"/>
      <w:r w:rsidRPr="00987104">
        <w:rPr>
          <w:rFonts w:ascii="Times New Roman" w:eastAsia="Times New Roman" w:hAnsi="Times New Roman" w:cs="Times New Roman"/>
          <w:color w:val="222222"/>
          <w:sz w:val="27"/>
          <w:szCs w:val="27"/>
          <w:lang w:eastAsia="ru-RU"/>
        </w:rPr>
        <w:t xml:space="preserve"> – 5 </w:t>
      </w:r>
      <w:proofErr w:type="spellStart"/>
      <w:r w:rsidRPr="00987104">
        <w:rPr>
          <w:rFonts w:ascii="Times New Roman" w:eastAsia="Times New Roman" w:hAnsi="Times New Roman" w:cs="Times New Roman"/>
          <w:color w:val="222222"/>
          <w:sz w:val="27"/>
          <w:szCs w:val="27"/>
          <w:lang w:eastAsia="ru-RU"/>
        </w:rPr>
        <w:t>dimension</w:t>
      </w:r>
      <w:proofErr w:type="spellEnd"/>
      <w:r w:rsidRPr="00987104">
        <w:rPr>
          <w:rFonts w:ascii="Times New Roman" w:eastAsia="Times New Roman" w:hAnsi="Times New Roman" w:cs="Times New Roman"/>
          <w:color w:val="222222"/>
          <w:sz w:val="27"/>
          <w:szCs w:val="27"/>
          <w:lang w:eastAsia="ru-RU"/>
        </w:rPr>
        <w:t xml:space="preserve">) (Приложение Г3) [23, 24]. Оценка качества жизни пациентов с шейным остеохондрозом проводится на основе Индекс ограничения жизнедеятельности из-за боли в шее (NDI - </w:t>
      </w:r>
      <w:proofErr w:type="spellStart"/>
      <w:r w:rsidRPr="00987104">
        <w:rPr>
          <w:rFonts w:ascii="Times New Roman" w:eastAsia="Times New Roman" w:hAnsi="Times New Roman" w:cs="Times New Roman"/>
          <w:color w:val="222222"/>
          <w:sz w:val="27"/>
          <w:szCs w:val="27"/>
          <w:lang w:eastAsia="ru-RU"/>
        </w:rPr>
        <w:t>Neck</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Disability</w:t>
      </w:r>
      <w:proofErr w:type="spellEnd"/>
      <w:r w:rsidRPr="00987104">
        <w:rPr>
          <w:rFonts w:ascii="Times New Roman" w:eastAsia="Times New Roman" w:hAnsi="Times New Roman" w:cs="Times New Roman"/>
          <w:color w:val="222222"/>
          <w:sz w:val="27"/>
          <w:szCs w:val="27"/>
          <w:lang w:eastAsia="ru-RU"/>
        </w:rPr>
        <w:t xml:space="preserve"> Index) (Приложение Г5) [25].  Оценка неврологического статуса пациентов с шейном </w:t>
      </w:r>
      <w:proofErr w:type="spellStart"/>
      <w:r w:rsidRPr="00987104">
        <w:rPr>
          <w:rFonts w:ascii="Times New Roman" w:eastAsia="Times New Roman" w:hAnsi="Times New Roman" w:cs="Times New Roman"/>
          <w:color w:val="222222"/>
          <w:sz w:val="27"/>
          <w:szCs w:val="27"/>
          <w:lang w:eastAsia="ru-RU"/>
        </w:rPr>
        <w:t>миелопатией</w:t>
      </w:r>
      <w:proofErr w:type="spellEnd"/>
      <w:r w:rsidRPr="00987104">
        <w:rPr>
          <w:rFonts w:ascii="Times New Roman" w:eastAsia="Times New Roman" w:hAnsi="Times New Roman" w:cs="Times New Roman"/>
          <w:color w:val="222222"/>
          <w:sz w:val="27"/>
          <w:szCs w:val="27"/>
          <w:lang w:eastAsia="ru-RU"/>
        </w:rPr>
        <w:t xml:space="preserve"> проводится по шкале оценки неврологического статуса </w:t>
      </w:r>
      <w:proofErr w:type="spellStart"/>
      <w:r w:rsidRPr="00987104">
        <w:rPr>
          <w:rFonts w:ascii="Times New Roman" w:eastAsia="Times New Roman" w:hAnsi="Times New Roman" w:cs="Times New Roman"/>
          <w:color w:val="222222"/>
          <w:sz w:val="27"/>
          <w:szCs w:val="27"/>
          <w:lang w:eastAsia="ru-RU"/>
        </w:rPr>
        <w:t>Frankel</w:t>
      </w:r>
      <w:proofErr w:type="spellEnd"/>
      <w:r w:rsidRPr="00987104">
        <w:rPr>
          <w:rFonts w:ascii="Times New Roman" w:eastAsia="Times New Roman" w:hAnsi="Times New Roman" w:cs="Times New Roman"/>
          <w:color w:val="222222"/>
          <w:sz w:val="27"/>
          <w:szCs w:val="27"/>
          <w:lang w:eastAsia="ru-RU"/>
        </w:rPr>
        <w:t xml:space="preserve"> (Приложение Г4) [26, 27]. Клинические шкалы и опросники очень широко применяются для оценки эффективности лечения. Однако статистически значимые различия не всегда означают улучшение результатов с точки зрения пациента. Для этого используется параметр минимальная клинически значимая разница (</w:t>
      </w:r>
      <w:proofErr w:type="spellStart"/>
      <w:r w:rsidRPr="00987104">
        <w:rPr>
          <w:rFonts w:ascii="Times New Roman" w:eastAsia="Times New Roman" w:hAnsi="Times New Roman" w:cs="Times New Roman"/>
          <w:color w:val="222222"/>
          <w:sz w:val="27"/>
          <w:szCs w:val="27"/>
          <w:lang w:eastAsia="ru-RU"/>
        </w:rPr>
        <w:t>minimum</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clinically</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important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difference</w:t>
      </w:r>
      <w:proofErr w:type="spellEnd"/>
      <w:r w:rsidRPr="00987104">
        <w:rPr>
          <w:rFonts w:ascii="Times New Roman" w:eastAsia="Times New Roman" w:hAnsi="Times New Roman" w:cs="Times New Roman"/>
          <w:color w:val="222222"/>
          <w:sz w:val="27"/>
          <w:szCs w:val="27"/>
          <w:lang w:eastAsia="ru-RU"/>
        </w:rPr>
        <w:t xml:space="preserve"> MCID) [28]. MCID для каждой шкалы имеет отличающиеся значения на разных сроках наблюдения, характере патологии и видах хирургической помощи.</w:t>
      </w:r>
    </w:p>
    <w:p w14:paraId="3513258D"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w:t>
      </w:r>
      <w:r w:rsidRPr="00987104">
        <w:rPr>
          <w:rFonts w:ascii="Times New Roman" w:eastAsia="Times New Roman" w:hAnsi="Times New Roman" w:cs="Times New Roman"/>
          <w:b/>
          <w:bCs/>
          <w:color w:val="000000"/>
          <w:kern w:val="36"/>
          <w:sz w:val="48"/>
          <w:szCs w:val="48"/>
          <w:lang w:eastAsia="ru-RU"/>
        </w:rPr>
        <w:lastRenderedPageBreak/>
        <w:t>состояний) медицинские показания и противопоказания к применению методов диагностики</w:t>
      </w:r>
    </w:p>
    <w:p w14:paraId="3A94525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Критерии установления заболевания или состояния: диагноз устанавливается на основе жалоб, клинического осмотра, магнитно-резонансной томографии позвоночника. При необходимости диагноз может быть уточнен на основании данных лабораторных методов исследования, данных рентгенографии позвоночника и суставов, специальных исследований и </w:t>
      </w:r>
      <w:proofErr w:type="gramStart"/>
      <w:r w:rsidRPr="00987104">
        <w:rPr>
          <w:rFonts w:ascii="Times New Roman" w:eastAsia="Times New Roman" w:hAnsi="Times New Roman" w:cs="Times New Roman"/>
          <w:color w:val="222222"/>
          <w:sz w:val="27"/>
          <w:szCs w:val="27"/>
          <w:lang w:eastAsia="ru-RU"/>
        </w:rPr>
        <w:t>проекций,  рентгенографии</w:t>
      </w:r>
      <w:proofErr w:type="gramEnd"/>
      <w:r w:rsidRPr="00987104">
        <w:rPr>
          <w:rFonts w:ascii="Times New Roman" w:eastAsia="Times New Roman" w:hAnsi="Times New Roman" w:cs="Times New Roman"/>
          <w:color w:val="222222"/>
          <w:sz w:val="27"/>
          <w:szCs w:val="27"/>
          <w:lang w:eastAsia="ru-RU"/>
        </w:rPr>
        <w:t xml:space="preserve"> позвоночника с функциональными пробами и  рентгенографии позвоночника вертикальной, во весь рост, компьютерной томографии позвоночника.</w:t>
      </w:r>
    </w:p>
    <w:p w14:paraId="67287FD7"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2.1 Жалобы и анамнез</w:t>
      </w:r>
    </w:p>
    <w:p w14:paraId="17BD54F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Описаны в разделе «клиническая картина» (см раздел 1.6)</w:t>
      </w:r>
    </w:p>
    <w:p w14:paraId="5570625D"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 xml:space="preserve">2.2 </w:t>
      </w:r>
      <w:proofErr w:type="spellStart"/>
      <w:r w:rsidRPr="00987104">
        <w:rPr>
          <w:rFonts w:ascii="Times New Roman" w:eastAsia="Times New Roman" w:hAnsi="Times New Roman" w:cs="Times New Roman"/>
          <w:b/>
          <w:bCs/>
          <w:color w:val="000000"/>
          <w:kern w:val="36"/>
          <w:sz w:val="48"/>
          <w:szCs w:val="48"/>
          <w:lang w:eastAsia="ru-RU"/>
        </w:rPr>
        <w:t>Физикальное</w:t>
      </w:r>
      <w:proofErr w:type="spellEnd"/>
      <w:r w:rsidRPr="00987104">
        <w:rPr>
          <w:rFonts w:ascii="Times New Roman" w:eastAsia="Times New Roman" w:hAnsi="Times New Roman" w:cs="Times New Roman"/>
          <w:b/>
          <w:bCs/>
          <w:color w:val="000000"/>
          <w:kern w:val="36"/>
          <w:sz w:val="48"/>
          <w:szCs w:val="48"/>
          <w:lang w:eastAsia="ru-RU"/>
        </w:rPr>
        <w:t xml:space="preserve"> обследование</w:t>
      </w:r>
    </w:p>
    <w:p w14:paraId="537A6832" w14:textId="77777777" w:rsidR="00987104" w:rsidRPr="00987104" w:rsidRDefault="00987104" w:rsidP="00987104">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обследовать пациента в положениях стоя, сидя и лежа [1].</w:t>
      </w:r>
    </w:p>
    <w:p w14:paraId="19FC1AE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С (уровень достоверности доказательств </w:t>
      </w:r>
      <w:del w:id="0" w:author="Unknown">
        <w:r w:rsidRPr="00987104">
          <w:rPr>
            <w:rFonts w:ascii="Times New Roman" w:eastAsia="Times New Roman" w:hAnsi="Times New Roman" w:cs="Times New Roman"/>
            <w:b/>
            <w:bCs/>
            <w:color w:val="222222"/>
            <w:sz w:val="27"/>
            <w:szCs w:val="27"/>
            <w:lang w:eastAsia="ru-RU"/>
          </w:rPr>
          <w:delText>-</w:delText>
        </w:r>
      </w:del>
      <w:r w:rsidRPr="00987104">
        <w:rPr>
          <w:rFonts w:ascii="Times New Roman" w:eastAsia="Times New Roman" w:hAnsi="Times New Roman" w:cs="Times New Roman"/>
          <w:b/>
          <w:bCs/>
          <w:color w:val="222222"/>
          <w:sz w:val="27"/>
          <w:szCs w:val="27"/>
          <w:lang w:eastAsia="ru-RU"/>
        </w:rPr>
        <w:t> 5).</w:t>
      </w:r>
    </w:p>
    <w:p w14:paraId="77A120D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Может</w:t>
      </w:r>
      <w:proofErr w:type="gramEnd"/>
      <w:r w:rsidRPr="00987104">
        <w:rPr>
          <w:rFonts w:ascii="Times New Roman" w:eastAsia="Times New Roman" w:hAnsi="Times New Roman" w:cs="Times New Roman"/>
          <w:i/>
          <w:iCs/>
          <w:color w:val="333333"/>
          <w:sz w:val="27"/>
          <w:szCs w:val="27"/>
          <w:lang w:eastAsia="ru-RU"/>
        </w:rPr>
        <w:t xml:space="preserve"> обнаружиться патологическая поза с </w:t>
      </w:r>
      <w:proofErr w:type="spellStart"/>
      <w:r w:rsidRPr="00987104">
        <w:rPr>
          <w:rFonts w:ascii="Times New Roman" w:eastAsia="Times New Roman" w:hAnsi="Times New Roman" w:cs="Times New Roman"/>
          <w:i/>
          <w:iCs/>
          <w:color w:val="333333"/>
          <w:sz w:val="27"/>
          <w:szCs w:val="27"/>
          <w:lang w:eastAsia="ru-RU"/>
        </w:rPr>
        <w:t>анталгическим</w:t>
      </w:r>
      <w:proofErr w:type="spellEnd"/>
      <w:r w:rsidRPr="00987104">
        <w:rPr>
          <w:rFonts w:ascii="Times New Roman" w:eastAsia="Times New Roman" w:hAnsi="Times New Roman" w:cs="Times New Roman"/>
          <w:i/>
          <w:iCs/>
          <w:color w:val="333333"/>
          <w:sz w:val="27"/>
          <w:szCs w:val="27"/>
          <w:lang w:eastAsia="ru-RU"/>
        </w:rPr>
        <w:t xml:space="preserve"> (противоболевым) сколиозом, а также изменением физиологических грудного кифоза и поясничного лордоза. Необходимо выяснить возникли эти изменения осанки с момента   болевого приступа или они существовали и раньше. Положив ладони обеих рук на крылья подвздошных костей с обеих сторон и расположив большие пальцы на уровне ладоней, проводят пальпацию </w:t>
      </w:r>
      <w:proofErr w:type="spellStart"/>
      <w:r w:rsidRPr="00987104">
        <w:rPr>
          <w:rFonts w:ascii="Times New Roman" w:eastAsia="Times New Roman" w:hAnsi="Times New Roman" w:cs="Times New Roman"/>
          <w:i/>
          <w:iCs/>
          <w:color w:val="333333"/>
          <w:sz w:val="27"/>
          <w:szCs w:val="27"/>
          <w:lang w:eastAsia="ru-RU"/>
        </w:rPr>
        <w:t>паравертебральных</w:t>
      </w:r>
      <w:proofErr w:type="spellEnd"/>
      <w:r w:rsidRPr="00987104">
        <w:rPr>
          <w:rFonts w:ascii="Times New Roman" w:eastAsia="Times New Roman" w:hAnsi="Times New Roman" w:cs="Times New Roman"/>
          <w:i/>
          <w:iCs/>
          <w:color w:val="333333"/>
          <w:sz w:val="27"/>
          <w:szCs w:val="27"/>
          <w:lang w:eastAsia="ru-RU"/>
        </w:rPr>
        <w:t xml:space="preserve"> мышц отмечая их болезненность. Фиксировав таз руками, а если возможно, усадив пациента на стул, следует предложить ему наклониться вперёд, назад, в стороны, насколько это возможно, проделать ротационные движения туловищем, наблюдая за характером движений позвоночного столба и </w:t>
      </w:r>
      <w:r w:rsidRPr="00987104">
        <w:rPr>
          <w:rFonts w:ascii="Times New Roman" w:eastAsia="Times New Roman" w:hAnsi="Times New Roman" w:cs="Times New Roman"/>
          <w:i/>
          <w:iCs/>
          <w:color w:val="333333"/>
          <w:sz w:val="27"/>
          <w:szCs w:val="27"/>
          <w:lang w:eastAsia="ru-RU"/>
        </w:rPr>
        <w:lastRenderedPageBreak/>
        <w:t>осведомляясь о степени болезненности движений и о том, где именно ощущается болезненность. В норме все эти движения должны быть плавными и симметричными по амплитуде. Проводится проба с осевой нагрузкой на позвоночник (давление на голову, плечи), которая может быть болезненной. Активное сгибание поочерёдно одной и другой ноги в тазобедренном суставе самим больным в положении лёжа на спине, обычно вызывает боль в зоне основной патологии (ягодичной, крестцовой) вследствие неизбежного сокращения мышц этой области.</w:t>
      </w:r>
    </w:p>
    <w:p w14:paraId="7B754A1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В положении лежа необходимо определение симптомов натяжения:</w:t>
      </w:r>
    </w:p>
    <w:p w14:paraId="5DA855E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 симптом </w:t>
      </w:r>
      <w:proofErr w:type="spellStart"/>
      <w:r w:rsidRPr="00987104">
        <w:rPr>
          <w:rFonts w:ascii="Times New Roman" w:eastAsia="Times New Roman" w:hAnsi="Times New Roman" w:cs="Times New Roman"/>
          <w:i/>
          <w:iCs/>
          <w:color w:val="333333"/>
          <w:sz w:val="27"/>
          <w:szCs w:val="27"/>
          <w:lang w:eastAsia="ru-RU"/>
        </w:rPr>
        <w:t>Ласега</w:t>
      </w:r>
      <w:proofErr w:type="spellEnd"/>
      <w:r w:rsidRPr="00987104">
        <w:rPr>
          <w:rFonts w:ascii="Times New Roman" w:eastAsia="Times New Roman" w:hAnsi="Times New Roman" w:cs="Times New Roman"/>
          <w:i/>
          <w:iCs/>
          <w:color w:val="333333"/>
          <w:sz w:val="27"/>
          <w:szCs w:val="27"/>
          <w:lang w:eastAsia="ru-RU"/>
        </w:rPr>
        <w:t xml:space="preserve"> – пациент лежит на спине с разогнутыми ногами в тазобедренных и коленных суставах. Далее поочередно левая и правая нижняя конечность сгибается в тазобедренном суставе при разогнутом коленном суставе до появления или усиления болевого синдрома по ходу дерматома L5 или S1 корешка. Симптом считается положительным, если боль возникла или усилилась до достижения 45 градусов относительно горизонтали.</w:t>
      </w:r>
    </w:p>
    <w:p w14:paraId="1DF4815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симптом Вассермана - возникновение или усиление боли в зоне дерматомов L3, L4 корешков во время разгибания ноги в тазобедренном суставе у больного, лежащего на животе.</w:t>
      </w:r>
    </w:p>
    <w:p w14:paraId="4813D60E" w14:textId="77777777" w:rsidR="00987104" w:rsidRPr="00987104" w:rsidRDefault="00987104" w:rsidP="0098710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считать патологию крестцово-подвздошного сустава (КПС) вероятной причиной боли в нижних отделах поясницы при наличии у пациента как минимум 3 положительных клинических тестов на дисфункцию данного сустава [11].</w:t>
      </w:r>
    </w:p>
    <w:p w14:paraId="3C07A7E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5).</w:t>
      </w:r>
    </w:p>
    <w:p w14:paraId="0CC2554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С целью</w:t>
      </w:r>
      <w:proofErr w:type="gramEnd"/>
      <w:r w:rsidRPr="00987104">
        <w:rPr>
          <w:rFonts w:ascii="Times New Roman" w:eastAsia="Times New Roman" w:hAnsi="Times New Roman" w:cs="Times New Roman"/>
          <w:i/>
          <w:iCs/>
          <w:color w:val="333333"/>
          <w:sz w:val="27"/>
          <w:szCs w:val="27"/>
          <w:lang w:eastAsia="ru-RU"/>
        </w:rPr>
        <w:t xml:space="preserve"> последующей диагностики патологии КПС могут быть использованы провокационные тесты, дополнительные методы диагностики (рентгенография таза, магнитно-резонансной томографии сустава, компьютерной томографии сустава, диагностические блоки местным анестетиком с рентген-контролем [29].</w:t>
      </w:r>
    </w:p>
    <w:p w14:paraId="164ECD1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Провокационные </w:t>
      </w:r>
      <w:proofErr w:type="spellStart"/>
      <w:r w:rsidRPr="00987104">
        <w:rPr>
          <w:rFonts w:ascii="Times New Roman" w:eastAsia="Times New Roman" w:hAnsi="Times New Roman" w:cs="Times New Roman"/>
          <w:i/>
          <w:iCs/>
          <w:color w:val="333333"/>
          <w:sz w:val="27"/>
          <w:szCs w:val="27"/>
          <w:lang w:eastAsia="ru-RU"/>
        </w:rPr>
        <w:t>нейроортопедические</w:t>
      </w:r>
      <w:proofErr w:type="spellEnd"/>
      <w:r w:rsidRPr="00987104">
        <w:rPr>
          <w:rFonts w:ascii="Times New Roman" w:eastAsia="Times New Roman" w:hAnsi="Times New Roman" w:cs="Times New Roman"/>
          <w:i/>
          <w:iCs/>
          <w:color w:val="333333"/>
          <w:sz w:val="27"/>
          <w:szCs w:val="27"/>
          <w:lang w:eastAsia="ru-RU"/>
        </w:rPr>
        <w:t xml:space="preserve"> тесты:</w:t>
      </w:r>
    </w:p>
    <w:p w14:paraId="681E3FE5" w14:textId="77777777" w:rsidR="00987104" w:rsidRPr="00987104"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тест компрессии (</w:t>
      </w:r>
      <w:proofErr w:type="spellStart"/>
      <w:r w:rsidRPr="00987104">
        <w:rPr>
          <w:rFonts w:ascii="Times New Roman" w:eastAsia="Times New Roman" w:hAnsi="Times New Roman" w:cs="Times New Roman"/>
          <w:i/>
          <w:iCs/>
          <w:color w:val="333333"/>
          <w:sz w:val="27"/>
          <w:szCs w:val="27"/>
          <w:lang w:eastAsia="ru-RU"/>
        </w:rPr>
        <w:t>compression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test</w:t>
      </w:r>
      <w:proofErr w:type="spellEnd"/>
      <w:r w:rsidRPr="00987104">
        <w:rPr>
          <w:rFonts w:ascii="Times New Roman" w:eastAsia="Times New Roman" w:hAnsi="Times New Roman" w:cs="Times New Roman"/>
          <w:i/>
          <w:iCs/>
          <w:color w:val="333333"/>
          <w:sz w:val="27"/>
          <w:szCs w:val="27"/>
          <w:lang w:eastAsia="ru-RU"/>
        </w:rPr>
        <w:t>);</w:t>
      </w:r>
    </w:p>
    <w:p w14:paraId="6B8626E7" w14:textId="77777777" w:rsidR="00987104" w:rsidRPr="00987104"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дистракционный тест (</w:t>
      </w:r>
      <w:proofErr w:type="spellStart"/>
      <w:r w:rsidRPr="00987104">
        <w:rPr>
          <w:rFonts w:ascii="Times New Roman" w:eastAsia="Times New Roman" w:hAnsi="Times New Roman" w:cs="Times New Roman"/>
          <w:i/>
          <w:iCs/>
          <w:color w:val="333333"/>
          <w:sz w:val="27"/>
          <w:szCs w:val="27"/>
          <w:lang w:eastAsia="ru-RU"/>
        </w:rPr>
        <w:t>distraction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test</w:t>
      </w:r>
      <w:proofErr w:type="spellEnd"/>
      <w:r w:rsidRPr="00987104">
        <w:rPr>
          <w:rFonts w:ascii="Times New Roman" w:eastAsia="Times New Roman" w:hAnsi="Times New Roman" w:cs="Times New Roman"/>
          <w:i/>
          <w:iCs/>
          <w:color w:val="333333"/>
          <w:sz w:val="27"/>
          <w:szCs w:val="27"/>
          <w:lang w:eastAsia="ru-RU"/>
        </w:rPr>
        <w:t>);</w:t>
      </w:r>
    </w:p>
    <w:p w14:paraId="148F6FA5" w14:textId="77777777" w:rsidR="00987104" w:rsidRPr="00987104"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тест давления на бедро (</w:t>
      </w:r>
      <w:proofErr w:type="spellStart"/>
      <w:r w:rsidRPr="00987104">
        <w:rPr>
          <w:rFonts w:ascii="Times New Roman" w:eastAsia="Times New Roman" w:hAnsi="Times New Roman" w:cs="Times New Roman"/>
          <w:i/>
          <w:iCs/>
          <w:color w:val="333333"/>
          <w:sz w:val="27"/>
          <w:szCs w:val="27"/>
          <w:lang w:eastAsia="ru-RU"/>
        </w:rPr>
        <w:t>thigh</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thrust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test</w:t>
      </w:r>
      <w:proofErr w:type="spellEnd"/>
      <w:r w:rsidRPr="00987104">
        <w:rPr>
          <w:rFonts w:ascii="Times New Roman" w:eastAsia="Times New Roman" w:hAnsi="Times New Roman" w:cs="Times New Roman"/>
          <w:i/>
          <w:iCs/>
          <w:color w:val="333333"/>
          <w:sz w:val="27"/>
          <w:szCs w:val="27"/>
          <w:lang w:eastAsia="ru-RU"/>
        </w:rPr>
        <w:t>);</w:t>
      </w:r>
    </w:p>
    <w:p w14:paraId="5DBACD01" w14:textId="77777777" w:rsidR="00987104" w:rsidRPr="009626A5"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i/>
          <w:iCs/>
          <w:color w:val="333333"/>
          <w:sz w:val="27"/>
          <w:szCs w:val="27"/>
          <w:lang w:eastAsia="ru-RU"/>
        </w:rPr>
        <w:t>тест</w:t>
      </w:r>
      <w:r w:rsidRPr="009626A5">
        <w:rPr>
          <w:rFonts w:ascii="Times New Roman" w:eastAsia="Times New Roman" w:hAnsi="Times New Roman" w:cs="Times New Roman"/>
          <w:i/>
          <w:iCs/>
          <w:color w:val="333333"/>
          <w:sz w:val="27"/>
          <w:szCs w:val="27"/>
          <w:lang w:val="en-US" w:eastAsia="ru-RU"/>
        </w:rPr>
        <w:t xml:space="preserve"> </w:t>
      </w:r>
      <w:r w:rsidRPr="00987104">
        <w:rPr>
          <w:rFonts w:ascii="Times New Roman" w:eastAsia="Times New Roman" w:hAnsi="Times New Roman" w:cs="Times New Roman"/>
          <w:i/>
          <w:iCs/>
          <w:color w:val="333333"/>
          <w:sz w:val="27"/>
          <w:szCs w:val="27"/>
          <w:lang w:eastAsia="ru-RU"/>
        </w:rPr>
        <w:t>ФАБЕР</w:t>
      </w:r>
      <w:r w:rsidRPr="009626A5">
        <w:rPr>
          <w:rFonts w:ascii="Times New Roman" w:eastAsia="Times New Roman" w:hAnsi="Times New Roman" w:cs="Times New Roman"/>
          <w:i/>
          <w:iCs/>
          <w:color w:val="333333"/>
          <w:sz w:val="27"/>
          <w:szCs w:val="27"/>
          <w:lang w:val="en-US" w:eastAsia="ru-RU"/>
        </w:rPr>
        <w:t xml:space="preserve"> (</w:t>
      </w:r>
      <w:r w:rsidRPr="00987104">
        <w:rPr>
          <w:rFonts w:ascii="Times New Roman" w:eastAsia="Times New Roman" w:hAnsi="Times New Roman" w:cs="Times New Roman"/>
          <w:i/>
          <w:iCs/>
          <w:color w:val="333333"/>
          <w:sz w:val="27"/>
          <w:szCs w:val="27"/>
          <w:lang w:eastAsia="ru-RU"/>
        </w:rPr>
        <w:t>Патрика</w:t>
      </w:r>
      <w:r w:rsidRPr="009626A5">
        <w:rPr>
          <w:rFonts w:ascii="Times New Roman" w:eastAsia="Times New Roman" w:hAnsi="Times New Roman" w:cs="Times New Roman"/>
          <w:i/>
          <w:iCs/>
          <w:color w:val="333333"/>
          <w:sz w:val="27"/>
          <w:szCs w:val="27"/>
          <w:lang w:val="en-US" w:eastAsia="ru-RU"/>
        </w:rPr>
        <w:t>) (FABER (Patrick`s) test);</w:t>
      </w:r>
    </w:p>
    <w:p w14:paraId="625784D0" w14:textId="77777777" w:rsidR="00987104" w:rsidRPr="009626A5"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i/>
          <w:iCs/>
          <w:color w:val="333333"/>
          <w:sz w:val="27"/>
          <w:szCs w:val="27"/>
          <w:lang w:eastAsia="ru-RU"/>
        </w:rPr>
        <w:t>тест</w:t>
      </w:r>
      <w:r w:rsidRPr="009626A5">
        <w:rPr>
          <w:rFonts w:ascii="Times New Roman" w:eastAsia="Times New Roman" w:hAnsi="Times New Roman" w:cs="Times New Roman"/>
          <w:i/>
          <w:iCs/>
          <w:color w:val="333333"/>
          <w:sz w:val="27"/>
          <w:szCs w:val="27"/>
          <w:lang w:val="en-US" w:eastAsia="ru-RU"/>
        </w:rPr>
        <w:t xml:space="preserve"> </w:t>
      </w:r>
      <w:r w:rsidRPr="00987104">
        <w:rPr>
          <w:rFonts w:ascii="Times New Roman" w:eastAsia="Times New Roman" w:hAnsi="Times New Roman" w:cs="Times New Roman"/>
          <w:i/>
          <w:iCs/>
          <w:color w:val="333333"/>
          <w:sz w:val="27"/>
          <w:szCs w:val="27"/>
          <w:lang w:eastAsia="ru-RU"/>
        </w:rPr>
        <w:t>крестцового</w:t>
      </w:r>
      <w:r w:rsidRPr="009626A5">
        <w:rPr>
          <w:rFonts w:ascii="Times New Roman" w:eastAsia="Times New Roman" w:hAnsi="Times New Roman" w:cs="Times New Roman"/>
          <w:i/>
          <w:iCs/>
          <w:color w:val="333333"/>
          <w:sz w:val="27"/>
          <w:szCs w:val="27"/>
          <w:lang w:val="en-US" w:eastAsia="ru-RU"/>
        </w:rPr>
        <w:t xml:space="preserve"> </w:t>
      </w:r>
      <w:r w:rsidRPr="00987104">
        <w:rPr>
          <w:rFonts w:ascii="Times New Roman" w:eastAsia="Times New Roman" w:hAnsi="Times New Roman" w:cs="Times New Roman"/>
          <w:i/>
          <w:iCs/>
          <w:color w:val="333333"/>
          <w:sz w:val="27"/>
          <w:szCs w:val="27"/>
          <w:lang w:eastAsia="ru-RU"/>
        </w:rPr>
        <w:t>сдвига</w:t>
      </w:r>
      <w:r w:rsidRPr="009626A5">
        <w:rPr>
          <w:rFonts w:ascii="Times New Roman" w:eastAsia="Times New Roman" w:hAnsi="Times New Roman" w:cs="Times New Roman"/>
          <w:i/>
          <w:iCs/>
          <w:color w:val="333333"/>
          <w:sz w:val="27"/>
          <w:szCs w:val="27"/>
          <w:lang w:val="en-US" w:eastAsia="ru-RU"/>
        </w:rPr>
        <w:t xml:space="preserve"> (sacral thrust test);</w:t>
      </w:r>
    </w:p>
    <w:p w14:paraId="528F1D84" w14:textId="77777777" w:rsidR="00987104" w:rsidRPr="00987104"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Тест </w:t>
      </w:r>
      <w:proofErr w:type="spellStart"/>
      <w:r w:rsidRPr="00987104">
        <w:rPr>
          <w:rFonts w:ascii="Times New Roman" w:eastAsia="Times New Roman" w:hAnsi="Times New Roman" w:cs="Times New Roman"/>
          <w:i/>
          <w:iCs/>
          <w:color w:val="333333"/>
          <w:sz w:val="27"/>
          <w:szCs w:val="27"/>
          <w:lang w:eastAsia="ru-RU"/>
        </w:rPr>
        <w:t>Йомана</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Yeoman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test</w:t>
      </w:r>
      <w:proofErr w:type="spellEnd"/>
      <w:r w:rsidRPr="00987104">
        <w:rPr>
          <w:rFonts w:ascii="Times New Roman" w:eastAsia="Times New Roman" w:hAnsi="Times New Roman" w:cs="Times New Roman"/>
          <w:i/>
          <w:iCs/>
          <w:color w:val="333333"/>
          <w:sz w:val="27"/>
          <w:szCs w:val="27"/>
          <w:lang w:eastAsia="ru-RU"/>
        </w:rPr>
        <w:t>);</w:t>
      </w:r>
    </w:p>
    <w:p w14:paraId="576C37C1" w14:textId="77777777" w:rsidR="00987104" w:rsidRPr="00987104" w:rsidRDefault="00987104" w:rsidP="00987104">
      <w:pPr>
        <w:numPr>
          <w:ilvl w:val="0"/>
          <w:numId w:val="17"/>
        </w:numPr>
        <w:spacing w:after="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Тест </w:t>
      </w:r>
      <w:proofErr w:type="spellStart"/>
      <w:r w:rsidRPr="00987104">
        <w:rPr>
          <w:rFonts w:ascii="Times New Roman" w:eastAsia="Times New Roman" w:hAnsi="Times New Roman" w:cs="Times New Roman"/>
          <w:i/>
          <w:iCs/>
          <w:color w:val="333333"/>
          <w:sz w:val="27"/>
          <w:szCs w:val="27"/>
          <w:lang w:eastAsia="ru-RU"/>
        </w:rPr>
        <w:t>Генслена</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Gaenslen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test</w:t>
      </w:r>
      <w:proofErr w:type="spellEnd"/>
      <w:r w:rsidRPr="00987104">
        <w:rPr>
          <w:rFonts w:ascii="Times New Roman" w:eastAsia="Times New Roman" w:hAnsi="Times New Roman" w:cs="Times New Roman"/>
          <w:i/>
          <w:iCs/>
          <w:color w:val="333333"/>
          <w:sz w:val="27"/>
          <w:szCs w:val="27"/>
          <w:lang w:eastAsia="ru-RU"/>
        </w:rPr>
        <w:t>).</w:t>
      </w:r>
    </w:p>
    <w:p w14:paraId="6DA3C90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В 2 систематических обзорах (</w:t>
      </w:r>
      <w:proofErr w:type="spellStart"/>
      <w:r w:rsidRPr="00987104">
        <w:rPr>
          <w:rFonts w:ascii="Times New Roman" w:eastAsia="Times New Roman" w:hAnsi="Times New Roman" w:cs="Times New Roman"/>
          <w:i/>
          <w:iCs/>
          <w:color w:val="333333"/>
          <w:sz w:val="27"/>
          <w:szCs w:val="27"/>
          <w:lang w:eastAsia="ru-RU"/>
        </w:rPr>
        <w:t>Hancock</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др</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[30], </w:t>
      </w:r>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Szadek</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соавт</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[31]</w:t>
      </w:r>
      <w:r w:rsidRPr="00987104">
        <w:rPr>
          <w:rFonts w:ascii="Times New Roman" w:eastAsia="Times New Roman" w:hAnsi="Times New Roman" w:cs="Times New Roman"/>
          <w:i/>
          <w:iCs/>
          <w:color w:val="333333"/>
          <w:sz w:val="27"/>
          <w:szCs w:val="27"/>
          <w:lang w:eastAsia="ru-RU"/>
        </w:rPr>
        <w:t xml:space="preserve">, а также в 1 слепом </w:t>
      </w:r>
      <w:proofErr w:type="spellStart"/>
      <w:r w:rsidRPr="00987104">
        <w:rPr>
          <w:rFonts w:ascii="Times New Roman" w:eastAsia="Times New Roman" w:hAnsi="Times New Roman" w:cs="Times New Roman"/>
          <w:i/>
          <w:iCs/>
          <w:color w:val="333333"/>
          <w:sz w:val="27"/>
          <w:szCs w:val="27"/>
          <w:lang w:eastAsia="ru-RU"/>
        </w:rPr>
        <w:t>проспективном</w:t>
      </w:r>
      <w:proofErr w:type="spellEnd"/>
      <w:r w:rsidRPr="00987104">
        <w:rPr>
          <w:rFonts w:ascii="Times New Roman" w:eastAsia="Times New Roman" w:hAnsi="Times New Roman" w:cs="Times New Roman"/>
          <w:i/>
          <w:iCs/>
          <w:color w:val="333333"/>
          <w:sz w:val="27"/>
          <w:szCs w:val="27"/>
          <w:lang w:eastAsia="ru-RU"/>
        </w:rPr>
        <w:t xml:space="preserve"> исследовании (</w:t>
      </w:r>
      <w:proofErr w:type="spellStart"/>
      <w:r w:rsidRPr="00987104">
        <w:rPr>
          <w:rFonts w:ascii="Times New Roman" w:eastAsia="Times New Roman" w:hAnsi="Times New Roman" w:cs="Times New Roman"/>
          <w:i/>
          <w:iCs/>
          <w:color w:val="333333"/>
          <w:sz w:val="27"/>
          <w:szCs w:val="27"/>
          <w:lang w:eastAsia="ru-RU"/>
        </w:rPr>
        <w:t>Laslett</w:t>
      </w:r>
      <w:proofErr w:type="spellEnd"/>
      <w:r w:rsidRPr="00987104">
        <w:rPr>
          <w:rFonts w:ascii="Times New Roman" w:eastAsia="Times New Roman" w:hAnsi="Times New Roman" w:cs="Times New Roman"/>
          <w:i/>
          <w:iCs/>
          <w:color w:val="333333"/>
          <w:sz w:val="27"/>
          <w:szCs w:val="27"/>
          <w:lang w:eastAsia="ru-RU"/>
        </w:rPr>
        <w:t xml:space="preserve"> и др.) </w:t>
      </w:r>
      <w:r w:rsidRPr="00987104">
        <w:rPr>
          <w:rFonts w:ascii="Times New Roman" w:eastAsia="Times New Roman" w:hAnsi="Times New Roman" w:cs="Times New Roman"/>
          <w:color w:val="222222"/>
          <w:sz w:val="27"/>
          <w:szCs w:val="27"/>
          <w:lang w:eastAsia="ru-RU"/>
        </w:rPr>
        <w:t>[32]</w:t>
      </w:r>
      <w:r w:rsidRPr="00987104">
        <w:rPr>
          <w:rFonts w:ascii="Times New Roman" w:eastAsia="Times New Roman" w:hAnsi="Times New Roman" w:cs="Times New Roman"/>
          <w:i/>
          <w:iCs/>
          <w:color w:val="333333"/>
          <w:sz w:val="27"/>
          <w:szCs w:val="27"/>
          <w:lang w:eastAsia="ru-RU"/>
        </w:rPr>
        <w:t> была оценена диагностическая ценность тестов для выявления патологии крестцово-подвздошного сочленения в качестве причины боли в нижнем отделе спины. Авторам исследований удалось установить, что комбинация 3 провокационных тестов позволяет диагностировать патологию крестцово-подвздошного сустава, как основного источника симптомов у пациентов с болью ниже пятого поясничного позвонка. Если шесть тестов на провокацию КПС отрицательны, то патология КПС может быть исключена.</w:t>
      </w:r>
    </w:p>
    <w:p w14:paraId="3F649458" w14:textId="77777777" w:rsidR="00987104" w:rsidRPr="00987104" w:rsidRDefault="00987104" w:rsidP="00987104">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сбор анамнеза и </w:t>
      </w:r>
      <w:proofErr w:type="spellStart"/>
      <w:r w:rsidRPr="00987104">
        <w:rPr>
          <w:rFonts w:ascii="Times New Roman" w:eastAsia="Times New Roman" w:hAnsi="Times New Roman" w:cs="Times New Roman"/>
          <w:color w:val="222222"/>
          <w:sz w:val="27"/>
          <w:szCs w:val="27"/>
          <w:lang w:eastAsia="ru-RU"/>
        </w:rPr>
        <w:t>физикальное</w:t>
      </w:r>
      <w:proofErr w:type="spellEnd"/>
      <w:r w:rsidRPr="00987104">
        <w:rPr>
          <w:rFonts w:ascii="Times New Roman" w:eastAsia="Times New Roman" w:hAnsi="Times New Roman" w:cs="Times New Roman"/>
          <w:color w:val="222222"/>
          <w:sz w:val="27"/>
          <w:szCs w:val="27"/>
          <w:lang w:eastAsia="ru-RU"/>
        </w:rPr>
        <w:t xml:space="preserve"> обследование с целью выявления факторов риска и заболеваний сердечно-сосудистой системы [33].</w:t>
      </w:r>
    </w:p>
    <w:p w14:paraId="109BDCC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4672360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К факторам риска развития сердечно-сосудистых заболеваний относят: артериальную гипертензию, курение, дислипидемию (повышение общего холестерина &gt;4,9 ммоль/л и/или холестерина ЛПНП&gt;3 ммоль/л и/или холестерина ЛПВП у мужчин &lt;1,0 ммоль/л, у женщин  - &lt;1,2 ммоль/л и/или триглицеридов&gt; 1,7 ммоль/л), сахарный диабет, семейный анамнез сердечно-сосудистых заболеваний в молодом возрасте (&lt;55 лет для мужчин и &lt;65 лет для женщин)</w:t>
      </w:r>
      <w:r w:rsidRPr="00987104">
        <w:rPr>
          <w:rFonts w:ascii="Times New Roman" w:eastAsia="Times New Roman" w:hAnsi="Times New Roman" w:cs="Times New Roman"/>
          <w:color w:val="222222"/>
          <w:sz w:val="27"/>
          <w:szCs w:val="27"/>
          <w:lang w:eastAsia="ru-RU"/>
        </w:rPr>
        <w:t> [33]. </w:t>
      </w:r>
      <w:r w:rsidRPr="00987104">
        <w:rPr>
          <w:rFonts w:ascii="Times New Roman" w:eastAsia="Times New Roman" w:hAnsi="Times New Roman" w:cs="Times New Roman"/>
          <w:i/>
          <w:iCs/>
          <w:color w:val="333333"/>
          <w:sz w:val="27"/>
          <w:szCs w:val="27"/>
          <w:lang w:eastAsia="ru-RU"/>
        </w:rPr>
        <w:t>Под установленным заболеванием сердечно-сосудистым заболеванием понимают: ишемическую болезнь сердца, цереброваскулярную болезнь, периферический атеросклероз, хроническую сердечную недостаточность, легочную гипертензию, клапанные пороки сердца, кардиомиопатии</w:t>
      </w:r>
      <w:r w:rsidRPr="00987104">
        <w:rPr>
          <w:rFonts w:ascii="Times New Roman" w:eastAsia="Times New Roman" w:hAnsi="Times New Roman" w:cs="Times New Roman"/>
          <w:color w:val="222222"/>
          <w:sz w:val="27"/>
          <w:szCs w:val="27"/>
          <w:lang w:eastAsia="ru-RU"/>
        </w:rPr>
        <w:t> [34].</w:t>
      </w:r>
    </w:p>
    <w:p w14:paraId="268EB189" w14:textId="77777777" w:rsidR="00987104" w:rsidRPr="00987104" w:rsidRDefault="00987104" w:rsidP="00987104">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оценка риска </w:t>
      </w:r>
      <w:proofErr w:type="spellStart"/>
      <w:r w:rsidRPr="00987104">
        <w:rPr>
          <w:rFonts w:ascii="Times New Roman" w:eastAsia="Times New Roman" w:hAnsi="Times New Roman" w:cs="Times New Roman"/>
          <w:color w:val="222222"/>
          <w:sz w:val="27"/>
          <w:szCs w:val="27"/>
          <w:lang w:eastAsia="ru-RU"/>
        </w:rPr>
        <w:t>периоперационных</w:t>
      </w:r>
      <w:proofErr w:type="spellEnd"/>
      <w:r w:rsidRPr="00987104">
        <w:rPr>
          <w:rFonts w:ascii="Times New Roman" w:eastAsia="Times New Roman" w:hAnsi="Times New Roman" w:cs="Times New Roman"/>
          <w:color w:val="222222"/>
          <w:sz w:val="27"/>
          <w:szCs w:val="27"/>
          <w:lang w:eastAsia="ru-RU"/>
        </w:rPr>
        <w:t xml:space="preserve"> сердечно-сосудистых осложнений с учетом вида планируемого оперативного лечения перелома ПОПК вне зависимости от наличия сопутствующей патологии [33].</w:t>
      </w:r>
    </w:p>
    <w:p w14:paraId="4B3DA13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14:paraId="165DDF7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i/>
          <w:iCs/>
          <w:color w:val="333333"/>
          <w:sz w:val="27"/>
          <w:szCs w:val="27"/>
          <w:lang w:eastAsia="ru-RU"/>
        </w:rPr>
        <w:t>При</w:t>
      </w:r>
      <w:proofErr w:type="gramEnd"/>
      <w:r w:rsidRPr="00987104">
        <w:rPr>
          <w:rFonts w:ascii="Times New Roman" w:eastAsia="Times New Roman" w:hAnsi="Times New Roman" w:cs="Times New Roman"/>
          <w:i/>
          <w:iCs/>
          <w:color w:val="333333"/>
          <w:sz w:val="27"/>
          <w:szCs w:val="27"/>
          <w:lang w:eastAsia="ru-RU"/>
        </w:rPr>
        <w:t xml:space="preserve"> проведении хирургического лечения по экстренным (менее 6 часов) и неотложным (6-24 часа) показаниям </w:t>
      </w:r>
      <w:proofErr w:type="spellStart"/>
      <w:r w:rsidRPr="00987104">
        <w:rPr>
          <w:rFonts w:ascii="Times New Roman" w:eastAsia="Times New Roman" w:hAnsi="Times New Roman" w:cs="Times New Roman"/>
          <w:i/>
          <w:iCs/>
          <w:color w:val="333333"/>
          <w:sz w:val="27"/>
          <w:szCs w:val="27"/>
          <w:lang w:eastAsia="ru-RU"/>
        </w:rPr>
        <w:t>периоперационная</w:t>
      </w:r>
      <w:proofErr w:type="spellEnd"/>
      <w:r w:rsidRPr="00987104">
        <w:rPr>
          <w:rFonts w:ascii="Times New Roman" w:eastAsia="Times New Roman" w:hAnsi="Times New Roman" w:cs="Times New Roman"/>
          <w:i/>
          <w:iCs/>
          <w:color w:val="333333"/>
          <w:sz w:val="27"/>
          <w:szCs w:val="27"/>
          <w:lang w:eastAsia="ru-RU"/>
        </w:rPr>
        <w:t xml:space="preserve"> оценка риска не проводится.</w:t>
      </w:r>
    </w:p>
    <w:p w14:paraId="2A53C6E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Малые ортопедические операции сопровождаются низким риском развития сердечно-сосудистых осложнений (30-дневный риск развития инфаркта миокарда или смерти от сердечно-сосудистой патологии после операции - менее 1%). Большие ортопедические операции сопровождаются промежуточным (умеренным) риском развития сердечно-сосудистых осложнений (30-дневный </w:t>
      </w:r>
      <w:r w:rsidRPr="00987104">
        <w:rPr>
          <w:rFonts w:ascii="Times New Roman" w:eastAsia="Times New Roman" w:hAnsi="Times New Roman" w:cs="Times New Roman"/>
          <w:i/>
          <w:iCs/>
          <w:color w:val="333333"/>
          <w:sz w:val="27"/>
          <w:szCs w:val="27"/>
          <w:lang w:eastAsia="ru-RU"/>
        </w:rPr>
        <w:lastRenderedPageBreak/>
        <w:t>риск развития инфаркта миокарда или смерти от сердечно-сосудистой патологии после операции – 1-5%) </w:t>
      </w:r>
      <w:r w:rsidRPr="00987104">
        <w:rPr>
          <w:rFonts w:ascii="Times New Roman" w:eastAsia="Times New Roman" w:hAnsi="Times New Roman" w:cs="Times New Roman"/>
          <w:color w:val="222222"/>
          <w:sz w:val="27"/>
          <w:szCs w:val="27"/>
          <w:lang w:eastAsia="ru-RU"/>
        </w:rPr>
        <w:t>[35].</w:t>
      </w:r>
    </w:p>
    <w:p w14:paraId="6B037059" w14:textId="77777777" w:rsidR="00987104" w:rsidRPr="00987104" w:rsidRDefault="00987104" w:rsidP="00987104">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для оценки риска </w:t>
      </w:r>
      <w:proofErr w:type="spellStart"/>
      <w:r w:rsidRPr="00987104">
        <w:rPr>
          <w:rFonts w:ascii="Times New Roman" w:eastAsia="Times New Roman" w:hAnsi="Times New Roman" w:cs="Times New Roman"/>
          <w:color w:val="222222"/>
          <w:sz w:val="27"/>
          <w:szCs w:val="27"/>
          <w:lang w:eastAsia="ru-RU"/>
        </w:rPr>
        <w:t>периоперационных</w:t>
      </w:r>
      <w:proofErr w:type="spellEnd"/>
      <w:r w:rsidRPr="00987104">
        <w:rPr>
          <w:rFonts w:ascii="Times New Roman" w:eastAsia="Times New Roman" w:hAnsi="Times New Roman" w:cs="Times New Roman"/>
          <w:color w:val="222222"/>
          <w:sz w:val="27"/>
          <w:szCs w:val="27"/>
          <w:lang w:eastAsia="ru-RU"/>
        </w:rPr>
        <w:t xml:space="preserve"> сердечно-сосудистых осложнений использовать специальный алгоритм [Приложение Г6] [35].</w:t>
      </w:r>
    </w:p>
    <w:p w14:paraId="7DFA090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В (уровень достоверности доказательств – 5).</w:t>
      </w:r>
    </w:p>
    <w:p w14:paraId="7C38632C" w14:textId="77777777" w:rsidR="00987104" w:rsidRPr="00987104" w:rsidRDefault="00987104" w:rsidP="00987104">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проведение планового хирургического лечения без дополнительного обследования пациентам, у которых риск сердечно-сосудистых осложнений определен как низкий. У пациентов с промежуточным или высоким </w:t>
      </w:r>
      <w:proofErr w:type="spellStart"/>
      <w:r w:rsidRPr="00987104">
        <w:rPr>
          <w:rFonts w:ascii="Times New Roman" w:eastAsia="Times New Roman" w:hAnsi="Times New Roman" w:cs="Times New Roman"/>
          <w:color w:val="222222"/>
          <w:sz w:val="27"/>
          <w:szCs w:val="27"/>
          <w:lang w:eastAsia="ru-RU"/>
        </w:rPr>
        <w:t>периоперационным</w:t>
      </w:r>
      <w:proofErr w:type="spellEnd"/>
      <w:r w:rsidRPr="00987104">
        <w:rPr>
          <w:rFonts w:ascii="Times New Roman" w:eastAsia="Times New Roman" w:hAnsi="Times New Roman" w:cs="Times New Roman"/>
          <w:color w:val="222222"/>
          <w:sz w:val="27"/>
          <w:szCs w:val="27"/>
          <w:lang w:eastAsia="ru-RU"/>
        </w:rPr>
        <w:t xml:space="preserve"> риском развития сердечно-сосудистых осложнений рекомендуется оценка функционального статуса пациента [35].</w:t>
      </w:r>
    </w:p>
    <w:p w14:paraId="1A4179E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5CEE9AE9"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14:paraId="48B9D07C" w14:textId="77777777" w:rsidR="00987104" w:rsidRPr="00987104" w:rsidRDefault="00987104" w:rsidP="00987104">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 xml:space="preserve">исследование уровня N-терминального фрагмента натрийуретического </w:t>
      </w:r>
      <w:proofErr w:type="spellStart"/>
      <w:r w:rsidRPr="00987104">
        <w:rPr>
          <w:rFonts w:ascii="Times New Roman" w:eastAsia="Times New Roman" w:hAnsi="Times New Roman" w:cs="Times New Roman"/>
          <w:color w:val="222222"/>
          <w:sz w:val="27"/>
          <w:szCs w:val="27"/>
          <w:lang w:eastAsia="ru-RU"/>
        </w:rPr>
        <w:t>пропептида</w:t>
      </w:r>
      <w:proofErr w:type="spellEnd"/>
      <w:r w:rsidRPr="00987104">
        <w:rPr>
          <w:rFonts w:ascii="Times New Roman" w:eastAsia="Times New Roman" w:hAnsi="Times New Roman" w:cs="Times New Roman"/>
          <w:color w:val="222222"/>
          <w:sz w:val="27"/>
          <w:szCs w:val="27"/>
          <w:lang w:eastAsia="ru-RU"/>
        </w:rPr>
        <w:t xml:space="preserve"> мозгового (NT-</w:t>
      </w:r>
      <w:proofErr w:type="spellStart"/>
      <w:r w:rsidRPr="00987104">
        <w:rPr>
          <w:rFonts w:ascii="Times New Roman" w:eastAsia="Times New Roman" w:hAnsi="Times New Roman" w:cs="Times New Roman"/>
          <w:color w:val="222222"/>
          <w:sz w:val="27"/>
          <w:szCs w:val="27"/>
          <w:lang w:eastAsia="ru-RU"/>
        </w:rPr>
        <w:t>proBNP</w:t>
      </w:r>
      <w:proofErr w:type="spellEnd"/>
      <w:r w:rsidRPr="00987104">
        <w:rPr>
          <w:rFonts w:ascii="Times New Roman" w:eastAsia="Times New Roman" w:hAnsi="Times New Roman" w:cs="Times New Roman"/>
          <w:color w:val="222222"/>
          <w:sz w:val="27"/>
          <w:szCs w:val="27"/>
          <w:lang w:eastAsia="ru-RU"/>
        </w:rPr>
        <w:t>) в крови в случае промежуточного или высокого риска кардиоваскулярных осложнений и низком функциональном статусе пациента (см. Приложение Г6) [33-35].</w:t>
      </w:r>
    </w:p>
    <w:p w14:paraId="1B7FF7D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14:paraId="1753E84C"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14:paraId="09036263" w14:textId="77777777" w:rsidR="00987104" w:rsidRPr="00987104" w:rsidRDefault="00987104" w:rsidP="00987104">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проведение МРТ позвоночника пациентам с жалобами на боль в области позвоночника и конечностях при отсутствии эффекта от приема нестероидных противовоспалительных и противоревматических препаратов для уточнения степени изменений морфологических структур позвоночника и сопоставления с клиническими симптомами для принятия решения о тактике лечения [37, 38].</w:t>
      </w:r>
    </w:p>
    <w:p w14:paraId="61E21AF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2). </w:t>
      </w:r>
      <w:r w:rsidRPr="00987104">
        <w:rPr>
          <w:rFonts w:ascii="Times New Roman" w:eastAsia="Times New Roman" w:hAnsi="Times New Roman" w:cs="Times New Roman"/>
          <w:color w:val="222222"/>
          <w:sz w:val="27"/>
          <w:szCs w:val="27"/>
          <w:lang w:eastAsia="ru-RU"/>
        </w:rPr>
        <w:t> </w:t>
      </w:r>
    </w:p>
    <w:p w14:paraId="3A31A65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 </w:t>
      </w:r>
      <w:r w:rsidRPr="00987104">
        <w:rPr>
          <w:rFonts w:ascii="Times New Roman" w:eastAsia="Times New Roman" w:hAnsi="Times New Roman" w:cs="Times New Roman"/>
          <w:i/>
          <w:iCs/>
          <w:color w:val="333333"/>
          <w:sz w:val="27"/>
          <w:szCs w:val="27"/>
          <w:lang w:eastAsia="ru-RU"/>
        </w:rPr>
        <w:t xml:space="preserve">Магнитно-резонансная томография (МРТ) позвоночника визуализирует сопутствующие изменения мягких тканей, дает возможность выявить мельчайшие изменения хрящей, костей, связок и сосудов, позволяет с большой точностью определить локализацию грыжевого выпячивания по длине и поперечнику позвоночного канала, степень дегенерации межпозвонковых дисков и нарушения циркуляции ликвора при компрессии </w:t>
      </w:r>
      <w:proofErr w:type="spellStart"/>
      <w:r w:rsidRPr="00987104">
        <w:rPr>
          <w:rFonts w:ascii="Times New Roman" w:eastAsia="Times New Roman" w:hAnsi="Times New Roman" w:cs="Times New Roman"/>
          <w:i/>
          <w:iCs/>
          <w:color w:val="333333"/>
          <w:sz w:val="27"/>
          <w:szCs w:val="27"/>
          <w:lang w:eastAsia="ru-RU"/>
        </w:rPr>
        <w:t>дурального</w:t>
      </w:r>
      <w:proofErr w:type="spellEnd"/>
      <w:r w:rsidRPr="00987104">
        <w:rPr>
          <w:rFonts w:ascii="Times New Roman" w:eastAsia="Times New Roman" w:hAnsi="Times New Roman" w:cs="Times New Roman"/>
          <w:i/>
          <w:iCs/>
          <w:color w:val="333333"/>
          <w:sz w:val="27"/>
          <w:szCs w:val="27"/>
          <w:lang w:eastAsia="ru-RU"/>
        </w:rPr>
        <w:t xml:space="preserve"> мешка и </w:t>
      </w:r>
      <w:proofErr w:type="spellStart"/>
      <w:r w:rsidRPr="00987104">
        <w:rPr>
          <w:rFonts w:ascii="Times New Roman" w:eastAsia="Times New Roman" w:hAnsi="Times New Roman" w:cs="Times New Roman"/>
          <w:i/>
          <w:iCs/>
          <w:color w:val="333333"/>
          <w:sz w:val="27"/>
          <w:szCs w:val="27"/>
          <w:lang w:eastAsia="ru-RU"/>
        </w:rPr>
        <w:t>арахноидальных</w:t>
      </w:r>
      <w:proofErr w:type="spellEnd"/>
      <w:r w:rsidRPr="00987104">
        <w:rPr>
          <w:rFonts w:ascii="Times New Roman" w:eastAsia="Times New Roman" w:hAnsi="Times New Roman" w:cs="Times New Roman"/>
          <w:i/>
          <w:iCs/>
          <w:color w:val="333333"/>
          <w:sz w:val="27"/>
          <w:szCs w:val="27"/>
          <w:lang w:eastAsia="ru-RU"/>
        </w:rPr>
        <w:t xml:space="preserve"> спаечных процессах, дифференцировать грыжевые выпячивания дисков от адгезивных процессов в эпидуральной клетчатке, воспалительных процессов, а также опухолевых и сосудистых новообразований. С некоторой погрешностью при МРТ можно установить размеры позвоночного канала и грыжи диска.</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МРТ (стандарт) с высокой напряженностью магнитного поля (1,5 – 3,0 Тесла) – основной метод диагностики и </w:t>
      </w:r>
      <w:proofErr w:type="spellStart"/>
      <w:r w:rsidRPr="00987104">
        <w:rPr>
          <w:rFonts w:ascii="Times New Roman" w:eastAsia="Times New Roman" w:hAnsi="Times New Roman" w:cs="Times New Roman"/>
          <w:i/>
          <w:iCs/>
          <w:color w:val="333333"/>
          <w:sz w:val="27"/>
          <w:szCs w:val="27"/>
          <w:lang w:eastAsia="ru-RU"/>
        </w:rPr>
        <w:t>нейровизуализации</w:t>
      </w:r>
      <w:proofErr w:type="spellEnd"/>
      <w:r w:rsidRPr="00987104">
        <w:rPr>
          <w:rFonts w:ascii="Times New Roman" w:eastAsia="Times New Roman" w:hAnsi="Times New Roman" w:cs="Times New Roman"/>
          <w:i/>
          <w:iCs/>
          <w:color w:val="333333"/>
          <w:sz w:val="27"/>
          <w:szCs w:val="27"/>
          <w:lang w:eastAsia="ru-RU"/>
        </w:rPr>
        <w:t xml:space="preserve"> дегенеративных поражений позвоночника. Данный вид исследования в последние десятилетия получил большое распространение и стал определяющим. Он полноценно дает возможность судить о изменениях позвонков, межпозвонковых дисков, связочного аппарата, нервных и других структур. Ввиду </w:t>
      </w:r>
      <w:proofErr w:type="spellStart"/>
      <w:r w:rsidRPr="00987104">
        <w:rPr>
          <w:rFonts w:ascii="Times New Roman" w:eastAsia="Times New Roman" w:hAnsi="Times New Roman" w:cs="Times New Roman"/>
          <w:i/>
          <w:iCs/>
          <w:color w:val="333333"/>
          <w:sz w:val="27"/>
          <w:szCs w:val="27"/>
          <w:lang w:eastAsia="ru-RU"/>
        </w:rPr>
        <w:t>неинвазивности</w:t>
      </w:r>
      <w:proofErr w:type="spellEnd"/>
      <w:r w:rsidRPr="00987104">
        <w:rPr>
          <w:rFonts w:ascii="Times New Roman" w:eastAsia="Times New Roman" w:hAnsi="Times New Roman" w:cs="Times New Roman"/>
          <w:i/>
          <w:iCs/>
          <w:color w:val="333333"/>
          <w:sz w:val="27"/>
          <w:szCs w:val="27"/>
          <w:lang w:eastAsia="ru-RU"/>
        </w:rPr>
        <w:t xml:space="preserve"> метода он может быть выполнен в амбулаторных условиях.</w:t>
      </w:r>
    </w:p>
    <w:p w14:paraId="1DC70FF4" w14:textId="77777777" w:rsidR="00987104" w:rsidRPr="00987104" w:rsidRDefault="00987104" w:rsidP="00987104">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МРТ контроль послеоперационного состояния позвоночника </w:t>
      </w: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проводить не ранее 3-х </w:t>
      </w:r>
      <w:proofErr w:type="spellStart"/>
      <w:r w:rsidRPr="00987104">
        <w:rPr>
          <w:rFonts w:ascii="Times New Roman" w:eastAsia="Times New Roman" w:hAnsi="Times New Roman" w:cs="Times New Roman"/>
          <w:color w:val="222222"/>
          <w:sz w:val="27"/>
          <w:szCs w:val="27"/>
          <w:lang w:eastAsia="ru-RU"/>
        </w:rPr>
        <w:t>мес</w:t>
      </w:r>
      <w:proofErr w:type="spellEnd"/>
      <w:r w:rsidRPr="00987104">
        <w:rPr>
          <w:rFonts w:ascii="Times New Roman" w:eastAsia="Times New Roman" w:hAnsi="Times New Roman" w:cs="Times New Roman"/>
          <w:color w:val="222222"/>
          <w:sz w:val="27"/>
          <w:szCs w:val="27"/>
          <w:lang w:eastAsia="ru-RU"/>
        </w:rPr>
        <w:t xml:space="preserve"> после оперативного лечения, так как наличие послеоперационных артефактов достигает 100 % на первый день после операции [39, 40].</w:t>
      </w:r>
    </w:p>
    <w:p w14:paraId="78BBCDE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 </w:t>
      </w:r>
    </w:p>
    <w:p w14:paraId="57D6A441" w14:textId="77777777" w:rsidR="00987104" w:rsidRPr="00987104" w:rsidRDefault="00987104" w:rsidP="00987104">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пациентам с дегенеративными заболеваниями позвоночника проведение компьютерной томографии позвоночника по показаниям, для детализации дегенеративно-дистрофических изменений и оценки размеров костных структур [38].</w:t>
      </w:r>
    </w:p>
    <w:p w14:paraId="6068385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19463C9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 </w:t>
      </w:r>
      <w:r w:rsidRPr="00987104">
        <w:rPr>
          <w:rFonts w:ascii="Times New Roman" w:eastAsia="Times New Roman" w:hAnsi="Times New Roman" w:cs="Times New Roman"/>
          <w:i/>
          <w:iCs/>
          <w:color w:val="333333"/>
          <w:sz w:val="27"/>
          <w:szCs w:val="27"/>
          <w:lang w:eastAsia="ru-RU"/>
        </w:rPr>
        <w:t>Компьютерная томография (КТ)</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позвоночника проводится в дополнение к МРТ. Она позволяет диагностировать костные и хрящевые изменения на начальных стадиях, определить минимальные аномалии. Так же КТ показана в случае невозможности проведения МРТ (имплантаты из </w:t>
      </w:r>
      <w:proofErr w:type="spellStart"/>
      <w:r w:rsidRPr="00987104">
        <w:rPr>
          <w:rFonts w:ascii="Times New Roman" w:eastAsia="Times New Roman" w:hAnsi="Times New Roman" w:cs="Times New Roman"/>
          <w:i/>
          <w:iCs/>
          <w:color w:val="333333"/>
          <w:sz w:val="27"/>
          <w:szCs w:val="27"/>
          <w:lang w:eastAsia="ru-RU"/>
        </w:rPr>
        <w:t>магнитящихся</w:t>
      </w:r>
      <w:proofErr w:type="spellEnd"/>
      <w:r w:rsidRPr="00987104">
        <w:rPr>
          <w:rFonts w:ascii="Times New Roman" w:eastAsia="Times New Roman" w:hAnsi="Times New Roman" w:cs="Times New Roman"/>
          <w:i/>
          <w:iCs/>
          <w:color w:val="333333"/>
          <w:sz w:val="27"/>
          <w:szCs w:val="27"/>
          <w:lang w:eastAsia="ru-RU"/>
        </w:rPr>
        <w:t xml:space="preserve"> металлов, водитель ритма сердца и т.д.). При введении контрастного средства </w:t>
      </w:r>
      <w:proofErr w:type="spellStart"/>
      <w:r w:rsidRPr="00987104">
        <w:rPr>
          <w:rFonts w:ascii="Times New Roman" w:eastAsia="Times New Roman" w:hAnsi="Times New Roman" w:cs="Times New Roman"/>
          <w:i/>
          <w:iCs/>
          <w:color w:val="333333"/>
          <w:sz w:val="27"/>
          <w:szCs w:val="27"/>
          <w:lang w:eastAsia="ru-RU"/>
        </w:rPr>
        <w:t>интрадурально</w:t>
      </w:r>
      <w:proofErr w:type="spellEnd"/>
      <w:r w:rsidRPr="00987104">
        <w:rPr>
          <w:rFonts w:ascii="Times New Roman" w:eastAsia="Times New Roman" w:hAnsi="Times New Roman" w:cs="Times New Roman"/>
          <w:i/>
          <w:iCs/>
          <w:color w:val="333333"/>
          <w:sz w:val="27"/>
          <w:szCs w:val="27"/>
          <w:lang w:eastAsia="ru-RU"/>
        </w:rPr>
        <w:t xml:space="preserve"> (КТ-</w:t>
      </w:r>
      <w:proofErr w:type="spellStart"/>
      <w:r w:rsidRPr="00987104">
        <w:rPr>
          <w:rFonts w:ascii="Times New Roman" w:eastAsia="Times New Roman" w:hAnsi="Times New Roman" w:cs="Times New Roman"/>
          <w:i/>
          <w:iCs/>
          <w:color w:val="333333"/>
          <w:sz w:val="27"/>
          <w:szCs w:val="27"/>
          <w:lang w:eastAsia="ru-RU"/>
        </w:rPr>
        <w:t>миелография</w:t>
      </w:r>
      <w:proofErr w:type="spellEnd"/>
      <w:r w:rsidRPr="00987104">
        <w:rPr>
          <w:rFonts w:ascii="Times New Roman" w:eastAsia="Times New Roman" w:hAnsi="Times New Roman" w:cs="Times New Roman"/>
          <w:i/>
          <w:iCs/>
          <w:color w:val="333333"/>
          <w:sz w:val="27"/>
          <w:szCs w:val="27"/>
          <w:lang w:eastAsia="ru-RU"/>
        </w:rPr>
        <w:t xml:space="preserve">) данный метод </w:t>
      </w:r>
      <w:r w:rsidRPr="00987104">
        <w:rPr>
          <w:rFonts w:ascii="Times New Roman" w:eastAsia="Times New Roman" w:hAnsi="Times New Roman" w:cs="Times New Roman"/>
          <w:i/>
          <w:iCs/>
          <w:color w:val="333333"/>
          <w:sz w:val="27"/>
          <w:szCs w:val="27"/>
          <w:lang w:eastAsia="ru-RU"/>
        </w:rPr>
        <w:lastRenderedPageBreak/>
        <w:t>становится более информативным. КТ-</w:t>
      </w:r>
      <w:proofErr w:type="spellStart"/>
      <w:r w:rsidRPr="00987104">
        <w:rPr>
          <w:rFonts w:ascii="Times New Roman" w:eastAsia="Times New Roman" w:hAnsi="Times New Roman" w:cs="Times New Roman"/>
          <w:i/>
          <w:iCs/>
          <w:color w:val="333333"/>
          <w:sz w:val="27"/>
          <w:szCs w:val="27"/>
          <w:lang w:eastAsia="ru-RU"/>
        </w:rPr>
        <w:t>миелография</w:t>
      </w:r>
      <w:proofErr w:type="spellEnd"/>
      <w:r w:rsidRPr="00987104">
        <w:rPr>
          <w:rFonts w:ascii="Times New Roman" w:eastAsia="Times New Roman" w:hAnsi="Times New Roman" w:cs="Times New Roman"/>
          <w:i/>
          <w:iCs/>
          <w:color w:val="333333"/>
          <w:sz w:val="27"/>
          <w:szCs w:val="27"/>
          <w:lang w:eastAsia="ru-RU"/>
        </w:rPr>
        <w:t xml:space="preserve"> является инвазивным методом исследования, что ограничивает его применение. При проведении КТ и КТ-</w:t>
      </w:r>
      <w:proofErr w:type="spellStart"/>
      <w:r w:rsidRPr="00987104">
        <w:rPr>
          <w:rFonts w:ascii="Times New Roman" w:eastAsia="Times New Roman" w:hAnsi="Times New Roman" w:cs="Times New Roman"/>
          <w:i/>
          <w:iCs/>
          <w:color w:val="333333"/>
          <w:sz w:val="27"/>
          <w:szCs w:val="27"/>
          <w:lang w:eastAsia="ru-RU"/>
        </w:rPr>
        <w:t>миелографии</w:t>
      </w:r>
      <w:proofErr w:type="spellEnd"/>
      <w:r w:rsidRPr="00987104">
        <w:rPr>
          <w:rFonts w:ascii="Times New Roman" w:eastAsia="Times New Roman" w:hAnsi="Times New Roman" w:cs="Times New Roman"/>
          <w:i/>
          <w:iCs/>
          <w:color w:val="333333"/>
          <w:sz w:val="27"/>
          <w:szCs w:val="27"/>
          <w:lang w:eastAsia="ru-RU"/>
        </w:rPr>
        <w:t xml:space="preserve"> есть возможность делать трехмерную реконструкцию позвоночных сегментов.</w:t>
      </w:r>
    </w:p>
    <w:p w14:paraId="368E7426" w14:textId="77777777" w:rsidR="00987104" w:rsidRPr="00987104" w:rsidRDefault="00987104" w:rsidP="00987104">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дегенеративными заболеваниями </w:t>
      </w:r>
      <w:proofErr w:type="gramStart"/>
      <w:r w:rsidRPr="00987104">
        <w:rPr>
          <w:rFonts w:ascii="Times New Roman" w:eastAsia="Times New Roman" w:hAnsi="Times New Roman" w:cs="Times New Roman"/>
          <w:color w:val="222222"/>
          <w:sz w:val="27"/>
          <w:szCs w:val="27"/>
          <w:lang w:eastAsia="ru-RU"/>
        </w:rPr>
        <w:t>позвоночника  в</w:t>
      </w:r>
      <w:proofErr w:type="gramEnd"/>
      <w:r w:rsidRPr="00987104">
        <w:rPr>
          <w:rFonts w:ascii="Times New Roman" w:eastAsia="Times New Roman" w:hAnsi="Times New Roman" w:cs="Times New Roman"/>
          <w:color w:val="222222"/>
          <w:sz w:val="27"/>
          <w:szCs w:val="27"/>
          <w:lang w:eastAsia="ru-RU"/>
        </w:rPr>
        <w:t xml:space="preserve"> некоторых случаях, по показаниям, с целью уточнения диагноза проведение рентгенографии позвоночника, специальные исследования и проекции, рентгенографии позвоночника с функциональными пробами, рентгенографии позвоночника, вертикальная  с целью оценки структурных и динамических изменений, а также для расчета параметров локального и глобального баланса позвоночника [41].</w:t>
      </w:r>
    </w:p>
    <w:p w14:paraId="120A97B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3B6C27D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Обзорная рентгенография с функциональными пробами (прямая проекция в положении стоя прямо, боковая проекция в положении стоя и с наклоном вперед и назад в боковой проекции) позволяет наиболее полно получить общую характеристику костного строения пояснично-крестцового отдела позвоночника, выявить </w:t>
      </w:r>
      <w:proofErr w:type="spellStart"/>
      <w:r w:rsidRPr="00987104">
        <w:rPr>
          <w:rFonts w:ascii="Times New Roman" w:eastAsia="Times New Roman" w:hAnsi="Times New Roman" w:cs="Times New Roman"/>
          <w:i/>
          <w:iCs/>
          <w:color w:val="333333"/>
          <w:sz w:val="27"/>
          <w:szCs w:val="27"/>
          <w:lang w:eastAsia="ru-RU"/>
        </w:rPr>
        <w:t>спондилолистез</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гипермобильность</w:t>
      </w:r>
      <w:proofErr w:type="spellEnd"/>
      <w:r w:rsidRPr="00987104">
        <w:rPr>
          <w:rFonts w:ascii="Times New Roman" w:eastAsia="Times New Roman" w:hAnsi="Times New Roman" w:cs="Times New Roman"/>
          <w:i/>
          <w:iCs/>
          <w:color w:val="333333"/>
          <w:sz w:val="27"/>
          <w:szCs w:val="27"/>
          <w:lang w:eastAsia="ru-RU"/>
        </w:rPr>
        <w:t xml:space="preserve"> (нестабильность) позвоночного сегмента, которая может не выявляться при магнитно-резонансной томографии позвоночника, выполняемой в горизонтальном положении, определить высоту </w:t>
      </w:r>
      <w:proofErr w:type="spellStart"/>
      <w:r w:rsidRPr="00987104">
        <w:rPr>
          <w:rFonts w:ascii="Times New Roman" w:eastAsia="Times New Roman" w:hAnsi="Times New Roman" w:cs="Times New Roman"/>
          <w:i/>
          <w:iCs/>
          <w:color w:val="333333"/>
          <w:sz w:val="27"/>
          <w:szCs w:val="27"/>
          <w:lang w:eastAsia="ru-RU"/>
        </w:rPr>
        <w:t>межтеловых</w:t>
      </w:r>
      <w:proofErr w:type="spellEnd"/>
      <w:r w:rsidRPr="00987104">
        <w:rPr>
          <w:rFonts w:ascii="Times New Roman" w:eastAsia="Times New Roman" w:hAnsi="Times New Roman" w:cs="Times New Roman"/>
          <w:i/>
          <w:iCs/>
          <w:color w:val="333333"/>
          <w:sz w:val="27"/>
          <w:szCs w:val="27"/>
          <w:lang w:eastAsia="ru-RU"/>
        </w:rPr>
        <w:t xml:space="preserve"> пространств, артроз межпозвонковых суставов, образование </w:t>
      </w:r>
      <w:proofErr w:type="spellStart"/>
      <w:r w:rsidRPr="00987104">
        <w:rPr>
          <w:rFonts w:ascii="Times New Roman" w:eastAsia="Times New Roman" w:hAnsi="Times New Roman" w:cs="Times New Roman"/>
          <w:i/>
          <w:iCs/>
          <w:color w:val="333333"/>
          <w:sz w:val="27"/>
          <w:szCs w:val="27"/>
          <w:lang w:eastAsia="ru-RU"/>
        </w:rPr>
        <w:t>межтеловых</w:t>
      </w:r>
      <w:proofErr w:type="spellEnd"/>
      <w:r w:rsidRPr="00987104">
        <w:rPr>
          <w:rFonts w:ascii="Times New Roman" w:eastAsia="Times New Roman" w:hAnsi="Times New Roman" w:cs="Times New Roman"/>
          <w:i/>
          <w:iCs/>
          <w:color w:val="333333"/>
          <w:sz w:val="27"/>
          <w:szCs w:val="27"/>
          <w:lang w:eastAsia="ru-RU"/>
        </w:rPr>
        <w:t xml:space="preserve"> остеофитов, выявить аномалию развития позвонков, </w:t>
      </w:r>
      <w:proofErr w:type="spellStart"/>
      <w:r w:rsidRPr="00987104">
        <w:rPr>
          <w:rFonts w:ascii="Times New Roman" w:eastAsia="Times New Roman" w:hAnsi="Times New Roman" w:cs="Times New Roman"/>
          <w:i/>
          <w:iCs/>
          <w:color w:val="333333"/>
          <w:sz w:val="27"/>
          <w:szCs w:val="27"/>
          <w:lang w:eastAsia="ru-RU"/>
        </w:rPr>
        <w:t>люмбализацию</w:t>
      </w:r>
      <w:proofErr w:type="spellEnd"/>
      <w:r w:rsidRPr="00987104">
        <w:rPr>
          <w:rFonts w:ascii="Times New Roman" w:eastAsia="Times New Roman" w:hAnsi="Times New Roman" w:cs="Times New Roman"/>
          <w:i/>
          <w:iCs/>
          <w:color w:val="333333"/>
          <w:sz w:val="27"/>
          <w:szCs w:val="27"/>
          <w:lang w:eastAsia="ru-RU"/>
        </w:rPr>
        <w:t xml:space="preserve">, сакрализацию. Рентгенография позвоночника, вертикальная (степ-режим или постуральный) проводится следующим образом: боковая проекция - в положении стоя в обычной позе от свода черепа до средней трети бедренных костей, голова в свободном и удобном положении, положение кистей на противоположных ключицах; прямая - в положении стоя в обычной позе от свода </w:t>
      </w:r>
      <w:proofErr w:type="gramStart"/>
      <w:r w:rsidRPr="00987104">
        <w:rPr>
          <w:rFonts w:ascii="Times New Roman" w:eastAsia="Times New Roman" w:hAnsi="Times New Roman" w:cs="Times New Roman"/>
          <w:i/>
          <w:iCs/>
          <w:color w:val="333333"/>
          <w:sz w:val="27"/>
          <w:szCs w:val="27"/>
          <w:lang w:eastAsia="ru-RU"/>
        </w:rPr>
        <w:t>черепа  до</w:t>
      </w:r>
      <w:proofErr w:type="gramEnd"/>
      <w:r w:rsidRPr="00987104">
        <w:rPr>
          <w:rFonts w:ascii="Times New Roman" w:eastAsia="Times New Roman" w:hAnsi="Times New Roman" w:cs="Times New Roman"/>
          <w:i/>
          <w:iCs/>
          <w:color w:val="333333"/>
          <w:sz w:val="27"/>
          <w:szCs w:val="27"/>
          <w:lang w:eastAsia="ru-RU"/>
        </w:rPr>
        <w:t xml:space="preserve"> средней трети бедренных костей, положение рук свободное вдоль туловища.  Рентгенография позвоночника, вертикальная необходима для определения значений параметров сагиттального и фронтального баланса.</w:t>
      </w:r>
    </w:p>
    <w:p w14:paraId="3F42534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Для выполнения предоперационного планирования может быть применена система предоперационного планирования </w:t>
      </w:r>
      <w:proofErr w:type="spellStart"/>
      <w:r w:rsidRPr="00987104">
        <w:rPr>
          <w:rFonts w:ascii="Times New Roman" w:eastAsia="Times New Roman" w:hAnsi="Times New Roman" w:cs="Times New Roman"/>
          <w:i/>
          <w:iCs/>
          <w:color w:val="333333"/>
          <w:sz w:val="27"/>
          <w:szCs w:val="27"/>
          <w:lang w:eastAsia="ru-RU"/>
        </w:rPr>
        <w:t>SmartPlan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Ortho</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SmartPlan</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Ortho</w:t>
      </w:r>
      <w:proofErr w:type="spellEnd"/>
      <w:r w:rsidRPr="00987104">
        <w:rPr>
          <w:rFonts w:ascii="Times New Roman" w:eastAsia="Times New Roman" w:hAnsi="Times New Roman" w:cs="Times New Roman"/>
          <w:i/>
          <w:iCs/>
          <w:color w:val="333333"/>
          <w:sz w:val="27"/>
          <w:szCs w:val="27"/>
          <w:lang w:eastAsia="ru-RU"/>
        </w:rPr>
        <w:t xml:space="preserve"> 2D или иная аналогичная по функциям СПО ПП, обеспечивающая достижение описанного результата предоперационного планирования, внесённая в Единый реестр российских программ для электронных вычислительных машин и баз данных </w:t>
      </w:r>
      <w:proofErr w:type="spellStart"/>
      <w:r w:rsidRPr="00987104">
        <w:rPr>
          <w:rFonts w:ascii="Times New Roman" w:eastAsia="Times New Roman" w:hAnsi="Times New Roman" w:cs="Times New Roman"/>
          <w:i/>
          <w:iCs/>
          <w:color w:val="333333"/>
          <w:sz w:val="27"/>
          <w:szCs w:val="27"/>
          <w:lang w:eastAsia="ru-RU"/>
        </w:rPr>
        <w:t>Минцифры</w:t>
      </w:r>
      <w:proofErr w:type="spellEnd"/>
      <w:r w:rsidRPr="00987104">
        <w:rPr>
          <w:rFonts w:ascii="Times New Roman" w:eastAsia="Times New Roman" w:hAnsi="Times New Roman" w:cs="Times New Roman"/>
          <w:i/>
          <w:iCs/>
          <w:color w:val="333333"/>
          <w:sz w:val="27"/>
          <w:szCs w:val="27"/>
          <w:lang w:eastAsia="ru-RU"/>
        </w:rPr>
        <w:t xml:space="preserve"> Росси</w:t>
      </w:r>
      <w:r w:rsidRPr="00987104">
        <w:rPr>
          <w:rFonts w:ascii="Times New Roman" w:eastAsia="Times New Roman" w:hAnsi="Times New Roman" w:cs="Times New Roman"/>
          <w:color w:val="222222"/>
          <w:sz w:val="27"/>
          <w:szCs w:val="27"/>
          <w:lang w:eastAsia="ru-RU"/>
        </w:rPr>
        <w:t>и.</w:t>
      </w:r>
    </w:p>
    <w:p w14:paraId="6E82A123" w14:textId="77777777" w:rsidR="00987104" w:rsidRPr="00987104" w:rsidRDefault="00987104" w:rsidP="00987104">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Рекомендовано</w:t>
      </w:r>
      <w:r w:rsidRPr="00987104">
        <w:rPr>
          <w:rFonts w:ascii="Times New Roman" w:eastAsia="Times New Roman" w:hAnsi="Times New Roman" w:cs="Times New Roman"/>
          <w:color w:val="222222"/>
          <w:sz w:val="27"/>
          <w:szCs w:val="27"/>
          <w:lang w:eastAsia="ru-RU"/>
        </w:rPr>
        <w:t xml:space="preserve"> на предоперационном этапе обследования пациента проводить комплексную визуализацию патологии позвоночника с целью предоперационного планирования корригирующих и стабилизирующих вмешательств (магнитно-резонансная томография позвоночника, рентгенография позвоночника </w:t>
      </w:r>
      <w:proofErr w:type="gramStart"/>
      <w:r w:rsidRPr="00987104">
        <w:rPr>
          <w:rFonts w:ascii="Times New Roman" w:eastAsia="Times New Roman" w:hAnsi="Times New Roman" w:cs="Times New Roman"/>
          <w:color w:val="222222"/>
          <w:sz w:val="27"/>
          <w:szCs w:val="27"/>
          <w:lang w:eastAsia="ru-RU"/>
        </w:rPr>
        <w:t>вертикальная,   </w:t>
      </w:r>
      <w:proofErr w:type="gramEnd"/>
      <w:r w:rsidRPr="00987104">
        <w:rPr>
          <w:rFonts w:ascii="Times New Roman" w:eastAsia="Times New Roman" w:hAnsi="Times New Roman" w:cs="Times New Roman"/>
          <w:color w:val="222222"/>
          <w:sz w:val="27"/>
          <w:szCs w:val="27"/>
          <w:lang w:eastAsia="ru-RU"/>
        </w:rPr>
        <w:t>при необходимости дополненная компьютерной томографией позвоночника, рентгенографией позвоночника (специальные исследования и проекции), рентгенография позвоночника с функциональными пробами. ) [42].</w:t>
      </w:r>
    </w:p>
    <w:p w14:paraId="246CB8B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14:paraId="79F65D9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i/>
          <w:iCs/>
          <w:color w:val="333333"/>
          <w:sz w:val="27"/>
          <w:szCs w:val="27"/>
          <w:lang w:eastAsia="ru-RU"/>
        </w:rPr>
        <w:t>При</w:t>
      </w:r>
      <w:proofErr w:type="gramEnd"/>
      <w:r w:rsidRPr="00987104">
        <w:rPr>
          <w:rFonts w:ascii="Times New Roman" w:eastAsia="Times New Roman" w:hAnsi="Times New Roman" w:cs="Times New Roman"/>
          <w:i/>
          <w:iCs/>
          <w:color w:val="333333"/>
          <w:sz w:val="27"/>
          <w:szCs w:val="27"/>
          <w:lang w:eastAsia="ru-RU"/>
        </w:rPr>
        <w:t xml:space="preserve"> наличии клинико-морфологического несоответствия возникает необходимость в наиболее полном и детальном обследовании пациента с использованием всех доступных методов. Отдельно взятый метод диагностики, даже из высокоинформативных, не всегда является достаточным для врачей-травматологов-ортопедов или врачей-нейрохирургов, что заставляет использовать их комбинацию.</w:t>
      </w:r>
    </w:p>
    <w:p w14:paraId="7B71CE15" w14:textId="77777777" w:rsidR="00987104" w:rsidRPr="00987104" w:rsidRDefault="00987104" w:rsidP="00987104">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выполнять компьютерную томографию позвоночника пациентам, которым планируется проведение хирургического лечения, для определения плотности костной ткани в области предполагаемого хирургического вмешательства [43-45].</w:t>
      </w:r>
    </w:p>
    <w:p w14:paraId="57FC069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14:paraId="7A96D98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 </w:t>
      </w:r>
      <w:r w:rsidRPr="00987104">
        <w:rPr>
          <w:rFonts w:ascii="Times New Roman" w:eastAsia="Times New Roman" w:hAnsi="Times New Roman" w:cs="Times New Roman"/>
          <w:i/>
          <w:iCs/>
          <w:color w:val="333333"/>
          <w:sz w:val="27"/>
          <w:szCs w:val="27"/>
          <w:lang w:eastAsia="ru-RU"/>
        </w:rPr>
        <w:t xml:space="preserve">Компьютерная томография позвоночника является альтернативой </w:t>
      </w:r>
      <w:proofErr w:type="spellStart"/>
      <w:r w:rsidRPr="00987104">
        <w:rPr>
          <w:rFonts w:ascii="Times New Roman" w:eastAsia="Times New Roman" w:hAnsi="Times New Roman" w:cs="Times New Roman"/>
          <w:i/>
          <w:iCs/>
          <w:color w:val="333333"/>
          <w:sz w:val="27"/>
          <w:szCs w:val="27"/>
          <w:lang w:eastAsia="ru-RU"/>
        </w:rPr>
        <w:t>рентгеноденситометрии</w:t>
      </w:r>
      <w:proofErr w:type="spellEnd"/>
      <w:r w:rsidRPr="00987104">
        <w:rPr>
          <w:rFonts w:ascii="Times New Roman" w:eastAsia="Times New Roman" w:hAnsi="Times New Roman" w:cs="Times New Roman"/>
          <w:i/>
          <w:iCs/>
          <w:color w:val="333333"/>
          <w:sz w:val="27"/>
          <w:szCs w:val="27"/>
          <w:lang w:eastAsia="ru-RU"/>
        </w:rPr>
        <w:t xml:space="preserve"> поясничного отдела позвоночника в отношении определения минеральной плотности костной ткани, особенно у пациентов с дегенеративными поражениями позвоночника [46, 47].</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Пороговым значением для выявления у пациентов нарушений минеральной плотности костной ткани является значения HU (</w:t>
      </w:r>
      <w:proofErr w:type="spellStart"/>
      <w:r w:rsidRPr="00987104">
        <w:rPr>
          <w:rFonts w:ascii="Times New Roman" w:eastAsia="Times New Roman" w:hAnsi="Times New Roman" w:cs="Times New Roman"/>
          <w:i/>
          <w:iCs/>
          <w:color w:val="333333"/>
          <w:sz w:val="27"/>
          <w:szCs w:val="27"/>
          <w:lang w:eastAsia="ru-RU"/>
        </w:rPr>
        <w:t>Hounsfield</w:t>
      </w:r>
      <w:proofErr w:type="spellEnd"/>
      <w:r w:rsidRPr="00987104">
        <w:rPr>
          <w:rFonts w:ascii="Times New Roman" w:eastAsia="Times New Roman" w:hAnsi="Times New Roman" w:cs="Times New Roman"/>
          <w:i/>
          <w:iCs/>
          <w:color w:val="333333"/>
          <w:sz w:val="27"/>
          <w:szCs w:val="27"/>
          <w:lang w:eastAsia="ru-RU"/>
        </w:rPr>
        <w:t xml:space="preserve"> </w:t>
      </w:r>
      <w:proofErr w:type="spellStart"/>
      <w:proofErr w:type="gramStart"/>
      <w:r w:rsidRPr="00987104">
        <w:rPr>
          <w:rFonts w:ascii="Times New Roman" w:eastAsia="Times New Roman" w:hAnsi="Times New Roman" w:cs="Times New Roman"/>
          <w:i/>
          <w:iCs/>
          <w:color w:val="333333"/>
          <w:sz w:val="27"/>
          <w:szCs w:val="27"/>
          <w:lang w:eastAsia="ru-RU"/>
        </w:rPr>
        <w:t>unit</w:t>
      </w:r>
      <w:proofErr w:type="spellEnd"/>
      <w:r w:rsidRPr="00987104">
        <w:rPr>
          <w:rFonts w:ascii="Times New Roman" w:eastAsia="Times New Roman" w:hAnsi="Times New Roman" w:cs="Times New Roman"/>
          <w:i/>
          <w:iCs/>
          <w:color w:val="333333"/>
          <w:sz w:val="27"/>
          <w:szCs w:val="27"/>
          <w:lang w:eastAsia="ru-RU"/>
        </w:rPr>
        <w:t>)&lt;</w:t>
      </w:r>
      <w:proofErr w:type="gramEnd"/>
      <w:r w:rsidRPr="00987104">
        <w:rPr>
          <w:rFonts w:ascii="Times New Roman" w:eastAsia="Times New Roman" w:hAnsi="Times New Roman" w:cs="Times New Roman"/>
          <w:i/>
          <w:iCs/>
          <w:color w:val="333333"/>
          <w:sz w:val="27"/>
          <w:szCs w:val="27"/>
          <w:lang w:eastAsia="ru-RU"/>
        </w:rPr>
        <w:t xml:space="preserve">135 [48]. HU является предиктором расшатывания винтов в ножке и теле позвонка при </w:t>
      </w:r>
      <w:proofErr w:type="spellStart"/>
      <w:r w:rsidRPr="00987104">
        <w:rPr>
          <w:rFonts w:ascii="Times New Roman" w:eastAsia="Times New Roman" w:hAnsi="Times New Roman" w:cs="Times New Roman"/>
          <w:i/>
          <w:iCs/>
          <w:color w:val="333333"/>
          <w:sz w:val="27"/>
          <w:szCs w:val="27"/>
          <w:lang w:eastAsia="ru-RU"/>
        </w:rPr>
        <w:t>металлофиксации</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[49, 50].</w:t>
      </w:r>
      <w:r w:rsidRPr="00987104">
        <w:rPr>
          <w:rFonts w:ascii="Times New Roman" w:eastAsia="Times New Roman" w:hAnsi="Times New Roman" w:cs="Times New Roman"/>
          <w:i/>
          <w:iCs/>
          <w:color w:val="333333"/>
          <w:sz w:val="27"/>
          <w:szCs w:val="27"/>
          <w:lang w:eastAsia="ru-RU"/>
        </w:rPr>
        <w:t xml:space="preserve"> При выявлении нарушений минеральной плотности костной ткани по данным </w:t>
      </w:r>
      <w:proofErr w:type="spellStart"/>
      <w:r w:rsidRPr="00987104">
        <w:rPr>
          <w:rFonts w:ascii="Times New Roman" w:eastAsia="Times New Roman" w:hAnsi="Times New Roman" w:cs="Times New Roman"/>
          <w:i/>
          <w:iCs/>
          <w:color w:val="333333"/>
          <w:sz w:val="27"/>
          <w:szCs w:val="27"/>
          <w:lang w:eastAsia="ru-RU"/>
        </w:rPr>
        <w:t>компьтерной</w:t>
      </w:r>
      <w:proofErr w:type="spellEnd"/>
      <w:r w:rsidRPr="00987104">
        <w:rPr>
          <w:rFonts w:ascii="Times New Roman" w:eastAsia="Times New Roman" w:hAnsi="Times New Roman" w:cs="Times New Roman"/>
          <w:i/>
          <w:iCs/>
          <w:color w:val="333333"/>
          <w:sz w:val="27"/>
          <w:szCs w:val="27"/>
          <w:lang w:eastAsia="ru-RU"/>
        </w:rPr>
        <w:t xml:space="preserve"> томографии необходимо определить потенциальную пользу от применения металлоконструкции, что связано с высоким риском ее расшатывания и последующим неудовлетворительным клиническим результатом </w:t>
      </w:r>
    </w:p>
    <w:p w14:paraId="0822F83E" w14:textId="77777777" w:rsidR="00987104" w:rsidRPr="00987104" w:rsidRDefault="00987104" w:rsidP="00987104">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проведение дополнительных методов визуализации крестцово-подвздошного сочленения только при подозрении на перелом, онкологический процесс в данной зоне, инфекцию, </w:t>
      </w:r>
      <w:proofErr w:type="spellStart"/>
      <w:r w:rsidRPr="00987104">
        <w:rPr>
          <w:rFonts w:ascii="Times New Roman" w:eastAsia="Times New Roman" w:hAnsi="Times New Roman" w:cs="Times New Roman"/>
          <w:color w:val="222222"/>
          <w:sz w:val="27"/>
          <w:szCs w:val="27"/>
          <w:lang w:eastAsia="ru-RU"/>
        </w:rPr>
        <w:t>сакроилеит</w:t>
      </w:r>
      <w:proofErr w:type="spellEnd"/>
      <w:r w:rsidRPr="00987104">
        <w:rPr>
          <w:rFonts w:ascii="Times New Roman" w:eastAsia="Times New Roman" w:hAnsi="Times New Roman" w:cs="Times New Roman"/>
          <w:color w:val="222222"/>
          <w:sz w:val="27"/>
          <w:szCs w:val="27"/>
          <w:lang w:eastAsia="ru-RU"/>
        </w:rPr>
        <w:t xml:space="preserve"> [51, 52].</w:t>
      </w:r>
    </w:p>
    <w:p w14:paraId="409A160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724ACFA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В ретроспективном исследовании </w:t>
      </w:r>
      <w:proofErr w:type="spellStart"/>
      <w:r w:rsidRPr="00987104">
        <w:rPr>
          <w:rFonts w:ascii="Times New Roman" w:eastAsia="Times New Roman" w:hAnsi="Times New Roman" w:cs="Times New Roman"/>
          <w:i/>
          <w:iCs/>
          <w:color w:val="333333"/>
          <w:sz w:val="27"/>
          <w:szCs w:val="27"/>
          <w:lang w:eastAsia="ru-RU"/>
        </w:rPr>
        <w:t>Eno</w:t>
      </w:r>
      <w:proofErr w:type="spellEnd"/>
      <w:r w:rsidRPr="00987104">
        <w:rPr>
          <w:rFonts w:ascii="Times New Roman" w:eastAsia="Times New Roman" w:hAnsi="Times New Roman" w:cs="Times New Roman"/>
          <w:i/>
          <w:iCs/>
          <w:color w:val="333333"/>
          <w:sz w:val="27"/>
          <w:szCs w:val="27"/>
          <w:lang w:eastAsia="ru-RU"/>
        </w:rPr>
        <w:t xml:space="preserve"> и др. </w:t>
      </w:r>
      <w:r w:rsidRPr="00987104">
        <w:rPr>
          <w:rFonts w:ascii="Times New Roman" w:eastAsia="Times New Roman" w:hAnsi="Times New Roman" w:cs="Times New Roman"/>
          <w:color w:val="222222"/>
          <w:sz w:val="27"/>
          <w:szCs w:val="27"/>
          <w:lang w:eastAsia="ru-RU"/>
        </w:rPr>
        <w:t>[51]</w:t>
      </w:r>
      <w:r w:rsidRPr="00987104">
        <w:rPr>
          <w:rFonts w:ascii="Times New Roman" w:eastAsia="Times New Roman" w:hAnsi="Times New Roman" w:cs="Times New Roman"/>
          <w:i/>
          <w:iCs/>
          <w:color w:val="333333"/>
          <w:sz w:val="27"/>
          <w:szCs w:val="27"/>
          <w:lang w:eastAsia="ru-RU"/>
        </w:rPr>
        <w:t xml:space="preserve"> проанализировали данные компьютерной томографии 373 человек, у которых не было болей в пояснице или тазовом поясе, они обнаружили дегенерацию КПС у 65,1% исследуемых, отметив существенную дегенерацию у 30,5%. По данным систематического обзора </w:t>
      </w:r>
      <w:proofErr w:type="spellStart"/>
      <w:r w:rsidRPr="00987104">
        <w:rPr>
          <w:rFonts w:ascii="Times New Roman" w:eastAsia="Times New Roman" w:hAnsi="Times New Roman" w:cs="Times New Roman"/>
          <w:i/>
          <w:iCs/>
          <w:color w:val="333333"/>
          <w:sz w:val="27"/>
          <w:szCs w:val="27"/>
          <w:lang w:eastAsia="ru-RU"/>
        </w:rPr>
        <w:t>Zelle</w:t>
      </w:r>
      <w:proofErr w:type="spellEnd"/>
      <w:r w:rsidRPr="00987104">
        <w:rPr>
          <w:rFonts w:ascii="Times New Roman" w:eastAsia="Times New Roman" w:hAnsi="Times New Roman" w:cs="Times New Roman"/>
          <w:i/>
          <w:iCs/>
          <w:color w:val="333333"/>
          <w:sz w:val="27"/>
          <w:szCs w:val="27"/>
          <w:lang w:eastAsia="ru-RU"/>
        </w:rPr>
        <w:t xml:space="preserve"> и др. </w:t>
      </w:r>
      <w:r w:rsidRPr="00987104">
        <w:rPr>
          <w:rFonts w:ascii="Times New Roman" w:eastAsia="Times New Roman" w:hAnsi="Times New Roman" w:cs="Times New Roman"/>
          <w:color w:val="222222"/>
          <w:sz w:val="27"/>
          <w:szCs w:val="27"/>
          <w:lang w:eastAsia="ru-RU"/>
        </w:rPr>
        <w:t>[52]</w:t>
      </w:r>
      <w:r w:rsidRPr="00987104">
        <w:rPr>
          <w:rFonts w:ascii="Times New Roman" w:eastAsia="Times New Roman" w:hAnsi="Times New Roman" w:cs="Times New Roman"/>
          <w:i/>
          <w:iCs/>
          <w:color w:val="333333"/>
          <w:sz w:val="27"/>
          <w:szCs w:val="27"/>
          <w:lang w:eastAsia="ru-RU"/>
        </w:rPr>
        <w:t xml:space="preserve"> МРТ крестцово-подвздошных сочленений показана для выявления раннего </w:t>
      </w:r>
      <w:proofErr w:type="spellStart"/>
      <w:r w:rsidRPr="00987104">
        <w:rPr>
          <w:rFonts w:ascii="Times New Roman" w:eastAsia="Times New Roman" w:hAnsi="Times New Roman" w:cs="Times New Roman"/>
          <w:i/>
          <w:iCs/>
          <w:color w:val="333333"/>
          <w:sz w:val="27"/>
          <w:szCs w:val="27"/>
          <w:lang w:eastAsia="ru-RU"/>
        </w:rPr>
        <w:t>сакроилеита</w:t>
      </w:r>
      <w:proofErr w:type="spellEnd"/>
      <w:r w:rsidRPr="00987104">
        <w:rPr>
          <w:rFonts w:ascii="Times New Roman" w:eastAsia="Times New Roman" w:hAnsi="Times New Roman" w:cs="Times New Roman"/>
          <w:i/>
          <w:iCs/>
          <w:color w:val="333333"/>
          <w:sz w:val="27"/>
          <w:szCs w:val="27"/>
          <w:lang w:eastAsia="ru-RU"/>
        </w:rPr>
        <w:t xml:space="preserve"> и опухолевых поражений. Однако, этот метод нельзя рекомендовать в качестве рутинной диагностики в связи с отсутствием сообщений об использовании МРТ при обследовании пациентов с дисфункцией КПС. </w:t>
      </w:r>
      <w:proofErr w:type="spellStart"/>
      <w:r w:rsidRPr="00987104">
        <w:rPr>
          <w:rFonts w:ascii="Times New Roman" w:eastAsia="Times New Roman" w:hAnsi="Times New Roman" w:cs="Times New Roman"/>
          <w:i/>
          <w:iCs/>
          <w:color w:val="333333"/>
          <w:sz w:val="27"/>
          <w:szCs w:val="27"/>
          <w:lang w:eastAsia="ru-RU"/>
        </w:rPr>
        <w:t>Радионуклеидные</w:t>
      </w:r>
      <w:proofErr w:type="spellEnd"/>
      <w:r w:rsidRPr="00987104">
        <w:rPr>
          <w:rFonts w:ascii="Times New Roman" w:eastAsia="Times New Roman" w:hAnsi="Times New Roman" w:cs="Times New Roman"/>
          <w:i/>
          <w:iCs/>
          <w:color w:val="333333"/>
          <w:sz w:val="27"/>
          <w:szCs w:val="27"/>
          <w:lang w:eastAsia="ru-RU"/>
        </w:rPr>
        <w:t xml:space="preserve"> исследования могут применяться для выявления </w:t>
      </w:r>
      <w:proofErr w:type="spellStart"/>
      <w:r w:rsidRPr="00987104">
        <w:rPr>
          <w:rFonts w:ascii="Times New Roman" w:eastAsia="Times New Roman" w:hAnsi="Times New Roman" w:cs="Times New Roman"/>
          <w:i/>
          <w:iCs/>
          <w:color w:val="333333"/>
          <w:sz w:val="27"/>
          <w:szCs w:val="27"/>
          <w:lang w:eastAsia="ru-RU"/>
        </w:rPr>
        <w:t>сакроилеита</w:t>
      </w:r>
      <w:proofErr w:type="spellEnd"/>
      <w:r w:rsidRPr="00987104">
        <w:rPr>
          <w:rFonts w:ascii="Times New Roman" w:eastAsia="Times New Roman" w:hAnsi="Times New Roman" w:cs="Times New Roman"/>
          <w:i/>
          <w:iCs/>
          <w:color w:val="333333"/>
          <w:sz w:val="27"/>
          <w:szCs w:val="27"/>
          <w:lang w:eastAsia="ru-RU"/>
        </w:rPr>
        <w:t>, стрессового перелома или новообразования, вовлекающего КПС.</w:t>
      </w:r>
    </w:p>
    <w:p w14:paraId="3B0DD2E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Дополнительные методы исследования имеют ограниченную роль в оценке боли при патологии КПС, при условии отсутствии опухоли данной локализации, инфекции или факта травмы в анамнезе у пациента</w:t>
      </w:r>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i/>
          <w:iCs/>
          <w:color w:val="333333"/>
          <w:sz w:val="27"/>
          <w:szCs w:val="27"/>
          <w:lang w:eastAsia="ru-RU"/>
        </w:rPr>
        <w:t xml:space="preserve"> Компьютерная томография также имеет ограниченную диагностическую ценность при заболевании КПС из-за её низкой чувствительности и специфичности в выявлении источника боли. Рентгенография и МРТ, могут быть полезны при выявлении переломов крестца, опухолей, </w:t>
      </w:r>
      <w:proofErr w:type="spellStart"/>
      <w:r w:rsidRPr="00987104">
        <w:rPr>
          <w:rFonts w:ascii="Times New Roman" w:eastAsia="Times New Roman" w:hAnsi="Times New Roman" w:cs="Times New Roman"/>
          <w:i/>
          <w:iCs/>
          <w:color w:val="333333"/>
          <w:sz w:val="27"/>
          <w:szCs w:val="27"/>
          <w:lang w:eastAsia="ru-RU"/>
        </w:rPr>
        <w:t>сакроилеита</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анкилозирующего</w:t>
      </w:r>
      <w:proofErr w:type="spellEnd"/>
      <w:r w:rsidRPr="00987104">
        <w:rPr>
          <w:rFonts w:ascii="Times New Roman" w:eastAsia="Times New Roman" w:hAnsi="Times New Roman" w:cs="Times New Roman"/>
          <w:i/>
          <w:iCs/>
          <w:color w:val="333333"/>
          <w:sz w:val="27"/>
          <w:szCs w:val="27"/>
          <w:lang w:eastAsia="ru-RU"/>
        </w:rPr>
        <w:t xml:space="preserve"> спондилоартрита. МРТ может использоваться при оценке </w:t>
      </w:r>
      <w:proofErr w:type="spellStart"/>
      <w:r w:rsidRPr="00987104">
        <w:rPr>
          <w:rFonts w:ascii="Times New Roman" w:eastAsia="Times New Roman" w:hAnsi="Times New Roman" w:cs="Times New Roman"/>
          <w:i/>
          <w:iCs/>
          <w:color w:val="333333"/>
          <w:sz w:val="27"/>
          <w:szCs w:val="27"/>
          <w:lang w:eastAsia="ru-RU"/>
        </w:rPr>
        <w:t>сакроилеита</w:t>
      </w:r>
      <w:proofErr w:type="spellEnd"/>
      <w:r w:rsidRPr="00987104">
        <w:rPr>
          <w:rFonts w:ascii="Times New Roman" w:eastAsia="Times New Roman" w:hAnsi="Times New Roman" w:cs="Times New Roman"/>
          <w:i/>
          <w:iCs/>
          <w:color w:val="333333"/>
          <w:sz w:val="27"/>
          <w:szCs w:val="27"/>
          <w:lang w:eastAsia="ru-RU"/>
        </w:rPr>
        <w:t xml:space="preserve"> у пациентов со спондилоартритом.</w:t>
      </w:r>
    </w:p>
    <w:p w14:paraId="1C5FA9AD"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2.5 Иные диагностические исследования</w:t>
      </w:r>
    </w:p>
    <w:p w14:paraId="1CFD2492" w14:textId="77777777" w:rsidR="00987104" w:rsidRPr="00987104" w:rsidRDefault="00987104" w:rsidP="00987104">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хронической болью в шее и неэффективной консервативной терапией выполнять </w:t>
      </w:r>
      <w:proofErr w:type="spellStart"/>
      <w:r w:rsidRPr="00987104">
        <w:rPr>
          <w:rFonts w:ascii="Times New Roman" w:eastAsia="Times New Roman" w:hAnsi="Times New Roman" w:cs="Times New Roman"/>
          <w:color w:val="222222"/>
          <w:sz w:val="27"/>
          <w:szCs w:val="27"/>
          <w:lang w:eastAsia="ru-RU"/>
        </w:rPr>
        <w:t>инфильтрацияю</w:t>
      </w:r>
      <w:proofErr w:type="spellEnd"/>
      <w:r w:rsidRPr="00987104">
        <w:rPr>
          <w:rFonts w:ascii="Times New Roman" w:eastAsia="Times New Roman" w:hAnsi="Times New Roman" w:cs="Times New Roman"/>
          <w:color w:val="222222"/>
          <w:sz w:val="27"/>
          <w:szCs w:val="27"/>
          <w:lang w:eastAsia="ru-RU"/>
        </w:rPr>
        <w:t xml:space="preserve">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N01BB09) в области проекции медиальных ветвей спинномозговых нервов с использованием рентгенографии шейного отдела позвоночника и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 для диагностики патологии фасеточных суставов на уровне шейного отдела позвоночника [53].</w:t>
      </w:r>
    </w:p>
    <w:p w14:paraId="3670BCE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1E0B7E7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систематическом обзоре (Frank J.E. </w:t>
      </w:r>
      <w:proofErr w:type="spellStart"/>
      <w:r w:rsidRPr="00987104">
        <w:rPr>
          <w:rFonts w:ascii="Times New Roman" w:eastAsia="Times New Roman" w:hAnsi="Times New Roman" w:cs="Times New Roman"/>
          <w:i/>
          <w:iCs/>
          <w:color w:val="333333"/>
          <w:sz w:val="27"/>
          <w:szCs w:val="27"/>
          <w:lang w:eastAsia="ru-RU"/>
        </w:rPr>
        <w:t>Falco</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др</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[53] </w:t>
      </w:r>
      <w:r w:rsidRPr="00987104">
        <w:rPr>
          <w:rFonts w:ascii="Times New Roman" w:eastAsia="Times New Roman" w:hAnsi="Times New Roman" w:cs="Times New Roman"/>
          <w:i/>
          <w:iCs/>
          <w:color w:val="333333"/>
          <w:sz w:val="27"/>
          <w:szCs w:val="27"/>
          <w:lang w:eastAsia="ru-RU"/>
        </w:rPr>
        <w:t xml:space="preserve">было продемонстрировано, что диагностическая блокада с использованием местного анестетика (лидокаин** 1% 0,5 мл однократная инфильтрация (в данной дозировке нет ограничений по возрасту), </w:t>
      </w:r>
      <w:proofErr w:type="spellStart"/>
      <w:r w:rsidRPr="00987104">
        <w:rPr>
          <w:rFonts w:ascii="Times New Roman" w:eastAsia="Times New Roman" w:hAnsi="Times New Roman" w:cs="Times New Roman"/>
          <w:i/>
          <w:iCs/>
          <w:color w:val="333333"/>
          <w:sz w:val="27"/>
          <w:szCs w:val="27"/>
          <w:lang w:eastAsia="ru-RU"/>
        </w:rPr>
        <w:t>бупивакаин</w:t>
      </w:r>
      <w:proofErr w:type="spellEnd"/>
      <w:r w:rsidRPr="00987104">
        <w:rPr>
          <w:rFonts w:ascii="Times New Roman" w:eastAsia="Times New Roman" w:hAnsi="Times New Roman" w:cs="Times New Roman"/>
          <w:i/>
          <w:iCs/>
          <w:color w:val="333333"/>
          <w:sz w:val="27"/>
          <w:szCs w:val="27"/>
          <w:lang w:eastAsia="ru-RU"/>
        </w:rPr>
        <w:t>** 0,25% 0,5 мл однократная инфильтрация (у взрослых и детей от 12 лет)) в области проекции медиальных ветвей спинномозговых нервов с внутрисуставной контрастной рентгенографией межпозвонкового хряща является безопасной и эффективной в рамках диагностики фасеточного синдрома на уровне шейного отдела позвоночника.</w:t>
      </w:r>
    </w:p>
    <w:p w14:paraId="39FED2C7" w14:textId="77777777" w:rsidR="00987104" w:rsidRPr="00987104" w:rsidRDefault="00987104" w:rsidP="00987104">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нижней части спины и положительными провокационными </w:t>
      </w:r>
      <w:proofErr w:type="spellStart"/>
      <w:r w:rsidRPr="00987104">
        <w:rPr>
          <w:rFonts w:ascii="Times New Roman" w:eastAsia="Times New Roman" w:hAnsi="Times New Roman" w:cs="Times New Roman"/>
          <w:color w:val="222222"/>
          <w:sz w:val="27"/>
          <w:szCs w:val="27"/>
          <w:lang w:eastAsia="ru-RU"/>
        </w:rPr>
        <w:t>нейроортопедическими</w:t>
      </w:r>
      <w:proofErr w:type="spellEnd"/>
      <w:r w:rsidRPr="00987104">
        <w:rPr>
          <w:rFonts w:ascii="Times New Roman" w:eastAsia="Times New Roman" w:hAnsi="Times New Roman" w:cs="Times New Roman"/>
          <w:color w:val="222222"/>
          <w:sz w:val="27"/>
          <w:szCs w:val="27"/>
          <w:lang w:eastAsia="ru-RU"/>
        </w:rPr>
        <w:t xml:space="preserve"> тестами на патологию фасеточных суставов и неэффективной консервативной терапией выполнять диагностическую инфильтрацию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N01BB09) в области проекции медиальных ветвей спинномозговых нервов или </w:t>
      </w:r>
      <w:proofErr w:type="spellStart"/>
      <w:r w:rsidRPr="00987104">
        <w:rPr>
          <w:rFonts w:ascii="Times New Roman" w:eastAsia="Times New Roman" w:hAnsi="Times New Roman" w:cs="Times New Roman"/>
          <w:color w:val="222222"/>
          <w:sz w:val="27"/>
          <w:szCs w:val="27"/>
          <w:lang w:eastAsia="ru-RU"/>
        </w:rPr>
        <w:t>интраартикулярно</w:t>
      </w:r>
      <w:proofErr w:type="spellEnd"/>
      <w:r w:rsidRPr="00987104">
        <w:rPr>
          <w:rFonts w:ascii="Times New Roman" w:eastAsia="Times New Roman" w:hAnsi="Times New Roman" w:cs="Times New Roman"/>
          <w:color w:val="222222"/>
          <w:sz w:val="27"/>
          <w:szCs w:val="27"/>
          <w:lang w:eastAsia="ru-RU"/>
        </w:rPr>
        <w:t xml:space="preserve"> с использованием рентгенографии пояснично-крестцового отдела позвоночника и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 для диагностики клинически значимого патологически измененного фасеточного сустава в поясничном отделе позвоночника, а также для определения показаний к радиочастотной абляции фасеточных суставов [54].</w:t>
      </w:r>
    </w:p>
    <w:p w14:paraId="7FE8DD5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237FD2D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метаанализе (Lee CH и др.) </w:t>
      </w:r>
      <w:r w:rsidRPr="00987104">
        <w:rPr>
          <w:rFonts w:ascii="Times New Roman" w:eastAsia="Times New Roman" w:hAnsi="Times New Roman" w:cs="Times New Roman"/>
          <w:color w:val="222222"/>
          <w:sz w:val="27"/>
          <w:szCs w:val="27"/>
          <w:lang w:eastAsia="ru-RU"/>
        </w:rPr>
        <w:t>[54] </w:t>
      </w:r>
      <w:r w:rsidRPr="00987104">
        <w:rPr>
          <w:rFonts w:ascii="Times New Roman" w:eastAsia="Times New Roman" w:hAnsi="Times New Roman" w:cs="Times New Roman"/>
          <w:i/>
          <w:iCs/>
          <w:color w:val="333333"/>
          <w:sz w:val="27"/>
          <w:szCs w:val="27"/>
          <w:lang w:eastAsia="ru-RU"/>
        </w:rPr>
        <w:t xml:space="preserve">было продемонстрировано, что введение местного анестетика (лидокаин** 1% 0,75 мл однократная инфильтрация (в данной дозировке нет ограничений по возрасту), </w:t>
      </w:r>
      <w:proofErr w:type="spellStart"/>
      <w:r w:rsidRPr="00987104">
        <w:rPr>
          <w:rFonts w:ascii="Times New Roman" w:eastAsia="Times New Roman" w:hAnsi="Times New Roman" w:cs="Times New Roman"/>
          <w:i/>
          <w:iCs/>
          <w:color w:val="333333"/>
          <w:sz w:val="27"/>
          <w:szCs w:val="27"/>
          <w:lang w:eastAsia="ru-RU"/>
        </w:rPr>
        <w:t>бупивакаин</w:t>
      </w:r>
      <w:proofErr w:type="spellEnd"/>
      <w:r w:rsidRPr="00987104">
        <w:rPr>
          <w:rFonts w:ascii="Times New Roman" w:eastAsia="Times New Roman" w:hAnsi="Times New Roman" w:cs="Times New Roman"/>
          <w:i/>
          <w:iCs/>
          <w:color w:val="333333"/>
          <w:sz w:val="27"/>
          <w:szCs w:val="27"/>
          <w:lang w:eastAsia="ru-RU"/>
        </w:rPr>
        <w:t xml:space="preserve">** 0,5% 0,5 мл однократная инфильтрация (у взрослых и детей от 12 лет)), в область проекции медиальных ветвей спинномозговых нервов или </w:t>
      </w:r>
      <w:proofErr w:type="spellStart"/>
      <w:r w:rsidRPr="00987104">
        <w:rPr>
          <w:rFonts w:ascii="Times New Roman" w:eastAsia="Times New Roman" w:hAnsi="Times New Roman" w:cs="Times New Roman"/>
          <w:i/>
          <w:iCs/>
          <w:color w:val="333333"/>
          <w:sz w:val="27"/>
          <w:szCs w:val="27"/>
          <w:lang w:eastAsia="ru-RU"/>
        </w:rPr>
        <w:t>интраартикулярно</w:t>
      </w:r>
      <w:proofErr w:type="spellEnd"/>
      <w:r w:rsidRPr="00987104">
        <w:rPr>
          <w:rFonts w:ascii="Times New Roman" w:eastAsia="Times New Roman" w:hAnsi="Times New Roman" w:cs="Times New Roman"/>
          <w:i/>
          <w:iCs/>
          <w:color w:val="333333"/>
          <w:sz w:val="27"/>
          <w:szCs w:val="27"/>
          <w:lang w:eastAsia="ru-RU"/>
        </w:rPr>
        <w:t xml:space="preserve"> с внутрисуставной контрастной рентгенографией межпозвонкового хряща являлось клинически значимым диагностическим методом перед проведением РЧA.</w:t>
      </w:r>
    </w:p>
    <w:p w14:paraId="79C7FDD5" w14:textId="77777777" w:rsidR="00987104" w:rsidRPr="00987104" w:rsidRDefault="00987104" w:rsidP="0098710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нижней части спины и тремя и более положительными провокационными </w:t>
      </w:r>
      <w:proofErr w:type="spellStart"/>
      <w:r w:rsidRPr="00987104">
        <w:rPr>
          <w:rFonts w:ascii="Times New Roman" w:eastAsia="Times New Roman" w:hAnsi="Times New Roman" w:cs="Times New Roman"/>
          <w:color w:val="222222"/>
          <w:sz w:val="27"/>
          <w:szCs w:val="27"/>
          <w:lang w:eastAsia="ru-RU"/>
        </w:rPr>
        <w:t>нейроортопедическими</w:t>
      </w:r>
      <w:proofErr w:type="spellEnd"/>
      <w:r w:rsidRPr="00987104">
        <w:rPr>
          <w:rFonts w:ascii="Times New Roman" w:eastAsia="Times New Roman" w:hAnsi="Times New Roman" w:cs="Times New Roman"/>
          <w:color w:val="222222"/>
          <w:sz w:val="27"/>
          <w:szCs w:val="27"/>
          <w:lang w:eastAsia="ru-RU"/>
        </w:rPr>
        <w:t xml:space="preserve"> тестами на патологию КПС и неэффективной консервативной терапией </w:t>
      </w:r>
      <w:proofErr w:type="spellStart"/>
      <w:r w:rsidRPr="00987104">
        <w:rPr>
          <w:rFonts w:ascii="Times New Roman" w:eastAsia="Times New Roman" w:hAnsi="Times New Roman" w:cs="Times New Roman"/>
          <w:color w:val="222222"/>
          <w:sz w:val="27"/>
          <w:szCs w:val="27"/>
          <w:lang w:eastAsia="ru-RU"/>
        </w:rPr>
        <w:t>инфильрация</w:t>
      </w:r>
      <w:proofErr w:type="spellEnd"/>
      <w:r w:rsidRPr="00987104">
        <w:rPr>
          <w:rFonts w:ascii="Times New Roman" w:eastAsia="Times New Roman" w:hAnsi="Times New Roman" w:cs="Times New Roman"/>
          <w:color w:val="222222"/>
          <w:sz w:val="27"/>
          <w:szCs w:val="27"/>
          <w:lang w:eastAsia="ru-RU"/>
        </w:rPr>
        <w:t xml:space="preserve">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N01BB09) в крестцово-подвздошный сустав с использованием внутрисуставной контрастной рентгенографии крестцово-</w:t>
      </w:r>
      <w:r w:rsidRPr="00987104">
        <w:rPr>
          <w:rFonts w:ascii="Times New Roman" w:eastAsia="Times New Roman" w:hAnsi="Times New Roman" w:cs="Times New Roman"/>
          <w:color w:val="222222"/>
          <w:sz w:val="27"/>
          <w:szCs w:val="27"/>
          <w:lang w:eastAsia="ru-RU"/>
        </w:rPr>
        <w:lastRenderedPageBreak/>
        <w:t>подвздошного сочленения для более точной диагностики патологии крестцово-подвздошного сочленения [55].</w:t>
      </w:r>
    </w:p>
    <w:p w14:paraId="0861C7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2A1CE15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систематическом обзоре (</w:t>
      </w:r>
      <w:proofErr w:type="spellStart"/>
      <w:r w:rsidRPr="00987104">
        <w:rPr>
          <w:rFonts w:ascii="Times New Roman" w:eastAsia="Times New Roman" w:hAnsi="Times New Roman" w:cs="Times New Roman"/>
          <w:i/>
          <w:iCs/>
          <w:color w:val="333333"/>
          <w:sz w:val="27"/>
          <w:szCs w:val="27"/>
          <w:lang w:eastAsia="ru-RU"/>
        </w:rPr>
        <w:t>Simopolos</w:t>
      </w:r>
      <w:proofErr w:type="spellEnd"/>
      <w:r w:rsidRPr="00987104">
        <w:rPr>
          <w:rFonts w:ascii="Times New Roman" w:eastAsia="Times New Roman" w:hAnsi="Times New Roman" w:cs="Times New Roman"/>
          <w:i/>
          <w:iCs/>
          <w:color w:val="333333"/>
          <w:sz w:val="27"/>
          <w:szCs w:val="27"/>
          <w:lang w:eastAsia="ru-RU"/>
        </w:rPr>
        <w:t xml:space="preserve"> и др.) </w:t>
      </w:r>
      <w:r w:rsidRPr="00987104">
        <w:rPr>
          <w:rFonts w:ascii="Times New Roman" w:eastAsia="Times New Roman" w:hAnsi="Times New Roman" w:cs="Times New Roman"/>
          <w:color w:val="222222"/>
          <w:sz w:val="27"/>
          <w:szCs w:val="27"/>
          <w:lang w:eastAsia="ru-RU"/>
        </w:rPr>
        <w:t>[55]</w:t>
      </w:r>
      <w:r w:rsidRPr="00987104">
        <w:rPr>
          <w:rFonts w:ascii="Times New Roman" w:eastAsia="Times New Roman" w:hAnsi="Times New Roman" w:cs="Times New Roman"/>
          <w:i/>
          <w:iCs/>
          <w:color w:val="333333"/>
          <w:sz w:val="27"/>
          <w:szCs w:val="27"/>
          <w:lang w:eastAsia="ru-RU"/>
        </w:rPr>
        <w:t xml:space="preserve"> введение местного анестетика в крестцово-подвздошный сустав с </w:t>
      </w:r>
      <w:proofErr w:type="spellStart"/>
      <w:r w:rsidRPr="00987104">
        <w:rPr>
          <w:rFonts w:ascii="Times New Roman" w:eastAsia="Times New Roman" w:hAnsi="Times New Roman" w:cs="Times New Roman"/>
          <w:i/>
          <w:iCs/>
          <w:color w:val="333333"/>
          <w:sz w:val="27"/>
          <w:szCs w:val="27"/>
          <w:lang w:eastAsia="ru-RU"/>
        </w:rPr>
        <w:t>флюроскопическим</w:t>
      </w:r>
      <w:proofErr w:type="spellEnd"/>
      <w:r w:rsidRPr="00987104">
        <w:rPr>
          <w:rFonts w:ascii="Times New Roman" w:eastAsia="Times New Roman" w:hAnsi="Times New Roman" w:cs="Times New Roman"/>
          <w:i/>
          <w:iCs/>
          <w:color w:val="333333"/>
          <w:sz w:val="27"/>
          <w:szCs w:val="27"/>
          <w:lang w:eastAsia="ru-RU"/>
        </w:rPr>
        <w:t xml:space="preserve"> контролем является безопасными и обладает хорошей диагностической ценностью, когда оно используются для диагностики после отбора кандидатов на основе провокационных клинических тестов.</w:t>
      </w:r>
    </w:p>
    <w:p w14:paraId="30FE5865" w14:textId="77777777" w:rsidR="00987104" w:rsidRPr="00987104" w:rsidRDefault="00987104" w:rsidP="0098710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проведение внутрисуставной контрастной рентгенографии межпозвонкового хряща (дискография) с контролем давления для диагностики причины хронического болевого синдрома в поясничном отделе позвоночника, устойчивого к консервативному лечению, если иные причины исключены [56, 57].</w:t>
      </w:r>
    </w:p>
    <w:p w14:paraId="2891E99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00BB29F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систематических обзорах </w:t>
      </w:r>
      <w:proofErr w:type="spellStart"/>
      <w:r w:rsidRPr="00987104">
        <w:rPr>
          <w:rFonts w:ascii="Times New Roman" w:eastAsia="Times New Roman" w:hAnsi="Times New Roman" w:cs="Times New Roman"/>
          <w:i/>
          <w:iCs/>
          <w:color w:val="333333"/>
          <w:sz w:val="27"/>
          <w:szCs w:val="27"/>
          <w:lang w:eastAsia="ru-RU"/>
        </w:rPr>
        <w:t>L.Manchikanti</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2009 и 2013 </w:t>
      </w:r>
      <w:r w:rsidRPr="00987104">
        <w:rPr>
          <w:rFonts w:ascii="Times New Roman" w:eastAsia="Times New Roman" w:hAnsi="Times New Roman" w:cs="Times New Roman"/>
          <w:color w:val="222222"/>
          <w:sz w:val="27"/>
          <w:szCs w:val="27"/>
          <w:lang w:eastAsia="ru-RU"/>
        </w:rPr>
        <w:t>[56, 57]</w:t>
      </w:r>
      <w:r w:rsidRPr="00987104">
        <w:rPr>
          <w:rFonts w:ascii="Times New Roman" w:eastAsia="Times New Roman" w:hAnsi="Times New Roman" w:cs="Times New Roman"/>
          <w:i/>
          <w:iCs/>
          <w:color w:val="333333"/>
          <w:sz w:val="27"/>
          <w:szCs w:val="27"/>
          <w:lang w:eastAsia="ru-RU"/>
        </w:rPr>
        <w:t xml:space="preserve"> на основании анализа 9 работ достаточного методологического качества (критерии AHRQ) уровень достоверности доказательств (по критериям U.S. </w:t>
      </w:r>
      <w:proofErr w:type="spellStart"/>
      <w:r w:rsidRPr="00987104">
        <w:rPr>
          <w:rFonts w:ascii="Times New Roman" w:eastAsia="Times New Roman" w:hAnsi="Times New Roman" w:cs="Times New Roman"/>
          <w:i/>
          <w:iCs/>
          <w:color w:val="333333"/>
          <w:sz w:val="27"/>
          <w:szCs w:val="27"/>
          <w:lang w:eastAsia="ru-RU"/>
        </w:rPr>
        <w:t>Preventive</w:t>
      </w:r>
      <w:proofErr w:type="spellEnd"/>
      <w:r w:rsidRPr="00987104">
        <w:rPr>
          <w:rFonts w:ascii="Times New Roman" w:eastAsia="Times New Roman" w:hAnsi="Times New Roman" w:cs="Times New Roman"/>
          <w:i/>
          <w:iCs/>
          <w:color w:val="333333"/>
          <w:sz w:val="27"/>
          <w:szCs w:val="27"/>
          <w:lang w:eastAsia="ru-RU"/>
        </w:rPr>
        <w:t xml:space="preserve"> Services Task Force) для провокационной дискографии составил II-2 (хотя бы одно хорошо организованное </w:t>
      </w:r>
      <w:proofErr w:type="spellStart"/>
      <w:r w:rsidRPr="00987104">
        <w:rPr>
          <w:rFonts w:ascii="Times New Roman" w:eastAsia="Times New Roman" w:hAnsi="Times New Roman" w:cs="Times New Roman"/>
          <w:i/>
          <w:iCs/>
          <w:color w:val="333333"/>
          <w:sz w:val="27"/>
          <w:szCs w:val="27"/>
          <w:lang w:eastAsia="ru-RU"/>
        </w:rPr>
        <w:t>проспективное</w:t>
      </w:r>
      <w:proofErr w:type="spellEnd"/>
      <w:r w:rsidRPr="00987104">
        <w:rPr>
          <w:rFonts w:ascii="Times New Roman" w:eastAsia="Times New Roman" w:hAnsi="Times New Roman" w:cs="Times New Roman"/>
          <w:i/>
          <w:iCs/>
          <w:color w:val="333333"/>
          <w:sz w:val="27"/>
          <w:szCs w:val="27"/>
          <w:lang w:eastAsia="ru-RU"/>
        </w:rPr>
        <w:t xml:space="preserve"> контролируемое исследование с малой выборкой). Специфичность метода составила 0.94 (95% CI; 0.88 – 0.98), встречаемость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боли в структуре хронических болевых синдромов по данным дискографии - 26-39 %.</w:t>
      </w:r>
    </w:p>
    <w:p w14:paraId="27458F9F" w14:textId="77777777" w:rsidR="00987104" w:rsidRPr="00987104" w:rsidRDefault="00987104" w:rsidP="00987104">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проведение внутрисуставной контрастной рентгенографии межпозвонкового хряща (дискография) с инфильтрацией местным анестетиком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N01BB09) в межпозвонковый диск для диагностики причины хронического болевого синдрома в поясничном отделе позвоночника, устойчивого к консервативному лечению, если иные причины исключены [58, 59].</w:t>
      </w:r>
    </w:p>
    <w:p w14:paraId="32A384A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- 3).</w:t>
      </w:r>
    </w:p>
    <w:p w14:paraId="4624E15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proofErr w:type="gramStart"/>
      <w:r w:rsidRPr="00987104">
        <w:rPr>
          <w:rFonts w:ascii="Times New Roman" w:eastAsia="Times New Roman" w:hAnsi="Times New Roman" w:cs="Times New Roman"/>
          <w:b/>
          <w:bCs/>
          <w:i/>
          <w:iCs/>
          <w:color w:val="333333"/>
          <w:sz w:val="27"/>
          <w:szCs w:val="27"/>
          <w:lang w:eastAsia="ru-RU"/>
        </w:rPr>
        <w:t>:</w:t>
      </w:r>
      <w:r w:rsidRPr="00987104">
        <w:rPr>
          <w:rFonts w:ascii="Times New Roman" w:eastAsia="Times New Roman" w:hAnsi="Times New Roman" w:cs="Times New Roman"/>
          <w:i/>
          <w:iCs/>
          <w:color w:val="333333"/>
          <w:sz w:val="27"/>
          <w:szCs w:val="27"/>
          <w:lang w:eastAsia="ru-RU"/>
        </w:rPr>
        <w:t> Во время</w:t>
      </w:r>
      <w:proofErr w:type="gramEnd"/>
      <w:r w:rsidRPr="00987104">
        <w:rPr>
          <w:rFonts w:ascii="Times New Roman" w:eastAsia="Times New Roman" w:hAnsi="Times New Roman" w:cs="Times New Roman"/>
          <w:i/>
          <w:iCs/>
          <w:color w:val="333333"/>
          <w:sz w:val="27"/>
          <w:szCs w:val="27"/>
          <w:lang w:eastAsia="ru-RU"/>
        </w:rPr>
        <w:t xml:space="preserve"> написания клинических рекомендаций, системы для контролируемой по давлению дискографии не были доступны в РФ. Альтернативной является анальгетическая дискография - введение в диск местного анестетика (использовать лидокаин** 2% 0,5-1 мл (в данной дозировке </w:t>
      </w:r>
      <w:r w:rsidRPr="00987104">
        <w:rPr>
          <w:rFonts w:ascii="Times New Roman" w:eastAsia="Times New Roman" w:hAnsi="Times New Roman" w:cs="Times New Roman"/>
          <w:i/>
          <w:iCs/>
          <w:color w:val="333333"/>
          <w:sz w:val="27"/>
          <w:szCs w:val="27"/>
          <w:lang w:eastAsia="ru-RU"/>
        </w:rPr>
        <w:lastRenderedPageBreak/>
        <w:t xml:space="preserve">нет ограничений по возрасту) или </w:t>
      </w:r>
      <w:proofErr w:type="spellStart"/>
      <w:r w:rsidRPr="00987104">
        <w:rPr>
          <w:rFonts w:ascii="Times New Roman" w:eastAsia="Times New Roman" w:hAnsi="Times New Roman" w:cs="Times New Roman"/>
          <w:i/>
          <w:iCs/>
          <w:color w:val="333333"/>
          <w:sz w:val="27"/>
          <w:szCs w:val="27"/>
          <w:lang w:eastAsia="ru-RU"/>
        </w:rPr>
        <w:t>бупивакаин</w:t>
      </w:r>
      <w:proofErr w:type="spellEnd"/>
      <w:r w:rsidRPr="00987104">
        <w:rPr>
          <w:rFonts w:ascii="Times New Roman" w:eastAsia="Times New Roman" w:hAnsi="Times New Roman" w:cs="Times New Roman"/>
          <w:i/>
          <w:iCs/>
          <w:color w:val="333333"/>
          <w:sz w:val="27"/>
          <w:szCs w:val="27"/>
          <w:lang w:eastAsia="ru-RU"/>
        </w:rPr>
        <w:t xml:space="preserve">** 0,5% 0,5-1 мл (у взрослых и детей от 12 лет) или </w:t>
      </w:r>
      <w:proofErr w:type="spellStart"/>
      <w:r w:rsidRPr="00987104">
        <w:rPr>
          <w:rFonts w:ascii="Times New Roman" w:eastAsia="Times New Roman" w:hAnsi="Times New Roman" w:cs="Times New Roman"/>
          <w:i/>
          <w:iCs/>
          <w:color w:val="333333"/>
          <w:sz w:val="27"/>
          <w:szCs w:val="27"/>
          <w:lang w:eastAsia="ru-RU"/>
        </w:rPr>
        <w:t>ропивакаин</w:t>
      </w:r>
      <w:proofErr w:type="spellEnd"/>
      <w:r w:rsidRPr="00987104">
        <w:rPr>
          <w:rFonts w:ascii="Times New Roman" w:eastAsia="Times New Roman" w:hAnsi="Times New Roman" w:cs="Times New Roman"/>
          <w:i/>
          <w:iCs/>
          <w:color w:val="333333"/>
          <w:sz w:val="27"/>
          <w:szCs w:val="27"/>
          <w:lang w:eastAsia="ru-RU"/>
        </w:rPr>
        <w:t xml:space="preserve">** 0,75% 0,5 мл (только у взрослых). В </w:t>
      </w:r>
      <w:proofErr w:type="spellStart"/>
      <w:r w:rsidRPr="00987104">
        <w:rPr>
          <w:rFonts w:ascii="Times New Roman" w:eastAsia="Times New Roman" w:hAnsi="Times New Roman" w:cs="Times New Roman"/>
          <w:i/>
          <w:iCs/>
          <w:color w:val="333333"/>
          <w:sz w:val="27"/>
          <w:szCs w:val="27"/>
          <w:lang w:eastAsia="ru-RU"/>
        </w:rPr>
        <w:t>проспективных</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нерандомизированных</w:t>
      </w:r>
      <w:proofErr w:type="spellEnd"/>
      <w:r w:rsidRPr="00987104">
        <w:rPr>
          <w:rFonts w:ascii="Times New Roman" w:eastAsia="Times New Roman" w:hAnsi="Times New Roman" w:cs="Times New Roman"/>
          <w:i/>
          <w:iCs/>
          <w:color w:val="333333"/>
          <w:sz w:val="27"/>
          <w:szCs w:val="27"/>
          <w:lang w:eastAsia="ru-RU"/>
        </w:rPr>
        <w:t xml:space="preserve"> исследованиях (</w:t>
      </w:r>
      <w:proofErr w:type="spellStart"/>
      <w:r w:rsidRPr="00987104">
        <w:rPr>
          <w:rFonts w:ascii="Times New Roman" w:eastAsia="Times New Roman" w:hAnsi="Times New Roman" w:cs="Times New Roman"/>
          <w:i/>
          <w:iCs/>
          <w:color w:val="333333"/>
          <w:sz w:val="27"/>
          <w:szCs w:val="27"/>
          <w:lang w:eastAsia="ru-RU"/>
        </w:rPr>
        <w:t>R.Derbi</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xml:space="preserve">., 2010 и 2012, </w:t>
      </w:r>
      <w:proofErr w:type="spellStart"/>
      <w:r w:rsidRPr="00987104">
        <w:rPr>
          <w:rFonts w:ascii="Times New Roman" w:eastAsia="Times New Roman" w:hAnsi="Times New Roman" w:cs="Times New Roman"/>
          <w:i/>
          <w:iCs/>
          <w:color w:val="333333"/>
          <w:sz w:val="27"/>
          <w:szCs w:val="27"/>
          <w:lang w:eastAsia="ru-RU"/>
        </w:rPr>
        <w:t>W.Bartynski</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W.Rothfus</w:t>
      </w:r>
      <w:proofErr w:type="spellEnd"/>
      <w:r w:rsidRPr="00987104">
        <w:rPr>
          <w:rFonts w:ascii="Times New Roman" w:eastAsia="Times New Roman" w:hAnsi="Times New Roman" w:cs="Times New Roman"/>
          <w:i/>
          <w:iCs/>
          <w:color w:val="333333"/>
          <w:sz w:val="27"/>
          <w:szCs w:val="27"/>
          <w:lang w:eastAsia="ru-RU"/>
        </w:rPr>
        <w:t xml:space="preserve"> 2012) [58, 59] проводилось сравнение различных протоколов дискографии, использование местного анестетика (как в смеси с контрастным веществом при провокационной дискографии, так и при изолированном введении без контроля давления) не приводило к изменению результатов по сравнению с референтным методом, в том числе частоты встречаемости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боли. Пункция диска является инвазивной процедурой с потенциальным риском неврологических осложнений, </w:t>
      </w:r>
      <w:proofErr w:type="spellStart"/>
      <w:r w:rsidRPr="00987104">
        <w:rPr>
          <w:rFonts w:ascii="Times New Roman" w:eastAsia="Times New Roman" w:hAnsi="Times New Roman" w:cs="Times New Roman"/>
          <w:i/>
          <w:iCs/>
          <w:color w:val="333333"/>
          <w:sz w:val="27"/>
          <w:szCs w:val="27"/>
          <w:lang w:eastAsia="ru-RU"/>
        </w:rPr>
        <w:t>дисцитов</w:t>
      </w:r>
      <w:proofErr w:type="spellEnd"/>
      <w:r w:rsidRPr="00987104">
        <w:rPr>
          <w:rFonts w:ascii="Times New Roman" w:eastAsia="Times New Roman" w:hAnsi="Times New Roman" w:cs="Times New Roman"/>
          <w:i/>
          <w:iCs/>
          <w:color w:val="333333"/>
          <w:sz w:val="27"/>
          <w:szCs w:val="27"/>
          <w:lang w:eastAsia="ru-RU"/>
        </w:rPr>
        <w:t xml:space="preserve"> (примерно 1 на 1000 вмешательств) и ускорения дегенерации диска на фоне повреждения иглой и повышением </w:t>
      </w:r>
      <w:proofErr w:type="spellStart"/>
      <w:r w:rsidRPr="00987104">
        <w:rPr>
          <w:rFonts w:ascii="Times New Roman" w:eastAsia="Times New Roman" w:hAnsi="Times New Roman" w:cs="Times New Roman"/>
          <w:i/>
          <w:iCs/>
          <w:color w:val="333333"/>
          <w:sz w:val="27"/>
          <w:szCs w:val="27"/>
          <w:lang w:eastAsia="ru-RU"/>
        </w:rPr>
        <w:t>внутридискового</w:t>
      </w:r>
      <w:proofErr w:type="spellEnd"/>
      <w:r w:rsidRPr="00987104">
        <w:rPr>
          <w:rFonts w:ascii="Times New Roman" w:eastAsia="Times New Roman" w:hAnsi="Times New Roman" w:cs="Times New Roman"/>
          <w:i/>
          <w:iCs/>
          <w:color w:val="333333"/>
          <w:sz w:val="27"/>
          <w:szCs w:val="27"/>
          <w:lang w:eastAsia="ru-RU"/>
        </w:rPr>
        <w:t xml:space="preserve"> давления. Следует выполнять диагностические </w:t>
      </w:r>
      <w:proofErr w:type="spellStart"/>
      <w:r w:rsidRPr="00987104">
        <w:rPr>
          <w:rFonts w:ascii="Times New Roman" w:eastAsia="Times New Roman" w:hAnsi="Times New Roman" w:cs="Times New Roman"/>
          <w:i/>
          <w:iCs/>
          <w:color w:val="333333"/>
          <w:sz w:val="27"/>
          <w:szCs w:val="27"/>
          <w:lang w:eastAsia="ru-RU"/>
        </w:rPr>
        <w:t>внутридисковые</w:t>
      </w:r>
      <w:proofErr w:type="spellEnd"/>
      <w:r w:rsidRPr="00987104">
        <w:rPr>
          <w:rFonts w:ascii="Times New Roman" w:eastAsia="Times New Roman" w:hAnsi="Times New Roman" w:cs="Times New Roman"/>
          <w:i/>
          <w:iCs/>
          <w:color w:val="333333"/>
          <w:sz w:val="27"/>
          <w:szCs w:val="27"/>
          <w:lang w:eastAsia="ru-RU"/>
        </w:rPr>
        <w:t xml:space="preserve"> вмешательства в последнюю очередь, после менее инвазивных процедур.</w:t>
      </w:r>
    </w:p>
    <w:p w14:paraId="0FE64AB9"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14:paraId="10CD5129"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3.1 Консервативное лечение</w:t>
      </w:r>
    </w:p>
    <w:p w14:paraId="2FAF3CFB" w14:textId="77777777" w:rsidR="00987104" w:rsidRPr="00987104" w:rsidRDefault="00987104" w:rsidP="00987104">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проводить консервативное лечение пациентам с дегенеративными заболеваниями позвоночника, если в клинических проявлениях нет остро прогрессирующего неврологического дефицита [36, 60, 61].</w:t>
      </w:r>
    </w:p>
    <w:p w14:paraId="70C32DA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0ABBD3B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Превалирующая часть пациентов получают результативную консервативную терапию (амбулаторную, стационарную, санаторно-курортную) со стойкой длительной ремиссией. У детей проводится </w:t>
      </w:r>
      <w:r w:rsidRPr="00987104">
        <w:rPr>
          <w:rFonts w:ascii="Times New Roman" w:eastAsia="Times New Roman" w:hAnsi="Times New Roman" w:cs="Times New Roman"/>
          <w:i/>
          <w:iCs/>
          <w:color w:val="333333"/>
          <w:sz w:val="27"/>
          <w:szCs w:val="27"/>
          <w:lang w:eastAsia="ru-RU"/>
        </w:rPr>
        <w:lastRenderedPageBreak/>
        <w:t xml:space="preserve">консервативное лечение согласно аналогичному протоколу у взрослых, но с учетов </w:t>
      </w:r>
      <w:proofErr w:type="spellStart"/>
      <w:r w:rsidRPr="00987104">
        <w:rPr>
          <w:rFonts w:ascii="Times New Roman" w:eastAsia="Times New Roman" w:hAnsi="Times New Roman" w:cs="Times New Roman"/>
          <w:i/>
          <w:iCs/>
          <w:color w:val="333333"/>
          <w:sz w:val="27"/>
          <w:szCs w:val="27"/>
          <w:lang w:eastAsia="ru-RU"/>
        </w:rPr>
        <w:t>соответсвующих</w:t>
      </w:r>
      <w:proofErr w:type="spellEnd"/>
      <w:r w:rsidRPr="00987104">
        <w:rPr>
          <w:rFonts w:ascii="Times New Roman" w:eastAsia="Times New Roman" w:hAnsi="Times New Roman" w:cs="Times New Roman"/>
          <w:i/>
          <w:iCs/>
          <w:color w:val="333333"/>
          <w:sz w:val="27"/>
          <w:szCs w:val="27"/>
          <w:lang w:eastAsia="ru-RU"/>
        </w:rPr>
        <w:t xml:space="preserve"> доз лекарственных препаратов.</w:t>
      </w:r>
    </w:p>
    <w:p w14:paraId="62B5B7D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При обращении пациента с болями в шейном, грудном, поясничном и (или) в конечностях вследствие дегенеративно-дистрофических изменений за медицинской помощью в ряде случаев требуется проведение неотложной консервативной или хирургической помощи при </w:t>
      </w:r>
      <w:proofErr w:type="spellStart"/>
      <w:r w:rsidRPr="00987104">
        <w:rPr>
          <w:rFonts w:ascii="Times New Roman" w:eastAsia="Times New Roman" w:hAnsi="Times New Roman" w:cs="Times New Roman"/>
          <w:i/>
          <w:iCs/>
          <w:color w:val="333333"/>
          <w:sz w:val="27"/>
          <w:szCs w:val="27"/>
          <w:lang w:eastAsia="ru-RU"/>
        </w:rPr>
        <w:t>гипералгической</w:t>
      </w:r>
      <w:proofErr w:type="spellEnd"/>
      <w:r w:rsidRPr="00987104">
        <w:rPr>
          <w:rFonts w:ascii="Times New Roman" w:eastAsia="Times New Roman" w:hAnsi="Times New Roman" w:cs="Times New Roman"/>
          <w:i/>
          <w:iCs/>
          <w:color w:val="333333"/>
          <w:sz w:val="27"/>
          <w:szCs w:val="27"/>
          <w:lang w:eastAsia="ru-RU"/>
        </w:rPr>
        <w:t xml:space="preserve">, паралитической формах корешкового синдрома, развитии каудомедуллярного синдрома или </w:t>
      </w:r>
      <w:proofErr w:type="spellStart"/>
      <w:r w:rsidRPr="00987104">
        <w:rPr>
          <w:rFonts w:ascii="Times New Roman" w:eastAsia="Times New Roman" w:hAnsi="Times New Roman" w:cs="Times New Roman"/>
          <w:i/>
          <w:iCs/>
          <w:color w:val="333333"/>
          <w:sz w:val="27"/>
          <w:szCs w:val="27"/>
          <w:lang w:eastAsia="ru-RU"/>
        </w:rPr>
        <w:t>вертеброгенной</w:t>
      </w:r>
      <w:proofErr w:type="spellEnd"/>
      <w:r w:rsidRPr="00987104">
        <w:rPr>
          <w:rFonts w:ascii="Times New Roman" w:eastAsia="Times New Roman" w:hAnsi="Times New Roman" w:cs="Times New Roman"/>
          <w:i/>
          <w:iCs/>
          <w:color w:val="333333"/>
          <w:sz w:val="27"/>
          <w:szCs w:val="27"/>
          <w:lang w:eastAsia="ru-RU"/>
        </w:rPr>
        <w:t xml:space="preserve"> остроразвивающейся компрессионной </w:t>
      </w:r>
      <w:proofErr w:type="spellStart"/>
      <w:r w:rsidRPr="00987104">
        <w:rPr>
          <w:rFonts w:ascii="Times New Roman" w:eastAsia="Times New Roman" w:hAnsi="Times New Roman" w:cs="Times New Roman"/>
          <w:i/>
          <w:iCs/>
          <w:color w:val="333333"/>
          <w:sz w:val="27"/>
          <w:szCs w:val="27"/>
          <w:lang w:eastAsia="ru-RU"/>
        </w:rPr>
        <w:t>миелопатии</w:t>
      </w:r>
      <w:proofErr w:type="spellEnd"/>
      <w:r w:rsidRPr="00987104">
        <w:rPr>
          <w:rFonts w:ascii="Times New Roman" w:eastAsia="Times New Roman" w:hAnsi="Times New Roman" w:cs="Times New Roman"/>
          <w:i/>
          <w:iCs/>
          <w:color w:val="333333"/>
          <w:sz w:val="27"/>
          <w:szCs w:val="27"/>
          <w:lang w:eastAsia="ru-RU"/>
        </w:rPr>
        <w:t>. При наличии клинико-морфологического соответствия пациенту показано плановое хирургическое лечение с целью устранения компримирующего сосудисто-нервные образования субстрата.</w:t>
      </w:r>
    </w:p>
    <w:p w14:paraId="7059D0CC"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3.1.1 Лекарственная терапия острой скелетно-мышечной (неспецифической) боли в нижней части спины</w:t>
      </w:r>
    </w:p>
    <w:p w14:paraId="40AC1653" w14:textId="77777777" w:rsidR="00987104" w:rsidRPr="00987104" w:rsidRDefault="00987104" w:rsidP="00987104">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проводить обучение пациентов в устном или письменном виде, содержащее информацию о доброкачественном течении заболевания, направленную на коррекцию поведения пациентов с острой неспецифической БНЧС [62].</w:t>
      </w:r>
    </w:p>
    <w:p w14:paraId="24E13D8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70013F0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В систематическом обзоре и метаанализе (</w:t>
      </w:r>
      <w:proofErr w:type="spellStart"/>
      <w:r w:rsidRPr="00987104">
        <w:rPr>
          <w:rFonts w:ascii="Times New Roman" w:eastAsia="Times New Roman" w:hAnsi="Times New Roman" w:cs="Times New Roman"/>
          <w:i/>
          <w:iCs/>
          <w:color w:val="333333"/>
          <w:sz w:val="27"/>
          <w:szCs w:val="27"/>
          <w:lang w:eastAsia="ru-RU"/>
        </w:rPr>
        <w:t>Traeger</w:t>
      </w:r>
      <w:proofErr w:type="spellEnd"/>
      <w:r w:rsidRPr="00987104">
        <w:rPr>
          <w:rFonts w:ascii="Times New Roman" w:eastAsia="Times New Roman" w:hAnsi="Times New Roman" w:cs="Times New Roman"/>
          <w:i/>
          <w:iCs/>
          <w:color w:val="333333"/>
          <w:sz w:val="27"/>
          <w:szCs w:val="27"/>
          <w:lang w:eastAsia="ru-RU"/>
        </w:rPr>
        <w:t xml:space="preserve"> AC и др., 2015) </w:t>
      </w:r>
      <w:r w:rsidRPr="00987104">
        <w:rPr>
          <w:rFonts w:ascii="Times New Roman" w:eastAsia="Times New Roman" w:hAnsi="Times New Roman" w:cs="Times New Roman"/>
          <w:color w:val="222222"/>
          <w:sz w:val="27"/>
          <w:szCs w:val="27"/>
          <w:lang w:eastAsia="ru-RU"/>
        </w:rPr>
        <w:t>[62]</w:t>
      </w:r>
      <w:r w:rsidRPr="00987104">
        <w:rPr>
          <w:rFonts w:ascii="Times New Roman" w:eastAsia="Times New Roman" w:hAnsi="Times New Roman" w:cs="Times New Roman"/>
          <w:i/>
          <w:iCs/>
          <w:color w:val="333333"/>
          <w:sz w:val="27"/>
          <w:szCs w:val="27"/>
          <w:lang w:eastAsia="ru-RU"/>
        </w:rPr>
        <w:t> было продемонстрировано, что индивидуальное обучение пациентов хотя и не эффективно для снижения острой неспецифической БНЧС, но эффективно успокаивает пациентов и сокращает количество повторных обращений в пункты первичной медицинской помощи из-за БНЧС в течение года.</w:t>
      </w:r>
    </w:p>
    <w:p w14:paraId="7ADCB09B" w14:textId="77777777" w:rsidR="00987104" w:rsidRPr="00987104" w:rsidRDefault="00987104" w:rsidP="00987104">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нестероидных противовоспалительных и противоревматических препаратов (НПВП; АТХ код: М01А) у пациентов с острой неспецифической БНЧС [63, 64].</w:t>
      </w:r>
    </w:p>
    <w:p w14:paraId="7F70373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0F045F5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Рекомендация основана на данных 2 системных обзоров с метаанализом, в которых показано, что у пациентов с острой неспецифической БНЧС отмечается значительное уменьшение боли через 1 неделю приема НПВП, препараты назначались в эффективных дозах, на минимально необходимое количество дней для того, чтобы снизить риск возникновения побочных эффектов (</w:t>
      </w:r>
      <w:proofErr w:type="spellStart"/>
      <w:r w:rsidRPr="00987104">
        <w:rPr>
          <w:rFonts w:ascii="Times New Roman" w:eastAsia="Times New Roman" w:hAnsi="Times New Roman" w:cs="Times New Roman"/>
          <w:i/>
          <w:iCs/>
          <w:color w:val="333333"/>
          <w:sz w:val="27"/>
          <w:szCs w:val="27"/>
          <w:lang w:eastAsia="ru-RU"/>
        </w:rPr>
        <w:t>Gianola</w:t>
      </w:r>
      <w:proofErr w:type="spellEnd"/>
      <w:r w:rsidRPr="00987104">
        <w:rPr>
          <w:rFonts w:ascii="Times New Roman" w:eastAsia="Times New Roman" w:hAnsi="Times New Roman" w:cs="Times New Roman"/>
          <w:i/>
          <w:iCs/>
          <w:color w:val="333333"/>
          <w:sz w:val="27"/>
          <w:szCs w:val="27"/>
          <w:lang w:eastAsia="ru-RU"/>
        </w:rPr>
        <w:t xml:space="preserve"> S. и </w:t>
      </w:r>
      <w:proofErr w:type="spellStart"/>
      <w:r w:rsidRPr="00987104">
        <w:rPr>
          <w:rFonts w:ascii="Times New Roman" w:eastAsia="Times New Roman" w:hAnsi="Times New Roman" w:cs="Times New Roman"/>
          <w:i/>
          <w:iCs/>
          <w:color w:val="333333"/>
          <w:sz w:val="27"/>
          <w:szCs w:val="27"/>
          <w:lang w:eastAsia="ru-RU"/>
        </w:rPr>
        <w:t>др</w:t>
      </w:r>
      <w:proofErr w:type="spellEnd"/>
      <w:r w:rsidRPr="00987104">
        <w:rPr>
          <w:rFonts w:ascii="Times New Roman" w:eastAsia="Times New Roman" w:hAnsi="Times New Roman" w:cs="Times New Roman"/>
          <w:i/>
          <w:iCs/>
          <w:color w:val="333333"/>
          <w:sz w:val="27"/>
          <w:szCs w:val="27"/>
          <w:lang w:eastAsia="ru-RU"/>
        </w:rPr>
        <w:t>, 2022) </w:t>
      </w:r>
      <w:r w:rsidRPr="00987104">
        <w:rPr>
          <w:rFonts w:ascii="Times New Roman" w:eastAsia="Times New Roman" w:hAnsi="Times New Roman" w:cs="Times New Roman"/>
          <w:color w:val="222222"/>
          <w:sz w:val="27"/>
          <w:szCs w:val="27"/>
          <w:lang w:eastAsia="ru-RU"/>
        </w:rPr>
        <w:t>[63].</w:t>
      </w:r>
      <w:r w:rsidRPr="00987104">
        <w:rPr>
          <w:rFonts w:ascii="Times New Roman" w:eastAsia="Times New Roman" w:hAnsi="Times New Roman" w:cs="Times New Roman"/>
          <w:i/>
          <w:iCs/>
          <w:color w:val="333333"/>
          <w:sz w:val="27"/>
          <w:szCs w:val="27"/>
          <w:lang w:eastAsia="ru-RU"/>
        </w:rPr>
        <w:t xml:space="preserve"> Нет достоверных данных, свидетельствующих о преимуществе какого-либо одного НПВП перед другими в </w:t>
      </w:r>
      <w:r w:rsidRPr="00987104">
        <w:rPr>
          <w:rFonts w:ascii="Times New Roman" w:eastAsia="Times New Roman" w:hAnsi="Times New Roman" w:cs="Times New Roman"/>
          <w:i/>
          <w:iCs/>
          <w:color w:val="333333"/>
          <w:sz w:val="27"/>
          <w:szCs w:val="27"/>
          <w:lang w:eastAsia="ru-RU"/>
        </w:rPr>
        <w:lastRenderedPageBreak/>
        <w:t>отношении облегчения острой неспецифической БНЧС (</w:t>
      </w:r>
      <w:proofErr w:type="spellStart"/>
      <w:r w:rsidRPr="00987104">
        <w:rPr>
          <w:rFonts w:ascii="Times New Roman" w:eastAsia="Times New Roman" w:hAnsi="Times New Roman" w:cs="Times New Roman"/>
          <w:i/>
          <w:iCs/>
          <w:color w:val="333333"/>
          <w:sz w:val="27"/>
          <w:szCs w:val="27"/>
          <w:lang w:eastAsia="ru-RU"/>
        </w:rPr>
        <w:t>Wewege</w:t>
      </w:r>
      <w:proofErr w:type="spellEnd"/>
      <w:r w:rsidRPr="00987104">
        <w:rPr>
          <w:rFonts w:ascii="Times New Roman" w:eastAsia="Times New Roman" w:hAnsi="Times New Roman" w:cs="Times New Roman"/>
          <w:i/>
          <w:iCs/>
          <w:color w:val="333333"/>
          <w:sz w:val="27"/>
          <w:szCs w:val="27"/>
          <w:lang w:eastAsia="ru-RU"/>
        </w:rPr>
        <w:t xml:space="preserve"> MA и </w:t>
      </w:r>
      <w:proofErr w:type="spellStart"/>
      <w:r w:rsidRPr="00987104">
        <w:rPr>
          <w:rFonts w:ascii="Times New Roman" w:eastAsia="Times New Roman" w:hAnsi="Times New Roman" w:cs="Times New Roman"/>
          <w:i/>
          <w:iCs/>
          <w:color w:val="333333"/>
          <w:sz w:val="27"/>
          <w:szCs w:val="27"/>
          <w:lang w:eastAsia="ru-RU"/>
        </w:rPr>
        <w:t>др</w:t>
      </w:r>
      <w:proofErr w:type="spellEnd"/>
      <w:r w:rsidRPr="00987104">
        <w:rPr>
          <w:rFonts w:ascii="Times New Roman" w:eastAsia="Times New Roman" w:hAnsi="Times New Roman" w:cs="Times New Roman"/>
          <w:i/>
          <w:iCs/>
          <w:color w:val="333333"/>
          <w:sz w:val="27"/>
          <w:szCs w:val="27"/>
          <w:lang w:eastAsia="ru-RU"/>
        </w:rPr>
        <w:t>, 2023) </w:t>
      </w:r>
      <w:r w:rsidRPr="00987104">
        <w:rPr>
          <w:rFonts w:ascii="Times New Roman" w:eastAsia="Times New Roman" w:hAnsi="Times New Roman" w:cs="Times New Roman"/>
          <w:color w:val="222222"/>
          <w:sz w:val="27"/>
          <w:szCs w:val="27"/>
          <w:lang w:eastAsia="ru-RU"/>
        </w:rPr>
        <w:t>[64].</w:t>
      </w:r>
    </w:p>
    <w:p w14:paraId="35CAD617" w14:textId="77777777" w:rsidR="00987104" w:rsidRPr="00987104" w:rsidRDefault="00987104" w:rsidP="00987104">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Не рекомендовано</w:t>
      </w:r>
      <w:r w:rsidRPr="00987104">
        <w:rPr>
          <w:rFonts w:ascii="Times New Roman" w:eastAsia="Times New Roman" w:hAnsi="Times New Roman" w:cs="Times New Roman"/>
          <w:color w:val="222222"/>
          <w:sz w:val="27"/>
          <w:szCs w:val="27"/>
          <w:lang w:eastAsia="ru-RU"/>
        </w:rPr>
        <w:t xml:space="preserve"> назначение парацетамола** при острой неспецифической БНЧС в качестве </w:t>
      </w:r>
      <w:proofErr w:type="spellStart"/>
      <w:r w:rsidRPr="00987104">
        <w:rPr>
          <w:rFonts w:ascii="Times New Roman" w:eastAsia="Times New Roman" w:hAnsi="Times New Roman" w:cs="Times New Roman"/>
          <w:color w:val="222222"/>
          <w:sz w:val="27"/>
          <w:szCs w:val="27"/>
          <w:lang w:eastAsia="ru-RU"/>
        </w:rPr>
        <w:t>монотерапии</w:t>
      </w:r>
      <w:proofErr w:type="spellEnd"/>
      <w:r w:rsidRPr="00987104">
        <w:rPr>
          <w:rFonts w:ascii="Times New Roman" w:eastAsia="Times New Roman" w:hAnsi="Times New Roman" w:cs="Times New Roman"/>
          <w:color w:val="222222"/>
          <w:sz w:val="27"/>
          <w:szCs w:val="27"/>
          <w:lang w:eastAsia="ru-RU"/>
        </w:rPr>
        <w:t xml:space="preserve"> и в сочетании в другими НПВП [65].</w:t>
      </w:r>
    </w:p>
    <w:p w14:paraId="4183F46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14:paraId="7E43777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Не</w:t>
      </w:r>
      <w:proofErr w:type="gramEnd"/>
      <w:r w:rsidRPr="00987104">
        <w:rPr>
          <w:rFonts w:ascii="Times New Roman" w:eastAsia="Times New Roman" w:hAnsi="Times New Roman" w:cs="Times New Roman"/>
          <w:i/>
          <w:iCs/>
          <w:color w:val="333333"/>
          <w:sz w:val="27"/>
          <w:szCs w:val="27"/>
          <w:lang w:eastAsia="ru-RU"/>
        </w:rPr>
        <w:t xml:space="preserve"> доказано значимого преимущества парацетамола по сравнению с плацебо в отношении снижения боли и улучшения функционального состояния пациентов с острой неспецифической БНЧС </w:t>
      </w:r>
      <w:r w:rsidRPr="00987104">
        <w:rPr>
          <w:rFonts w:ascii="Times New Roman" w:eastAsia="Times New Roman" w:hAnsi="Times New Roman" w:cs="Times New Roman"/>
          <w:color w:val="222222"/>
          <w:sz w:val="27"/>
          <w:szCs w:val="27"/>
          <w:lang w:eastAsia="ru-RU"/>
        </w:rPr>
        <w:t>[65].</w:t>
      </w:r>
    </w:p>
    <w:p w14:paraId="7D4B19F2" w14:textId="77777777" w:rsidR="00987104" w:rsidRPr="00987104" w:rsidRDefault="00987104" w:rsidP="0098710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применение миорелаксантов центрального действия (толперизон (у </w:t>
      </w:r>
      <w:proofErr w:type="gramStart"/>
      <w:r w:rsidRPr="00987104">
        <w:rPr>
          <w:rFonts w:ascii="Times New Roman" w:eastAsia="Times New Roman" w:hAnsi="Times New Roman" w:cs="Times New Roman"/>
          <w:color w:val="222222"/>
          <w:sz w:val="27"/>
          <w:szCs w:val="27"/>
          <w:lang w:eastAsia="ru-RU"/>
        </w:rPr>
        <w:t>взрослых)*</w:t>
      </w:r>
      <w:proofErr w:type="gramEnd"/>
      <w:r w:rsidRPr="00987104">
        <w:rPr>
          <w:rFonts w:ascii="Times New Roman" w:eastAsia="Times New Roman" w:hAnsi="Times New Roman" w:cs="Times New Roman"/>
          <w:color w:val="222222"/>
          <w:sz w:val="27"/>
          <w:szCs w:val="27"/>
          <w:lang w:eastAsia="ru-RU"/>
        </w:rPr>
        <w:t>* АТХ код: M03BX04, тизанидин**; АТХ код: M03BX02) у пациентов с острой неспецифической БНЧС в комбинации с НПВП [63, 66, 67, 68].</w:t>
      </w:r>
    </w:p>
    <w:p w14:paraId="452F53B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43ABAEF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Рекомендация основана на данных 3 системных обзоров с метаанализом и 1 рандомизированного </w:t>
      </w:r>
      <w:proofErr w:type="spellStart"/>
      <w:r w:rsidRPr="00987104">
        <w:rPr>
          <w:rFonts w:ascii="Times New Roman" w:eastAsia="Times New Roman" w:hAnsi="Times New Roman" w:cs="Times New Roman"/>
          <w:i/>
          <w:iCs/>
          <w:color w:val="333333"/>
          <w:sz w:val="27"/>
          <w:szCs w:val="27"/>
          <w:lang w:eastAsia="ru-RU"/>
        </w:rPr>
        <w:t>мультицентрового</w:t>
      </w:r>
      <w:proofErr w:type="spellEnd"/>
      <w:r w:rsidRPr="00987104">
        <w:rPr>
          <w:rFonts w:ascii="Times New Roman" w:eastAsia="Times New Roman" w:hAnsi="Times New Roman" w:cs="Times New Roman"/>
          <w:i/>
          <w:iCs/>
          <w:color w:val="333333"/>
          <w:sz w:val="27"/>
          <w:szCs w:val="27"/>
          <w:lang w:eastAsia="ru-RU"/>
        </w:rPr>
        <w:t xml:space="preserve"> контролируемого исследования, в которых получены данные в отношении эффективности противоболевого эффекта миорелаксантов в сочетании с НПВП </w:t>
      </w:r>
      <w:r w:rsidRPr="00987104">
        <w:rPr>
          <w:rFonts w:ascii="Times New Roman" w:eastAsia="Times New Roman" w:hAnsi="Times New Roman" w:cs="Times New Roman"/>
          <w:color w:val="222222"/>
          <w:sz w:val="27"/>
          <w:szCs w:val="27"/>
          <w:lang w:eastAsia="ru-RU"/>
        </w:rPr>
        <w:t>[63, 66, 67, 68].</w:t>
      </w:r>
    </w:p>
    <w:p w14:paraId="2C63C32C" w14:textId="77777777" w:rsidR="00987104" w:rsidRPr="00987104" w:rsidRDefault="00987104" w:rsidP="0098710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назначение витаминов группы B (тиамин: АТХ код A11DA01 **, в дозе 50-100 мг в сутки, пиридоксин АТХ код: A11HA02 ** в дозе 50-150 мг в сутки и </w:t>
      </w:r>
      <w:proofErr w:type="spellStart"/>
      <w:r w:rsidRPr="00987104">
        <w:rPr>
          <w:rFonts w:ascii="Times New Roman" w:eastAsia="Times New Roman" w:hAnsi="Times New Roman" w:cs="Times New Roman"/>
          <w:color w:val="222222"/>
          <w:sz w:val="27"/>
          <w:szCs w:val="27"/>
          <w:lang w:eastAsia="ru-RU"/>
        </w:rPr>
        <w:t>цианокобаламин</w:t>
      </w:r>
      <w:proofErr w:type="spellEnd"/>
      <w:r w:rsidRPr="00987104">
        <w:rPr>
          <w:rFonts w:ascii="Times New Roman" w:eastAsia="Times New Roman" w:hAnsi="Times New Roman" w:cs="Times New Roman"/>
          <w:color w:val="222222"/>
          <w:sz w:val="27"/>
          <w:szCs w:val="27"/>
          <w:lang w:eastAsia="ru-RU"/>
        </w:rPr>
        <w:t>**, АТХ код: B03BA01 в дозе 200-500 мкг) в дополнение к НПВП при острой неспецифической БНЧС [69].</w:t>
      </w:r>
    </w:p>
    <w:p w14:paraId="0A43447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51A6DFD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систематическом обзоре и метаанализе (</w:t>
      </w:r>
      <w:proofErr w:type="spellStart"/>
      <w:r w:rsidRPr="00987104">
        <w:rPr>
          <w:rFonts w:ascii="Times New Roman" w:eastAsia="Times New Roman" w:hAnsi="Times New Roman" w:cs="Times New Roman"/>
          <w:i/>
          <w:iCs/>
          <w:color w:val="333333"/>
          <w:sz w:val="27"/>
          <w:szCs w:val="27"/>
          <w:lang w:eastAsia="ru-RU"/>
        </w:rPr>
        <w:t>Calderon-Ospina</w:t>
      </w:r>
      <w:proofErr w:type="spellEnd"/>
      <w:r w:rsidRPr="00987104">
        <w:rPr>
          <w:rFonts w:ascii="Times New Roman" w:eastAsia="Times New Roman" w:hAnsi="Times New Roman" w:cs="Times New Roman"/>
          <w:i/>
          <w:iCs/>
          <w:color w:val="333333"/>
          <w:sz w:val="27"/>
          <w:szCs w:val="27"/>
          <w:lang w:eastAsia="ru-RU"/>
        </w:rPr>
        <w:t xml:space="preserve"> CA и др., 2020) </w:t>
      </w:r>
      <w:r w:rsidRPr="00987104">
        <w:rPr>
          <w:rFonts w:ascii="Times New Roman" w:eastAsia="Times New Roman" w:hAnsi="Times New Roman" w:cs="Times New Roman"/>
          <w:color w:val="222222"/>
          <w:sz w:val="27"/>
          <w:szCs w:val="27"/>
          <w:lang w:eastAsia="ru-RU"/>
        </w:rPr>
        <w:t>[69] </w:t>
      </w:r>
      <w:r w:rsidRPr="00987104">
        <w:rPr>
          <w:rFonts w:ascii="Times New Roman" w:eastAsia="Times New Roman" w:hAnsi="Times New Roman" w:cs="Times New Roman"/>
          <w:i/>
          <w:iCs/>
          <w:color w:val="333333"/>
          <w:sz w:val="27"/>
          <w:szCs w:val="27"/>
          <w:lang w:eastAsia="ru-RU"/>
        </w:rPr>
        <w:t xml:space="preserve">продемонстрировано, что комбинированная терапия НПВП (на примере диклофенака**) и витаминов группы В может иметь более эффективное обезболивающее действие по сравнению с </w:t>
      </w:r>
      <w:proofErr w:type="spellStart"/>
      <w:r w:rsidRPr="00987104">
        <w:rPr>
          <w:rFonts w:ascii="Times New Roman" w:eastAsia="Times New Roman" w:hAnsi="Times New Roman" w:cs="Times New Roman"/>
          <w:i/>
          <w:iCs/>
          <w:color w:val="333333"/>
          <w:sz w:val="27"/>
          <w:szCs w:val="27"/>
          <w:lang w:eastAsia="ru-RU"/>
        </w:rPr>
        <w:t>монотерапией</w:t>
      </w:r>
      <w:proofErr w:type="spellEnd"/>
      <w:r w:rsidRPr="00987104">
        <w:rPr>
          <w:rFonts w:ascii="Times New Roman" w:eastAsia="Times New Roman" w:hAnsi="Times New Roman" w:cs="Times New Roman"/>
          <w:i/>
          <w:iCs/>
          <w:color w:val="333333"/>
          <w:sz w:val="27"/>
          <w:szCs w:val="27"/>
          <w:lang w:eastAsia="ru-RU"/>
        </w:rPr>
        <w:t xml:space="preserve"> НПВП при острой неспецифической БНЧС. Однако нет достаточных доказательств, чтобы рекомендовать эту терапию при других типах боли из-за нехватки высококачественных исследований.</w:t>
      </w:r>
    </w:p>
    <w:p w14:paraId="09E583E3" w14:textId="77777777" w:rsidR="00987104" w:rsidRPr="00987104" w:rsidRDefault="00987104" w:rsidP="00987104">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Не рекомендовано</w:t>
      </w:r>
      <w:r w:rsidRPr="00987104">
        <w:rPr>
          <w:rFonts w:ascii="Times New Roman" w:eastAsia="Times New Roman" w:hAnsi="Times New Roman" w:cs="Times New Roman"/>
          <w:color w:val="222222"/>
          <w:sz w:val="27"/>
          <w:szCs w:val="27"/>
          <w:lang w:eastAsia="ru-RU"/>
        </w:rPr>
        <w:t> назначение глюкокортикоидов (ГКС; АТХ код: H02AB) пациентам с острой скелетно-мышечной болью в нижней части спины [70, 71].</w:t>
      </w:r>
    </w:p>
    <w:p w14:paraId="450153F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14:paraId="5EFEDC8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Отсутствуют</w:t>
      </w:r>
      <w:proofErr w:type="gramEnd"/>
      <w:r w:rsidRPr="00987104">
        <w:rPr>
          <w:rFonts w:ascii="Times New Roman" w:eastAsia="Times New Roman" w:hAnsi="Times New Roman" w:cs="Times New Roman"/>
          <w:i/>
          <w:iCs/>
          <w:color w:val="333333"/>
          <w:sz w:val="27"/>
          <w:szCs w:val="27"/>
          <w:lang w:eastAsia="ru-RU"/>
        </w:rPr>
        <w:t xml:space="preserve"> убедительные данные о преимуществе применения глюкокортикоидов при острой неспецифической БНЧС по сравнению с другими группами препаратов, а также ввиду увеличения риска развития побочных явлений </w:t>
      </w:r>
      <w:r w:rsidRPr="00987104">
        <w:rPr>
          <w:rFonts w:ascii="Times New Roman" w:eastAsia="Times New Roman" w:hAnsi="Times New Roman" w:cs="Times New Roman"/>
          <w:color w:val="222222"/>
          <w:sz w:val="27"/>
          <w:szCs w:val="27"/>
          <w:lang w:eastAsia="ru-RU"/>
        </w:rPr>
        <w:t>[70, 71].</w:t>
      </w:r>
    </w:p>
    <w:p w14:paraId="72602BC5" w14:textId="77777777" w:rsidR="00987104" w:rsidRPr="00987104" w:rsidRDefault="00987104" w:rsidP="00987104">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Не рекомендовано</w:t>
      </w:r>
      <w:r w:rsidRPr="00987104">
        <w:rPr>
          <w:rFonts w:ascii="Times New Roman" w:eastAsia="Times New Roman" w:hAnsi="Times New Roman" w:cs="Times New Roman"/>
          <w:color w:val="222222"/>
          <w:sz w:val="27"/>
          <w:szCs w:val="27"/>
          <w:lang w:eastAsia="ru-RU"/>
        </w:rPr>
        <w:t> применение опиоидов (</w:t>
      </w:r>
      <w:proofErr w:type="spellStart"/>
      <w:r w:rsidRPr="00987104">
        <w:rPr>
          <w:rFonts w:ascii="Times New Roman" w:eastAsia="Times New Roman" w:hAnsi="Times New Roman" w:cs="Times New Roman"/>
          <w:color w:val="222222"/>
          <w:sz w:val="27"/>
          <w:szCs w:val="27"/>
          <w:lang w:eastAsia="ru-RU"/>
        </w:rPr>
        <w:t>трамадол</w:t>
      </w:r>
      <w:proofErr w:type="spellEnd"/>
      <w:r w:rsidRPr="00987104">
        <w:rPr>
          <w:rFonts w:ascii="Times New Roman" w:eastAsia="Times New Roman" w:hAnsi="Times New Roman" w:cs="Times New Roman"/>
          <w:color w:val="222222"/>
          <w:sz w:val="27"/>
          <w:szCs w:val="27"/>
          <w:lang w:eastAsia="ru-RU"/>
        </w:rPr>
        <w:t xml:space="preserve"> АТХ N02AX02**, </w:t>
      </w:r>
      <w:proofErr w:type="spellStart"/>
      <w:r w:rsidRPr="00987104">
        <w:rPr>
          <w:rFonts w:ascii="Times New Roman" w:eastAsia="Times New Roman" w:hAnsi="Times New Roman" w:cs="Times New Roman"/>
          <w:color w:val="222222"/>
          <w:sz w:val="27"/>
          <w:szCs w:val="27"/>
          <w:lang w:eastAsia="ru-RU"/>
        </w:rPr>
        <w:t>тапентадол</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ATX :</w:t>
      </w:r>
      <w:proofErr w:type="gramEnd"/>
      <w:r w:rsidRPr="00987104">
        <w:rPr>
          <w:rFonts w:ascii="Times New Roman" w:eastAsia="Times New Roman" w:hAnsi="Times New Roman" w:cs="Times New Roman"/>
          <w:color w:val="222222"/>
          <w:sz w:val="27"/>
          <w:szCs w:val="27"/>
          <w:lang w:eastAsia="ru-RU"/>
        </w:rPr>
        <w:t xml:space="preserve"> N02AX06) у пациентов с острой скелетно-мышечной болью в нижней части спины [63, 64].</w:t>
      </w:r>
    </w:p>
    <w:p w14:paraId="6E7C0BE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27E1164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По данным 2 систематических обзоров с мета-анализом имеются данные о повышении риска побочных явлений при применении опиоидов по сравнению с другими группами препаратов, применяемых при острой неспецифической БНЧС </w:t>
      </w:r>
      <w:r w:rsidRPr="00987104">
        <w:rPr>
          <w:rFonts w:ascii="Times New Roman" w:eastAsia="Times New Roman" w:hAnsi="Times New Roman" w:cs="Times New Roman"/>
          <w:color w:val="222222"/>
          <w:sz w:val="27"/>
          <w:szCs w:val="27"/>
          <w:lang w:eastAsia="ru-RU"/>
        </w:rPr>
        <w:t>[63,64].</w:t>
      </w:r>
    </w:p>
    <w:p w14:paraId="011F68CD"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3.1.2 Лекарственная терапия хронической скелетно-мышечной (неспецифической) боли в нижней части спины</w:t>
      </w:r>
    </w:p>
    <w:p w14:paraId="2D0421E4" w14:textId="77777777" w:rsidR="00987104" w:rsidRPr="00987104" w:rsidRDefault="00987104" w:rsidP="00987104">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применение местных форм НПВП (диклофенак (с 12 </w:t>
      </w:r>
      <w:proofErr w:type="gramStart"/>
      <w:r w:rsidRPr="00987104">
        <w:rPr>
          <w:rFonts w:ascii="Times New Roman" w:eastAsia="Times New Roman" w:hAnsi="Times New Roman" w:cs="Times New Roman"/>
          <w:color w:val="222222"/>
          <w:sz w:val="27"/>
          <w:szCs w:val="27"/>
          <w:lang w:eastAsia="ru-RU"/>
        </w:rPr>
        <w:t>лет)*</w:t>
      </w:r>
      <w:proofErr w:type="gramEnd"/>
      <w:r w:rsidRPr="00987104">
        <w:rPr>
          <w:rFonts w:ascii="Times New Roman" w:eastAsia="Times New Roman" w:hAnsi="Times New Roman" w:cs="Times New Roman"/>
          <w:color w:val="222222"/>
          <w:sz w:val="27"/>
          <w:szCs w:val="27"/>
          <w:lang w:eastAsia="ru-RU"/>
        </w:rPr>
        <w:t>*, кетопрофен (с 15 лет)**, ибупрофен (с 14 лет)**; АТХ код: М01А) у пациентов с хронической неспецифической БС [72].</w:t>
      </w:r>
    </w:p>
    <w:p w14:paraId="1295021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–5).</w:t>
      </w:r>
    </w:p>
    <w:p w14:paraId="797F198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Отсутствуют</w:t>
      </w:r>
      <w:proofErr w:type="gramEnd"/>
      <w:r w:rsidRPr="00987104">
        <w:rPr>
          <w:rFonts w:ascii="Times New Roman" w:eastAsia="Times New Roman" w:hAnsi="Times New Roman" w:cs="Times New Roman"/>
          <w:i/>
          <w:iCs/>
          <w:color w:val="333333"/>
          <w:sz w:val="27"/>
          <w:szCs w:val="27"/>
          <w:lang w:eastAsia="ru-RU"/>
        </w:rPr>
        <w:t xml:space="preserve"> достоверные данные, свидетельствующие о преимуществе какого-либо одного НПВП перед другими в отношении облегчения неспецифической БС. Ввиду того, что парентеральное применение не имеет преимуществ в отношении эффективности, но существенно уступает в безопасности, целесообразно использование местных форм НПВП </w:t>
      </w:r>
      <w:r w:rsidRPr="00987104">
        <w:rPr>
          <w:rFonts w:ascii="Times New Roman" w:eastAsia="Times New Roman" w:hAnsi="Times New Roman" w:cs="Times New Roman"/>
          <w:color w:val="222222"/>
          <w:sz w:val="27"/>
          <w:szCs w:val="27"/>
          <w:lang w:eastAsia="ru-RU"/>
        </w:rPr>
        <w:t>[72, 73].</w:t>
      </w:r>
    </w:p>
    <w:p w14:paraId="1C02D2A1" w14:textId="77777777" w:rsidR="00987104" w:rsidRPr="00987104" w:rsidRDefault="00987104" w:rsidP="00987104">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применение пероральных форм НПВП (диклофенак (с 6 </w:t>
      </w:r>
      <w:proofErr w:type="gramStart"/>
      <w:r w:rsidRPr="00987104">
        <w:rPr>
          <w:rFonts w:ascii="Times New Roman" w:eastAsia="Times New Roman" w:hAnsi="Times New Roman" w:cs="Times New Roman"/>
          <w:color w:val="222222"/>
          <w:sz w:val="27"/>
          <w:szCs w:val="27"/>
          <w:lang w:eastAsia="ru-RU"/>
        </w:rPr>
        <w:t>лет)*</w:t>
      </w:r>
      <w:proofErr w:type="gramEnd"/>
      <w:r w:rsidRPr="00987104">
        <w:rPr>
          <w:rFonts w:ascii="Times New Roman" w:eastAsia="Times New Roman" w:hAnsi="Times New Roman" w:cs="Times New Roman"/>
          <w:color w:val="222222"/>
          <w:sz w:val="27"/>
          <w:szCs w:val="27"/>
          <w:lang w:eastAsia="ru-RU"/>
        </w:rPr>
        <w:t xml:space="preserve">*, кетопрофен (с 12 лет)**, ибупрофен**, </w:t>
      </w:r>
      <w:proofErr w:type="spellStart"/>
      <w:r w:rsidRPr="00987104">
        <w:rPr>
          <w:rFonts w:ascii="Times New Roman" w:eastAsia="Times New Roman" w:hAnsi="Times New Roman" w:cs="Times New Roman"/>
          <w:color w:val="222222"/>
          <w:sz w:val="27"/>
          <w:szCs w:val="27"/>
          <w:lang w:eastAsia="ru-RU"/>
        </w:rPr>
        <w:t>напроксен</w:t>
      </w:r>
      <w:proofErr w:type="spellEnd"/>
      <w:r w:rsidRPr="00987104">
        <w:rPr>
          <w:rFonts w:ascii="Times New Roman" w:eastAsia="Times New Roman" w:hAnsi="Times New Roman" w:cs="Times New Roman"/>
          <w:color w:val="222222"/>
          <w:sz w:val="27"/>
          <w:szCs w:val="27"/>
          <w:lang w:eastAsia="ru-RU"/>
        </w:rPr>
        <w:t xml:space="preserve"> (с 15 лет), </w:t>
      </w:r>
      <w:proofErr w:type="spellStart"/>
      <w:r w:rsidRPr="00987104">
        <w:rPr>
          <w:rFonts w:ascii="Times New Roman" w:eastAsia="Times New Roman" w:hAnsi="Times New Roman" w:cs="Times New Roman"/>
          <w:color w:val="222222"/>
          <w:sz w:val="27"/>
          <w:szCs w:val="27"/>
          <w:lang w:eastAsia="ru-RU"/>
        </w:rPr>
        <w:t>целекоксиб</w:t>
      </w:r>
      <w:proofErr w:type="spellEnd"/>
      <w:r w:rsidRPr="00987104">
        <w:rPr>
          <w:rFonts w:ascii="Times New Roman" w:eastAsia="Times New Roman" w:hAnsi="Times New Roman" w:cs="Times New Roman"/>
          <w:color w:val="222222"/>
          <w:sz w:val="27"/>
          <w:szCs w:val="27"/>
          <w:lang w:eastAsia="ru-RU"/>
        </w:rPr>
        <w:t xml:space="preserve"> (с 16 лет); АТХ код: М01А) у пациентов с хронической неспецифической БС [72].</w:t>
      </w:r>
    </w:p>
    <w:p w14:paraId="33573B7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14:paraId="3491EB7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Отмечается</w:t>
      </w:r>
      <w:proofErr w:type="gramEnd"/>
      <w:r w:rsidRPr="00987104">
        <w:rPr>
          <w:rFonts w:ascii="Times New Roman" w:eastAsia="Times New Roman" w:hAnsi="Times New Roman" w:cs="Times New Roman"/>
          <w:i/>
          <w:iCs/>
          <w:color w:val="333333"/>
          <w:sz w:val="27"/>
          <w:szCs w:val="27"/>
          <w:lang w:eastAsia="ru-RU"/>
        </w:rPr>
        <w:t xml:space="preserve"> значительное уменьшение боли и нетрудоспособности через 1 неделю после начала приема пероральных форм НПВП </w:t>
      </w:r>
      <w:r w:rsidRPr="00987104">
        <w:rPr>
          <w:rFonts w:ascii="Times New Roman" w:eastAsia="Times New Roman" w:hAnsi="Times New Roman" w:cs="Times New Roman"/>
          <w:color w:val="222222"/>
          <w:sz w:val="27"/>
          <w:szCs w:val="27"/>
          <w:lang w:eastAsia="ru-RU"/>
        </w:rPr>
        <w:t>[72,73]</w:t>
      </w:r>
      <w:r w:rsidRPr="00987104">
        <w:rPr>
          <w:rFonts w:ascii="Times New Roman" w:eastAsia="Times New Roman" w:hAnsi="Times New Roman" w:cs="Times New Roman"/>
          <w:i/>
          <w:iCs/>
          <w:color w:val="333333"/>
          <w:sz w:val="27"/>
          <w:szCs w:val="27"/>
          <w:lang w:eastAsia="ru-RU"/>
        </w:rPr>
        <w:t>. Рекомендовано назначение НПВП в эффективных дозах, на минимально необходимое количество дней для того, чтобы снизить риск возникновения побочных эффектов </w:t>
      </w:r>
      <w:r w:rsidRPr="00987104">
        <w:rPr>
          <w:rFonts w:ascii="Times New Roman" w:eastAsia="Times New Roman" w:hAnsi="Times New Roman" w:cs="Times New Roman"/>
          <w:color w:val="222222"/>
          <w:sz w:val="27"/>
          <w:szCs w:val="27"/>
          <w:lang w:eastAsia="ru-RU"/>
        </w:rPr>
        <w:t>[72-77].</w:t>
      </w:r>
    </w:p>
    <w:p w14:paraId="5D0267BA" w14:textId="77777777" w:rsidR="00987104" w:rsidRPr="00987104" w:rsidRDefault="00987104" w:rsidP="00987104">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Не рекомендовано</w:t>
      </w:r>
      <w:r w:rsidRPr="00987104">
        <w:rPr>
          <w:rFonts w:ascii="Times New Roman" w:eastAsia="Times New Roman" w:hAnsi="Times New Roman" w:cs="Times New Roman"/>
          <w:color w:val="222222"/>
          <w:sz w:val="27"/>
          <w:szCs w:val="27"/>
          <w:lang w:eastAsia="ru-RU"/>
        </w:rPr>
        <w:t xml:space="preserve"> применение парацетамола**; АТХ код: N02BE01) пациентам с хронической неспецифической БС в качестве </w:t>
      </w:r>
      <w:proofErr w:type="spellStart"/>
      <w:r w:rsidRPr="00987104">
        <w:rPr>
          <w:rFonts w:ascii="Times New Roman" w:eastAsia="Times New Roman" w:hAnsi="Times New Roman" w:cs="Times New Roman"/>
          <w:color w:val="222222"/>
          <w:sz w:val="27"/>
          <w:szCs w:val="27"/>
          <w:lang w:eastAsia="ru-RU"/>
        </w:rPr>
        <w:t>монотерапии</w:t>
      </w:r>
      <w:proofErr w:type="spellEnd"/>
      <w:r w:rsidRPr="00987104">
        <w:rPr>
          <w:rFonts w:ascii="Times New Roman" w:eastAsia="Times New Roman" w:hAnsi="Times New Roman" w:cs="Times New Roman"/>
          <w:color w:val="222222"/>
          <w:sz w:val="27"/>
          <w:szCs w:val="27"/>
          <w:lang w:eastAsia="ru-RU"/>
        </w:rPr>
        <w:t xml:space="preserve"> и в сочетании в другими НПВП [65, 78].</w:t>
      </w:r>
    </w:p>
    <w:p w14:paraId="4052395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2D6D9DB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Результаты систематического обзора показывают, что парацетамол** не обеспечивает клинически значимого эффекта в краткосрочной перспективе, а долгосрочный эффект этого препарата при лечении боли в позвоночнике остается неизвестным. Более того, было обнаружено, что более высокий риск отклонения от нормы результатов функциональных тестов печени выявлен у пациентов, принимающих парацетамол**, хотя клинические последствия этого неясны </w:t>
      </w:r>
      <w:r w:rsidRPr="00987104">
        <w:rPr>
          <w:rFonts w:ascii="Times New Roman" w:eastAsia="Times New Roman" w:hAnsi="Times New Roman" w:cs="Times New Roman"/>
          <w:color w:val="222222"/>
          <w:sz w:val="27"/>
          <w:szCs w:val="27"/>
          <w:lang w:eastAsia="ru-RU"/>
        </w:rPr>
        <w:t>[65, 78].</w:t>
      </w:r>
      <w:r w:rsidRPr="00987104">
        <w:rPr>
          <w:rFonts w:ascii="Times New Roman" w:eastAsia="Times New Roman" w:hAnsi="Times New Roman" w:cs="Times New Roman"/>
          <w:i/>
          <w:iCs/>
          <w:color w:val="333333"/>
          <w:sz w:val="27"/>
          <w:szCs w:val="27"/>
          <w:lang w:eastAsia="ru-RU"/>
        </w:rPr>
        <w:t> Сообщалось, что парацетамол**, не эффективен у пациентов с хронической болью в пояснице </w:t>
      </w:r>
      <w:r w:rsidRPr="00987104">
        <w:rPr>
          <w:rFonts w:ascii="Times New Roman" w:eastAsia="Times New Roman" w:hAnsi="Times New Roman" w:cs="Times New Roman"/>
          <w:color w:val="222222"/>
          <w:sz w:val="27"/>
          <w:szCs w:val="27"/>
          <w:lang w:eastAsia="ru-RU"/>
        </w:rPr>
        <w:t>[74, 76, 78].</w:t>
      </w:r>
    </w:p>
    <w:p w14:paraId="61490FCF" w14:textId="77777777" w:rsidR="00987104" w:rsidRPr="00987104" w:rsidRDefault="00987104" w:rsidP="00987104">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миорелаксантов центрального действия (</w:t>
      </w:r>
      <w:proofErr w:type="gramStart"/>
      <w:r w:rsidRPr="00987104">
        <w:rPr>
          <w:rFonts w:ascii="Times New Roman" w:eastAsia="Times New Roman" w:hAnsi="Times New Roman" w:cs="Times New Roman"/>
          <w:color w:val="222222"/>
          <w:sz w:val="27"/>
          <w:szCs w:val="27"/>
          <w:lang w:eastAsia="ru-RU"/>
        </w:rPr>
        <w:t>толперизона  (</w:t>
      </w:r>
      <w:proofErr w:type="gramEnd"/>
      <w:r w:rsidRPr="00987104">
        <w:rPr>
          <w:rFonts w:ascii="Times New Roman" w:eastAsia="Times New Roman" w:hAnsi="Times New Roman" w:cs="Times New Roman"/>
          <w:color w:val="222222"/>
          <w:sz w:val="27"/>
          <w:szCs w:val="27"/>
          <w:lang w:eastAsia="ru-RU"/>
        </w:rPr>
        <w:t>у взрослых) АТХ код: M03BX04, тизанидина**; АТХ код: M03BX02) у пациентов с хронической неспецифической БС в комбинации с НПВП [80].</w:t>
      </w:r>
    </w:p>
    <w:p w14:paraId="4AF0623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02F4FF6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В клинических исследованиях эти препараты показывают хорошую эффективность, но, побочные реакции и лекарственные взаимодействия могут ограничивать их применение [79], снижая приверженность к лекарственной терапии [76, 77, 80].</w:t>
      </w:r>
    </w:p>
    <w:p w14:paraId="0BF5B11D" w14:textId="77777777" w:rsidR="00987104" w:rsidRPr="00987104" w:rsidRDefault="00987104" w:rsidP="00987104">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опиоидов (</w:t>
      </w:r>
      <w:proofErr w:type="spellStart"/>
      <w:r w:rsidRPr="00987104">
        <w:rPr>
          <w:rFonts w:ascii="Times New Roman" w:eastAsia="Times New Roman" w:hAnsi="Times New Roman" w:cs="Times New Roman"/>
          <w:color w:val="222222"/>
          <w:sz w:val="27"/>
          <w:szCs w:val="27"/>
          <w:lang w:eastAsia="ru-RU"/>
        </w:rPr>
        <w:t>трамадол</w:t>
      </w:r>
      <w:proofErr w:type="spellEnd"/>
      <w:r w:rsidRPr="00987104">
        <w:rPr>
          <w:rFonts w:ascii="Times New Roman" w:eastAsia="Times New Roman" w:hAnsi="Times New Roman" w:cs="Times New Roman"/>
          <w:color w:val="222222"/>
          <w:sz w:val="27"/>
          <w:szCs w:val="27"/>
          <w:lang w:eastAsia="ru-RU"/>
        </w:rPr>
        <w:t xml:space="preserve"> АТХ N02AX02 (с 14 лет)**, </w:t>
      </w:r>
      <w:proofErr w:type="spellStart"/>
      <w:r w:rsidRPr="00987104">
        <w:rPr>
          <w:rFonts w:ascii="Times New Roman" w:eastAsia="Times New Roman" w:hAnsi="Times New Roman" w:cs="Times New Roman"/>
          <w:color w:val="222222"/>
          <w:sz w:val="27"/>
          <w:szCs w:val="27"/>
          <w:lang w:eastAsia="ru-RU"/>
        </w:rPr>
        <w:t>кодеин+ибупрофен</w:t>
      </w:r>
      <w:proofErr w:type="spellEnd"/>
      <w:r w:rsidRPr="00987104">
        <w:rPr>
          <w:rFonts w:ascii="Times New Roman" w:eastAsia="Times New Roman" w:hAnsi="Times New Roman" w:cs="Times New Roman"/>
          <w:color w:val="222222"/>
          <w:sz w:val="27"/>
          <w:szCs w:val="27"/>
          <w:lang w:eastAsia="ru-RU"/>
        </w:rPr>
        <w:t xml:space="preserve"> АТХ N02AA59 (с 12 лет), кодеин +парацетамол АТХ N02AA59 (с 12 лет), морфин АТХ N02АА01 (с 3 лет)**, </w:t>
      </w:r>
      <w:proofErr w:type="spellStart"/>
      <w:r w:rsidRPr="00987104">
        <w:rPr>
          <w:rFonts w:ascii="Times New Roman" w:eastAsia="Times New Roman" w:hAnsi="Times New Roman" w:cs="Times New Roman"/>
          <w:color w:val="222222"/>
          <w:sz w:val="27"/>
          <w:szCs w:val="27"/>
          <w:lang w:eastAsia="ru-RU"/>
        </w:rPr>
        <w:t>налоксон+оксикодон</w:t>
      </w:r>
      <w:proofErr w:type="spellEnd"/>
      <w:r w:rsidRPr="00987104">
        <w:rPr>
          <w:rFonts w:ascii="Times New Roman" w:eastAsia="Times New Roman" w:hAnsi="Times New Roman" w:cs="Times New Roman"/>
          <w:color w:val="222222"/>
          <w:sz w:val="27"/>
          <w:szCs w:val="27"/>
          <w:lang w:eastAsia="ru-RU"/>
        </w:rPr>
        <w:t xml:space="preserve"> ATX N02AA55 (с 18 лет); при недостаточной эффективности НПВП в сочетании с другими группами препаратов у пациентов с хронической неспецифической БС [81].</w:t>
      </w:r>
    </w:p>
    <w:p w14:paraId="6B98519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4D7F1D8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У</w:t>
      </w:r>
      <w:proofErr w:type="gramEnd"/>
      <w:r w:rsidRPr="00987104">
        <w:rPr>
          <w:rFonts w:ascii="Times New Roman" w:eastAsia="Times New Roman" w:hAnsi="Times New Roman" w:cs="Times New Roman"/>
          <w:i/>
          <w:iCs/>
          <w:color w:val="333333"/>
          <w:sz w:val="27"/>
          <w:szCs w:val="27"/>
          <w:lang w:eastAsia="ru-RU"/>
        </w:rPr>
        <w:t xml:space="preserve"> пациентов со слабой и умеренно выраженной болью пероральное назначение опиоидов II ступени (например, </w:t>
      </w:r>
      <w:proofErr w:type="spellStart"/>
      <w:r w:rsidRPr="00987104">
        <w:rPr>
          <w:rFonts w:ascii="Times New Roman" w:eastAsia="Times New Roman" w:hAnsi="Times New Roman" w:cs="Times New Roman"/>
          <w:i/>
          <w:iCs/>
          <w:color w:val="333333"/>
          <w:sz w:val="27"/>
          <w:szCs w:val="27"/>
          <w:lang w:eastAsia="ru-RU"/>
        </w:rPr>
        <w:t>трамадола</w:t>
      </w:r>
      <w:proofErr w:type="spellEnd"/>
      <w:r w:rsidRPr="00987104">
        <w:rPr>
          <w:rFonts w:ascii="Times New Roman" w:eastAsia="Times New Roman" w:hAnsi="Times New Roman" w:cs="Times New Roman"/>
          <w:i/>
          <w:iCs/>
          <w:color w:val="333333"/>
          <w:sz w:val="27"/>
          <w:szCs w:val="27"/>
          <w:lang w:eastAsia="ru-RU"/>
        </w:rPr>
        <w:t xml:space="preserve">**, кодеина), может обеспечить эффективное обезболивание без неблагоприятных побочных эффектов. Лишь в качестве альтернативы и отсутствия эффективности лечения в длительный промежуток времени тяжело больным пациентам </w:t>
      </w:r>
      <w:r w:rsidRPr="00987104">
        <w:rPr>
          <w:rFonts w:ascii="Times New Roman" w:eastAsia="Times New Roman" w:hAnsi="Times New Roman" w:cs="Times New Roman"/>
          <w:i/>
          <w:iCs/>
          <w:color w:val="333333"/>
          <w:sz w:val="27"/>
          <w:szCs w:val="27"/>
          <w:lang w:eastAsia="ru-RU"/>
        </w:rPr>
        <w:lastRenderedPageBreak/>
        <w:t xml:space="preserve">целесообразно назначить опиоиды III ступени (например, морфин, </w:t>
      </w:r>
      <w:proofErr w:type="spellStart"/>
      <w:r w:rsidRPr="00987104">
        <w:rPr>
          <w:rFonts w:ascii="Times New Roman" w:eastAsia="Times New Roman" w:hAnsi="Times New Roman" w:cs="Times New Roman"/>
          <w:i/>
          <w:iCs/>
          <w:color w:val="333333"/>
          <w:sz w:val="27"/>
          <w:szCs w:val="27"/>
          <w:lang w:eastAsia="ru-RU"/>
        </w:rPr>
        <w:t>оксикодона</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[81, 82]. </w:t>
      </w:r>
      <w:r w:rsidRPr="00987104">
        <w:rPr>
          <w:rFonts w:ascii="Times New Roman" w:eastAsia="Times New Roman" w:hAnsi="Times New Roman" w:cs="Times New Roman"/>
          <w:i/>
          <w:iCs/>
          <w:color w:val="333333"/>
          <w:sz w:val="27"/>
          <w:szCs w:val="27"/>
          <w:lang w:eastAsia="ru-RU"/>
        </w:rPr>
        <w:t>Опиоиды не следует рассматривать как терапию первой линии при подострой или хронической боли. Ожидаемые преимущества терапии должны быть сопоставлены с рисками до начала терапии.</w:t>
      </w:r>
    </w:p>
    <w:p w14:paraId="209DD07E" w14:textId="77777777" w:rsidR="00987104" w:rsidRPr="00987104" w:rsidRDefault="00987104" w:rsidP="00987104">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w:t>
      </w:r>
      <w:r w:rsidRPr="00987104">
        <w:rPr>
          <w:rFonts w:ascii="Times New Roman" w:eastAsia="Times New Roman" w:hAnsi="Times New Roman" w:cs="Times New Roman"/>
          <w:b/>
          <w:bCs/>
          <w:color w:val="222222"/>
          <w:sz w:val="27"/>
          <w:szCs w:val="27"/>
          <w:lang w:eastAsia="ru-RU"/>
        </w:rPr>
        <w:t>екомендовано</w:t>
      </w:r>
      <w:r w:rsidRPr="00987104">
        <w:rPr>
          <w:rFonts w:ascii="Times New Roman" w:eastAsia="Times New Roman" w:hAnsi="Times New Roman" w:cs="Times New Roman"/>
          <w:color w:val="222222"/>
          <w:sz w:val="27"/>
          <w:szCs w:val="27"/>
          <w:lang w:eastAsia="ru-RU"/>
        </w:rPr>
        <w:t> применение селективных ингибиторов обратного захвата серотонина и норадреналина (</w:t>
      </w:r>
      <w:proofErr w:type="spellStart"/>
      <w:r w:rsidRPr="00987104">
        <w:rPr>
          <w:rFonts w:ascii="Times New Roman" w:eastAsia="Times New Roman" w:hAnsi="Times New Roman" w:cs="Times New Roman"/>
          <w:color w:val="222222"/>
          <w:sz w:val="27"/>
          <w:szCs w:val="27"/>
          <w:lang w:eastAsia="ru-RU"/>
        </w:rPr>
        <w:t>дулоксетин</w:t>
      </w:r>
      <w:proofErr w:type="spellEnd"/>
      <w:r w:rsidRPr="00987104">
        <w:rPr>
          <w:rFonts w:ascii="Times New Roman" w:eastAsia="Times New Roman" w:hAnsi="Times New Roman" w:cs="Times New Roman"/>
          <w:color w:val="222222"/>
          <w:sz w:val="27"/>
          <w:szCs w:val="27"/>
          <w:lang w:eastAsia="ru-RU"/>
        </w:rPr>
        <w:t>, АТХ код N06AX21 (у взрослых, в дозе 30-60 мг в сутки) Другие антидепрессанты) у пациентов с хронической неспецифической БС [313].</w:t>
      </w:r>
    </w:p>
    <w:p w14:paraId="6154279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14:paraId="747EF5E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соответствии c результатами системного обзора с метаанализом, имеются данные в отношении эффективности </w:t>
      </w:r>
      <w:proofErr w:type="spellStart"/>
      <w:r w:rsidRPr="00987104">
        <w:rPr>
          <w:rFonts w:ascii="Times New Roman" w:eastAsia="Times New Roman" w:hAnsi="Times New Roman" w:cs="Times New Roman"/>
          <w:i/>
          <w:iCs/>
          <w:color w:val="333333"/>
          <w:sz w:val="27"/>
          <w:szCs w:val="27"/>
          <w:lang w:eastAsia="ru-RU"/>
        </w:rPr>
        <w:t>дулоксетина</w:t>
      </w:r>
      <w:proofErr w:type="spellEnd"/>
      <w:r w:rsidRPr="00987104">
        <w:rPr>
          <w:rFonts w:ascii="Times New Roman" w:eastAsia="Times New Roman" w:hAnsi="Times New Roman" w:cs="Times New Roman"/>
          <w:i/>
          <w:iCs/>
          <w:color w:val="333333"/>
          <w:sz w:val="27"/>
          <w:szCs w:val="27"/>
          <w:lang w:eastAsia="ru-RU"/>
        </w:rPr>
        <w:t xml:space="preserve"> при лечении хронической неспецифической боли в нижней части спины [313].</w:t>
      </w:r>
    </w:p>
    <w:p w14:paraId="45ACDEBC" w14:textId="77777777" w:rsidR="00987104" w:rsidRPr="00987104" w:rsidRDefault="00987104" w:rsidP="00987104">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назначение трициклических антидепрессантов - неселективных ингибиторов обратного захвата моноаминов (амитриптилин**; АТХ код: N06AA09 в дозе 25-50 мг в сутки) пациентам с хронической неспецифической БС [314].</w:t>
      </w:r>
    </w:p>
    <w:p w14:paraId="13E9AC2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14:paraId="067D8C6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По данным исследования амитриптилина** у пациентов с хронической неспецифической БС было выявлено, что эффективность в отношении снижения боли минимальна, но наблюдается улучшения функционального состояния пациентов </w:t>
      </w:r>
      <w:r w:rsidRPr="00987104">
        <w:rPr>
          <w:rFonts w:ascii="Times New Roman" w:eastAsia="Times New Roman" w:hAnsi="Times New Roman" w:cs="Times New Roman"/>
          <w:color w:val="222222"/>
          <w:sz w:val="27"/>
          <w:szCs w:val="27"/>
          <w:lang w:eastAsia="ru-RU"/>
        </w:rPr>
        <w:t>[87].</w:t>
      </w:r>
    </w:p>
    <w:p w14:paraId="197F8B5B"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3.1.3 Лекарственная терапия острой корешковой (</w:t>
      </w:r>
      <w:proofErr w:type="spellStart"/>
      <w:r w:rsidRPr="00987104">
        <w:rPr>
          <w:rFonts w:ascii="Times New Roman" w:eastAsia="Times New Roman" w:hAnsi="Times New Roman" w:cs="Times New Roman"/>
          <w:b/>
          <w:bCs/>
          <w:color w:val="222222"/>
          <w:sz w:val="27"/>
          <w:szCs w:val="27"/>
          <w:u w:val="single"/>
          <w:lang w:eastAsia="ru-RU"/>
        </w:rPr>
        <w:t>радикулярной</w:t>
      </w:r>
      <w:proofErr w:type="spellEnd"/>
      <w:r w:rsidRPr="00987104">
        <w:rPr>
          <w:rFonts w:ascii="Times New Roman" w:eastAsia="Times New Roman" w:hAnsi="Times New Roman" w:cs="Times New Roman"/>
          <w:b/>
          <w:bCs/>
          <w:color w:val="222222"/>
          <w:sz w:val="27"/>
          <w:szCs w:val="27"/>
          <w:u w:val="single"/>
          <w:lang w:eastAsia="ru-RU"/>
        </w:rPr>
        <w:t>) боли</w:t>
      </w:r>
    </w:p>
    <w:p w14:paraId="4D11F049" w14:textId="77777777" w:rsidR="00987104" w:rsidRPr="00987104" w:rsidRDefault="00987104" w:rsidP="00987104">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НПВП (АТХ код: М01А) при острой корешковой БНЧС, связанной с диско-</w:t>
      </w:r>
      <w:proofErr w:type="spellStart"/>
      <w:r w:rsidRPr="00987104">
        <w:rPr>
          <w:rFonts w:ascii="Times New Roman" w:eastAsia="Times New Roman" w:hAnsi="Times New Roman" w:cs="Times New Roman"/>
          <w:color w:val="222222"/>
          <w:sz w:val="27"/>
          <w:szCs w:val="27"/>
          <w:lang w:eastAsia="ru-RU"/>
        </w:rPr>
        <w:t>радикулярным</w:t>
      </w:r>
      <w:proofErr w:type="spellEnd"/>
      <w:r w:rsidRPr="00987104">
        <w:rPr>
          <w:rFonts w:ascii="Times New Roman" w:eastAsia="Times New Roman" w:hAnsi="Times New Roman" w:cs="Times New Roman"/>
          <w:color w:val="222222"/>
          <w:sz w:val="27"/>
          <w:szCs w:val="27"/>
          <w:lang w:eastAsia="ru-RU"/>
        </w:rPr>
        <w:t xml:space="preserve"> конфликтом [88-90]. </w:t>
      </w:r>
    </w:p>
    <w:p w14:paraId="443BEC4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1).</w:t>
      </w:r>
    </w:p>
    <w:p w14:paraId="49E4056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Рекомендация основана на данных 2 системных обзоров с метаанализом и 1 рандомизированного контролируемого исследования, в которых получены доказательства низкой и умеренной степени о превосходстве НПВП по сравнению с плацебо в улучшении функционального исхода и уменьшении интенсивности боли пациентов с болью в нижней части спины и корешковой боли в ноге </w:t>
      </w:r>
      <w:r w:rsidRPr="00987104">
        <w:rPr>
          <w:rFonts w:ascii="Times New Roman" w:eastAsia="Times New Roman" w:hAnsi="Times New Roman" w:cs="Times New Roman"/>
          <w:color w:val="222222"/>
          <w:sz w:val="27"/>
          <w:szCs w:val="27"/>
          <w:lang w:eastAsia="ru-RU"/>
        </w:rPr>
        <w:t>[88-90].</w:t>
      </w:r>
      <w:r w:rsidRPr="00987104">
        <w:rPr>
          <w:rFonts w:ascii="Times New Roman" w:eastAsia="Times New Roman" w:hAnsi="Times New Roman" w:cs="Times New Roman"/>
          <w:i/>
          <w:iCs/>
          <w:color w:val="333333"/>
          <w:sz w:val="27"/>
          <w:szCs w:val="27"/>
          <w:lang w:eastAsia="ru-RU"/>
        </w:rPr>
        <w:t>           </w:t>
      </w:r>
    </w:p>
    <w:p w14:paraId="4BB047AA" w14:textId="77777777" w:rsidR="00987104" w:rsidRPr="00987104" w:rsidRDefault="00987104" w:rsidP="00987104">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применение глюкокортикоидов (#преднизолон** </w:t>
      </w:r>
      <w:proofErr w:type="spellStart"/>
      <w:r w:rsidRPr="00987104">
        <w:rPr>
          <w:rFonts w:ascii="Times New Roman" w:eastAsia="Times New Roman" w:hAnsi="Times New Roman" w:cs="Times New Roman"/>
          <w:color w:val="222222"/>
          <w:sz w:val="27"/>
          <w:szCs w:val="27"/>
          <w:lang w:eastAsia="ru-RU"/>
        </w:rPr>
        <w:t>per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os</w:t>
      </w:r>
      <w:proofErr w:type="spellEnd"/>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дозировке 60 мг 3 дня с последующим снижением дозы на 20 мг каждые 3 дня</w:t>
      </w:r>
      <w:r w:rsidRPr="00987104">
        <w:rPr>
          <w:rFonts w:ascii="Times New Roman" w:eastAsia="Times New Roman" w:hAnsi="Times New Roman" w:cs="Times New Roman"/>
          <w:color w:val="222222"/>
          <w:sz w:val="27"/>
          <w:szCs w:val="27"/>
          <w:lang w:eastAsia="ru-RU"/>
        </w:rPr>
        <w:t xml:space="preserve">, </w:t>
      </w:r>
      <w:r w:rsidRPr="00987104">
        <w:rPr>
          <w:rFonts w:ascii="Times New Roman" w:eastAsia="Times New Roman" w:hAnsi="Times New Roman" w:cs="Times New Roman"/>
          <w:color w:val="222222"/>
          <w:sz w:val="27"/>
          <w:szCs w:val="27"/>
          <w:lang w:eastAsia="ru-RU"/>
        </w:rPr>
        <w:lastRenderedPageBreak/>
        <w:t>#метилпреднизолон** </w:t>
      </w:r>
      <w:r w:rsidRPr="00987104">
        <w:rPr>
          <w:rFonts w:ascii="Times New Roman" w:eastAsia="Times New Roman" w:hAnsi="Times New Roman" w:cs="Times New Roman"/>
          <w:i/>
          <w:iCs/>
          <w:color w:val="333333"/>
          <w:sz w:val="27"/>
          <w:szCs w:val="27"/>
          <w:lang w:eastAsia="ru-RU"/>
        </w:rPr>
        <w:t xml:space="preserve">в дозе 500 мг в/в однократно </w:t>
      </w:r>
      <w:proofErr w:type="spellStart"/>
      <w:r w:rsidRPr="00987104">
        <w:rPr>
          <w:rFonts w:ascii="Times New Roman" w:eastAsia="Times New Roman" w:hAnsi="Times New Roman" w:cs="Times New Roman"/>
          <w:i/>
          <w:iCs/>
          <w:color w:val="333333"/>
          <w:sz w:val="27"/>
          <w:szCs w:val="27"/>
          <w:lang w:eastAsia="ru-RU"/>
        </w:rPr>
        <w:t>болюсно</w:t>
      </w:r>
      <w:proofErr w:type="spellEnd"/>
      <w:r w:rsidRPr="00987104">
        <w:rPr>
          <w:rFonts w:ascii="Times New Roman" w:eastAsia="Times New Roman" w:hAnsi="Times New Roman" w:cs="Times New Roman"/>
          <w:i/>
          <w:iCs/>
          <w:color w:val="333333"/>
          <w:sz w:val="27"/>
          <w:szCs w:val="27"/>
          <w:lang w:eastAsia="ru-RU"/>
        </w:rPr>
        <w:t xml:space="preserve"> или 160 мг в/м однократно</w:t>
      </w:r>
      <w:r w:rsidRPr="00987104">
        <w:rPr>
          <w:rFonts w:ascii="Times New Roman" w:eastAsia="Times New Roman" w:hAnsi="Times New Roman" w:cs="Times New Roman"/>
          <w:color w:val="222222"/>
          <w:sz w:val="27"/>
          <w:szCs w:val="27"/>
          <w:lang w:eastAsia="ru-RU"/>
        </w:rPr>
        <w:t>; АТХ код H02AB) при острой корешковой БНЧС [91-93]. </w:t>
      </w:r>
    </w:p>
    <w:p w14:paraId="44BA194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14:paraId="32688E7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Рекомендация основана на данных 3 РКИ </w:t>
      </w:r>
      <w:r w:rsidRPr="00987104">
        <w:rPr>
          <w:rFonts w:ascii="Times New Roman" w:eastAsia="Times New Roman" w:hAnsi="Times New Roman" w:cs="Times New Roman"/>
          <w:color w:val="222222"/>
          <w:sz w:val="27"/>
          <w:szCs w:val="27"/>
          <w:lang w:eastAsia="ru-RU"/>
        </w:rPr>
        <w:t>[91-93], </w:t>
      </w:r>
      <w:r w:rsidRPr="00987104">
        <w:rPr>
          <w:rFonts w:ascii="Times New Roman" w:eastAsia="Times New Roman" w:hAnsi="Times New Roman" w:cs="Times New Roman"/>
          <w:i/>
          <w:iCs/>
          <w:color w:val="333333"/>
          <w:sz w:val="27"/>
          <w:szCs w:val="27"/>
          <w:lang w:eastAsia="ru-RU"/>
        </w:rPr>
        <w:t xml:space="preserve">в которых было показано, что пероральное или парентеральное применение ГКС (преднизолон** в дозировке 60 мг 3 дня с последующим снижением дозы на 20 мг каждые 3 дня либо </w:t>
      </w:r>
      <w:proofErr w:type="spellStart"/>
      <w:r w:rsidRPr="00987104">
        <w:rPr>
          <w:rFonts w:ascii="Times New Roman" w:eastAsia="Times New Roman" w:hAnsi="Times New Roman" w:cs="Times New Roman"/>
          <w:i/>
          <w:iCs/>
          <w:color w:val="333333"/>
          <w:sz w:val="27"/>
          <w:szCs w:val="27"/>
          <w:lang w:eastAsia="ru-RU"/>
        </w:rPr>
        <w:t>метилпреднизолон</w:t>
      </w:r>
      <w:proofErr w:type="spellEnd"/>
      <w:r w:rsidRPr="00987104">
        <w:rPr>
          <w:rFonts w:ascii="Times New Roman" w:eastAsia="Times New Roman" w:hAnsi="Times New Roman" w:cs="Times New Roman"/>
          <w:i/>
          <w:iCs/>
          <w:color w:val="333333"/>
          <w:sz w:val="27"/>
          <w:szCs w:val="27"/>
          <w:lang w:eastAsia="ru-RU"/>
        </w:rPr>
        <w:t xml:space="preserve">** в дозе 500 мг в/в однократно </w:t>
      </w:r>
      <w:proofErr w:type="spellStart"/>
      <w:r w:rsidRPr="00987104">
        <w:rPr>
          <w:rFonts w:ascii="Times New Roman" w:eastAsia="Times New Roman" w:hAnsi="Times New Roman" w:cs="Times New Roman"/>
          <w:i/>
          <w:iCs/>
          <w:color w:val="333333"/>
          <w:sz w:val="27"/>
          <w:szCs w:val="27"/>
          <w:lang w:eastAsia="ru-RU"/>
        </w:rPr>
        <w:t>болюсно</w:t>
      </w:r>
      <w:proofErr w:type="spellEnd"/>
      <w:r w:rsidRPr="00987104">
        <w:rPr>
          <w:rFonts w:ascii="Times New Roman" w:eastAsia="Times New Roman" w:hAnsi="Times New Roman" w:cs="Times New Roman"/>
          <w:i/>
          <w:iCs/>
          <w:color w:val="333333"/>
          <w:sz w:val="27"/>
          <w:szCs w:val="27"/>
          <w:lang w:eastAsia="ru-RU"/>
        </w:rPr>
        <w:t xml:space="preserve"> или 160 мг в/м однократно) позволило на короткий промежуток времени уменьшить интенсивность боли в ноге. Рекомендация также основана на данных системного обзора с метаанализом, в ходе которого было установлено, что применение ГКС способствовало снижению интенсивности боли в среднем на 12-29 баллов по 100-балльной шкале, в сравнении с плацебо (3,4 балла), (</w:t>
      </w:r>
      <w:proofErr w:type="gramStart"/>
      <w:r w:rsidRPr="00987104">
        <w:rPr>
          <w:rFonts w:ascii="Times New Roman" w:eastAsia="Times New Roman" w:hAnsi="Times New Roman" w:cs="Times New Roman"/>
          <w:i/>
          <w:iCs/>
          <w:color w:val="333333"/>
          <w:sz w:val="27"/>
          <w:szCs w:val="27"/>
          <w:lang w:eastAsia="ru-RU"/>
        </w:rPr>
        <w:t>p&lt;</w:t>
      </w:r>
      <w:proofErr w:type="gramEnd"/>
      <w:r w:rsidRPr="00987104">
        <w:rPr>
          <w:rFonts w:ascii="Times New Roman" w:eastAsia="Times New Roman" w:hAnsi="Times New Roman" w:cs="Times New Roman"/>
          <w:i/>
          <w:iCs/>
          <w:color w:val="333333"/>
          <w:sz w:val="27"/>
          <w:szCs w:val="27"/>
          <w:lang w:eastAsia="ru-RU"/>
        </w:rPr>
        <w:t>0,01).</w:t>
      </w:r>
    </w:p>
    <w:p w14:paraId="702D29C3" w14:textId="77777777" w:rsidR="00987104" w:rsidRPr="00987104" w:rsidRDefault="00987104" w:rsidP="00987104">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Не рекомендовано</w:t>
      </w:r>
      <w:r w:rsidRPr="00987104">
        <w:rPr>
          <w:rFonts w:ascii="Times New Roman" w:eastAsia="Times New Roman" w:hAnsi="Times New Roman" w:cs="Times New Roman"/>
          <w:color w:val="222222"/>
          <w:sz w:val="27"/>
          <w:szCs w:val="27"/>
          <w:lang w:eastAsia="ru-RU"/>
        </w:rPr>
        <w:t xml:space="preserve"> назначение </w:t>
      </w:r>
      <w:proofErr w:type="spellStart"/>
      <w:r w:rsidRPr="00987104">
        <w:rPr>
          <w:rFonts w:ascii="Times New Roman" w:eastAsia="Times New Roman" w:hAnsi="Times New Roman" w:cs="Times New Roman"/>
          <w:color w:val="222222"/>
          <w:sz w:val="27"/>
          <w:szCs w:val="27"/>
          <w:lang w:eastAsia="ru-RU"/>
        </w:rPr>
        <w:t>габапентиноидов</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габапентин</w:t>
      </w:r>
      <w:proofErr w:type="spellEnd"/>
      <w:r w:rsidRPr="00987104">
        <w:rPr>
          <w:rFonts w:ascii="Times New Roman" w:eastAsia="Times New Roman" w:hAnsi="Times New Roman" w:cs="Times New Roman"/>
          <w:color w:val="222222"/>
          <w:sz w:val="27"/>
          <w:szCs w:val="27"/>
          <w:lang w:eastAsia="ru-RU"/>
        </w:rPr>
        <w:t xml:space="preserve"> и </w:t>
      </w:r>
      <w:proofErr w:type="spellStart"/>
      <w:r w:rsidRPr="00987104">
        <w:rPr>
          <w:rFonts w:ascii="Times New Roman" w:eastAsia="Times New Roman" w:hAnsi="Times New Roman" w:cs="Times New Roman"/>
          <w:color w:val="222222"/>
          <w:sz w:val="27"/>
          <w:szCs w:val="27"/>
          <w:lang w:eastAsia="ru-RU"/>
        </w:rPr>
        <w:t>прегабалин</w:t>
      </w:r>
      <w:proofErr w:type="spellEnd"/>
      <w:r w:rsidRPr="00987104">
        <w:rPr>
          <w:rFonts w:ascii="Times New Roman" w:eastAsia="Times New Roman" w:hAnsi="Times New Roman" w:cs="Times New Roman"/>
          <w:color w:val="222222"/>
          <w:sz w:val="27"/>
          <w:szCs w:val="27"/>
          <w:lang w:eastAsia="ru-RU"/>
        </w:rPr>
        <w:t>**, АТХ-N03AX другие противоэпилептические препараты).  при острой корешковой БНЧС, связанной с диско-</w:t>
      </w:r>
      <w:proofErr w:type="spellStart"/>
      <w:r w:rsidRPr="00987104">
        <w:rPr>
          <w:rFonts w:ascii="Times New Roman" w:eastAsia="Times New Roman" w:hAnsi="Times New Roman" w:cs="Times New Roman"/>
          <w:color w:val="222222"/>
          <w:sz w:val="27"/>
          <w:szCs w:val="27"/>
          <w:lang w:eastAsia="ru-RU"/>
        </w:rPr>
        <w:t>радикулярным</w:t>
      </w:r>
      <w:proofErr w:type="spellEnd"/>
      <w:r w:rsidRPr="00987104">
        <w:rPr>
          <w:rFonts w:ascii="Times New Roman" w:eastAsia="Times New Roman" w:hAnsi="Times New Roman" w:cs="Times New Roman"/>
          <w:color w:val="222222"/>
          <w:sz w:val="27"/>
          <w:szCs w:val="27"/>
          <w:lang w:eastAsia="ru-RU"/>
        </w:rPr>
        <w:t xml:space="preserve"> конфликтом [95, 96].</w:t>
      </w:r>
    </w:p>
    <w:p w14:paraId="0FA81E3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14:paraId="3F9B1D7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Рекомендация основана на данных 1 рандомизированного клинического исследования </w:t>
      </w:r>
      <w:r w:rsidRPr="00987104">
        <w:rPr>
          <w:rFonts w:ascii="Times New Roman" w:eastAsia="Times New Roman" w:hAnsi="Times New Roman" w:cs="Times New Roman"/>
          <w:color w:val="222222"/>
          <w:sz w:val="27"/>
          <w:szCs w:val="27"/>
          <w:lang w:eastAsia="ru-RU"/>
        </w:rPr>
        <w:t>[94],</w:t>
      </w:r>
      <w:r w:rsidRPr="00987104">
        <w:rPr>
          <w:rFonts w:ascii="Times New Roman" w:eastAsia="Times New Roman" w:hAnsi="Times New Roman" w:cs="Times New Roman"/>
          <w:i/>
          <w:iCs/>
          <w:color w:val="333333"/>
          <w:sz w:val="27"/>
          <w:szCs w:val="27"/>
          <w:lang w:eastAsia="ru-RU"/>
        </w:rPr>
        <w:t> а также, данных 2 системных обзоров с мета-анализом </w:t>
      </w:r>
      <w:r w:rsidRPr="00987104">
        <w:rPr>
          <w:rFonts w:ascii="Times New Roman" w:eastAsia="Times New Roman" w:hAnsi="Times New Roman" w:cs="Times New Roman"/>
          <w:color w:val="222222"/>
          <w:sz w:val="27"/>
          <w:szCs w:val="27"/>
          <w:lang w:eastAsia="ru-RU"/>
        </w:rPr>
        <w:t>[95, 96].</w:t>
      </w:r>
      <w:r w:rsidRPr="00987104">
        <w:rPr>
          <w:rFonts w:ascii="Times New Roman" w:eastAsia="Times New Roman" w:hAnsi="Times New Roman" w:cs="Times New Roman"/>
          <w:i/>
          <w:iCs/>
          <w:color w:val="333333"/>
          <w:sz w:val="27"/>
          <w:szCs w:val="27"/>
          <w:lang w:eastAsia="ru-RU"/>
        </w:rPr>
        <w:t xml:space="preserve"> В ходе исследований не было продемонстрировано значимого преимущества препаратов по сравнению с плацебо в отношении снижения интенсивности боли и улучшения функционального исхода у пациентов с острой </w:t>
      </w:r>
      <w:proofErr w:type="spellStart"/>
      <w:r w:rsidRPr="00987104">
        <w:rPr>
          <w:rFonts w:ascii="Times New Roman" w:eastAsia="Times New Roman" w:hAnsi="Times New Roman" w:cs="Times New Roman"/>
          <w:i/>
          <w:iCs/>
          <w:color w:val="333333"/>
          <w:sz w:val="27"/>
          <w:szCs w:val="27"/>
          <w:lang w:eastAsia="ru-RU"/>
        </w:rPr>
        <w:t>радикулярной</w:t>
      </w:r>
      <w:proofErr w:type="spellEnd"/>
      <w:r w:rsidRPr="00987104">
        <w:rPr>
          <w:rFonts w:ascii="Times New Roman" w:eastAsia="Times New Roman" w:hAnsi="Times New Roman" w:cs="Times New Roman"/>
          <w:i/>
          <w:iCs/>
          <w:color w:val="333333"/>
          <w:sz w:val="27"/>
          <w:szCs w:val="27"/>
          <w:lang w:eastAsia="ru-RU"/>
        </w:rPr>
        <w:t xml:space="preserve"> болью.</w:t>
      </w:r>
    </w:p>
    <w:p w14:paraId="3CC6F62A"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3.1.4 Лекарственная терапия хронической корешковой (</w:t>
      </w:r>
      <w:proofErr w:type="spellStart"/>
      <w:r w:rsidRPr="00987104">
        <w:rPr>
          <w:rFonts w:ascii="Times New Roman" w:eastAsia="Times New Roman" w:hAnsi="Times New Roman" w:cs="Times New Roman"/>
          <w:b/>
          <w:bCs/>
          <w:color w:val="222222"/>
          <w:sz w:val="27"/>
          <w:szCs w:val="27"/>
          <w:u w:val="single"/>
          <w:lang w:eastAsia="ru-RU"/>
        </w:rPr>
        <w:t>радикулярной</w:t>
      </w:r>
      <w:proofErr w:type="spellEnd"/>
      <w:r w:rsidRPr="00987104">
        <w:rPr>
          <w:rFonts w:ascii="Times New Roman" w:eastAsia="Times New Roman" w:hAnsi="Times New Roman" w:cs="Times New Roman"/>
          <w:b/>
          <w:bCs/>
          <w:color w:val="222222"/>
          <w:sz w:val="27"/>
          <w:szCs w:val="27"/>
          <w:u w:val="single"/>
          <w:lang w:eastAsia="ru-RU"/>
        </w:rPr>
        <w:t>) боли</w:t>
      </w:r>
    </w:p>
    <w:p w14:paraId="37DE741D" w14:textId="77777777" w:rsidR="00987104" w:rsidRPr="00987104" w:rsidRDefault="00987104" w:rsidP="00987104">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селективных ингибиторов обратного захвата серотонина и норадреналина (</w:t>
      </w:r>
      <w:proofErr w:type="spellStart"/>
      <w:r w:rsidRPr="00987104">
        <w:rPr>
          <w:rFonts w:ascii="Times New Roman" w:eastAsia="Times New Roman" w:hAnsi="Times New Roman" w:cs="Times New Roman"/>
          <w:color w:val="222222"/>
          <w:sz w:val="27"/>
          <w:szCs w:val="27"/>
          <w:lang w:eastAsia="ru-RU"/>
        </w:rPr>
        <w:t>дулоксетин</w:t>
      </w:r>
      <w:proofErr w:type="spellEnd"/>
      <w:r w:rsidRPr="00987104">
        <w:rPr>
          <w:rFonts w:ascii="Times New Roman" w:eastAsia="Times New Roman" w:hAnsi="Times New Roman" w:cs="Times New Roman"/>
          <w:color w:val="222222"/>
          <w:sz w:val="27"/>
          <w:szCs w:val="27"/>
          <w:lang w:eastAsia="ru-RU"/>
        </w:rPr>
        <w:t>, АТХ код N06AX21) у пациентов с хронической корешковой болью в дозе 60-120 мг в сутки [97].</w:t>
      </w:r>
    </w:p>
    <w:p w14:paraId="6C19419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14:paraId="1FF7365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Рекомендация основана на </w:t>
      </w:r>
      <w:proofErr w:type="spellStart"/>
      <w:r w:rsidRPr="00987104">
        <w:rPr>
          <w:rFonts w:ascii="Times New Roman" w:eastAsia="Times New Roman" w:hAnsi="Times New Roman" w:cs="Times New Roman"/>
          <w:i/>
          <w:iCs/>
          <w:color w:val="333333"/>
          <w:sz w:val="27"/>
          <w:szCs w:val="27"/>
          <w:lang w:eastAsia="ru-RU"/>
        </w:rPr>
        <w:t>проспективном</w:t>
      </w:r>
      <w:proofErr w:type="spellEnd"/>
      <w:r w:rsidRPr="00987104">
        <w:rPr>
          <w:rFonts w:ascii="Times New Roman" w:eastAsia="Times New Roman" w:hAnsi="Times New Roman" w:cs="Times New Roman"/>
          <w:i/>
          <w:iCs/>
          <w:color w:val="333333"/>
          <w:sz w:val="27"/>
          <w:szCs w:val="27"/>
          <w:lang w:eastAsia="ru-RU"/>
        </w:rPr>
        <w:t xml:space="preserve"> двойном слепом рандомизированном контролируемом исследовании </w:t>
      </w:r>
      <w:r w:rsidRPr="00987104">
        <w:rPr>
          <w:rFonts w:ascii="Times New Roman" w:eastAsia="Times New Roman" w:hAnsi="Times New Roman" w:cs="Times New Roman"/>
          <w:color w:val="222222"/>
          <w:sz w:val="27"/>
          <w:szCs w:val="27"/>
          <w:lang w:eastAsia="ru-RU"/>
        </w:rPr>
        <w:t>[97],</w:t>
      </w:r>
      <w:r w:rsidRPr="00987104">
        <w:rPr>
          <w:rFonts w:ascii="Times New Roman" w:eastAsia="Times New Roman" w:hAnsi="Times New Roman" w:cs="Times New Roman"/>
          <w:i/>
          <w:iCs/>
          <w:color w:val="333333"/>
          <w:sz w:val="27"/>
          <w:szCs w:val="27"/>
          <w:lang w:eastAsia="ru-RU"/>
        </w:rPr>
        <w:t xml:space="preserve"> в котором удалось установить эффективность </w:t>
      </w:r>
      <w:proofErr w:type="spellStart"/>
      <w:r w:rsidRPr="00987104">
        <w:rPr>
          <w:rFonts w:ascii="Times New Roman" w:eastAsia="Times New Roman" w:hAnsi="Times New Roman" w:cs="Times New Roman"/>
          <w:i/>
          <w:iCs/>
          <w:color w:val="333333"/>
          <w:sz w:val="27"/>
          <w:szCs w:val="27"/>
          <w:lang w:eastAsia="ru-RU"/>
        </w:rPr>
        <w:t>дулоксетина</w:t>
      </w:r>
      <w:proofErr w:type="spellEnd"/>
      <w:r w:rsidRPr="00987104">
        <w:rPr>
          <w:rFonts w:ascii="Times New Roman" w:eastAsia="Times New Roman" w:hAnsi="Times New Roman" w:cs="Times New Roman"/>
          <w:i/>
          <w:iCs/>
          <w:color w:val="333333"/>
          <w:sz w:val="27"/>
          <w:szCs w:val="27"/>
          <w:lang w:eastAsia="ru-RU"/>
        </w:rPr>
        <w:t xml:space="preserve"> у пациентов с хронической </w:t>
      </w:r>
      <w:proofErr w:type="spellStart"/>
      <w:r w:rsidRPr="00987104">
        <w:rPr>
          <w:rFonts w:ascii="Times New Roman" w:eastAsia="Times New Roman" w:hAnsi="Times New Roman" w:cs="Times New Roman"/>
          <w:i/>
          <w:iCs/>
          <w:color w:val="333333"/>
          <w:sz w:val="27"/>
          <w:szCs w:val="27"/>
          <w:lang w:eastAsia="ru-RU"/>
        </w:rPr>
        <w:t>радикулярной</w:t>
      </w:r>
      <w:proofErr w:type="spellEnd"/>
      <w:r w:rsidRPr="00987104">
        <w:rPr>
          <w:rFonts w:ascii="Times New Roman" w:eastAsia="Times New Roman" w:hAnsi="Times New Roman" w:cs="Times New Roman"/>
          <w:i/>
          <w:iCs/>
          <w:color w:val="333333"/>
          <w:sz w:val="27"/>
          <w:szCs w:val="27"/>
          <w:lang w:eastAsia="ru-RU"/>
        </w:rPr>
        <w:t xml:space="preserve"> болью.</w:t>
      </w:r>
    </w:p>
    <w:p w14:paraId="69EDAA9C" w14:textId="77777777" w:rsidR="00987104" w:rsidRPr="00987104" w:rsidRDefault="00987104" w:rsidP="00987104">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Не рекомендовано</w:t>
      </w:r>
      <w:r w:rsidRPr="00987104">
        <w:rPr>
          <w:rFonts w:ascii="Times New Roman" w:eastAsia="Times New Roman" w:hAnsi="Times New Roman" w:cs="Times New Roman"/>
          <w:color w:val="222222"/>
          <w:sz w:val="27"/>
          <w:szCs w:val="27"/>
          <w:lang w:eastAsia="ru-RU"/>
        </w:rPr>
        <w:t xml:space="preserve"> назначение </w:t>
      </w:r>
      <w:proofErr w:type="spellStart"/>
      <w:r w:rsidRPr="00987104">
        <w:rPr>
          <w:rFonts w:ascii="Times New Roman" w:eastAsia="Times New Roman" w:hAnsi="Times New Roman" w:cs="Times New Roman"/>
          <w:color w:val="222222"/>
          <w:sz w:val="27"/>
          <w:szCs w:val="27"/>
          <w:lang w:eastAsia="ru-RU"/>
        </w:rPr>
        <w:t>габапентиноидов</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прегабалин</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габапентин</w:t>
      </w:r>
      <w:proofErr w:type="spellEnd"/>
      <w:r w:rsidRPr="00987104">
        <w:rPr>
          <w:rFonts w:ascii="Times New Roman" w:eastAsia="Times New Roman" w:hAnsi="Times New Roman" w:cs="Times New Roman"/>
          <w:color w:val="222222"/>
          <w:sz w:val="27"/>
          <w:szCs w:val="27"/>
          <w:lang w:eastAsia="ru-RU"/>
        </w:rPr>
        <w:t>, АТХ-N03AX другие противоэпилептические препараты) пациентам с хронической корешковой болью [95].</w:t>
      </w:r>
    </w:p>
    <w:p w14:paraId="5DB7032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14:paraId="5101D3C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По данным метаанализа было установлено, что </w:t>
      </w:r>
      <w:proofErr w:type="spellStart"/>
      <w:r w:rsidRPr="00987104">
        <w:rPr>
          <w:rFonts w:ascii="Times New Roman" w:eastAsia="Times New Roman" w:hAnsi="Times New Roman" w:cs="Times New Roman"/>
          <w:i/>
          <w:iCs/>
          <w:color w:val="333333"/>
          <w:sz w:val="27"/>
          <w:szCs w:val="27"/>
          <w:lang w:eastAsia="ru-RU"/>
        </w:rPr>
        <w:t>габапентиноиды</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габапентин</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прегабалин</w:t>
      </w:r>
      <w:proofErr w:type="spellEnd"/>
      <w:r w:rsidRPr="00987104">
        <w:rPr>
          <w:rFonts w:ascii="Times New Roman" w:eastAsia="Times New Roman" w:hAnsi="Times New Roman" w:cs="Times New Roman"/>
          <w:i/>
          <w:iCs/>
          <w:color w:val="333333"/>
          <w:sz w:val="27"/>
          <w:szCs w:val="27"/>
          <w:lang w:eastAsia="ru-RU"/>
        </w:rPr>
        <w:t xml:space="preserve">) не уменьшают боль и не улучшают функциональный статус у пациентов с хронической </w:t>
      </w:r>
      <w:proofErr w:type="spellStart"/>
      <w:r w:rsidRPr="00987104">
        <w:rPr>
          <w:rFonts w:ascii="Times New Roman" w:eastAsia="Times New Roman" w:hAnsi="Times New Roman" w:cs="Times New Roman"/>
          <w:i/>
          <w:iCs/>
          <w:color w:val="333333"/>
          <w:sz w:val="27"/>
          <w:szCs w:val="27"/>
          <w:lang w:eastAsia="ru-RU"/>
        </w:rPr>
        <w:t>радикулярной</w:t>
      </w:r>
      <w:proofErr w:type="spellEnd"/>
      <w:r w:rsidRPr="00987104">
        <w:rPr>
          <w:rFonts w:ascii="Times New Roman" w:eastAsia="Times New Roman" w:hAnsi="Times New Roman" w:cs="Times New Roman"/>
          <w:i/>
          <w:iCs/>
          <w:color w:val="333333"/>
          <w:sz w:val="27"/>
          <w:szCs w:val="27"/>
          <w:lang w:eastAsia="ru-RU"/>
        </w:rPr>
        <w:t xml:space="preserve"> болью. Более того, было установлено, что назначение их сопровождается достоверно большим количеством побочных эффектов </w:t>
      </w:r>
      <w:r w:rsidRPr="00987104">
        <w:rPr>
          <w:rFonts w:ascii="Times New Roman" w:eastAsia="Times New Roman" w:hAnsi="Times New Roman" w:cs="Times New Roman"/>
          <w:color w:val="222222"/>
          <w:sz w:val="27"/>
          <w:szCs w:val="27"/>
          <w:lang w:eastAsia="ru-RU"/>
        </w:rPr>
        <w:t>[95].</w:t>
      </w:r>
      <w:r w:rsidRPr="00987104">
        <w:rPr>
          <w:rFonts w:ascii="Times New Roman" w:eastAsia="Times New Roman" w:hAnsi="Times New Roman" w:cs="Times New Roman"/>
          <w:i/>
          <w:iCs/>
          <w:color w:val="333333"/>
          <w:sz w:val="27"/>
          <w:szCs w:val="27"/>
          <w:lang w:eastAsia="ru-RU"/>
        </w:rPr>
        <w:t xml:space="preserve"> По данным двойного слепого рандомизированного плацебо-контролируемого исследования удалось установить, что </w:t>
      </w:r>
      <w:proofErr w:type="spellStart"/>
      <w:r w:rsidRPr="00987104">
        <w:rPr>
          <w:rFonts w:ascii="Times New Roman" w:eastAsia="Times New Roman" w:hAnsi="Times New Roman" w:cs="Times New Roman"/>
          <w:i/>
          <w:iCs/>
          <w:color w:val="333333"/>
          <w:sz w:val="27"/>
          <w:szCs w:val="27"/>
          <w:lang w:eastAsia="ru-RU"/>
        </w:rPr>
        <w:t>прегабалин</w:t>
      </w:r>
      <w:proofErr w:type="spellEnd"/>
      <w:r w:rsidRPr="00987104">
        <w:rPr>
          <w:rFonts w:ascii="Times New Roman" w:eastAsia="Times New Roman" w:hAnsi="Times New Roman" w:cs="Times New Roman"/>
          <w:i/>
          <w:iCs/>
          <w:color w:val="333333"/>
          <w:sz w:val="27"/>
          <w:szCs w:val="27"/>
          <w:lang w:eastAsia="ru-RU"/>
        </w:rPr>
        <w:t xml:space="preserve"> не эффективен в лечении хронической </w:t>
      </w:r>
      <w:proofErr w:type="spellStart"/>
      <w:r w:rsidRPr="00987104">
        <w:rPr>
          <w:rFonts w:ascii="Times New Roman" w:eastAsia="Times New Roman" w:hAnsi="Times New Roman" w:cs="Times New Roman"/>
          <w:i/>
          <w:iCs/>
          <w:color w:val="333333"/>
          <w:sz w:val="27"/>
          <w:szCs w:val="27"/>
          <w:lang w:eastAsia="ru-RU"/>
        </w:rPr>
        <w:t>радикулярной</w:t>
      </w:r>
      <w:proofErr w:type="spellEnd"/>
      <w:r w:rsidRPr="00987104">
        <w:rPr>
          <w:rFonts w:ascii="Times New Roman" w:eastAsia="Times New Roman" w:hAnsi="Times New Roman" w:cs="Times New Roman"/>
          <w:i/>
          <w:iCs/>
          <w:color w:val="333333"/>
          <w:sz w:val="27"/>
          <w:szCs w:val="27"/>
          <w:lang w:eastAsia="ru-RU"/>
        </w:rPr>
        <w:t xml:space="preserve"> боли, а назначение его сопровождалось большей частотой головокружения </w:t>
      </w:r>
      <w:r w:rsidRPr="00987104">
        <w:rPr>
          <w:rFonts w:ascii="Times New Roman" w:eastAsia="Times New Roman" w:hAnsi="Times New Roman" w:cs="Times New Roman"/>
          <w:color w:val="222222"/>
          <w:sz w:val="27"/>
          <w:szCs w:val="27"/>
          <w:lang w:eastAsia="ru-RU"/>
        </w:rPr>
        <w:t>[94].</w:t>
      </w:r>
    </w:p>
    <w:p w14:paraId="4E2556FF"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3.2. Пункционные вмешательства</w:t>
      </w:r>
    </w:p>
    <w:p w14:paraId="0987643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Промежуточными методами лечения остеохондроза позвоночника являются пункционные вмешательства. В соответствии с зоной воздействия их можно разделить на вмешательства в области:</w:t>
      </w:r>
    </w:p>
    <w:p w14:paraId="2A1C0A7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шейного отдела позвоночника</w:t>
      </w:r>
    </w:p>
    <w:p w14:paraId="10CB30F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грудного отдела позвоночника</w:t>
      </w:r>
    </w:p>
    <w:p w14:paraId="5E21EEC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поясничного отдела позвоночника</w:t>
      </w:r>
    </w:p>
    <w:p w14:paraId="56D26F4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крестцово-подвздошного сустава</w:t>
      </w:r>
    </w:p>
    <w:p w14:paraId="6204FED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эпидурального пространства и спинномозговых нервов в шейном отделе позвоночника</w:t>
      </w:r>
    </w:p>
    <w:p w14:paraId="74B07EF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эпидурального пространства и спинномозговых нервов в грудном отделе позвоночника</w:t>
      </w:r>
    </w:p>
    <w:p w14:paraId="3203271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эпидурального пространства и спинномозговых нервов в поясничном и крестцовом отделе позвоночника</w:t>
      </w:r>
    </w:p>
    <w:p w14:paraId="3E0060A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на межпозвонковом диске</w:t>
      </w:r>
    </w:p>
    <w:p w14:paraId="2F8977DC"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3.2.1. Пункционные интервенционные процедуры в области </w:t>
      </w:r>
      <w:proofErr w:type="spellStart"/>
      <w:r w:rsidRPr="00987104">
        <w:rPr>
          <w:rFonts w:ascii="Times New Roman" w:eastAsia="Times New Roman" w:hAnsi="Times New Roman" w:cs="Times New Roman"/>
          <w:b/>
          <w:bCs/>
          <w:color w:val="222222"/>
          <w:sz w:val="27"/>
          <w:szCs w:val="27"/>
          <w:u w:val="single"/>
          <w:lang w:eastAsia="ru-RU"/>
        </w:rPr>
        <w:t>дугоотростчатых</w:t>
      </w:r>
      <w:proofErr w:type="spellEnd"/>
      <w:r w:rsidRPr="00987104">
        <w:rPr>
          <w:rFonts w:ascii="Times New Roman" w:eastAsia="Times New Roman" w:hAnsi="Times New Roman" w:cs="Times New Roman"/>
          <w:b/>
          <w:bCs/>
          <w:color w:val="222222"/>
          <w:sz w:val="27"/>
          <w:szCs w:val="27"/>
          <w:u w:val="single"/>
          <w:lang w:eastAsia="ru-RU"/>
        </w:rPr>
        <w:t xml:space="preserve"> (фасеточных) суставов шейного отдела позвоночника</w:t>
      </w:r>
    </w:p>
    <w:p w14:paraId="47C7F070" w14:textId="77777777" w:rsidR="00987104" w:rsidRPr="00987104" w:rsidRDefault="00987104" w:rsidP="00987104">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Рекомендовано</w:t>
      </w:r>
      <w:r w:rsidRPr="00987104">
        <w:rPr>
          <w:rFonts w:ascii="Times New Roman" w:eastAsia="Times New Roman" w:hAnsi="Times New Roman" w:cs="Times New Roman"/>
          <w:color w:val="222222"/>
          <w:sz w:val="27"/>
          <w:szCs w:val="27"/>
          <w:lang w:eastAsia="ru-RU"/>
        </w:rPr>
        <w:t xml:space="preserve"> периодически выполнять </w:t>
      </w:r>
      <w:proofErr w:type="spellStart"/>
      <w:r w:rsidRPr="00987104">
        <w:rPr>
          <w:rFonts w:ascii="Times New Roman" w:eastAsia="Times New Roman" w:hAnsi="Times New Roman" w:cs="Times New Roman"/>
          <w:color w:val="222222"/>
          <w:sz w:val="27"/>
          <w:szCs w:val="27"/>
          <w:lang w:eastAsia="ru-RU"/>
        </w:rPr>
        <w:t>периартикулярные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инфильтрации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медиальных ветвей спинномозговых нервов шейного отдела позвоночника с использованием рентгенографии шейного отдела позвоночника и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xml:space="preserve"> ATХ: V08AB02) для облегчения боли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и неэффективности различных методов неинвазивного лечения [98, 99].</w:t>
      </w:r>
    </w:p>
    <w:p w14:paraId="5C5FD76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63D72E4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Результаты одного рандомизированного и одного </w:t>
      </w:r>
      <w:proofErr w:type="spellStart"/>
      <w:r w:rsidRPr="00987104">
        <w:rPr>
          <w:rFonts w:ascii="Times New Roman" w:eastAsia="Times New Roman" w:hAnsi="Times New Roman" w:cs="Times New Roman"/>
          <w:i/>
          <w:iCs/>
          <w:color w:val="333333"/>
          <w:sz w:val="27"/>
          <w:szCs w:val="27"/>
          <w:lang w:eastAsia="ru-RU"/>
        </w:rPr>
        <w:t>проспективного</w:t>
      </w:r>
      <w:proofErr w:type="spellEnd"/>
      <w:r w:rsidRPr="00987104">
        <w:rPr>
          <w:rFonts w:ascii="Times New Roman" w:eastAsia="Times New Roman" w:hAnsi="Times New Roman" w:cs="Times New Roman"/>
          <w:i/>
          <w:iCs/>
          <w:color w:val="333333"/>
          <w:sz w:val="27"/>
          <w:szCs w:val="27"/>
          <w:lang w:eastAsia="ru-RU"/>
        </w:rPr>
        <w:t xml:space="preserve"> обсервационного исследования указывают на эффективность периодической блокады медиальных ветвей спинномозговых нервов шейного отдела позвоночника для облегчения боли из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Такая эффективность сохранялась на период исследования (2 года) с необходимостью выполнять блокады в среднем 3 раза в год и длительностью эффекта после однократной манипуляции продолжительностью 17-19 недель. При этом не получено данных о дополнительном эффекте </w:t>
      </w:r>
      <w:proofErr w:type="spellStart"/>
      <w:r w:rsidRPr="00987104">
        <w:rPr>
          <w:rFonts w:ascii="Times New Roman" w:eastAsia="Times New Roman" w:hAnsi="Times New Roman" w:cs="Times New Roman"/>
          <w:i/>
          <w:iCs/>
          <w:color w:val="333333"/>
          <w:sz w:val="27"/>
          <w:szCs w:val="27"/>
          <w:lang w:eastAsia="ru-RU"/>
        </w:rPr>
        <w:t>глюкокортикостероида</w:t>
      </w:r>
      <w:proofErr w:type="spellEnd"/>
      <w:r w:rsidRPr="00987104">
        <w:rPr>
          <w:rFonts w:ascii="Times New Roman" w:eastAsia="Times New Roman" w:hAnsi="Times New Roman" w:cs="Times New Roman"/>
          <w:i/>
          <w:iCs/>
          <w:color w:val="333333"/>
          <w:sz w:val="27"/>
          <w:szCs w:val="27"/>
          <w:lang w:eastAsia="ru-RU"/>
        </w:rPr>
        <w:t xml:space="preserve"> в качестве адъюванта к местному анестетику (лидокаин** 1% 0,5-2 мл (в данной дозировке нет ограничений по возрасту) или </w:t>
      </w:r>
      <w:proofErr w:type="spellStart"/>
      <w:r w:rsidRPr="00987104">
        <w:rPr>
          <w:rFonts w:ascii="Times New Roman" w:eastAsia="Times New Roman" w:hAnsi="Times New Roman" w:cs="Times New Roman"/>
          <w:i/>
          <w:iCs/>
          <w:color w:val="333333"/>
          <w:sz w:val="27"/>
          <w:szCs w:val="27"/>
          <w:lang w:eastAsia="ru-RU"/>
        </w:rPr>
        <w:t>бупивакаин</w:t>
      </w:r>
      <w:proofErr w:type="spellEnd"/>
      <w:r w:rsidRPr="00987104">
        <w:rPr>
          <w:rFonts w:ascii="Times New Roman" w:eastAsia="Times New Roman" w:hAnsi="Times New Roman" w:cs="Times New Roman"/>
          <w:i/>
          <w:iCs/>
          <w:color w:val="333333"/>
          <w:sz w:val="27"/>
          <w:szCs w:val="27"/>
          <w:lang w:eastAsia="ru-RU"/>
        </w:rPr>
        <w:t>** 0,5% 0,5-2 мл (у взрослых и детей от 12 лет) </w:t>
      </w:r>
      <w:r w:rsidRPr="00987104">
        <w:rPr>
          <w:rFonts w:ascii="Times New Roman" w:eastAsia="Times New Roman" w:hAnsi="Times New Roman" w:cs="Times New Roman"/>
          <w:color w:val="222222"/>
          <w:sz w:val="27"/>
          <w:szCs w:val="27"/>
          <w:lang w:eastAsia="ru-RU"/>
        </w:rPr>
        <w:t>[98, 99].</w:t>
      </w:r>
    </w:p>
    <w:p w14:paraId="511866C3" w14:textId="77777777" w:rsidR="00987104" w:rsidRPr="00987104" w:rsidRDefault="00987104" w:rsidP="00987104">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периодически выполнять ультразвук-контролируемые </w:t>
      </w:r>
      <w:proofErr w:type="spellStart"/>
      <w:r w:rsidRPr="00987104">
        <w:rPr>
          <w:rFonts w:ascii="Times New Roman" w:eastAsia="Times New Roman" w:hAnsi="Times New Roman" w:cs="Times New Roman"/>
          <w:color w:val="222222"/>
          <w:sz w:val="27"/>
          <w:szCs w:val="27"/>
          <w:lang w:eastAsia="ru-RU"/>
        </w:rPr>
        <w:t>периартикулярные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инфильтрации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медиальных ветвей спинномозговых нервов шейного отдела позвоночника и третьего затылочного нерва для облегчения боли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и неэффективности различных методов неинвазивного лечения при ограниченной доступности или противопоказаниях к применению рентген-контроля [100-106].</w:t>
      </w:r>
    </w:p>
    <w:p w14:paraId="302B2D6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- 4).</w:t>
      </w:r>
    </w:p>
    <w:p w14:paraId="037A2EE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Исследования показали сравнимую точность установки иглы для блокады при применении ультразвуковой навигации и меньшее (по сравнению с </w:t>
      </w:r>
      <w:r w:rsidRPr="00987104">
        <w:rPr>
          <w:rFonts w:ascii="Times New Roman" w:eastAsia="Times New Roman" w:hAnsi="Times New Roman" w:cs="Times New Roman"/>
          <w:i/>
          <w:iCs/>
          <w:color w:val="333333"/>
          <w:sz w:val="27"/>
          <w:szCs w:val="27"/>
          <w:lang w:eastAsia="ru-RU"/>
        </w:rPr>
        <w:lastRenderedPageBreak/>
        <w:t>рентген-навигацией) количество времени для проведения процедуры и/или проходов иглы требуемое для этого. При этом доступные РКИ изучали воздействие лишь на третий затылочный и медиальную ветвь С7 спинномозгового нерва и снижение интенсивности боли не было первичной точкой оценки ни в одном из них. Исходы по облегчению боли для отдаленных периодов (1, 3, 6 месяцев) были оценены лишь в одном ретроспективном исследовании. </w:t>
      </w:r>
      <w:r w:rsidRPr="00987104">
        <w:rPr>
          <w:rFonts w:ascii="Times New Roman" w:eastAsia="Times New Roman" w:hAnsi="Times New Roman" w:cs="Times New Roman"/>
          <w:color w:val="222222"/>
          <w:sz w:val="27"/>
          <w:szCs w:val="27"/>
          <w:lang w:eastAsia="ru-RU"/>
        </w:rPr>
        <w:t>[100-106].</w:t>
      </w:r>
    </w:p>
    <w:p w14:paraId="0165FCE8" w14:textId="77777777" w:rsidR="00987104" w:rsidRPr="00987104" w:rsidRDefault="00987104" w:rsidP="00987104">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рентген-контролируемую высокочастотную денервацию фасеточных суставов шейного отдела позвоночника при диагностированном на основании блокад местным анестетиком источнике боли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и неэффективности различных методов неинвазивного лечения [107-110].</w:t>
      </w:r>
    </w:p>
    <w:p w14:paraId="40A4117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713F037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поддержку данной рекомендации выполнено, как минимум, одно РКИ и 3 обсервационных исследования. Отбор пациентов для радиочастотной денервации осуществляли на основании снижения интенсивности боли в шее на 80-100% после двух-трех рентген-контролируемых сравнительных блокад с инфильтрацией раствором местного анестетика (лидокаин**</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АТХ: N01BB02)  1-2% 0,3-0,5 мл (в данной дозировке нет ограничений по возрасту) или </w:t>
      </w:r>
      <w:proofErr w:type="spellStart"/>
      <w:r w:rsidRPr="00987104">
        <w:rPr>
          <w:rFonts w:ascii="Times New Roman" w:eastAsia="Times New Roman" w:hAnsi="Times New Roman" w:cs="Times New Roman"/>
          <w:i/>
          <w:iCs/>
          <w:color w:val="333333"/>
          <w:sz w:val="27"/>
          <w:szCs w:val="27"/>
          <w:lang w:eastAsia="ru-RU"/>
        </w:rPr>
        <w:t>бупивакаин</w:t>
      </w:r>
      <w:proofErr w:type="spellEnd"/>
      <w:r w:rsidRPr="00987104">
        <w:rPr>
          <w:rFonts w:ascii="Times New Roman" w:eastAsia="Times New Roman" w:hAnsi="Times New Roman" w:cs="Times New Roman"/>
          <w:i/>
          <w:iCs/>
          <w:color w:val="333333"/>
          <w:sz w:val="27"/>
          <w:szCs w:val="27"/>
          <w:lang w:eastAsia="ru-RU"/>
        </w:rPr>
        <w:t>** (АТХ: N01BB01) 0,25-0,5% 0,3-0,5 мл (у взрослых и детей от 12 лет) и 0,9% натрия хлорида 0,3-0,5 мл) и длительности облегчения боли не менее длительности действия использованного местного анестетика и отсутствия облегчения боли при применении 0,9% натрия хлорида. Радиочастотная денервация приводила к снижению интенсивности боли на 58-76% в течение 9-12 месяцев. </w:t>
      </w:r>
      <w:r w:rsidRPr="00987104">
        <w:rPr>
          <w:rFonts w:ascii="Times New Roman" w:eastAsia="Times New Roman" w:hAnsi="Times New Roman" w:cs="Times New Roman"/>
          <w:color w:val="222222"/>
          <w:sz w:val="27"/>
          <w:szCs w:val="27"/>
          <w:lang w:eastAsia="ru-RU"/>
        </w:rPr>
        <w:t>[107-110].</w:t>
      </w:r>
    </w:p>
    <w:p w14:paraId="197577A7" w14:textId="77777777" w:rsidR="00987104" w:rsidRPr="00987104" w:rsidRDefault="00987104" w:rsidP="0098710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повторять высокочастотную денервацию фасеточных суставов шейного отдела позвоночника с использованием рентгенографии шейного отдела позвоночника частотой не более двух раз в год при эффективности предыдущей денервации, схожей клинической картине боли и неэффективности различных методов неинвазивного лечения [111].</w:t>
      </w:r>
    </w:p>
    <w:p w14:paraId="4A7BFFC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- 4).</w:t>
      </w:r>
    </w:p>
    <w:p w14:paraId="12108BC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Как</w:t>
      </w:r>
      <w:proofErr w:type="gramEnd"/>
      <w:r w:rsidRPr="00987104">
        <w:rPr>
          <w:rFonts w:ascii="Times New Roman" w:eastAsia="Times New Roman" w:hAnsi="Times New Roman" w:cs="Times New Roman"/>
          <w:i/>
          <w:iCs/>
          <w:color w:val="333333"/>
          <w:sz w:val="27"/>
          <w:szCs w:val="27"/>
          <w:lang w:eastAsia="ru-RU"/>
        </w:rPr>
        <w:t xml:space="preserve"> минимум, два ретроспективных исследования указывают на эффективность повторной РЧД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при условии успешности первой денервации и удовлетворенности пациента ее ходом и </w:t>
      </w:r>
      <w:r w:rsidRPr="00987104">
        <w:rPr>
          <w:rFonts w:ascii="Times New Roman" w:eastAsia="Times New Roman" w:hAnsi="Times New Roman" w:cs="Times New Roman"/>
          <w:i/>
          <w:iCs/>
          <w:color w:val="333333"/>
          <w:sz w:val="27"/>
          <w:szCs w:val="27"/>
          <w:lang w:eastAsia="ru-RU"/>
        </w:rPr>
        <w:lastRenderedPageBreak/>
        <w:t xml:space="preserve">результатом. Диагностические блокады перед повторными </w:t>
      </w:r>
      <w:proofErr w:type="spellStart"/>
      <w:r w:rsidRPr="00987104">
        <w:rPr>
          <w:rFonts w:ascii="Times New Roman" w:eastAsia="Times New Roman" w:hAnsi="Times New Roman" w:cs="Times New Roman"/>
          <w:i/>
          <w:iCs/>
          <w:color w:val="333333"/>
          <w:sz w:val="27"/>
          <w:szCs w:val="27"/>
          <w:lang w:eastAsia="ru-RU"/>
        </w:rPr>
        <w:t>денервациями</w:t>
      </w:r>
      <w:proofErr w:type="spellEnd"/>
      <w:r w:rsidRPr="00987104">
        <w:rPr>
          <w:rFonts w:ascii="Times New Roman" w:eastAsia="Times New Roman" w:hAnsi="Times New Roman" w:cs="Times New Roman"/>
          <w:i/>
          <w:iCs/>
          <w:color w:val="333333"/>
          <w:sz w:val="27"/>
          <w:szCs w:val="27"/>
          <w:lang w:eastAsia="ru-RU"/>
        </w:rPr>
        <w:t xml:space="preserve"> авторы не выполняли.</w:t>
      </w:r>
      <w:r w:rsidRPr="00987104">
        <w:rPr>
          <w:rFonts w:ascii="Times New Roman" w:eastAsia="Times New Roman" w:hAnsi="Times New Roman" w:cs="Times New Roman"/>
          <w:color w:val="222222"/>
          <w:sz w:val="27"/>
          <w:szCs w:val="27"/>
          <w:lang w:eastAsia="ru-RU"/>
        </w:rPr>
        <w:t> [111, 112].</w:t>
      </w:r>
    </w:p>
    <w:p w14:paraId="1FCE1467" w14:textId="77777777" w:rsidR="00987104" w:rsidRPr="00987104" w:rsidRDefault="00987104" w:rsidP="00987104">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Рекомендована инфильтрация </w:t>
      </w:r>
      <w:proofErr w:type="spellStart"/>
      <w:r w:rsidRPr="00987104">
        <w:rPr>
          <w:rFonts w:ascii="Times New Roman" w:eastAsia="Times New Roman" w:hAnsi="Times New Roman" w:cs="Times New Roman"/>
          <w:b/>
          <w:bCs/>
          <w:color w:val="222222"/>
          <w:sz w:val="27"/>
          <w:szCs w:val="27"/>
          <w:lang w:eastAsia="ru-RU"/>
        </w:rPr>
        <w:t>дугоотросчатых</w:t>
      </w:r>
      <w:proofErr w:type="spellEnd"/>
      <w:r w:rsidRPr="00987104">
        <w:rPr>
          <w:rFonts w:ascii="Times New Roman" w:eastAsia="Times New Roman" w:hAnsi="Times New Roman" w:cs="Times New Roman"/>
          <w:b/>
          <w:bCs/>
          <w:color w:val="222222"/>
          <w:sz w:val="27"/>
          <w:szCs w:val="27"/>
          <w:lang w:eastAsia="ru-RU"/>
        </w:rPr>
        <w:t xml:space="preserve"> (фасеточных суставов) шейного отдела позвоночника </w:t>
      </w:r>
      <w:r w:rsidRPr="00987104">
        <w:rPr>
          <w:rFonts w:ascii="Times New Roman" w:eastAsia="Times New Roman" w:hAnsi="Times New Roman" w:cs="Times New Roman"/>
          <w:color w:val="222222"/>
          <w:sz w:val="27"/>
          <w:szCs w:val="27"/>
          <w:lang w:eastAsia="ru-RU"/>
        </w:rPr>
        <w:t xml:space="preserve">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под контролем внутрисуставной контрастной рентгенографии межпозвонкового хряща при боли нетравматической этиологии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шейного отдела позвоночника и неэффективности различных методов неинвазивного лечения пациентам, не рассматриваемым в качестве кандидатов для радиочастотной денервации или в случаях ее недоступности [113-118].</w:t>
      </w:r>
    </w:p>
    <w:p w14:paraId="3FF16A1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- 4).</w:t>
      </w:r>
    </w:p>
    <w:p w14:paraId="2B80CB4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Существуют</w:t>
      </w:r>
      <w:proofErr w:type="gramEnd"/>
      <w:r w:rsidRPr="00987104">
        <w:rPr>
          <w:rFonts w:ascii="Times New Roman" w:eastAsia="Times New Roman" w:hAnsi="Times New Roman" w:cs="Times New Roman"/>
          <w:i/>
          <w:iCs/>
          <w:color w:val="333333"/>
          <w:sz w:val="27"/>
          <w:szCs w:val="27"/>
          <w:lang w:eastAsia="ru-RU"/>
        </w:rPr>
        <w:t xml:space="preserve"> немногочисленные противоречивые данные о средне- и долгосрочной эффективности </w:t>
      </w:r>
      <w:proofErr w:type="spellStart"/>
      <w:r w:rsidRPr="00987104">
        <w:rPr>
          <w:rFonts w:ascii="Times New Roman" w:eastAsia="Times New Roman" w:hAnsi="Times New Roman" w:cs="Times New Roman"/>
          <w:i/>
          <w:iCs/>
          <w:color w:val="333333"/>
          <w:sz w:val="27"/>
          <w:szCs w:val="27"/>
          <w:lang w:eastAsia="ru-RU"/>
        </w:rPr>
        <w:t>интраартикулярных</w:t>
      </w:r>
      <w:proofErr w:type="spellEnd"/>
      <w:r w:rsidRPr="00987104">
        <w:rPr>
          <w:rFonts w:ascii="Times New Roman" w:eastAsia="Times New Roman" w:hAnsi="Times New Roman" w:cs="Times New Roman"/>
          <w:i/>
          <w:iCs/>
          <w:color w:val="333333"/>
          <w:sz w:val="27"/>
          <w:szCs w:val="27"/>
          <w:lang w:eastAsia="ru-RU"/>
        </w:rPr>
        <w:t xml:space="preserve"> инъекций местного анестетика с/без </w:t>
      </w:r>
      <w:proofErr w:type="spellStart"/>
      <w:r w:rsidRPr="00987104">
        <w:rPr>
          <w:rFonts w:ascii="Times New Roman" w:eastAsia="Times New Roman" w:hAnsi="Times New Roman" w:cs="Times New Roman"/>
          <w:i/>
          <w:iCs/>
          <w:color w:val="333333"/>
          <w:sz w:val="27"/>
          <w:szCs w:val="27"/>
          <w:lang w:eastAsia="ru-RU"/>
        </w:rPr>
        <w:t>глюкокортикостероида</w:t>
      </w:r>
      <w:proofErr w:type="spellEnd"/>
      <w:r w:rsidRPr="00987104">
        <w:rPr>
          <w:rFonts w:ascii="Times New Roman" w:eastAsia="Times New Roman" w:hAnsi="Times New Roman" w:cs="Times New Roman"/>
          <w:i/>
          <w:iCs/>
          <w:color w:val="333333"/>
          <w:sz w:val="27"/>
          <w:szCs w:val="27"/>
          <w:lang w:eastAsia="ru-RU"/>
        </w:rPr>
        <w:t xml:space="preserve"> при боли из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травматической и нетравматической этиологии. В </w:t>
      </w:r>
      <w:proofErr w:type="spellStart"/>
      <w:r w:rsidRPr="00987104">
        <w:rPr>
          <w:rFonts w:ascii="Times New Roman" w:eastAsia="Times New Roman" w:hAnsi="Times New Roman" w:cs="Times New Roman"/>
          <w:i/>
          <w:iCs/>
          <w:color w:val="333333"/>
          <w:sz w:val="27"/>
          <w:szCs w:val="27"/>
          <w:lang w:eastAsia="ru-RU"/>
        </w:rPr>
        <w:t>проспективном</w:t>
      </w:r>
      <w:proofErr w:type="spellEnd"/>
      <w:r w:rsidRPr="00987104">
        <w:rPr>
          <w:rFonts w:ascii="Times New Roman" w:eastAsia="Times New Roman" w:hAnsi="Times New Roman" w:cs="Times New Roman"/>
          <w:i/>
          <w:iCs/>
          <w:color w:val="333333"/>
          <w:sz w:val="27"/>
          <w:szCs w:val="27"/>
          <w:lang w:eastAsia="ru-RU"/>
        </w:rPr>
        <w:t xml:space="preserve"> обсервационном исследовании было показано, что у 24 (54,5%) из 44 пациентов, принимавших опиоиды с диагностированной на основании сравнительных блокад нетравматической болью из фасеточных </w:t>
      </w:r>
      <w:proofErr w:type="spellStart"/>
      <w:r w:rsidRPr="00987104">
        <w:rPr>
          <w:rFonts w:ascii="Times New Roman" w:eastAsia="Times New Roman" w:hAnsi="Times New Roman" w:cs="Times New Roman"/>
          <w:i/>
          <w:iCs/>
          <w:color w:val="333333"/>
          <w:sz w:val="27"/>
          <w:szCs w:val="27"/>
          <w:lang w:eastAsia="ru-RU"/>
        </w:rPr>
        <w:t>суставовшейного</w:t>
      </w:r>
      <w:proofErr w:type="spellEnd"/>
      <w:r w:rsidRPr="00987104">
        <w:rPr>
          <w:rFonts w:ascii="Times New Roman" w:eastAsia="Times New Roman" w:hAnsi="Times New Roman" w:cs="Times New Roman"/>
          <w:i/>
          <w:iCs/>
          <w:color w:val="333333"/>
          <w:sz w:val="27"/>
          <w:szCs w:val="27"/>
          <w:lang w:eastAsia="ru-RU"/>
        </w:rPr>
        <w:t xml:space="preserve"> отдела позвоночника, было получено снижение боли не менее, чем на 2 балла по вербальной цифровой рейтинговой шкале или 50% от исходной через 1 год. Проводилось </w:t>
      </w:r>
      <w:proofErr w:type="spellStart"/>
      <w:r w:rsidRPr="00987104">
        <w:rPr>
          <w:rFonts w:ascii="Times New Roman" w:eastAsia="Times New Roman" w:hAnsi="Times New Roman" w:cs="Times New Roman"/>
          <w:i/>
          <w:iCs/>
          <w:color w:val="333333"/>
          <w:sz w:val="27"/>
          <w:szCs w:val="27"/>
          <w:lang w:eastAsia="ru-RU"/>
        </w:rPr>
        <w:t>интраартикулярное</w:t>
      </w:r>
      <w:proofErr w:type="spellEnd"/>
      <w:r w:rsidRPr="00987104">
        <w:rPr>
          <w:rFonts w:ascii="Times New Roman" w:eastAsia="Times New Roman" w:hAnsi="Times New Roman" w:cs="Times New Roman"/>
          <w:i/>
          <w:iCs/>
          <w:color w:val="333333"/>
          <w:sz w:val="27"/>
          <w:szCs w:val="27"/>
          <w:lang w:eastAsia="ru-RU"/>
        </w:rPr>
        <w:t xml:space="preserve"> введение лидокаина** (1% 0,5 мл, в данной дозировке нет ограничений по возрасту) c/без глюкокортикоида. При этом у 11 из 24 пациентов </w:t>
      </w:r>
      <w:proofErr w:type="spellStart"/>
      <w:r w:rsidRPr="00987104">
        <w:rPr>
          <w:rFonts w:ascii="Times New Roman" w:eastAsia="Times New Roman" w:hAnsi="Times New Roman" w:cs="Times New Roman"/>
          <w:i/>
          <w:iCs/>
          <w:color w:val="333333"/>
          <w:sz w:val="27"/>
          <w:szCs w:val="27"/>
          <w:lang w:eastAsia="ru-RU"/>
        </w:rPr>
        <w:t>интраартикулярные</w:t>
      </w:r>
      <w:proofErr w:type="spellEnd"/>
      <w:r w:rsidRPr="00987104">
        <w:rPr>
          <w:rFonts w:ascii="Times New Roman" w:eastAsia="Times New Roman" w:hAnsi="Times New Roman" w:cs="Times New Roman"/>
          <w:i/>
          <w:iCs/>
          <w:color w:val="333333"/>
          <w:sz w:val="27"/>
          <w:szCs w:val="27"/>
          <w:lang w:eastAsia="ru-RU"/>
        </w:rPr>
        <w:t xml:space="preserve"> инъекции пришлось повторить с медианой интервала между первой и второй инъекцией 6 (размах 2-52) недель </w:t>
      </w:r>
      <w:r w:rsidRPr="00987104">
        <w:rPr>
          <w:rFonts w:ascii="Times New Roman" w:eastAsia="Times New Roman" w:hAnsi="Times New Roman" w:cs="Times New Roman"/>
          <w:color w:val="222222"/>
          <w:sz w:val="27"/>
          <w:szCs w:val="27"/>
          <w:lang w:eastAsia="ru-RU"/>
        </w:rPr>
        <w:t>[115]. </w:t>
      </w:r>
      <w:r w:rsidRPr="00987104">
        <w:rPr>
          <w:rFonts w:ascii="Times New Roman" w:eastAsia="Times New Roman" w:hAnsi="Times New Roman" w:cs="Times New Roman"/>
          <w:i/>
          <w:iCs/>
          <w:color w:val="333333"/>
          <w:sz w:val="27"/>
          <w:szCs w:val="27"/>
          <w:lang w:eastAsia="ru-RU"/>
        </w:rPr>
        <w:t>Все пациенты с положительным эффектом указали на прекращение приема опиоидов.</w:t>
      </w:r>
    </w:p>
    <w:p w14:paraId="070430FA"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3.2.2 Пункционные интервенционные процедуры в области </w:t>
      </w:r>
      <w:proofErr w:type="spellStart"/>
      <w:r w:rsidRPr="00987104">
        <w:rPr>
          <w:rFonts w:ascii="Times New Roman" w:eastAsia="Times New Roman" w:hAnsi="Times New Roman" w:cs="Times New Roman"/>
          <w:b/>
          <w:bCs/>
          <w:color w:val="222222"/>
          <w:sz w:val="27"/>
          <w:szCs w:val="27"/>
          <w:u w:val="single"/>
          <w:lang w:eastAsia="ru-RU"/>
        </w:rPr>
        <w:t>дугоотростчатых</w:t>
      </w:r>
      <w:proofErr w:type="spellEnd"/>
      <w:r w:rsidRPr="00987104">
        <w:rPr>
          <w:rFonts w:ascii="Times New Roman" w:eastAsia="Times New Roman" w:hAnsi="Times New Roman" w:cs="Times New Roman"/>
          <w:b/>
          <w:bCs/>
          <w:color w:val="222222"/>
          <w:sz w:val="27"/>
          <w:szCs w:val="27"/>
          <w:u w:val="single"/>
          <w:lang w:eastAsia="ru-RU"/>
        </w:rPr>
        <w:t xml:space="preserve"> (фасеточных) суставов грудного отдела позвоночника</w:t>
      </w:r>
    </w:p>
    <w:p w14:paraId="46D79ECB" w14:textId="77777777" w:rsidR="00987104" w:rsidRPr="00987104" w:rsidRDefault="00987104" w:rsidP="00987104">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периодически выполнять </w:t>
      </w:r>
      <w:proofErr w:type="spellStart"/>
      <w:r w:rsidRPr="00987104">
        <w:rPr>
          <w:rFonts w:ascii="Times New Roman" w:eastAsia="Times New Roman" w:hAnsi="Times New Roman" w:cs="Times New Roman"/>
          <w:color w:val="222222"/>
          <w:sz w:val="27"/>
          <w:szCs w:val="27"/>
          <w:lang w:eastAsia="ru-RU"/>
        </w:rPr>
        <w:t>периартикулярные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инфильтрации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w:t>
      </w:r>
      <w:r w:rsidRPr="00987104">
        <w:rPr>
          <w:rFonts w:ascii="Times New Roman" w:eastAsia="Times New Roman" w:hAnsi="Times New Roman" w:cs="Times New Roman"/>
          <w:color w:val="222222"/>
          <w:sz w:val="27"/>
          <w:szCs w:val="27"/>
          <w:lang w:eastAsia="ru-RU"/>
        </w:rPr>
        <w:lastRenderedPageBreak/>
        <w:t xml:space="preserve">АТХ: H02AB01) медиальных ветвей спинномозговых нервов грудного отдела позвоночника под контролем рентгенографии грудного отдела  позвоночника и с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xml:space="preserve">** ATХ: V08AB02) для облегчения боли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и неэффективности различных методов неинвазивного лечения [119-121].</w:t>
      </w:r>
    </w:p>
    <w:p w14:paraId="58F39F8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153B9FF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Результаты двух рандомизированных и одного ретроспективного обсервационного исследования указывают на эффективность периодической блокады с/без </w:t>
      </w:r>
      <w:proofErr w:type="spellStart"/>
      <w:r w:rsidRPr="00987104">
        <w:rPr>
          <w:rFonts w:ascii="Times New Roman" w:eastAsia="Times New Roman" w:hAnsi="Times New Roman" w:cs="Times New Roman"/>
          <w:i/>
          <w:iCs/>
          <w:color w:val="333333"/>
          <w:sz w:val="27"/>
          <w:szCs w:val="27"/>
          <w:lang w:eastAsia="ru-RU"/>
        </w:rPr>
        <w:t>глюкокортикостероидов</w:t>
      </w:r>
      <w:proofErr w:type="spellEnd"/>
      <w:r w:rsidRPr="00987104">
        <w:rPr>
          <w:rFonts w:ascii="Times New Roman" w:eastAsia="Times New Roman" w:hAnsi="Times New Roman" w:cs="Times New Roman"/>
          <w:i/>
          <w:iCs/>
          <w:color w:val="333333"/>
          <w:sz w:val="27"/>
          <w:szCs w:val="27"/>
          <w:lang w:eastAsia="ru-RU"/>
        </w:rPr>
        <w:t xml:space="preserve"> медиальных ветвей спинномозговых нервов грудного отдела позвоночника для облегчения боли из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Такая эффективность сохранялась на период исследования (2 года) с необходимостью выполнять блокады в среднем от 1 до 5 раза в год у 80-84% пациентов. В другом рандомизированном исследовании сравнивали снижение интенсивность боли не менее, чем на 50% в группе блокады медиальных ветвей у 40% пациентов </w:t>
      </w:r>
      <w:r w:rsidRPr="00987104">
        <w:rPr>
          <w:rFonts w:ascii="Times New Roman" w:eastAsia="Times New Roman" w:hAnsi="Times New Roman" w:cs="Times New Roman"/>
          <w:color w:val="222222"/>
          <w:sz w:val="27"/>
          <w:szCs w:val="27"/>
          <w:lang w:eastAsia="ru-RU"/>
        </w:rPr>
        <w:t>[120, 121].</w:t>
      </w:r>
    </w:p>
    <w:p w14:paraId="2B756B41" w14:textId="77777777" w:rsidR="00987104" w:rsidRPr="00987104" w:rsidRDefault="00987104" w:rsidP="00987104">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Рекомендована </w:t>
      </w:r>
      <w:proofErr w:type="spellStart"/>
      <w:r w:rsidRPr="00987104">
        <w:rPr>
          <w:rFonts w:ascii="Times New Roman" w:eastAsia="Times New Roman" w:hAnsi="Times New Roman" w:cs="Times New Roman"/>
          <w:color w:val="222222"/>
          <w:sz w:val="27"/>
          <w:szCs w:val="27"/>
          <w:lang w:eastAsia="ru-RU"/>
        </w:rPr>
        <w:t>интраартикулярная</w:t>
      </w:r>
      <w:proofErr w:type="spellEnd"/>
      <w:r w:rsidRPr="00987104">
        <w:rPr>
          <w:rFonts w:ascii="Times New Roman" w:eastAsia="Times New Roman" w:hAnsi="Times New Roman" w:cs="Times New Roman"/>
          <w:color w:val="222222"/>
          <w:sz w:val="27"/>
          <w:szCs w:val="27"/>
          <w:lang w:eastAsia="ru-RU"/>
        </w:rPr>
        <w:t xml:space="preserve"> инфильтрация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под контролем внутрисуставной контрастной рентгенографии при боли из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грудного отдела позвоночника и неэффективности различных методов неинвазивного лечения [120].</w:t>
      </w:r>
    </w:p>
    <w:p w14:paraId="52A054E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6BE54BC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пользу данной рекомендации свидетельствую данные одного рандомизированного исследования (Lee D.G., 2018). Получены результаты о снижении интенсивности боли не менее, чем на 50%, в группе рентген-контролируемого с помощью контраста </w:t>
      </w:r>
      <w:proofErr w:type="spellStart"/>
      <w:r w:rsidRPr="00987104">
        <w:rPr>
          <w:rFonts w:ascii="Times New Roman" w:eastAsia="Times New Roman" w:hAnsi="Times New Roman" w:cs="Times New Roman"/>
          <w:i/>
          <w:iCs/>
          <w:color w:val="333333"/>
          <w:sz w:val="27"/>
          <w:szCs w:val="27"/>
          <w:lang w:eastAsia="ru-RU"/>
        </w:rPr>
        <w:t>интраартикулярного</w:t>
      </w:r>
      <w:proofErr w:type="spellEnd"/>
      <w:r w:rsidRPr="00987104">
        <w:rPr>
          <w:rFonts w:ascii="Times New Roman" w:eastAsia="Times New Roman" w:hAnsi="Times New Roman" w:cs="Times New Roman"/>
          <w:i/>
          <w:iCs/>
          <w:color w:val="333333"/>
          <w:sz w:val="27"/>
          <w:szCs w:val="27"/>
          <w:lang w:eastAsia="ru-RU"/>
        </w:rPr>
        <w:t xml:space="preserve"> введения местного анестетика (лидокаин** 2% 1 мл, в данной дозировке нет ограничений по возрасту) и глюкокортикоида у 65% пациентов.</w:t>
      </w:r>
    </w:p>
    <w:p w14:paraId="5697E2EF" w14:textId="77777777" w:rsidR="00987104" w:rsidRPr="00987104" w:rsidRDefault="00987104" w:rsidP="00987104">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высокочастотную денервацию фасеточных суставов грудного отдела позвоночника при диагностированном на основании сравнительных блокад местным анестетиком источнике боли из </w:t>
      </w:r>
      <w:proofErr w:type="spellStart"/>
      <w:r w:rsidRPr="00987104">
        <w:rPr>
          <w:rFonts w:ascii="Times New Roman" w:eastAsia="Times New Roman" w:hAnsi="Times New Roman" w:cs="Times New Roman"/>
          <w:color w:val="222222"/>
          <w:sz w:val="27"/>
          <w:szCs w:val="27"/>
          <w:lang w:eastAsia="ru-RU"/>
        </w:rPr>
        <w:lastRenderedPageBreak/>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и неэффективности различных методов неинвазивного лечения [122, 123].</w:t>
      </w:r>
    </w:p>
    <w:p w14:paraId="1BE9D11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- 4).</w:t>
      </w:r>
    </w:p>
    <w:p w14:paraId="7407A9F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Рекомендация основана на результатах одного рандомизированного клинического и двух ретроспективных обсервационных исследований, использующих различные методы радиочастотного воздействия (биполярное, охлаждаемое).  При этом первичная точка рандомизированного исследования была направлена на сравнение </w:t>
      </w:r>
      <w:proofErr w:type="spellStart"/>
      <w:r w:rsidRPr="00987104">
        <w:rPr>
          <w:rFonts w:ascii="Times New Roman" w:eastAsia="Times New Roman" w:hAnsi="Times New Roman" w:cs="Times New Roman"/>
          <w:i/>
          <w:iCs/>
          <w:color w:val="333333"/>
          <w:sz w:val="27"/>
          <w:szCs w:val="27"/>
          <w:lang w:eastAsia="ru-RU"/>
        </w:rPr>
        <w:t>химионевролиза</w:t>
      </w:r>
      <w:proofErr w:type="spellEnd"/>
      <w:r w:rsidRPr="00987104">
        <w:rPr>
          <w:rFonts w:ascii="Times New Roman" w:eastAsia="Times New Roman" w:hAnsi="Times New Roman" w:cs="Times New Roman"/>
          <w:i/>
          <w:iCs/>
          <w:color w:val="333333"/>
          <w:sz w:val="27"/>
          <w:szCs w:val="27"/>
          <w:lang w:eastAsia="ru-RU"/>
        </w:rPr>
        <w:t xml:space="preserve"> и РЧД нервов грудопоясничных фасеточных суставов у пациентов, нуждающихся в повторной денервации. Медиана снижения интенсивности боли не менее, чем на 50%, после первой денервации составила 10.7 месяцев (размах 6,3- 12,7 месяцев) и после повторной 10,7 (размах 5,4-24 месяцев). Большей части (71%) пациентов еще одного ретроспективного исследования выполнили биполярную денервацию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w:t>
      </w:r>
      <w:proofErr w:type="spellStart"/>
      <w:r w:rsidRPr="00987104">
        <w:rPr>
          <w:rFonts w:ascii="Times New Roman" w:eastAsia="Times New Roman" w:hAnsi="Times New Roman" w:cs="Times New Roman"/>
          <w:i/>
          <w:iCs/>
          <w:color w:val="333333"/>
          <w:sz w:val="27"/>
          <w:szCs w:val="27"/>
          <w:lang w:eastAsia="ru-RU"/>
        </w:rPr>
        <w:t>шейногрудного</w:t>
      </w:r>
      <w:proofErr w:type="spellEnd"/>
      <w:r w:rsidRPr="00987104">
        <w:rPr>
          <w:rFonts w:ascii="Times New Roman" w:eastAsia="Times New Roman" w:hAnsi="Times New Roman" w:cs="Times New Roman"/>
          <w:i/>
          <w:iCs/>
          <w:color w:val="333333"/>
          <w:sz w:val="27"/>
          <w:szCs w:val="27"/>
          <w:lang w:eastAsia="ru-RU"/>
        </w:rPr>
        <w:t xml:space="preserve"> отдела позвоночника. 82% пациентов чувствовали облегчение боли не менее, чем на 50% через 12 месяцев после манипуляции. В еще одном ретроспективном исследовании показали, что среднее снижении боли не менее, чем на 50%, наблюдали в среднесрочной перспективе от 2 до 6 месяцев после охлаждаемой РЧД у отобранных на основании сравнительных блокад пациентов с болью из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грудного отдела позвоночника</w:t>
      </w:r>
      <w:r w:rsidRPr="00987104">
        <w:rPr>
          <w:rFonts w:ascii="Times New Roman" w:eastAsia="Times New Roman" w:hAnsi="Times New Roman" w:cs="Times New Roman"/>
          <w:color w:val="222222"/>
          <w:sz w:val="27"/>
          <w:szCs w:val="27"/>
          <w:lang w:eastAsia="ru-RU"/>
        </w:rPr>
        <w:t> [122, 123].</w:t>
      </w:r>
    </w:p>
    <w:p w14:paraId="65102233"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3.2.3 Пункционные интервенционные процедуры в области </w:t>
      </w:r>
      <w:proofErr w:type="spellStart"/>
      <w:r w:rsidRPr="00987104">
        <w:rPr>
          <w:rFonts w:ascii="Times New Roman" w:eastAsia="Times New Roman" w:hAnsi="Times New Roman" w:cs="Times New Roman"/>
          <w:b/>
          <w:bCs/>
          <w:color w:val="222222"/>
          <w:sz w:val="27"/>
          <w:szCs w:val="27"/>
          <w:u w:val="single"/>
          <w:lang w:eastAsia="ru-RU"/>
        </w:rPr>
        <w:t>дугоотростчатых</w:t>
      </w:r>
      <w:proofErr w:type="spellEnd"/>
      <w:r w:rsidRPr="00987104">
        <w:rPr>
          <w:rFonts w:ascii="Times New Roman" w:eastAsia="Times New Roman" w:hAnsi="Times New Roman" w:cs="Times New Roman"/>
          <w:b/>
          <w:bCs/>
          <w:color w:val="222222"/>
          <w:sz w:val="27"/>
          <w:szCs w:val="27"/>
          <w:u w:val="single"/>
          <w:lang w:eastAsia="ru-RU"/>
        </w:rPr>
        <w:t xml:space="preserve"> (фасеточных) суставов поясничного отдела позвоночника</w:t>
      </w:r>
    </w:p>
    <w:p w14:paraId="36FCE4A8" w14:textId="77777777" w:rsidR="00987104" w:rsidRPr="00987104" w:rsidRDefault="00987104" w:rsidP="00987104">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w:t>
      </w:r>
      <w:proofErr w:type="spellStart"/>
      <w:r w:rsidRPr="00987104">
        <w:rPr>
          <w:rFonts w:ascii="Times New Roman" w:eastAsia="Times New Roman" w:hAnsi="Times New Roman" w:cs="Times New Roman"/>
          <w:color w:val="222222"/>
          <w:sz w:val="27"/>
          <w:szCs w:val="27"/>
          <w:lang w:eastAsia="ru-RU"/>
        </w:rPr>
        <w:t>периартикулярные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инфильтрацию раствором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медиальных ветвей спинномозговых нервов  с рентгенографией поясничного и крестцового отдела позвоночника и с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xml:space="preserve">** ATХ: V08AB02)  при хронической боли, обусловленной патологией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поясничного отдела позвоночника, диагностированной на основании клинического осмотра и данных исследований при отсутствии эффекта от консервативной терапии [124-127].</w:t>
      </w:r>
    </w:p>
    <w:p w14:paraId="1EDCCA9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А</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1755AAC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Данная рекомендация основана на результатах 3 рандомизированных контролируемых исследований, 1 </w:t>
      </w:r>
      <w:proofErr w:type="spellStart"/>
      <w:r w:rsidRPr="00987104">
        <w:rPr>
          <w:rFonts w:ascii="Times New Roman" w:eastAsia="Times New Roman" w:hAnsi="Times New Roman" w:cs="Times New Roman"/>
          <w:i/>
          <w:iCs/>
          <w:color w:val="333333"/>
          <w:sz w:val="27"/>
          <w:szCs w:val="27"/>
          <w:lang w:eastAsia="ru-RU"/>
        </w:rPr>
        <w:t>cистематического</w:t>
      </w:r>
      <w:proofErr w:type="spellEnd"/>
      <w:r w:rsidRPr="00987104">
        <w:rPr>
          <w:rFonts w:ascii="Times New Roman" w:eastAsia="Times New Roman" w:hAnsi="Times New Roman" w:cs="Times New Roman"/>
          <w:i/>
          <w:iCs/>
          <w:color w:val="333333"/>
          <w:sz w:val="27"/>
          <w:szCs w:val="27"/>
          <w:lang w:eastAsia="ru-RU"/>
        </w:rPr>
        <w:t xml:space="preserve"> обзора с метаанализом, основанного на анализе рандомизированных клинических и обсервационных исследований эффективности применения различных инъекций местных анестетиков и ГКС при боли в поясничной области, обусловленной патологией </w:t>
      </w:r>
      <w:proofErr w:type="spellStart"/>
      <w:r w:rsidRPr="00987104">
        <w:rPr>
          <w:rFonts w:ascii="Times New Roman" w:eastAsia="Times New Roman" w:hAnsi="Times New Roman" w:cs="Times New Roman"/>
          <w:i/>
          <w:iCs/>
          <w:color w:val="333333"/>
          <w:sz w:val="27"/>
          <w:szCs w:val="27"/>
          <w:lang w:eastAsia="ru-RU"/>
        </w:rPr>
        <w:t>дугоотростчатых</w:t>
      </w:r>
      <w:proofErr w:type="spellEnd"/>
      <w:r w:rsidRPr="00987104">
        <w:rPr>
          <w:rFonts w:ascii="Times New Roman" w:eastAsia="Times New Roman" w:hAnsi="Times New Roman" w:cs="Times New Roman"/>
          <w:i/>
          <w:iCs/>
          <w:color w:val="333333"/>
          <w:sz w:val="27"/>
          <w:szCs w:val="27"/>
          <w:lang w:eastAsia="ru-RU"/>
        </w:rPr>
        <w:t xml:space="preserve"> суставов. Данная процедура приводит к уменьшению интенсивности боли на 50% и более и улучшению функционального состояния у 80% пациентов на срок от 6 до 24 месяцев. При эффективности процедуры и последующем рецидиве боли она может быть выполнена повторно</w:t>
      </w:r>
      <w:r w:rsidRPr="00987104">
        <w:rPr>
          <w:rFonts w:ascii="Times New Roman" w:eastAsia="Times New Roman" w:hAnsi="Times New Roman" w:cs="Times New Roman"/>
          <w:color w:val="222222"/>
          <w:sz w:val="27"/>
          <w:szCs w:val="27"/>
          <w:lang w:eastAsia="ru-RU"/>
        </w:rPr>
        <w:t> [124-127].</w:t>
      </w:r>
    </w:p>
    <w:p w14:paraId="4C8446B0" w14:textId="77777777" w:rsidR="00987104" w:rsidRPr="00987104" w:rsidRDefault="00987104" w:rsidP="00987104">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ультразвук-контролируемые инфильтрации  медиальных ветвей спинномозговых нервов местным анестетиком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глюкокортикоидов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при хронической боли, обусловленной патологией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поясничного отдела позвоночника, диагностированной на основании клинического осмотра и данных исследований при отсутствии эффекта от консервативной терапии при ограниченной доступности или противопоказаниях к применению рентген-контроля [129].</w:t>
      </w:r>
    </w:p>
    <w:p w14:paraId="0998BDF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- 3).</w:t>
      </w:r>
    </w:p>
    <w:p w14:paraId="43BC28A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Основанием для данной рекомендации служат результаты ретроспективного сравнительного исследования</w:t>
      </w:r>
      <w:r w:rsidRPr="00987104">
        <w:rPr>
          <w:rFonts w:ascii="Times New Roman" w:eastAsia="Times New Roman" w:hAnsi="Times New Roman" w:cs="Times New Roman"/>
          <w:color w:val="222222"/>
          <w:sz w:val="27"/>
          <w:szCs w:val="27"/>
          <w:lang w:eastAsia="ru-RU"/>
        </w:rPr>
        <w:t> [128], наблюдательного исследования [129], </w:t>
      </w:r>
      <w:r w:rsidRPr="00987104">
        <w:rPr>
          <w:rFonts w:ascii="Times New Roman" w:eastAsia="Times New Roman" w:hAnsi="Times New Roman" w:cs="Times New Roman"/>
          <w:i/>
          <w:iCs/>
          <w:color w:val="333333"/>
          <w:sz w:val="27"/>
          <w:szCs w:val="27"/>
          <w:lang w:eastAsia="ru-RU"/>
        </w:rPr>
        <w:t>систематического метаанализа </w:t>
      </w:r>
      <w:r w:rsidRPr="00987104">
        <w:rPr>
          <w:rFonts w:ascii="Times New Roman" w:eastAsia="Times New Roman" w:hAnsi="Times New Roman" w:cs="Times New Roman"/>
          <w:color w:val="222222"/>
          <w:sz w:val="27"/>
          <w:szCs w:val="27"/>
          <w:lang w:eastAsia="ru-RU"/>
        </w:rPr>
        <w:t>[130]. </w:t>
      </w:r>
      <w:r w:rsidRPr="00987104">
        <w:rPr>
          <w:rFonts w:ascii="Times New Roman" w:eastAsia="Times New Roman" w:hAnsi="Times New Roman" w:cs="Times New Roman"/>
          <w:i/>
          <w:iCs/>
          <w:color w:val="333333"/>
          <w:sz w:val="27"/>
          <w:szCs w:val="27"/>
          <w:lang w:eastAsia="ru-RU"/>
        </w:rPr>
        <w:t>После проведения манипуляций интенсивность боли значимо снижалась на срок 3-6 месяцев.  При использовании ультразвуковой навигации возможно некорректное расположение игл, в особенности у пациентов с избыточным весом, поэтому ее применение у таких пациентов возможно при ограничении доступа или противопоказаниях к рентген-навигации</w:t>
      </w:r>
      <w:r w:rsidRPr="00987104">
        <w:rPr>
          <w:rFonts w:ascii="Times New Roman" w:eastAsia="Times New Roman" w:hAnsi="Times New Roman" w:cs="Times New Roman"/>
          <w:color w:val="222222"/>
          <w:sz w:val="27"/>
          <w:szCs w:val="27"/>
          <w:lang w:eastAsia="ru-RU"/>
        </w:rPr>
        <w:t> [130].</w:t>
      </w:r>
    </w:p>
    <w:p w14:paraId="2471A2C2" w14:textId="77777777" w:rsidR="00987104" w:rsidRPr="00987104" w:rsidRDefault="00987104" w:rsidP="00987104">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w:t>
      </w:r>
      <w:proofErr w:type="spellStart"/>
      <w:r w:rsidRPr="00987104">
        <w:rPr>
          <w:rFonts w:ascii="Times New Roman" w:eastAsia="Times New Roman" w:hAnsi="Times New Roman" w:cs="Times New Roman"/>
          <w:color w:val="222222"/>
          <w:sz w:val="27"/>
          <w:szCs w:val="27"/>
          <w:lang w:eastAsia="ru-RU"/>
        </w:rPr>
        <w:t>интраартикулярные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инфильтрации в </w:t>
      </w:r>
      <w:proofErr w:type="spellStart"/>
      <w:r w:rsidRPr="00987104">
        <w:rPr>
          <w:rFonts w:ascii="Times New Roman" w:eastAsia="Times New Roman" w:hAnsi="Times New Roman" w:cs="Times New Roman"/>
          <w:color w:val="222222"/>
          <w:sz w:val="27"/>
          <w:szCs w:val="27"/>
          <w:lang w:eastAsia="ru-RU"/>
        </w:rPr>
        <w:t>дугоотростчатые</w:t>
      </w:r>
      <w:proofErr w:type="spellEnd"/>
      <w:r w:rsidRPr="00987104">
        <w:rPr>
          <w:rFonts w:ascii="Times New Roman" w:eastAsia="Times New Roman" w:hAnsi="Times New Roman" w:cs="Times New Roman"/>
          <w:color w:val="222222"/>
          <w:sz w:val="27"/>
          <w:szCs w:val="27"/>
          <w:lang w:eastAsia="ru-RU"/>
        </w:rPr>
        <w:t xml:space="preserve"> (фасеточные) суставы местным анестетиком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с применением </w:t>
      </w:r>
      <w:proofErr w:type="spellStart"/>
      <w:r w:rsidRPr="00987104">
        <w:rPr>
          <w:rFonts w:ascii="Times New Roman" w:eastAsia="Times New Roman" w:hAnsi="Times New Roman" w:cs="Times New Roman"/>
          <w:color w:val="222222"/>
          <w:sz w:val="27"/>
          <w:szCs w:val="27"/>
          <w:lang w:eastAsia="ru-RU"/>
        </w:rPr>
        <w:lastRenderedPageBreak/>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xml:space="preserve">** ATХ: V08AB02) при хронической боли, обусловленной патологией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поясничного отдела позвоночника, диагностированной на основании клинического осмотра и данных исследований при отсутствии эффекта от консервативной терапии [131].</w:t>
      </w:r>
    </w:p>
    <w:p w14:paraId="367DB68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0FCF5E6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Обоснованием рекомендации служит рандомизированное контролируемое исследование</w:t>
      </w:r>
      <w:r w:rsidRPr="00987104">
        <w:rPr>
          <w:rFonts w:ascii="Times New Roman" w:eastAsia="Times New Roman" w:hAnsi="Times New Roman" w:cs="Times New Roman"/>
          <w:color w:val="222222"/>
          <w:sz w:val="27"/>
          <w:szCs w:val="27"/>
          <w:lang w:eastAsia="ru-RU"/>
        </w:rPr>
        <w:t> [131], </w:t>
      </w:r>
      <w:proofErr w:type="spellStart"/>
      <w:r w:rsidRPr="00987104">
        <w:rPr>
          <w:rFonts w:ascii="Times New Roman" w:eastAsia="Times New Roman" w:hAnsi="Times New Roman" w:cs="Times New Roman"/>
          <w:i/>
          <w:iCs/>
          <w:color w:val="333333"/>
          <w:sz w:val="27"/>
          <w:szCs w:val="27"/>
          <w:lang w:eastAsia="ru-RU"/>
        </w:rPr>
        <w:t>нерандомизированное</w:t>
      </w:r>
      <w:proofErr w:type="spellEnd"/>
      <w:r w:rsidRPr="00987104">
        <w:rPr>
          <w:rFonts w:ascii="Times New Roman" w:eastAsia="Times New Roman" w:hAnsi="Times New Roman" w:cs="Times New Roman"/>
          <w:i/>
          <w:iCs/>
          <w:color w:val="333333"/>
          <w:sz w:val="27"/>
          <w:szCs w:val="27"/>
          <w:lang w:eastAsia="ru-RU"/>
        </w:rPr>
        <w:t xml:space="preserve"> контролируемое сравнительное исследование</w:t>
      </w:r>
      <w:r w:rsidRPr="00987104">
        <w:rPr>
          <w:rFonts w:ascii="Times New Roman" w:eastAsia="Times New Roman" w:hAnsi="Times New Roman" w:cs="Times New Roman"/>
          <w:color w:val="222222"/>
          <w:sz w:val="27"/>
          <w:szCs w:val="27"/>
          <w:lang w:eastAsia="ru-RU"/>
        </w:rPr>
        <w:t> [132], </w:t>
      </w:r>
      <w:r w:rsidRPr="00987104">
        <w:rPr>
          <w:rFonts w:ascii="Times New Roman" w:eastAsia="Times New Roman" w:hAnsi="Times New Roman" w:cs="Times New Roman"/>
          <w:i/>
          <w:iCs/>
          <w:color w:val="333333"/>
          <w:sz w:val="27"/>
          <w:szCs w:val="27"/>
          <w:lang w:eastAsia="ru-RU"/>
        </w:rPr>
        <w:t xml:space="preserve">двойное слепое </w:t>
      </w:r>
      <w:proofErr w:type="spellStart"/>
      <w:r w:rsidRPr="00987104">
        <w:rPr>
          <w:rFonts w:ascii="Times New Roman" w:eastAsia="Times New Roman" w:hAnsi="Times New Roman" w:cs="Times New Roman"/>
          <w:i/>
          <w:iCs/>
          <w:color w:val="333333"/>
          <w:sz w:val="27"/>
          <w:szCs w:val="27"/>
          <w:lang w:eastAsia="ru-RU"/>
        </w:rPr>
        <w:t>проспективное</w:t>
      </w:r>
      <w:proofErr w:type="spellEnd"/>
      <w:r w:rsidRPr="00987104">
        <w:rPr>
          <w:rFonts w:ascii="Times New Roman" w:eastAsia="Times New Roman" w:hAnsi="Times New Roman" w:cs="Times New Roman"/>
          <w:i/>
          <w:iCs/>
          <w:color w:val="333333"/>
          <w:sz w:val="27"/>
          <w:szCs w:val="27"/>
          <w:lang w:eastAsia="ru-RU"/>
        </w:rPr>
        <w:t xml:space="preserve"> сравнительное исследование</w:t>
      </w:r>
      <w:r w:rsidRPr="00987104">
        <w:rPr>
          <w:rFonts w:ascii="Times New Roman" w:eastAsia="Times New Roman" w:hAnsi="Times New Roman" w:cs="Times New Roman"/>
          <w:color w:val="222222"/>
          <w:sz w:val="27"/>
          <w:szCs w:val="27"/>
          <w:lang w:eastAsia="ru-RU"/>
        </w:rPr>
        <w:t> [133]. </w:t>
      </w:r>
      <w:r w:rsidRPr="00987104">
        <w:rPr>
          <w:rFonts w:ascii="Times New Roman" w:eastAsia="Times New Roman" w:hAnsi="Times New Roman" w:cs="Times New Roman"/>
          <w:i/>
          <w:iCs/>
          <w:color w:val="333333"/>
          <w:sz w:val="27"/>
          <w:szCs w:val="27"/>
          <w:lang w:eastAsia="ru-RU"/>
        </w:rPr>
        <w:t xml:space="preserve">В ходе исследований изучалась эффективность </w:t>
      </w:r>
      <w:proofErr w:type="spellStart"/>
      <w:r w:rsidRPr="00987104">
        <w:rPr>
          <w:rFonts w:ascii="Times New Roman" w:eastAsia="Times New Roman" w:hAnsi="Times New Roman" w:cs="Times New Roman"/>
          <w:i/>
          <w:iCs/>
          <w:color w:val="333333"/>
          <w:sz w:val="27"/>
          <w:szCs w:val="27"/>
          <w:lang w:eastAsia="ru-RU"/>
        </w:rPr>
        <w:t>интраартикулярных</w:t>
      </w:r>
      <w:proofErr w:type="spellEnd"/>
      <w:r w:rsidRPr="00987104">
        <w:rPr>
          <w:rFonts w:ascii="Times New Roman" w:eastAsia="Times New Roman" w:hAnsi="Times New Roman" w:cs="Times New Roman"/>
          <w:i/>
          <w:iCs/>
          <w:color w:val="333333"/>
          <w:sz w:val="27"/>
          <w:szCs w:val="27"/>
          <w:lang w:eastAsia="ru-RU"/>
        </w:rPr>
        <w:t xml:space="preserve"> инъекций анестетика и стероида под контролем рентгеноскопии. Получены данные о значимом уменьшении интенсивности боли на срок 6-12 месяцев</w:t>
      </w:r>
      <w:r w:rsidRPr="00987104">
        <w:rPr>
          <w:rFonts w:ascii="Times New Roman" w:eastAsia="Times New Roman" w:hAnsi="Times New Roman" w:cs="Times New Roman"/>
          <w:color w:val="222222"/>
          <w:sz w:val="27"/>
          <w:szCs w:val="27"/>
          <w:lang w:eastAsia="ru-RU"/>
        </w:rPr>
        <w:t> [131-132], </w:t>
      </w:r>
      <w:r w:rsidRPr="00987104">
        <w:rPr>
          <w:rFonts w:ascii="Times New Roman" w:eastAsia="Times New Roman" w:hAnsi="Times New Roman" w:cs="Times New Roman"/>
          <w:i/>
          <w:iCs/>
          <w:color w:val="333333"/>
          <w:sz w:val="27"/>
          <w:szCs w:val="27"/>
          <w:lang w:eastAsia="ru-RU"/>
        </w:rPr>
        <w:t>в том числе, по сравнению с контрольной группой</w:t>
      </w:r>
      <w:r w:rsidRPr="00987104">
        <w:rPr>
          <w:rFonts w:ascii="Times New Roman" w:eastAsia="Times New Roman" w:hAnsi="Times New Roman" w:cs="Times New Roman"/>
          <w:color w:val="222222"/>
          <w:sz w:val="27"/>
          <w:szCs w:val="27"/>
          <w:lang w:eastAsia="ru-RU"/>
        </w:rPr>
        <w:t> [131], </w:t>
      </w:r>
      <w:r w:rsidRPr="00987104">
        <w:rPr>
          <w:rFonts w:ascii="Times New Roman" w:eastAsia="Times New Roman" w:hAnsi="Times New Roman" w:cs="Times New Roman"/>
          <w:i/>
          <w:iCs/>
          <w:color w:val="333333"/>
          <w:sz w:val="27"/>
          <w:szCs w:val="27"/>
          <w:lang w:eastAsia="ru-RU"/>
        </w:rPr>
        <w:t>а также об улучшении функционального статуса</w:t>
      </w:r>
      <w:r w:rsidRPr="00987104">
        <w:rPr>
          <w:rFonts w:ascii="Times New Roman" w:eastAsia="Times New Roman" w:hAnsi="Times New Roman" w:cs="Times New Roman"/>
          <w:color w:val="222222"/>
          <w:sz w:val="27"/>
          <w:szCs w:val="27"/>
          <w:lang w:eastAsia="ru-RU"/>
        </w:rPr>
        <w:t> [131, 133].</w:t>
      </w:r>
    </w:p>
    <w:p w14:paraId="2164C88B" w14:textId="77777777" w:rsidR="00987104" w:rsidRPr="00987104" w:rsidRDefault="00987104" w:rsidP="00987104">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выполнять ультразвук-контролируемые </w:t>
      </w:r>
      <w:proofErr w:type="spellStart"/>
      <w:r w:rsidRPr="00987104">
        <w:rPr>
          <w:rFonts w:ascii="Times New Roman" w:eastAsia="Times New Roman" w:hAnsi="Times New Roman" w:cs="Times New Roman"/>
          <w:color w:val="222222"/>
          <w:sz w:val="27"/>
          <w:szCs w:val="27"/>
          <w:lang w:eastAsia="ru-RU"/>
        </w:rPr>
        <w:t>интраартикулярные</w:t>
      </w:r>
      <w:proofErr w:type="spellEnd"/>
      <w:r w:rsidRPr="00987104">
        <w:rPr>
          <w:rFonts w:ascii="Times New Roman" w:eastAsia="Times New Roman" w:hAnsi="Times New Roman" w:cs="Times New Roman"/>
          <w:color w:val="222222"/>
          <w:sz w:val="27"/>
          <w:szCs w:val="27"/>
          <w:lang w:eastAsia="ru-RU"/>
        </w:rPr>
        <w:t xml:space="preserve"> инфильтрации в </w:t>
      </w:r>
      <w:proofErr w:type="spellStart"/>
      <w:r w:rsidRPr="00987104">
        <w:rPr>
          <w:rFonts w:ascii="Times New Roman" w:eastAsia="Times New Roman" w:hAnsi="Times New Roman" w:cs="Times New Roman"/>
          <w:color w:val="222222"/>
          <w:sz w:val="27"/>
          <w:szCs w:val="27"/>
          <w:lang w:eastAsia="ru-RU"/>
        </w:rPr>
        <w:t>дугоотростчатые</w:t>
      </w:r>
      <w:proofErr w:type="spellEnd"/>
      <w:r w:rsidRPr="00987104">
        <w:rPr>
          <w:rFonts w:ascii="Times New Roman" w:eastAsia="Times New Roman" w:hAnsi="Times New Roman" w:cs="Times New Roman"/>
          <w:color w:val="222222"/>
          <w:sz w:val="27"/>
          <w:szCs w:val="27"/>
          <w:lang w:eastAsia="ru-RU"/>
        </w:rPr>
        <w:t xml:space="preserve"> (фасеточные) суставы местным анестетиком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 глюкокортикоидом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при хронической боли, обусловленной патологией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поясничного отдела позвоночника, диагностированной на основании клинического осмотра и данных исследований при отсутствии эффекта от консервативной терапии при ограниченной доступности или противопоказаниях к применению рентген-контроля [133].</w:t>
      </w:r>
    </w:p>
    <w:p w14:paraId="326E486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4BDC4AF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Обоснованием рекомендации служат данные сравнительного рандомизированного исследования</w:t>
      </w:r>
      <w:r w:rsidRPr="00987104">
        <w:rPr>
          <w:rFonts w:ascii="Times New Roman" w:eastAsia="Times New Roman" w:hAnsi="Times New Roman" w:cs="Times New Roman"/>
          <w:color w:val="222222"/>
          <w:sz w:val="27"/>
          <w:szCs w:val="27"/>
          <w:lang w:eastAsia="ru-RU"/>
        </w:rPr>
        <w:t> [133</w:t>
      </w:r>
      <w:proofErr w:type="gramStart"/>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ретроспективного</w:t>
      </w:r>
      <w:proofErr w:type="gramEnd"/>
      <w:r w:rsidRPr="00987104">
        <w:rPr>
          <w:rFonts w:ascii="Times New Roman" w:eastAsia="Times New Roman" w:hAnsi="Times New Roman" w:cs="Times New Roman"/>
          <w:i/>
          <w:iCs/>
          <w:color w:val="333333"/>
          <w:sz w:val="27"/>
          <w:szCs w:val="27"/>
          <w:lang w:eastAsia="ru-RU"/>
        </w:rPr>
        <w:t xml:space="preserve"> сравнительного исследования</w:t>
      </w:r>
      <w:r w:rsidRPr="00987104">
        <w:rPr>
          <w:rFonts w:ascii="Times New Roman" w:eastAsia="Times New Roman" w:hAnsi="Times New Roman" w:cs="Times New Roman"/>
          <w:color w:val="222222"/>
          <w:sz w:val="27"/>
          <w:szCs w:val="27"/>
          <w:lang w:eastAsia="ru-RU"/>
        </w:rPr>
        <w:t> [134], </w:t>
      </w:r>
      <w:r w:rsidRPr="00987104">
        <w:rPr>
          <w:rFonts w:ascii="Times New Roman" w:eastAsia="Times New Roman" w:hAnsi="Times New Roman" w:cs="Times New Roman"/>
          <w:i/>
          <w:iCs/>
          <w:color w:val="333333"/>
          <w:sz w:val="27"/>
          <w:szCs w:val="27"/>
          <w:lang w:eastAsia="ru-RU"/>
        </w:rPr>
        <w:t>в которых у большинства пациентов после проведения манипуляций эффект в виде снижения интенсивности боли и улучшения функционального статуса сохранялся на срок от 3 до 6 месяцев</w:t>
      </w:r>
      <w:r w:rsidRPr="00987104">
        <w:rPr>
          <w:rFonts w:ascii="Times New Roman" w:eastAsia="Times New Roman" w:hAnsi="Times New Roman" w:cs="Times New Roman"/>
          <w:color w:val="222222"/>
          <w:sz w:val="27"/>
          <w:szCs w:val="27"/>
          <w:lang w:eastAsia="ru-RU"/>
        </w:rPr>
        <w:t> [133-136]. </w:t>
      </w:r>
      <w:r w:rsidRPr="00987104">
        <w:rPr>
          <w:rFonts w:ascii="Times New Roman" w:eastAsia="Times New Roman" w:hAnsi="Times New Roman" w:cs="Times New Roman"/>
          <w:i/>
          <w:iCs/>
          <w:color w:val="333333"/>
          <w:sz w:val="27"/>
          <w:szCs w:val="27"/>
          <w:lang w:eastAsia="ru-RU"/>
        </w:rPr>
        <w:t>При использовании ультразвуковой навигации возможно некорректное расположение игл, в особенности у пациентов с избыточным весом, поэтому ее применение у таких пациентов возможно при ограничении доступа или противопоказаниях к рентген-навигации</w:t>
      </w:r>
      <w:r w:rsidRPr="00987104">
        <w:rPr>
          <w:rFonts w:ascii="Times New Roman" w:eastAsia="Times New Roman" w:hAnsi="Times New Roman" w:cs="Times New Roman"/>
          <w:color w:val="222222"/>
          <w:sz w:val="27"/>
          <w:szCs w:val="27"/>
          <w:lang w:eastAsia="ru-RU"/>
        </w:rPr>
        <w:t> [130].</w:t>
      </w:r>
    </w:p>
    <w:p w14:paraId="5D34E4BC" w14:textId="77777777" w:rsidR="00987104" w:rsidRPr="00987104" w:rsidRDefault="00987104" w:rsidP="00987104">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Рекомендовано</w:t>
      </w:r>
      <w:r w:rsidRPr="00987104">
        <w:rPr>
          <w:rFonts w:ascii="Times New Roman" w:eastAsia="Times New Roman" w:hAnsi="Times New Roman" w:cs="Times New Roman"/>
          <w:color w:val="222222"/>
          <w:sz w:val="27"/>
          <w:szCs w:val="27"/>
          <w:lang w:eastAsia="ru-RU"/>
        </w:rPr>
        <w:t xml:space="preserve"> выполнять рентген-контролируемую радиочастотную денервацию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(фасеточных) суставов поясничного отдела позвоночника при хронической боли, обусловленной патологией </w:t>
      </w:r>
      <w:proofErr w:type="spellStart"/>
      <w:r w:rsidRPr="00987104">
        <w:rPr>
          <w:rFonts w:ascii="Times New Roman" w:eastAsia="Times New Roman" w:hAnsi="Times New Roman" w:cs="Times New Roman"/>
          <w:color w:val="222222"/>
          <w:sz w:val="27"/>
          <w:szCs w:val="27"/>
          <w:lang w:eastAsia="ru-RU"/>
        </w:rPr>
        <w:t>дугоотростчатых</w:t>
      </w:r>
      <w:proofErr w:type="spellEnd"/>
      <w:r w:rsidRPr="00987104">
        <w:rPr>
          <w:rFonts w:ascii="Times New Roman" w:eastAsia="Times New Roman" w:hAnsi="Times New Roman" w:cs="Times New Roman"/>
          <w:color w:val="222222"/>
          <w:sz w:val="27"/>
          <w:szCs w:val="27"/>
          <w:lang w:eastAsia="ru-RU"/>
        </w:rPr>
        <w:t xml:space="preserve"> суставов, диагностированной на основании клинического осмотра и данных исследований при отсутствии эффекта от консервативной терапии и после положительного ответа на диагностическую блокаду медиальных ветвей спинномозговых нервов с применением местного анестетика. При рецидиве боли после успешной первой РЧД возможно проведение повторной процедуры без снижения ее эффективности [127, 137-139].</w:t>
      </w:r>
    </w:p>
    <w:p w14:paraId="5137D59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А</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6608EA4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Обоснованием данной рекомендации служат минимум 2 рандомизированных контролируемых исследования и 1 мета-анализ, 1 систематический обзор с метаанализом</w:t>
      </w:r>
      <w:r w:rsidRPr="00987104">
        <w:rPr>
          <w:rFonts w:ascii="Times New Roman" w:eastAsia="Times New Roman" w:hAnsi="Times New Roman" w:cs="Times New Roman"/>
          <w:color w:val="222222"/>
          <w:sz w:val="27"/>
          <w:szCs w:val="27"/>
          <w:lang w:eastAsia="ru-RU"/>
        </w:rPr>
        <w:t> [127, 137-139]. </w:t>
      </w:r>
      <w:r w:rsidRPr="00987104">
        <w:rPr>
          <w:rFonts w:ascii="Times New Roman" w:eastAsia="Times New Roman" w:hAnsi="Times New Roman" w:cs="Times New Roman"/>
          <w:i/>
          <w:iCs/>
          <w:color w:val="333333"/>
          <w:sz w:val="27"/>
          <w:szCs w:val="27"/>
          <w:lang w:eastAsia="ru-RU"/>
        </w:rPr>
        <w:t>После проведения РЧА снижение интенсивности боли на 50% и улучшение функционального состояния сохранялись в течение 12 месяцев</w:t>
      </w:r>
      <w:r w:rsidRPr="00987104">
        <w:rPr>
          <w:rFonts w:ascii="Times New Roman" w:eastAsia="Times New Roman" w:hAnsi="Times New Roman" w:cs="Times New Roman"/>
          <w:color w:val="222222"/>
          <w:sz w:val="27"/>
          <w:szCs w:val="27"/>
          <w:lang w:eastAsia="ru-RU"/>
        </w:rPr>
        <w:t> [127, 137-139].</w:t>
      </w:r>
    </w:p>
    <w:p w14:paraId="7F106E05" w14:textId="77777777" w:rsidR="00987104" w:rsidRPr="00987104" w:rsidRDefault="00987104" w:rsidP="00987104">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проведение повторной высокочастотной денервации фасеточных суставов </w:t>
      </w:r>
      <w:proofErr w:type="spellStart"/>
      <w:r w:rsidRPr="00987104">
        <w:rPr>
          <w:rFonts w:ascii="Times New Roman" w:eastAsia="Times New Roman" w:hAnsi="Times New Roman" w:cs="Times New Roman"/>
          <w:color w:val="222222"/>
          <w:sz w:val="27"/>
          <w:szCs w:val="27"/>
          <w:lang w:eastAsia="ru-RU"/>
        </w:rPr>
        <w:t>суставов</w:t>
      </w:r>
      <w:proofErr w:type="spellEnd"/>
      <w:r w:rsidRPr="00987104">
        <w:rPr>
          <w:rFonts w:ascii="Times New Roman" w:eastAsia="Times New Roman" w:hAnsi="Times New Roman" w:cs="Times New Roman"/>
          <w:color w:val="222222"/>
          <w:sz w:val="27"/>
          <w:szCs w:val="27"/>
          <w:lang w:eastAsia="ru-RU"/>
        </w:rPr>
        <w:t xml:space="preserve"> поясничного отдела позвоночника при рецидиве боли после успешной первой радиочастотной денервации [140, 141].</w:t>
      </w:r>
    </w:p>
    <w:p w14:paraId="3459B9E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w:t>
      </w:r>
      <w:r w:rsidRPr="00987104">
        <w:rPr>
          <w:rFonts w:ascii="Times New Roman" w:eastAsia="Times New Roman" w:hAnsi="Times New Roman" w:cs="Times New Roman"/>
          <w:color w:val="222222"/>
          <w:sz w:val="27"/>
          <w:szCs w:val="27"/>
          <w:lang w:eastAsia="ru-RU"/>
        </w:rPr>
        <w:t>С </w:t>
      </w:r>
      <w:r w:rsidRPr="00987104">
        <w:rPr>
          <w:rFonts w:ascii="Times New Roman" w:eastAsia="Times New Roman" w:hAnsi="Times New Roman" w:cs="Times New Roman"/>
          <w:b/>
          <w:bCs/>
          <w:color w:val="222222"/>
          <w:sz w:val="27"/>
          <w:szCs w:val="27"/>
          <w:lang w:eastAsia="ru-RU"/>
        </w:rPr>
        <w:t>(уровень достоверности доказательств - 4).</w:t>
      </w:r>
    </w:p>
    <w:p w14:paraId="713E28D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ретроспективных исследованиях по изучению эффективности повторной РЧД при рецидиве боли было продемонстрировано, что при положительном ответе на первую РЧД все повторные РЧД были также эффективны со значимым снижением интенсивности боли в среднем 10,5 </w:t>
      </w:r>
      <w:proofErr w:type="spellStart"/>
      <w:r w:rsidRPr="00987104">
        <w:rPr>
          <w:rFonts w:ascii="Times New Roman" w:eastAsia="Times New Roman" w:hAnsi="Times New Roman" w:cs="Times New Roman"/>
          <w:i/>
          <w:iCs/>
          <w:color w:val="333333"/>
          <w:sz w:val="27"/>
          <w:szCs w:val="27"/>
          <w:lang w:eastAsia="ru-RU"/>
        </w:rPr>
        <w:t>мес</w:t>
      </w:r>
      <w:proofErr w:type="spellEnd"/>
      <w:r w:rsidRPr="00987104">
        <w:rPr>
          <w:rFonts w:ascii="Times New Roman" w:eastAsia="Times New Roman" w:hAnsi="Times New Roman" w:cs="Times New Roman"/>
          <w:i/>
          <w:iCs/>
          <w:color w:val="333333"/>
          <w:sz w:val="27"/>
          <w:szCs w:val="27"/>
          <w:lang w:eastAsia="ru-RU"/>
        </w:rPr>
        <w:t xml:space="preserve"> у 85% пациентов</w:t>
      </w:r>
      <w:r w:rsidRPr="00987104">
        <w:rPr>
          <w:rFonts w:ascii="Times New Roman" w:eastAsia="Times New Roman" w:hAnsi="Times New Roman" w:cs="Times New Roman"/>
          <w:color w:val="222222"/>
          <w:sz w:val="27"/>
          <w:szCs w:val="27"/>
          <w:lang w:eastAsia="ru-RU"/>
        </w:rPr>
        <w:t> [140, 141].</w:t>
      </w:r>
    </w:p>
    <w:p w14:paraId="78B189FB"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3.2.4 Пункционные интервенционные процедуры в области крестцово-подвздошного сустава.</w:t>
      </w:r>
    </w:p>
    <w:p w14:paraId="4E076648" w14:textId="77777777" w:rsidR="00987104" w:rsidRPr="00987104" w:rsidRDefault="00987104" w:rsidP="00987104">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нижней части спины и двумя и более положительными провокационными </w:t>
      </w:r>
      <w:proofErr w:type="spellStart"/>
      <w:r w:rsidRPr="00987104">
        <w:rPr>
          <w:rFonts w:ascii="Times New Roman" w:eastAsia="Times New Roman" w:hAnsi="Times New Roman" w:cs="Times New Roman"/>
          <w:color w:val="222222"/>
          <w:sz w:val="27"/>
          <w:szCs w:val="27"/>
          <w:lang w:eastAsia="ru-RU"/>
        </w:rPr>
        <w:t>нейроортопедическими</w:t>
      </w:r>
      <w:proofErr w:type="spellEnd"/>
      <w:r w:rsidRPr="00987104">
        <w:rPr>
          <w:rFonts w:ascii="Times New Roman" w:eastAsia="Times New Roman" w:hAnsi="Times New Roman" w:cs="Times New Roman"/>
          <w:color w:val="222222"/>
          <w:sz w:val="27"/>
          <w:szCs w:val="27"/>
          <w:lang w:eastAsia="ru-RU"/>
        </w:rPr>
        <w:t xml:space="preserve"> тестами на патологию крестцово-подвздошного сустава и неэффективной консервативной терапией </w:t>
      </w:r>
      <w:proofErr w:type="spellStart"/>
      <w:r w:rsidRPr="00987104">
        <w:rPr>
          <w:rFonts w:ascii="Times New Roman" w:eastAsia="Times New Roman" w:hAnsi="Times New Roman" w:cs="Times New Roman"/>
          <w:color w:val="222222"/>
          <w:sz w:val="27"/>
          <w:szCs w:val="27"/>
          <w:lang w:eastAsia="ru-RU"/>
        </w:rPr>
        <w:t>интраартикулярное</w:t>
      </w:r>
      <w:proofErr w:type="spellEnd"/>
      <w:r w:rsidRPr="00987104">
        <w:rPr>
          <w:rFonts w:ascii="Times New Roman" w:eastAsia="Times New Roman" w:hAnsi="Times New Roman" w:cs="Times New Roman"/>
          <w:color w:val="222222"/>
          <w:sz w:val="27"/>
          <w:szCs w:val="27"/>
          <w:lang w:eastAsia="ru-RU"/>
        </w:rPr>
        <w:t xml:space="preserve"> введение смеси глюкокортикоида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и инфильтрацию раствора местного анестетика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под контролем внутрисуставной контрастной </w:t>
      </w:r>
      <w:r w:rsidRPr="00987104">
        <w:rPr>
          <w:rFonts w:ascii="Times New Roman" w:eastAsia="Times New Roman" w:hAnsi="Times New Roman" w:cs="Times New Roman"/>
          <w:color w:val="222222"/>
          <w:sz w:val="27"/>
          <w:szCs w:val="27"/>
          <w:lang w:eastAsia="ru-RU"/>
        </w:rPr>
        <w:lastRenderedPageBreak/>
        <w:t>рентгенографии крестцово-подвздошного сочленения или под ультразвуковым контролем [143].</w:t>
      </w:r>
    </w:p>
    <w:p w14:paraId="0CEBBAF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4A7145C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1 систематическом обзоре</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Kennedy</w:t>
      </w:r>
      <w:proofErr w:type="spellEnd"/>
      <w:r w:rsidRPr="00987104">
        <w:rPr>
          <w:rFonts w:ascii="Times New Roman" w:eastAsia="Times New Roman" w:hAnsi="Times New Roman" w:cs="Times New Roman"/>
          <w:i/>
          <w:iCs/>
          <w:color w:val="333333"/>
          <w:sz w:val="27"/>
          <w:szCs w:val="27"/>
          <w:lang w:eastAsia="ru-RU"/>
        </w:rPr>
        <w:t xml:space="preserve"> и др.)</w:t>
      </w:r>
      <w:r w:rsidRPr="00987104">
        <w:rPr>
          <w:rFonts w:ascii="Times New Roman" w:eastAsia="Times New Roman" w:hAnsi="Times New Roman" w:cs="Times New Roman"/>
          <w:color w:val="222222"/>
          <w:sz w:val="27"/>
          <w:szCs w:val="27"/>
          <w:lang w:eastAsia="ru-RU"/>
        </w:rPr>
        <w:t> [142] </w:t>
      </w:r>
      <w:r w:rsidRPr="00987104">
        <w:rPr>
          <w:rFonts w:ascii="Times New Roman" w:eastAsia="Times New Roman" w:hAnsi="Times New Roman" w:cs="Times New Roman"/>
          <w:i/>
          <w:iCs/>
          <w:color w:val="333333"/>
          <w:sz w:val="27"/>
          <w:szCs w:val="27"/>
          <w:lang w:eastAsia="ru-RU"/>
        </w:rPr>
        <w:t xml:space="preserve">установлена средняя степень убедительности эффективности </w:t>
      </w:r>
      <w:proofErr w:type="spellStart"/>
      <w:r w:rsidRPr="00987104">
        <w:rPr>
          <w:rFonts w:ascii="Times New Roman" w:eastAsia="Times New Roman" w:hAnsi="Times New Roman" w:cs="Times New Roman"/>
          <w:i/>
          <w:iCs/>
          <w:color w:val="333333"/>
          <w:sz w:val="27"/>
          <w:szCs w:val="27"/>
          <w:lang w:eastAsia="ru-RU"/>
        </w:rPr>
        <w:t>интраартикулярного</w:t>
      </w:r>
      <w:proofErr w:type="spellEnd"/>
      <w:r w:rsidRPr="00987104">
        <w:rPr>
          <w:rFonts w:ascii="Times New Roman" w:eastAsia="Times New Roman" w:hAnsi="Times New Roman" w:cs="Times New Roman"/>
          <w:i/>
          <w:iCs/>
          <w:color w:val="333333"/>
          <w:sz w:val="27"/>
          <w:szCs w:val="27"/>
          <w:lang w:eastAsia="ru-RU"/>
        </w:rPr>
        <w:t xml:space="preserve"> введения </w:t>
      </w:r>
      <w:proofErr w:type="spellStart"/>
      <w:r w:rsidRPr="00987104">
        <w:rPr>
          <w:rFonts w:ascii="Times New Roman" w:eastAsia="Times New Roman" w:hAnsi="Times New Roman" w:cs="Times New Roman"/>
          <w:i/>
          <w:iCs/>
          <w:color w:val="333333"/>
          <w:sz w:val="27"/>
          <w:szCs w:val="27"/>
          <w:lang w:eastAsia="ru-RU"/>
        </w:rPr>
        <w:t>глюкокортикостероида</w:t>
      </w:r>
      <w:proofErr w:type="spellEnd"/>
      <w:r w:rsidRPr="00987104">
        <w:rPr>
          <w:rFonts w:ascii="Times New Roman" w:eastAsia="Times New Roman" w:hAnsi="Times New Roman" w:cs="Times New Roman"/>
          <w:i/>
          <w:iCs/>
          <w:color w:val="333333"/>
          <w:sz w:val="27"/>
          <w:szCs w:val="27"/>
          <w:lang w:eastAsia="ru-RU"/>
        </w:rPr>
        <w:t xml:space="preserve"> (ГКС) под рентген-контролем с введением </w:t>
      </w:r>
      <w:proofErr w:type="spellStart"/>
      <w:r w:rsidRPr="00987104">
        <w:rPr>
          <w:rFonts w:ascii="Times New Roman" w:eastAsia="Times New Roman" w:hAnsi="Times New Roman" w:cs="Times New Roman"/>
          <w:i/>
          <w:iCs/>
          <w:color w:val="333333"/>
          <w:sz w:val="27"/>
          <w:szCs w:val="27"/>
          <w:lang w:eastAsia="ru-RU"/>
        </w:rPr>
        <w:t>ретгенконтрастного</w:t>
      </w:r>
      <w:proofErr w:type="spellEnd"/>
      <w:r w:rsidRPr="00987104">
        <w:rPr>
          <w:rFonts w:ascii="Times New Roman" w:eastAsia="Times New Roman" w:hAnsi="Times New Roman" w:cs="Times New Roman"/>
          <w:i/>
          <w:iCs/>
          <w:color w:val="333333"/>
          <w:sz w:val="27"/>
          <w:szCs w:val="27"/>
          <w:lang w:eastAsia="ru-RU"/>
        </w:rPr>
        <w:t xml:space="preserve"> препарата. В двойном слепом исследовании (</w:t>
      </w:r>
      <w:proofErr w:type="spellStart"/>
      <w:r w:rsidRPr="00987104">
        <w:rPr>
          <w:rFonts w:ascii="Times New Roman" w:eastAsia="Times New Roman" w:hAnsi="Times New Roman" w:cs="Times New Roman"/>
          <w:i/>
          <w:iCs/>
          <w:color w:val="333333"/>
          <w:sz w:val="27"/>
          <w:szCs w:val="27"/>
          <w:lang w:eastAsia="ru-RU"/>
        </w:rPr>
        <w:t>Maugars</w:t>
      </w:r>
      <w:proofErr w:type="spellEnd"/>
      <w:r w:rsidRPr="00987104">
        <w:rPr>
          <w:rFonts w:ascii="Times New Roman" w:eastAsia="Times New Roman" w:hAnsi="Times New Roman" w:cs="Times New Roman"/>
          <w:i/>
          <w:iCs/>
          <w:color w:val="333333"/>
          <w:sz w:val="27"/>
          <w:szCs w:val="27"/>
          <w:lang w:eastAsia="ru-RU"/>
        </w:rPr>
        <w:t xml:space="preserve"> Y. и др.)</w:t>
      </w:r>
      <w:r w:rsidRPr="00987104">
        <w:rPr>
          <w:rFonts w:ascii="Times New Roman" w:eastAsia="Times New Roman" w:hAnsi="Times New Roman" w:cs="Times New Roman"/>
          <w:color w:val="222222"/>
          <w:sz w:val="27"/>
          <w:szCs w:val="27"/>
          <w:lang w:eastAsia="ru-RU"/>
        </w:rPr>
        <w:t> [143] </w:t>
      </w:r>
      <w:r w:rsidRPr="00987104">
        <w:rPr>
          <w:rFonts w:ascii="Times New Roman" w:eastAsia="Times New Roman" w:hAnsi="Times New Roman" w:cs="Times New Roman"/>
          <w:i/>
          <w:iCs/>
          <w:color w:val="333333"/>
          <w:sz w:val="27"/>
          <w:szCs w:val="27"/>
          <w:lang w:eastAsia="ru-RU"/>
        </w:rPr>
        <w:t xml:space="preserve">удалось установить значимое снижение боли в группе пациентов, которым вводился раствор ГКС под рентген-контролем. В </w:t>
      </w:r>
      <w:proofErr w:type="spellStart"/>
      <w:r w:rsidRPr="00987104">
        <w:rPr>
          <w:rFonts w:ascii="Times New Roman" w:eastAsia="Times New Roman" w:hAnsi="Times New Roman" w:cs="Times New Roman"/>
          <w:i/>
          <w:iCs/>
          <w:color w:val="333333"/>
          <w:sz w:val="27"/>
          <w:szCs w:val="27"/>
          <w:lang w:eastAsia="ru-RU"/>
        </w:rPr>
        <w:t>проспективных</w:t>
      </w:r>
      <w:proofErr w:type="spellEnd"/>
      <w:r w:rsidRPr="00987104">
        <w:rPr>
          <w:rFonts w:ascii="Times New Roman" w:eastAsia="Times New Roman" w:hAnsi="Times New Roman" w:cs="Times New Roman"/>
          <w:i/>
          <w:iCs/>
          <w:color w:val="333333"/>
          <w:sz w:val="27"/>
          <w:szCs w:val="27"/>
          <w:lang w:eastAsia="ru-RU"/>
        </w:rPr>
        <w:t xml:space="preserve"> рандомизированных контролируемых исследованиях (</w:t>
      </w:r>
      <w:proofErr w:type="spellStart"/>
      <w:r w:rsidRPr="00987104">
        <w:rPr>
          <w:rFonts w:ascii="Times New Roman" w:eastAsia="Times New Roman" w:hAnsi="Times New Roman" w:cs="Times New Roman"/>
          <w:i/>
          <w:iCs/>
          <w:color w:val="333333"/>
          <w:sz w:val="27"/>
          <w:szCs w:val="27"/>
          <w:lang w:eastAsia="ru-RU"/>
        </w:rPr>
        <w:t>Jee</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соавт</w:t>
      </w:r>
      <w:proofErr w:type="spellEnd"/>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color w:val="222222"/>
          <w:sz w:val="27"/>
          <w:szCs w:val="27"/>
          <w:lang w:eastAsia="ru-RU"/>
        </w:rPr>
        <w:t>   [144], </w:t>
      </w:r>
      <w:r w:rsidRPr="00987104">
        <w:rPr>
          <w:rFonts w:ascii="Times New Roman" w:eastAsia="Times New Roman" w:hAnsi="Times New Roman" w:cs="Times New Roman"/>
          <w:i/>
          <w:iCs/>
          <w:color w:val="333333"/>
          <w:sz w:val="27"/>
          <w:szCs w:val="27"/>
          <w:lang w:eastAsia="ru-RU"/>
        </w:rPr>
        <w:t>а </w:t>
      </w:r>
      <w:r w:rsidRPr="00987104">
        <w:rPr>
          <w:rFonts w:ascii="Times New Roman" w:eastAsia="Times New Roman" w:hAnsi="Times New Roman" w:cs="Times New Roman"/>
          <w:color w:val="222222"/>
          <w:sz w:val="27"/>
          <w:szCs w:val="27"/>
          <w:lang w:eastAsia="ru-RU"/>
        </w:rPr>
        <w:t>также </w:t>
      </w:r>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Soneji</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соавт</w:t>
      </w:r>
      <w:proofErr w:type="spellEnd"/>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color w:val="222222"/>
          <w:sz w:val="27"/>
          <w:szCs w:val="27"/>
          <w:lang w:eastAsia="ru-RU"/>
        </w:rPr>
        <w:t> [145] </w:t>
      </w:r>
      <w:r w:rsidRPr="00987104">
        <w:rPr>
          <w:rFonts w:ascii="Times New Roman" w:eastAsia="Times New Roman" w:hAnsi="Times New Roman" w:cs="Times New Roman"/>
          <w:i/>
          <w:iCs/>
          <w:color w:val="333333"/>
          <w:sz w:val="27"/>
          <w:szCs w:val="27"/>
          <w:lang w:eastAsia="ru-RU"/>
        </w:rPr>
        <w:t xml:space="preserve">было установлено, что применение рентгеновской и УЗ навигация обеспечивают </w:t>
      </w:r>
      <w:proofErr w:type="spellStart"/>
      <w:r w:rsidRPr="00987104">
        <w:rPr>
          <w:rFonts w:ascii="Times New Roman" w:eastAsia="Times New Roman" w:hAnsi="Times New Roman" w:cs="Times New Roman"/>
          <w:i/>
          <w:iCs/>
          <w:color w:val="333333"/>
          <w:sz w:val="27"/>
          <w:szCs w:val="27"/>
          <w:lang w:eastAsia="ru-RU"/>
        </w:rPr>
        <w:t>отдинаковую</w:t>
      </w:r>
      <w:proofErr w:type="spellEnd"/>
      <w:r w:rsidRPr="00987104">
        <w:rPr>
          <w:rFonts w:ascii="Times New Roman" w:eastAsia="Times New Roman" w:hAnsi="Times New Roman" w:cs="Times New Roman"/>
          <w:i/>
          <w:iCs/>
          <w:color w:val="333333"/>
          <w:sz w:val="27"/>
          <w:szCs w:val="27"/>
          <w:lang w:eastAsia="ru-RU"/>
        </w:rPr>
        <w:t xml:space="preserve"> эффективность и безопасность </w:t>
      </w:r>
      <w:proofErr w:type="spellStart"/>
      <w:r w:rsidRPr="00987104">
        <w:rPr>
          <w:rFonts w:ascii="Times New Roman" w:eastAsia="Times New Roman" w:hAnsi="Times New Roman" w:cs="Times New Roman"/>
          <w:i/>
          <w:iCs/>
          <w:color w:val="333333"/>
          <w:sz w:val="27"/>
          <w:szCs w:val="27"/>
          <w:lang w:eastAsia="ru-RU"/>
        </w:rPr>
        <w:t>интраартикулярных</w:t>
      </w:r>
      <w:proofErr w:type="spellEnd"/>
      <w:r w:rsidRPr="00987104">
        <w:rPr>
          <w:rFonts w:ascii="Times New Roman" w:eastAsia="Times New Roman" w:hAnsi="Times New Roman" w:cs="Times New Roman"/>
          <w:i/>
          <w:iCs/>
          <w:color w:val="333333"/>
          <w:sz w:val="27"/>
          <w:szCs w:val="27"/>
          <w:lang w:eastAsia="ru-RU"/>
        </w:rPr>
        <w:t xml:space="preserve"> инъекций в КПС. Однако, при проведении диагностических блоков рекомендовано применение рентгеновской навигации, как более точной.</w:t>
      </w:r>
    </w:p>
    <w:p w14:paraId="768F33F7" w14:textId="77777777" w:rsidR="00987104" w:rsidRPr="00987104" w:rsidRDefault="00987104" w:rsidP="00987104">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пациентам с болью в нижней части спины и эффективной диагностической инъекцией в крестцово-подвздошный сустав, неэффективной консервативной терапией выполнение высокочастотной денервация крестцово-подвздошного сустава [146]. </w:t>
      </w:r>
    </w:p>
    <w:p w14:paraId="6EC985E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44232D2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рандомизированном плацебо-контролируемом исследовании </w:t>
      </w:r>
      <w:proofErr w:type="spellStart"/>
      <w:r w:rsidRPr="00987104">
        <w:rPr>
          <w:rFonts w:ascii="Times New Roman" w:eastAsia="Times New Roman" w:hAnsi="Times New Roman" w:cs="Times New Roman"/>
          <w:i/>
          <w:iCs/>
          <w:color w:val="333333"/>
          <w:sz w:val="27"/>
          <w:szCs w:val="27"/>
          <w:lang w:eastAsia="ru-RU"/>
        </w:rPr>
        <w:t>Cohen</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соавт</w:t>
      </w:r>
      <w:proofErr w:type="spellEnd"/>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color w:val="222222"/>
          <w:sz w:val="27"/>
          <w:szCs w:val="27"/>
          <w:lang w:eastAsia="ru-RU"/>
        </w:rPr>
        <w:t> [146] </w:t>
      </w:r>
      <w:r w:rsidRPr="00987104">
        <w:rPr>
          <w:rFonts w:ascii="Times New Roman" w:eastAsia="Times New Roman" w:hAnsi="Times New Roman" w:cs="Times New Roman"/>
          <w:i/>
          <w:iCs/>
          <w:color w:val="333333"/>
          <w:sz w:val="27"/>
          <w:szCs w:val="27"/>
          <w:lang w:eastAsia="ru-RU"/>
        </w:rPr>
        <w:t>установлена эффективность денервации КПС. Продолжительность анальгетического эффекта РЧД составляла до 6 месяцев. В рандомизированном плацебо-контролируемом исследовании холодовой РЧД крестцово-подвздошного сочленения (</w:t>
      </w:r>
      <w:proofErr w:type="spellStart"/>
      <w:r w:rsidRPr="00987104">
        <w:rPr>
          <w:rFonts w:ascii="Times New Roman" w:eastAsia="Times New Roman" w:hAnsi="Times New Roman" w:cs="Times New Roman"/>
          <w:i/>
          <w:iCs/>
          <w:color w:val="333333"/>
          <w:sz w:val="27"/>
          <w:szCs w:val="27"/>
          <w:lang w:eastAsia="ru-RU"/>
        </w:rPr>
        <w:t>Patel</w:t>
      </w:r>
      <w:proofErr w:type="spellEnd"/>
      <w:r w:rsidRPr="00987104">
        <w:rPr>
          <w:rFonts w:ascii="Times New Roman" w:eastAsia="Times New Roman" w:hAnsi="Times New Roman" w:cs="Times New Roman"/>
          <w:i/>
          <w:iCs/>
          <w:color w:val="333333"/>
          <w:sz w:val="27"/>
          <w:szCs w:val="27"/>
          <w:lang w:eastAsia="ru-RU"/>
        </w:rPr>
        <w:t xml:space="preserve"> и др.) в группе холодовой РЧД наблюдались значительные снижение боли, улучшение качества жизни по сравнению с группой контроля. Результаты проведенной холодовой РЧД сохранялись на период до 9 месяцев</w:t>
      </w:r>
      <w:r w:rsidRPr="00987104">
        <w:rPr>
          <w:rFonts w:ascii="Times New Roman" w:eastAsia="Times New Roman" w:hAnsi="Times New Roman" w:cs="Times New Roman"/>
          <w:color w:val="222222"/>
          <w:sz w:val="27"/>
          <w:szCs w:val="27"/>
          <w:lang w:eastAsia="ru-RU"/>
        </w:rPr>
        <w:t> [147].</w:t>
      </w:r>
    </w:p>
    <w:p w14:paraId="14885EEE"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3.2.5 Пункционные интервенционные процедуры в области эпидурального пространства и спинномозговых нервов в шейном отделе позвоночника.</w:t>
      </w:r>
    </w:p>
    <w:p w14:paraId="4EAE8C8E" w14:textId="77777777" w:rsidR="00987104" w:rsidRPr="00987104" w:rsidRDefault="00987104" w:rsidP="00987104">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шее и верхней конечности, вследствие дегенерации или грыжи межпозвонкового диска, стеноза позвоночного канала, после перенесенных хирургических операций на шейном отделе позвоночника проведение эпидуральной аналгезии с использованием местных анестетиков </w:t>
      </w:r>
      <w:r w:rsidRPr="00987104">
        <w:rPr>
          <w:rFonts w:ascii="Times New Roman" w:eastAsia="Times New Roman" w:hAnsi="Times New Roman" w:cs="Times New Roman"/>
          <w:color w:val="222222"/>
          <w:sz w:val="27"/>
          <w:szCs w:val="27"/>
          <w:lang w:eastAsia="ru-RU"/>
        </w:rPr>
        <w:lastRenderedPageBreak/>
        <w:t xml:space="preserve">(лидокаин**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 добавлением (или без добавления) глюкокортикоидов (#дексаметазон** АТХ: H02AB02 в дозе 8 мг однократно </w:t>
      </w:r>
      <w:proofErr w:type="spellStart"/>
      <w:r w:rsidRPr="00987104">
        <w:rPr>
          <w:rFonts w:ascii="Times New Roman" w:eastAsia="Times New Roman" w:hAnsi="Times New Roman" w:cs="Times New Roman"/>
          <w:color w:val="222222"/>
          <w:sz w:val="27"/>
          <w:szCs w:val="27"/>
          <w:lang w:eastAsia="ru-RU"/>
        </w:rPr>
        <w:t>эпидурально</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интерламинарным</w:t>
      </w:r>
      <w:proofErr w:type="spellEnd"/>
      <w:r w:rsidRPr="00987104">
        <w:rPr>
          <w:rFonts w:ascii="Times New Roman" w:eastAsia="Times New Roman" w:hAnsi="Times New Roman" w:cs="Times New Roman"/>
          <w:color w:val="222222"/>
          <w:sz w:val="27"/>
          <w:szCs w:val="27"/>
          <w:lang w:eastAsia="ru-RU"/>
        </w:rPr>
        <w:t xml:space="preserve"> доступом с использованием рентген-навигации и введения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во время процедуры </w:t>
      </w:r>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йопромид</w:t>
      </w:r>
      <w:proofErr w:type="spellEnd"/>
      <w:r w:rsidRPr="00987104">
        <w:rPr>
          <w:rFonts w:ascii="Times New Roman" w:eastAsia="Times New Roman" w:hAnsi="Times New Roman" w:cs="Times New Roman"/>
          <w:i/>
          <w:iCs/>
          <w:color w:val="333333"/>
          <w:sz w:val="27"/>
          <w:szCs w:val="27"/>
          <w:lang w:eastAsia="ru-RU"/>
        </w:rPr>
        <w:t xml:space="preserve">** ATХ: V08AB05, </w:t>
      </w:r>
      <w:proofErr w:type="spellStart"/>
      <w:r w:rsidRPr="00987104">
        <w:rPr>
          <w:rFonts w:ascii="Times New Roman" w:eastAsia="Times New Roman" w:hAnsi="Times New Roman" w:cs="Times New Roman"/>
          <w:i/>
          <w:iCs/>
          <w:color w:val="333333"/>
          <w:sz w:val="27"/>
          <w:szCs w:val="27"/>
          <w:lang w:eastAsia="ru-RU"/>
        </w:rPr>
        <w:t>йогексол</w:t>
      </w:r>
      <w:proofErr w:type="spellEnd"/>
      <w:r w:rsidRPr="00987104">
        <w:rPr>
          <w:rFonts w:ascii="Times New Roman" w:eastAsia="Times New Roman" w:hAnsi="Times New Roman" w:cs="Times New Roman"/>
          <w:i/>
          <w:iCs/>
          <w:color w:val="333333"/>
          <w:sz w:val="27"/>
          <w:szCs w:val="27"/>
          <w:lang w:eastAsia="ru-RU"/>
        </w:rPr>
        <w:t>** ATХ: V08AB02).</w:t>
      </w:r>
      <w:r w:rsidRPr="00987104">
        <w:rPr>
          <w:rFonts w:ascii="Times New Roman" w:eastAsia="Times New Roman" w:hAnsi="Times New Roman" w:cs="Times New Roman"/>
          <w:color w:val="222222"/>
          <w:sz w:val="27"/>
          <w:szCs w:val="27"/>
          <w:lang w:eastAsia="ru-RU"/>
        </w:rPr>
        <w:t> [148-152].</w:t>
      </w:r>
    </w:p>
    <w:p w14:paraId="1952F0F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А</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1DF3E5B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Данная рекомендация основана на мета-анализе</w:t>
      </w:r>
      <w:r w:rsidRPr="00987104">
        <w:rPr>
          <w:rFonts w:ascii="Times New Roman" w:eastAsia="Times New Roman" w:hAnsi="Times New Roman" w:cs="Times New Roman"/>
          <w:color w:val="222222"/>
          <w:sz w:val="27"/>
          <w:szCs w:val="27"/>
          <w:lang w:eastAsia="ru-RU"/>
        </w:rPr>
        <w:t> [148], </w:t>
      </w:r>
      <w:r w:rsidRPr="00987104">
        <w:rPr>
          <w:rFonts w:ascii="Times New Roman" w:eastAsia="Times New Roman" w:hAnsi="Times New Roman" w:cs="Times New Roman"/>
          <w:i/>
          <w:iCs/>
          <w:color w:val="333333"/>
          <w:sz w:val="27"/>
          <w:szCs w:val="27"/>
          <w:lang w:eastAsia="ru-RU"/>
        </w:rPr>
        <w:t>включившем 4 рандомизированных клинических исследования</w:t>
      </w:r>
      <w:r w:rsidRPr="00987104">
        <w:rPr>
          <w:rFonts w:ascii="Times New Roman" w:eastAsia="Times New Roman" w:hAnsi="Times New Roman" w:cs="Times New Roman"/>
          <w:color w:val="222222"/>
          <w:sz w:val="27"/>
          <w:szCs w:val="27"/>
          <w:lang w:eastAsia="ru-RU"/>
        </w:rPr>
        <w:t> [149-152]. </w:t>
      </w:r>
      <w:r w:rsidRPr="00987104">
        <w:rPr>
          <w:rFonts w:ascii="Times New Roman" w:eastAsia="Times New Roman" w:hAnsi="Times New Roman" w:cs="Times New Roman"/>
          <w:i/>
          <w:iCs/>
          <w:color w:val="333333"/>
          <w:sz w:val="27"/>
          <w:szCs w:val="27"/>
          <w:lang w:eastAsia="ru-RU"/>
        </w:rPr>
        <w:t xml:space="preserve">Учитывая наличие рисков осложнений эпидуральной блокады, рационально выполнять данную процедуру в случае недостаточной эффективности консервативной терапии боли в течение нескольких недель. Средняя продолжительность обезболивающего эффекта после процедуры составляет 3 месяца. В случае эффективности, возможно проведение повторных эпидуральных блокад с частотой до 2-3 процедур в год. Использование </w:t>
      </w:r>
      <w:proofErr w:type="spellStart"/>
      <w:r w:rsidRPr="00987104">
        <w:rPr>
          <w:rFonts w:ascii="Times New Roman" w:eastAsia="Times New Roman" w:hAnsi="Times New Roman" w:cs="Times New Roman"/>
          <w:i/>
          <w:iCs/>
          <w:color w:val="333333"/>
          <w:sz w:val="27"/>
          <w:szCs w:val="27"/>
          <w:lang w:eastAsia="ru-RU"/>
        </w:rPr>
        <w:t>трансфораминального</w:t>
      </w:r>
      <w:proofErr w:type="spellEnd"/>
      <w:r w:rsidRPr="00987104">
        <w:rPr>
          <w:rFonts w:ascii="Times New Roman" w:eastAsia="Times New Roman" w:hAnsi="Times New Roman" w:cs="Times New Roman"/>
          <w:i/>
          <w:iCs/>
          <w:color w:val="333333"/>
          <w:sz w:val="27"/>
          <w:szCs w:val="27"/>
          <w:lang w:eastAsia="ru-RU"/>
        </w:rPr>
        <w:t xml:space="preserve"> доступа при выполнении эпидуральных блокад на шейном уровне не желательно в связи с риском тяжелых неврологических осложнений</w:t>
      </w:r>
      <w:r w:rsidRPr="00987104">
        <w:rPr>
          <w:rFonts w:ascii="Times New Roman" w:eastAsia="Times New Roman" w:hAnsi="Times New Roman" w:cs="Times New Roman"/>
          <w:color w:val="222222"/>
          <w:sz w:val="27"/>
          <w:szCs w:val="27"/>
          <w:lang w:eastAsia="ru-RU"/>
        </w:rPr>
        <w:t> [153].</w:t>
      </w:r>
    </w:p>
    <w:p w14:paraId="30C1569B" w14:textId="77777777" w:rsidR="00987104" w:rsidRPr="00987104" w:rsidRDefault="00987104" w:rsidP="00987104">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шее и верхней конечности, вследствие грыжи межпозвонкового диска или стеноза позвоночного канала при недостаточной эффективности консервативной терапии и эпидуральной аналгезии проведение радиочастотной импульсной абляции спинального ганглия </w:t>
      </w:r>
      <w:proofErr w:type="spellStart"/>
      <w:r w:rsidRPr="00987104">
        <w:rPr>
          <w:rFonts w:ascii="Times New Roman" w:eastAsia="Times New Roman" w:hAnsi="Times New Roman" w:cs="Times New Roman"/>
          <w:color w:val="222222"/>
          <w:sz w:val="27"/>
          <w:szCs w:val="27"/>
          <w:lang w:eastAsia="ru-RU"/>
        </w:rPr>
        <w:t>трансфораминальным</w:t>
      </w:r>
      <w:proofErr w:type="spellEnd"/>
      <w:r w:rsidRPr="00987104">
        <w:rPr>
          <w:rFonts w:ascii="Times New Roman" w:eastAsia="Times New Roman" w:hAnsi="Times New Roman" w:cs="Times New Roman"/>
          <w:color w:val="222222"/>
          <w:sz w:val="27"/>
          <w:szCs w:val="27"/>
          <w:lang w:eastAsia="ru-RU"/>
        </w:rPr>
        <w:t xml:space="preserve"> доступом с использованием рентгенографии шейного отдела позвоночника и введения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во время процедуры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V08AB02).[154-158].</w:t>
      </w:r>
    </w:p>
    <w:p w14:paraId="0424551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00E0687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 </w:t>
      </w:r>
      <w:r w:rsidRPr="00987104">
        <w:rPr>
          <w:rFonts w:ascii="Times New Roman" w:eastAsia="Times New Roman" w:hAnsi="Times New Roman" w:cs="Times New Roman"/>
          <w:i/>
          <w:iCs/>
          <w:color w:val="333333"/>
          <w:sz w:val="27"/>
          <w:szCs w:val="27"/>
          <w:lang w:eastAsia="ru-RU"/>
        </w:rPr>
        <w:t>Данная рекомендация основана на систематическом обзоре с применением мета-анализа</w:t>
      </w:r>
      <w:r w:rsidRPr="00987104">
        <w:rPr>
          <w:rFonts w:ascii="Times New Roman" w:eastAsia="Times New Roman" w:hAnsi="Times New Roman" w:cs="Times New Roman"/>
          <w:color w:val="222222"/>
          <w:sz w:val="27"/>
          <w:szCs w:val="27"/>
          <w:lang w:eastAsia="ru-RU"/>
        </w:rPr>
        <w:t> [154], </w:t>
      </w:r>
      <w:r w:rsidRPr="00987104">
        <w:rPr>
          <w:rFonts w:ascii="Times New Roman" w:eastAsia="Times New Roman" w:hAnsi="Times New Roman" w:cs="Times New Roman"/>
          <w:i/>
          <w:iCs/>
          <w:color w:val="333333"/>
          <w:sz w:val="27"/>
          <w:szCs w:val="27"/>
          <w:lang w:eastAsia="ru-RU"/>
        </w:rPr>
        <w:t>включившим 1 рандомизированное клиническое исследование</w:t>
      </w:r>
      <w:r w:rsidRPr="00987104">
        <w:rPr>
          <w:rFonts w:ascii="Times New Roman" w:eastAsia="Times New Roman" w:hAnsi="Times New Roman" w:cs="Times New Roman"/>
          <w:color w:val="222222"/>
          <w:sz w:val="27"/>
          <w:szCs w:val="27"/>
          <w:lang w:eastAsia="ru-RU"/>
        </w:rPr>
        <w:t xml:space="preserve"> [155], 2 </w:t>
      </w:r>
      <w:proofErr w:type="spellStart"/>
      <w:r w:rsidRPr="00987104">
        <w:rPr>
          <w:rFonts w:ascii="Times New Roman" w:eastAsia="Times New Roman" w:hAnsi="Times New Roman" w:cs="Times New Roman"/>
          <w:color w:val="222222"/>
          <w:sz w:val="27"/>
          <w:szCs w:val="27"/>
          <w:lang w:eastAsia="ru-RU"/>
        </w:rPr>
        <w:t>проспективных</w:t>
      </w:r>
      <w:proofErr w:type="spellEnd"/>
      <w:r w:rsidRPr="00987104">
        <w:rPr>
          <w:rFonts w:ascii="Times New Roman" w:eastAsia="Times New Roman" w:hAnsi="Times New Roman" w:cs="Times New Roman"/>
          <w:color w:val="222222"/>
          <w:sz w:val="27"/>
          <w:szCs w:val="27"/>
          <w:lang w:eastAsia="ru-RU"/>
        </w:rPr>
        <w:t xml:space="preserve"> обсервационных исследования [156, 157] </w:t>
      </w:r>
      <w:r w:rsidRPr="00987104">
        <w:rPr>
          <w:rFonts w:ascii="Times New Roman" w:eastAsia="Times New Roman" w:hAnsi="Times New Roman" w:cs="Times New Roman"/>
          <w:i/>
          <w:iCs/>
          <w:color w:val="333333"/>
          <w:sz w:val="27"/>
          <w:szCs w:val="27"/>
          <w:lang w:eastAsia="ru-RU"/>
        </w:rPr>
        <w:t>и 1 ретроспективное исследование</w:t>
      </w:r>
      <w:r w:rsidRPr="00987104">
        <w:rPr>
          <w:rFonts w:ascii="Times New Roman" w:eastAsia="Times New Roman" w:hAnsi="Times New Roman" w:cs="Times New Roman"/>
          <w:color w:val="222222"/>
          <w:sz w:val="27"/>
          <w:szCs w:val="27"/>
          <w:lang w:eastAsia="ru-RU"/>
        </w:rPr>
        <w:t> [158].  </w:t>
      </w:r>
      <w:r w:rsidRPr="00987104">
        <w:rPr>
          <w:rFonts w:ascii="Times New Roman" w:eastAsia="Times New Roman" w:hAnsi="Times New Roman" w:cs="Times New Roman"/>
          <w:i/>
          <w:iCs/>
          <w:color w:val="333333"/>
          <w:sz w:val="27"/>
          <w:szCs w:val="27"/>
          <w:lang w:eastAsia="ru-RU"/>
        </w:rPr>
        <w:t>Продолжительность обезболивающего эффекта после импульсной радиочастотной абляции спинального ганглия на шейном уровне может составлять от 3 до 12 месяцев.</w:t>
      </w:r>
    </w:p>
    <w:p w14:paraId="3C133C72"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lastRenderedPageBreak/>
        <w:t>3.2.6 Пункционные интервенционные процедуры в области эпидурального пространства и спинномозговых нервов в грудном отделе позвоночника</w:t>
      </w:r>
    </w:p>
    <w:p w14:paraId="4902BE40" w14:textId="77777777" w:rsidR="00987104" w:rsidRPr="00987104" w:rsidRDefault="00987104" w:rsidP="00987104">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дегенеративными заболеваниями и болью в грудном отделе позвоночника (за исключением боли связанной с дегенеративными изменениями фасеточных суставов) при недостаточной эффективности консервативной терапии проведение эпидуральной аналгезии с использованием местных анестетиков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 добавлением (или без добавления) глюкокортикоидов (#дексаметазон** АТХ: H02AB02 в дозе 8 мг однократно </w:t>
      </w:r>
      <w:proofErr w:type="spellStart"/>
      <w:r w:rsidRPr="00987104">
        <w:rPr>
          <w:rFonts w:ascii="Times New Roman" w:eastAsia="Times New Roman" w:hAnsi="Times New Roman" w:cs="Times New Roman"/>
          <w:color w:val="222222"/>
          <w:sz w:val="27"/>
          <w:szCs w:val="27"/>
          <w:lang w:eastAsia="ru-RU"/>
        </w:rPr>
        <w:t>эпидурально</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интерламинарным</w:t>
      </w:r>
      <w:proofErr w:type="spellEnd"/>
      <w:r w:rsidRPr="00987104">
        <w:rPr>
          <w:rFonts w:ascii="Times New Roman" w:eastAsia="Times New Roman" w:hAnsi="Times New Roman" w:cs="Times New Roman"/>
          <w:color w:val="222222"/>
          <w:sz w:val="27"/>
          <w:szCs w:val="27"/>
          <w:lang w:eastAsia="ru-RU"/>
        </w:rPr>
        <w:t xml:space="preserve"> доступом с использованием рентгенографии грудного отдела позвоночника и </w:t>
      </w:r>
      <w:proofErr w:type="spellStart"/>
      <w:r w:rsidRPr="00987104">
        <w:rPr>
          <w:rFonts w:ascii="Times New Roman" w:eastAsia="Times New Roman" w:hAnsi="Times New Roman" w:cs="Times New Roman"/>
          <w:color w:val="222222"/>
          <w:sz w:val="27"/>
          <w:szCs w:val="27"/>
          <w:lang w:eastAsia="ru-RU"/>
        </w:rPr>
        <w:t>и</w:t>
      </w:r>
      <w:proofErr w:type="spellEnd"/>
      <w:r w:rsidRPr="00987104">
        <w:rPr>
          <w:rFonts w:ascii="Times New Roman" w:eastAsia="Times New Roman" w:hAnsi="Times New Roman" w:cs="Times New Roman"/>
          <w:color w:val="222222"/>
          <w:sz w:val="27"/>
          <w:szCs w:val="27"/>
          <w:lang w:eastAsia="ru-RU"/>
        </w:rPr>
        <w:t xml:space="preserve"> введения </w:t>
      </w:r>
      <w:proofErr w:type="spellStart"/>
      <w:r w:rsidRPr="00987104">
        <w:rPr>
          <w:rFonts w:ascii="Times New Roman" w:eastAsia="Times New Roman" w:hAnsi="Times New Roman" w:cs="Times New Roman"/>
          <w:color w:val="222222"/>
          <w:sz w:val="27"/>
          <w:szCs w:val="27"/>
          <w:lang w:eastAsia="ru-RU"/>
        </w:rPr>
        <w:t>рентгеноконтрасного</w:t>
      </w:r>
      <w:proofErr w:type="spellEnd"/>
      <w:r w:rsidRPr="00987104">
        <w:rPr>
          <w:rFonts w:ascii="Times New Roman" w:eastAsia="Times New Roman" w:hAnsi="Times New Roman" w:cs="Times New Roman"/>
          <w:color w:val="222222"/>
          <w:sz w:val="27"/>
          <w:szCs w:val="27"/>
          <w:lang w:eastAsia="ru-RU"/>
        </w:rPr>
        <w:t xml:space="preserve"> средства во время процедуры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 [159]. </w:t>
      </w:r>
    </w:p>
    <w:p w14:paraId="0949849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646FE7B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Данная рекомендация основана рандомизированном клиническом исследовании</w:t>
      </w:r>
      <w:r w:rsidRPr="00987104">
        <w:rPr>
          <w:rFonts w:ascii="Times New Roman" w:eastAsia="Times New Roman" w:hAnsi="Times New Roman" w:cs="Times New Roman"/>
          <w:color w:val="222222"/>
          <w:sz w:val="27"/>
          <w:szCs w:val="27"/>
          <w:lang w:eastAsia="ru-RU"/>
        </w:rPr>
        <w:t> [159].  </w:t>
      </w:r>
      <w:r w:rsidRPr="00987104">
        <w:rPr>
          <w:rFonts w:ascii="Times New Roman" w:eastAsia="Times New Roman" w:hAnsi="Times New Roman" w:cs="Times New Roman"/>
          <w:i/>
          <w:iCs/>
          <w:color w:val="333333"/>
          <w:sz w:val="27"/>
          <w:szCs w:val="27"/>
          <w:lang w:eastAsia="ru-RU"/>
        </w:rPr>
        <w:t>Учитывая наличие рисков осложнений эпидуральной блокады, рационально выполнять данную процедуру в случае недостаточной эффективности консервативной терапии боли в течение нескольких недель. В случае эффективности, возможно проведение повторных эпидуральных блокад с частотой до 2-3 процедур в год.</w:t>
      </w:r>
    </w:p>
    <w:p w14:paraId="341A7D41"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3.2.7 Пункционные интервенционные процедуры в области эпидурального пространства и спинномозговых нервов в поясничном и крестцовом отделе позвоночника.</w:t>
      </w:r>
    </w:p>
    <w:p w14:paraId="7743EB8B" w14:textId="77777777" w:rsidR="00987104" w:rsidRPr="00987104" w:rsidRDefault="00987104" w:rsidP="00987104">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поясничном отделе позвоночника и(или)  </w:t>
      </w:r>
      <w:proofErr w:type="spellStart"/>
      <w:r w:rsidRPr="00987104">
        <w:rPr>
          <w:rFonts w:ascii="Times New Roman" w:eastAsia="Times New Roman" w:hAnsi="Times New Roman" w:cs="Times New Roman"/>
          <w:color w:val="222222"/>
          <w:sz w:val="27"/>
          <w:szCs w:val="27"/>
          <w:lang w:eastAsia="ru-RU"/>
        </w:rPr>
        <w:t>радикулярной</w:t>
      </w:r>
      <w:proofErr w:type="spellEnd"/>
      <w:r w:rsidRPr="00987104">
        <w:rPr>
          <w:rFonts w:ascii="Times New Roman" w:eastAsia="Times New Roman" w:hAnsi="Times New Roman" w:cs="Times New Roman"/>
          <w:color w:val="222222"/>
          <w:sz w:val="27"/>
          <w:szCs w:val="27"/>
          <w:lang w:eastAsia="ru-RU"/>
        </w:rPr>
        <w:t xml:space="preserve"> болью в нижних конечностях, вследствие дегенеративного процесса в поясничном отделе с компрессией </w:t>
      </w:r>
      <w:proofErr w:type="spellStart"/>
      <w:r w:rsidRPr="00987104">
        <w:rPr>
          <w:rFonts w:ascii="Times New Roman" w:eastAsia="Times New Roman" w:hAnsi="Times New Roman" w:cs="Times New Roman"/>
          <w:color w:val="222222"/>
          <w:sz w:val="27"/>
          <w:szCs w:val="27"/>
          <w:lang w:eastAsia="ru-RU"/>
        </w:rPr>
        <w:t>невральных</w:t>
      </w:r>
      <w:proofErr w:type="spellEnd"/>
      <w:r w:rsidRPr="00987104">
        <w:rPr>
          <w:rFonts w:ascii="Times New Roman" w:eastAsia="Times New Roman" w:hAnsi="Times New Roman" w:cs="Times New Roman"/>
          <w:color w:val="222222"/>
          <w:sz w:val="27"/>
          <w:szCs w:val="27"/>
          <w:lang w:eastAsia="ru-RU"/>
        </w:rPr>
        <w:t xml:space="preserve"> структур (грыжи межпозвонкового диска, стеноза позвоночного канала, </w:t>
      </w:r>
      <w:proofErr w:type="spellStart"/>
      <w:r w:rsidRPr="00987104">
        <w:rPr>
          <w:rFonts w:ascii="Times New Roman" w:eastAsia="Times New Roman" w:hAnsi="Times New Roman" w:cs="Times New Roman"/>
          <w:color w:val="222222"/>
          <w:sz w:val="27"/>
          <w:szCs w:val="27"/>
          <w:lang w:eastAsia="ru-RU"/>
        </w:rPr>
        <w:t>фораминального</w:t>
      </w:r>
      <w:proofErr w:type="spellEnd"/>
      <w:r w:rsidRPr="00987104">
        <w:rPr>
          <w:rFonts w:ascii="Times New Roman" w:eastAsia="Times New Roman" w:hAnsi="Times New Roman" w:cs="Times New Roman"/>
          <w:color w:val="222222"/>
          <w:sz w:val="27"/>
          <w:szCs w:val="27"/>
          <w:lang w:eastAsia="ru-RU"/>
        </w:rPr>
        <w:t xml:space="preserve"> стеноза, после перенесенных хирургических операций на поясничном отделе позвоночника) и при недостаточной эффективности консервативной терапии, проведение эпидуральной аналгезии с использованием местных анестетиков (лидокаин** АТХ: N01BB02, </w:t>
      </w:r>
      <w:proofErr w:type="spellStart"/>
      <w:r w:rsidRPr="00987104">
        <w:rPr>
          <w:rFonts w:ascii="Times New Roman" w:eastAsia="Times New Roman" w:hAnsi="Times New Roman" w:cs="Times New Roman"/>
          <w:color w:val="222222"/>
          <w:sz w:val="27"/>
          <w:szCs w:val="27"/>
          <w:lang w:eastAsia="ru-RU"/>
        </w:rPr>
        <w:t>бупивакаин</w:t>
      </w:r>
      <w:proofErr w:type="spellEnd"/>
      <w:r w:rsidRPr="00987104">
        <w:rPr>
          <w:rFonts w:ascii="Times New Roman" w:eastAsia="Times New Roman" w:hAnsi="Times New Roman" w:cs="Times New Roman"/>
          <w:color w:val="222222"/>
          <w:sz w:val="27"/>
          <w:szCs w:val="27"/>
          <w:lang w:eastAsia="ru-RU"/>
        </w:rPr>
        <w:t xml:space="preserve">** АТХ: N01BB01, </w:t>
      </w:r>
      <w:proofErr w:type="spellStart"/>
      <w:r w:rsidRPr="00987104">
        <w:rPr>
          <w:rFonts w:ascii="Times New Roman" w:eastAsia="Times New Roman" w:hAnsi="Times New Roman" w:cs="Times New Roman"/>
          <w:color w:val="222222"/>
          <w:sz w:val="27"/>
          <w:szCs w:val="27"/>
          <w:lang w:eastAsia="ru-RU"/>
        </w:rPr>
        <w:t>ропивакаин</w:t>
      </w:r>
      <w:proofErr w:type="spellEnd"/>
      <w:r w:rsidRPr="00987104">
        <w:rPr>
          <w:rFonts w:ascii="Times New Roman" w:eastAsia="Times New Roman" w:hAnsi="Times New Roman" w:cs="Times New Roman"/>
          <w:color w:val="222222"/>
          <w:sz w:val="27"/>
          <w:szCs w:val="27"/>
          <w:lang w:eastAsia="ru-RU"/>
        </w:rPr>
        <w:t xml:space="preserve">** АТХ:  N01BB09) с/без глюкокортикоидов (#дексаметазон** АТХ: H02AB02 в дозе 8 мг однократно </w:t>
      </w:r>
      <w:proofErr w:type="spellStart"/>
      <w:r w:rsidRPr="00987104">
        <w:rPr>
          <w:rFonts w:ascii="Times New Roman" w:eastAsia="Times New Roman" w:hAnsi="Times New Roman" w:cs="Times New Roman"/>
          <w:color w:val="222222"/>
          <w:sz w:val="27"/>
          <w:szCs w:val="27"/>
          <w:lang w:eastAsia="ru-RU"/>
        </w:rPr>
        <w:t>эпидурально</w:t>
      </w:r>
      <w:proofErr w:type="spellEnd"/>
      <w:r w:rsidRPr="00987104">
        <w:rPr>
          <w:rFonts w:ascii="Times New Roman" w:eastAsia="Times New Roman" w:hAnsi="Times New Roman" w:cs="Times New Roman"/>
          <w:color w:val="222222"/>
          <w:sz w:val="27"/>
          <w:szCs w:val="27"/>
          <w:lang w:eastAsia="ru-RU"/>
        </w:rPr>
        <w:t xml:space="preserve">) поясничного отдела позвоночника с использованием рентгенографии поясничного и крестцового отдела позвоночника и с </w:t>
      </w:r>
      <w:r w:rsidRPr="00987104">
        <w:rPr>
          <w:rFonts w:ascii="Times New Roman" w:eastAsia="Times New Roman" w:hAnsi="Times New Roman" w:cs="Times New Roman"/>
          <w:color w:val="222222"/>
          <w:sz w:val="27"/>
          <w:szCs w:val="27"/>
          <w:lang w:eastAsia="ru-RU"/>
        </w:rPr>
        <w:lastRenderedPageBreak/>
        <w:t xml:space="preserve">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 и применением местного анестетика [160-164].</w:t>
      </w:r>
    </w:p>
    <w:p w14:paraId="03B037E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А</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1A5D248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пользу данной рекомендации выполнено минимум 3 метаанализа</w:t>
      </w:r>
      <w:r w:rsidRPr="00987104">
        <w:rPr>
          <w:rFonts w:ascii="Times New Roman" w:eastAsia="Times New Roman" w:hAnsi="Times New Roman" w:cs="Times New Roman"/>
          <w:color w:val="222222"/>
          <w:sz w:val="27"/>
          <w:szCs w:val="27"/>
          <w:lang w:eastAsia="ru-RU"/>
        </w:rPr>
        <w:t> [160, 161, 164] </w:t>
      </w:r>
      <w:r w:rsidRPr="00987104">
        <w:rPr>
          <w:rFonts w:ascii="Times New Roman" w:eastAsia="Times New Roman" w:hAnsi="Times New Roman" w:cs="Times New Roman"/>
          <w:i/>
          <w:iCs/>
          <w:color w:val="333333"/>
          <w:sz w:val="27"/>
          <w:szCs w:val="27"/>
          <w:lang w:eastAsia="ru-RU"/>
        </w:rPr>
        <w:t xml:space="preserve">с анализом от 21 до 39 рандомизированных контролируемых исследований. В зависимости от системного обзора и мета-анализа в исследования включались РКИ с плацебо-контролем или активным контролем. Отбор пациентов производился согласно критериям лечения хронической боли в пояснице и нижних конечностях при поясничной </w:t>
      </w:r>
      <w:proofErr w:type="spellStart"/>
      <w:r w:rsidRPr="00987104">
        <w:rPr>
          <w:rFonts w:ascii="Times New Roman" w:eastAsia="Times New Roman" w:hAnsi="Times New Roman" w:cs="Times New Roman"/>
          <w:i/>
          <w:iCs/>
          <w:color w:val="333333"/>
          <w:sz w:val="27"/>
          <w:szCs w:val="27"/>
          <w:lang w:eastAsia="ru-RU"/>
        </w:rPr>
        <w:t>радикулопатии</w:t>
      </w:r>
      <w:proofErr w:type="spellEnd"/>
      <w:r w:rsidRPr="00987104">
        <w:rPr>
          <w:rFonts w:ascii="Times New Roman" w:eastAsia="Times New Roman" w:hAnsi="Times New Roman" w:cs="Times New Roman"/>
          <w:i/>
          <w:iCs/>
          <w:color w:val="333333"/>
          <w:sz w:val="27"/>
          <w:szCs w:val="27"/>
          <w:lang w:eastAsia="ru-RU"/>
        </w:rPr>
        <w:t xml:space="preserve">, с отсутствием эффекта от консервативного лечения. Показателями положительной динамики было купирование болевого синдрома и улучшение функционального состояния пациента. Значительное улучшение определялось как уменьшение боли и улучшение функционального состояния на 50% и более. Наблюдение пациентов после эпидуральных </w:t>
      </w:r>
      <w:proofErr w:type="spellStart"/>
      <w:r w:rsidRPr="00987104">
        <w:rPr>
          <w:rFonts w:ascii="Times New Roman" w:eastAsia="Times New Roman" w:hAnsi="Times New Roman" w:cs="Times New Roman"/>
          <w:i/>
          <w:iCs/>
          <w:color w:val="333333"/>
          <w:sz w:val="27"/>
          <w:szCs w:val="27"/>
          <w:lang w:eastAsia="ru-RU"/>
        </w:rPr>
        <w:t>иньекций</w:t>
      </w:r>
      <w:proofErr w:type="spellEnd"/>
      <w:r w:rsidRPr="00987104">
        <w:rPr>
          <w:rFonts w:ascii="Times New Roman" w:eastAsia="Times New Roman" w:hAnsi="Times New Roman" w:cs="Times New Roman"/>
          <w:i/>
          <w:iCs/>
          <w:color w:val="333333"/>
          <w:sz w:val="27"/>
          <w:szCs w:val="27"/>
          <w:lang w:eastAsia="ru-RU"/>
        </w:rPr>
        <w:t xml:space="preserve"> проводилось от 3 до 12 месяцев и выраженный положительный ответ у пациентов наблюдался в первые 3 месяца. В некоторых исследованиях после 3х месяцев эпидуральную инъекцию повторяли – отмечали кумулятивный эффект.  Выполняют данные интервенции различными доступами: интраламинарным, </w:t>
      </w:r>
      <w:proofErr w:type="spellStart"/>
      <w:r w:rsidRPr="00987104">
        <w:rPr>
          <w:rFonts w:ascii="Times New Roman" w:eastAsia="Times New Roman" w:hAnsi="Times New Roman" w:cs="Times New Roman"/>
          <w:i/>
          <w:iCs/>
          <w:color w:val="333333"/>
          <w:sz w:val="27"/>
          <w:szCs w:val="27"/>
          <w:lang w:eastAsia="ru-RU"/>
        </w:rPr>
        <w:t>траснфораминальным</w:t>
      </w:r>
      <w:proofErr w:type="spellEnd"/>
      <w:r w:rsidRPr="00987104">
        <w:rPr>
          <w:rFonts w:ascii="Times New Roman" w:eastAsia="Times New Roman" w:hAnsi="Times New Roman" w:cs="Times New Roman"/>
          <w:i/>
          <w:iCs/>
          <w:color w:val="333333"/>
          <w:sz w:val="27"/>
          <w:szCs w:val="27"/>
          <w:lang w:eastAsia="ru-RU"/>
        </w:rPr>
        <w:t xml:space="preserve">, каудальным, в зависимости от клинической картины и картины лучевых методов исследования. Все доступы имеют одинаковые уровни доказательности. Так же стоит отметить, что применение смеси местного анестетика и </w:t>
      </w:r>
      <w:proofErr w:type="spellStart"/>
      <w:r w:rsidRPr="00987104">
        <w:rPr>
          <w:rFonts w:ascii="Times New Roman" w:eastAsia="Times New Roman" w:hAnsi="Times New Roman" w:cs="Times New Roman"/>
          <w:i/>
          <w:iCs/>
          <w:color w:val="333333"/>
          <w:sz w:val="27"/>
          <w:szCs w:val="27"/>
          <w:lang w:eastAsia="ru-RU"/>
        </w:rPr>
        <w:t>глюкокортикостероида</w:t>
      </w:r>
      <w:proofErr w:type="spellEnd"/>
      <w:r w:rsidRPr="00987104">
        <w:rPr>
          <w:rFonts w:ascii="Times New Roman" w:eastAsia="Times New Roman" w:hAnsi="Times New Roman" w:cs="Times New Roman"/>
          <w:i/>
          <w:iCs/>
          <w:color w:val="333333"/>
          <w:sz w:val="27"/>
          <w:szCs w:val="27"/>
          <w:lang w:eastAsia="ru-RU"/>
        </w:rPr>
        <w:t xml:space="preserve"> показывало более высокие уровни доказательности и более длительный эффект, при отдаленном сравнении свыше 6 месяцев у пациентов по данным РКИ.</w:t>
      </w:r>
    </w:p>
    <w:p w14:paraId="024F552B" w14:textId="77777777" w:rsidR="00987104" w:rsidRPr="00987104" w:rsidRDefault="00987104" w:rsidP="00987104">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пациентам с болью в поясничном отделе позвоночника и (или)  </w:t>
      </w:r>
      <w:proofErr w:type="spellStart"/>
      <w:r w:rsidRPr="00987104">
        <w:rPr>
          <w:rFonts w:ascii="Times New Roman" w:eastAsia="Times New Roman" w:hAnsi="Times New Roman" w:cs="Times New Roman"/>
          <w:color w:val="222222"/>
          <w:sz w:val="27"/>
          <w:szCs w:val="27"/>
          <w:lang w:eastAsia="ru-RU"/>
        </w:rPr>
        <w:t>радикулярной</w:t>
      </w:r>
      <w:proofErr w:type="spellEnd"/>
      <w:r w:rsidRPr="00987104">
        <w:rPr>
          <w:rFonts w:ascii="Times New Roman" w:eastAsia="Times New Roman" w:hAnsi="Times New Roman" w:cs="Times New Roman"/>
          <w:color w:val="222222"/>
          <w:sz w:val="27"/>
          <w:szCs w:val="27"/>
          <w:lang w:eastAsia="ru-RU"/>
        </w:rPr>
        <w:t xml:space="preserve"> болью в нижних конечностях, вследствие грыжи межпозвонкового диска,  дегенеративного процесса на поясничном отделе с компрессией нервных структур, стеноза позвоночного канала, </w:t>
      </w:r>
      <w:proofErr w:type="spellStart"/>
      <w:r w:rsidRPr="00987104">
        <w:rPr>
          <w:rFonts w:ascii="Times New Roman" w:eastAsia="Times New Roman" w:hAnsi="Times New Roman" w:cs="Times New Roman"/>
          <w:color w:val="222222"/>
          <w:sz w:val="27"/>
          <w:szCs w:val="27"/>
          <w:lang w:eastAsia="ru-RU"/>
        </w:rPr>
        <w:t>фораминального</w:t>
      </w:r>
      <w:proofErr w:type="spellEnd"/>
      <w:r w:rsidRPr="00987104">
        <w:rPr>
          <w:rFonts w:ascii="Times New Roman" w:eastAsia="Times New Roman" w:hAnsi="Times New Roman" w:cs="Times New Roman"/>
          <w:color w:val="222222"/>
          <w:sz w:val="27"/>
          <w:szCs w:val="27"/>
          <w:lang w:eastAsia="ru-RU"/>
        </w:rPr>
        <w:t xml:space="preserve"> стеноза, после перенесенных хирургических операций на поясничном отделе позвоночника,  при недостаточной эффективности консервативной терапии и при положительном краткосрочном эффекте применения эпидуральной аналгезии, проведение пункционного радиочастотного импульсного воздействия  на  спинальные ганглии с </w:t>
      </w:r>
      <w:proofErr w:type="spellStart"/>
      <w:r w:rsidRPr="00987104">
        <w:rPr>
          <w:rFonts w:ascii="Times New Roman" w:eastAsia="Times New Roman" w:hAnsi="Times New Roman" w:cs="Times New Roman"/>
          <w:color w:val="222222"/>
          <w:sz w:val="27"/>
          <w:szCs w:val="27"/>
          <w:lang w:eastAsia="ru-RU"/>
        </w:rPr>
        <w:t>импользованием</w:t>
      </w:r>
      <w:proofErr w:type="spellEnd"/>
      <w:r w:rsidRPr="00987104">
        <w:rPr>
          <w:rFonts w:ascii="Times New Roman" w:eastAsia="Times New Roman" w:hAnsi="Times New Roman" w:cs="Times New Roman"/>
          <w:color w:val="222222"/>
          <w:sz w:val="27"/>
          <w:szCs w:val="27"/>
          <w:lang w:eastAsia="ru-RU"/>
        </w:rPr>
        <w:t xml:space="preserve"> рентгенографии поясничного отдела позвоночника и с введением </w:t>
      </w:r>
      <w:proofErr w:type="spellStart"/>
      <w:r w:rsidRPr="00987104">
        <w:rPr>
          <w:rFonts w:ascii="Times New Roman" w:eastAsia="Times New Roman" w:hAnsi="Times New Roman" w:cs="Times New Roman"/>
          <w:color w:val="222222"/>
          <w:sz w:val="27"/>
          <w:szCs w:val="27"/>
          <w:lang w:eastAsia="ru-RU"/>
        </w:rPr>
        <w:t>рентгеноконтрастного</w:t>
      </w:r>
      <w:proofErr w:type="spellEnd"/>
      <w:r w:rsidRPr="00987104">
        <w:rPr>
          <w:rFonts w:ascii="Times New Roman" w:eastAsia="Times New Roman" w:hAnsi="Times New Roman" w:cs="Times New Roman"/>
          <w:color w:val="222222"/>
          <w:sz w:val="27"/>
          <w:szCs w:val="27"/>
          <w:lang w:eastAsia="ru-RU"/>
        </w:rPr>
        <w:t xml:space="preserve"> средства (</w:t>
      </w:r>
      <w:proofErr w:type="spellStart"/>
      <w:r w:rsidRPr="00987104">
        <w:rPr>
          <w:rFonts w:ascii="Times New Roman" w:eastAsia="Times New Roman" w:hAnsi="Times New Roman" w:cs="Times New Roman"/>
          <w:color w:val="222222"/>
          <w:sz w:val="27"/>
          <w:szCs w:val="27"/>
          <w:lang w:eastAsia="ru-RU"/>
        </w:rPr>
        <w:t>йопромид</w:t>
      </w:r>
      <w:proofErr w:type="spellEnd"/>
      <w:r w:rsidRPr="00987104">
        <w:rPr>
          <w:rFonts w:ascii="Times New Roman" w:eastAsia="Times New Roman" w:hAnsi="Times New Roman" w:cs="Times New Roman"/>
          <w:color w:val="222222"/>
          <w:sz w:val="27"/>
          <w:szCs w:val="27"/>
          <w:lang w:eastAsia="ru-RU"/>
        </w:rPr>
        <w:t xml:space="preserve">** ATХ: V08AB05, </w:t>
      </w:r>
      <w:proofErr w:type="spellStart"/>
      <w:r w:rsidRPr="00987104">
        <w:rPr>
          <w:rFonts w:ascii="Times New Roman" w:eastAsia="Times New Roman" w:hAnsi="Times New Roman" w:cs="Times New Roman"/>
          <w:color w:val="222222"/>
          <w:sz w:val="27"/>
          <w:szCs w:val="27"/>
          <w:lang w:eastAsia="ru-RU"/>
        </w:rPr>
        <w:t>йогексол</w:t>
      </w:r>
      <w:proofErr w:type="spellEnd"/>
      <w:r w:rsidRPr="00987104">
        <w:rPr>
          <w:rFonts w:ascii="Times New Roman" w:eastAsia="Times New Roman" w:hAnsi="Times New Roman" w:cs="Times New Roman"/>
          <w:color w:val="222222"/>
          <w:sz w:val="27"/>
          <w:szCs w:val="27"/>
          <w:lang w:eastAsia="ru-RU"/>
        </w:rPr>
        <w:t>** ATХ: V08AB02) [165- 168].</w:t>
      </w:r>
    </w:p>
    <w:p w14:paraId="38830B5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- 2).</w:t>
      </w:r>
    </w:p>
    <w:p w14:paraId="1656F5B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пользу данной рекомендации выполнено минимум два мета-анализа, которые базируются на РКИ с активным контролем и двойным слепым контролем. В данных исследованиях</w:t>
      </w:r>
      <w:r w:rsidRPr="00987104">
        <w:rPr>
          <w:rFonts w:ascii="Times New Roman" w:eastAsia="Times New Roman" w:hAnsi="Times New Roman" w:cs="Times New Roman"/>
          <w:color w:val="222222"/>
          <w:sz w:val="27"/>
          <w:szCs w:val="27"/>
          <w:lang w:eastAsia="ru-RU"/>
        </w:rPr>
        <w:t> [165, 167, 168] </w:t>
      </w:r>
      <w:r w:rsidRPr="00987104">
        <w:rPr>
          <w:rFonts w:ascii="Times New Roman" w:eastAsia="Times New Roman" w:hAnsi="Times New Roman" w:cs="Times New Roman"/>
          <w:i/>
          <w:iCs/>
          <w:color w:val="333333"/>
          <w:sz w:val="27"/>
          <w:szCs w:val="27"/>
          <w:lang w:eastAsia="ru-RU"/>
        </w:rPr>
        <w:t xml:space="preserve">сравнивалось эпидуральное введение местных анестетиков (МА) с/без глюкокортикоидов с пункционным радиочастотным импульсным воздействием на спинальные ганглии с последующим введением МА с/без ГКС. Пункционное радиочастотное импульсное воздействие показало выраженный отдаленный положительный эффект в виде снижения боли более чем на 50% и улучшение функционального состояния по индексу </w:t>
      </w:r>
      <w:proofErr w:type="spellStart"/>
      <w:r w:rsidRPr="00987104">
        <w:rPr>
          <w:rFonts w:ascii="Times New Roman" w:eastAsia="Times New Roman" w:hAnsi="Times New Roman" w:cs="Times New Roman"/>
          <w:i/>
          <w:iCs/>
          <w:color w:val="333333"/>
          <w:sz w:val="27"/>
          <w:szCs w:val="27"/>
          <w:lang w:eastAsia="ru-RU"/>
        </w:rPr>
        <w:t>Освестри</w:t>
      </w:r>
      <w:proofErr w:type="spellEnd"/>
      <w:r w:rsidRPr="00987104">
        <w:rPr>
          <w:rFonts w:ascii="Times New Roman" w:eastAsia="Times New Roman" w:hAnsi="Times New Roman" w:cs="Times New Roman"/>
          <w:i/>
          <w:iCs/>
          <w:color w:val="333333"/>
          <w:sz w:val="27"/>
          <w:szCs w:val="27"/>
          <w:lang w:eastAsia="ru-RU"/>
        </w:rPr>
        <w:t xml:space="preserve"> на 50% и более, эффект сохранялся в течение 6-12 месяцев</w:t>
      </w:r>
      <w:r w:rsidRPr="00987104">
        <w:rPr>
          <w:rFonts w:ascii="Times New Roman" w:eastAsia="Times New Roman" w:hAnsi="Times New Roman" w:cs="Times New Roman"/>
          <w:color w:val="222222"/>
          <w:sz w:val="27"/>
          <w:szCs w:val="27"/>
          <w:lang w:eastAsia="ru-RU"/>
        </w:rPr>
        <w:t> [165, 167]. </w:t>
      </w:r>
      <w:r w:rsidRPr="00987104">
        <w:rPr>
          <w:rFonts w:ascii="Times New Roman" w:eastAsia="Times New Roman" w:hAnsi="Times New Roman" w:cs="Times New Roman"/>
          <w:i/>
          <w:iCs/>
          <w:color w:val="333333"/>
          <w:sz w:val="27"/>
          <w:szCs w:val="27"/>
          <w:lang w:eastAsia="ru-RU"/>
        </w:rPr>
        <w:t>В краткосрочном периоде наблюдения (до 3х месяцев), статистических различий эффекта от пункционного радиочастотного импульсного воздействия на спинальные ганглии в сравнение с применением эпидуральной инъекции местными анестетиками с/без ГКС не установлено </w:t>
      </w:r>
      <w:r w:rsidRPr="00987104">
        <w:rPr>
          <w:rFonts w:ascii="Times New Roman" w:eastAsia="Times New Roman" w:hAnsi="Times New Roman" w:cs="Times New Roman"/>
          <w:color w:val="222222"/>
          <w:sz w:val="27"/>
          <w:szCs w:val="27"/>
          <w:lang w:eastAsia="ru-RU"/>
        </w:rPr>
        <w:t>[166, 169].</w:t>
      </w:r>
    </w:p>
    <w:p w14:paraId="211CD6DB"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3.2.8 Пункционные интервенционные процедуры на межпозвонковом диске.</w:t>
      </w:r>
    </w:p>
    <w:p w14:paraId="6A6B4894" w14:textId="77777777" w:rsidR="00987104" w:rsidRPr="00987104" w:rsidRDefault="00987104" w:rsidP="00987104">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внутрисуставная контрастная рентгенография межпозвонкового хряща (дискография) с последующим </w:t>
      </w:r>
      <w:proofErr w:type="spellStart"/>
      <w:r w:rsidRPr="00987104">
        <w:rPr>
          <w:rFonts w:ascii="Times New Roman" w:eastAsia="Times New Roman" w:hAnsi="Times New Roman" w:cs="Times New Roman"/>
          <w:color w:val="222222"/>
          <w:sz w:val="27"/>
          <w:szCs w:val="27"/>
          <w:lang w:eastAsia="ru-RU"/>
        </w:rPr>
        <w:t>внутридисковым</w:t>
      </w:r>
      <w:proofErr w:type="spellEnd"/>
      <w:r w:rsidRPr="00987104">
        <w:rPr>
          <w:rFonts w:ascii="Times New Roman" w:eastAsia="Times New Roman" w:hAnsi="Times New Roman" w:cs="Times New Roman"/>
          <w:color w:val="222222"/>
          <w:sz w:val="27"/>
          <w:szCs w:val="27"/>
          <w:lang w:eastAsia="ru-RU"/>
        </w:rPr>
        <w:t xml:space="preserve"> введением глюкокортикоидов (дексаметазон** АТХ: H02AB02, триамцинолон АТХ: H02AB08, </w:t>
      </w:r>
      <w:proofErr w:type="spellStart"/>
      <w:r w:rsidRPr="00987104">
        <w:rPr>
          <w:rFonts w:ascii="Times New Roman" w:eastAsia="Times New Roman" w:hAnsi="Times New Roman" w:cs="Times New Roman"/>
          <w:color w:val="222222"/>
          <w:sz w:val="27"/>
          <w:szCs w:val="27"/>
          <w:lang w:eastAsia="ru-RU"/>
        </w:rPr>
        <w:t>бетаметазон</w:t>
      </w:r>
      <w:proofErr w:type="spellEnd"/>
      <w:r w:rsidRPr="00987104">
        <w:rPr>
          <w:rFonts w:ascii="Times New Roman" w:eastAsia="Times New Roman" w:hAnsi="Times New Roman" w:cs="Times New Roman"/>
          <w:color w:val="222222"/>
          <w:sz w:val="27"/>
          <w:szCs w:val="27"/>
          <w:lang w:eastAsia="ru-RU"/>
        </w:rPr>
        <w:t xml:space="preserve"> АТХ: H02AB01) для краткосрочного (1-3 месяца) облегчения симптомов у пациентов с хроническим </w:t>
      </w:r>
      <w:proofErr w:type="spellStart"/>
      <w:r w:rsidRPr="00987104">
        <w:rPr>
          <w:rFonts w:ascii="Times New Roman" w:eastAsia="Times New Roman" w:hAnsi="Times New Roman" w:cs="Times New Roman"/>
          <w:color w:val="222222"/>
          <w:sz w:val="27"/>
          <w:szCs w:val="27"/>
          <w:lang w:eastAsia="ru-RU"/>
        </w:rPr>
        <w:t>дискогенным</w:t>
      </w:r>
      <w:proofErr w:type="spellEnd"/>
      <w:r w:rsidRPr="00987104">
        <w:rPr>
          <w:rFonts w:ascii="Times New Roman" w:eastAsia="Times New Roman" w:hAnsi="Times New Roman" w:cs="Times New Roman"/>
          <w:color w:val="222222"/>
          <w:sz w:val="27"/>
          <w:szCs w:val="27"/>
          <w:lang w:eastAsia="ru-RU"/>
        </w:rPr>
        <w:t xml:space="preserve"> болевым синдромом в поясничном отделе позвоночника, подтвержденным дискографией, устойчивого к консервативному лечению и с изменениями концевых замыкательных пластин (</w:t>
      </w:r>
      <w:proofErr w:type="spellStart"/>
      <w:r w:rsidRPr="00987104">
        <w:rPr>
          <w:rFonts w:ascii="Times New Roman" w:eastAsia="Times New Roman" w:hAnsi="Times New Roman" w:cs="Times New Roman"/>
          <w:color w:val="222222"/>
          <w:sz w:val="27"/>
          <w:szCs w:val="27"/>
          <w:lang w:eastAsia="ru-RU"/>
        </w:rPr>
        <w:t>Modic</w:t>
      </w:r>
      <w:proofErr w:type="spellEnd"/>
      <w:r w:rsidRPr="00987104">
        <w:rPr>
          <w:rFonts w:ascii="Times New Roman" w:eastAsia="Times New Roman" w:hAnsi="Times New Roman" w:cs="Times New Roman"/>
          <w:color w:val="222222"/>
          <w:sz w:val="27"/>
          <w:szCs w:val="27"/>
          <w:lang w:eastAsia="ru-RU"/>
        </w:rPr>
        <w:t xml:space="preserve"> I), если иные причины боли исключены [170-176].</w:t>
      </w:r>
    </w:p>
    <w:p w14:paraId="30CC385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259B6FD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Интервенции, используемые для лечения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боли, направлены на основные механизмы ее формирования. Дегенеративные изменения в диске сопровождаются возникновением воспаления, которое иногда затрагивает и замыкательные пластинки смежных позвонков. Проблеме </w:t>
      </w:r>
      <w:proofErr w:type="spellStart"/>
      <w:r w:rsidRPr="00987104">
        <w:rPr>
          <w:rFonts w:ascii="Times New Roman" w:eastAsia="Times New Roman" w:hAnsi="Times New Roman" w:cs="Times New Roman"/>
          <w:i/>
          <w:iCs/>
          <w:color w:val="333333"/>
          <w:sz w:val="27"/>
          <w:szCs w:val="27"/>
          <w:lang w:eastAsia="ru-RU"/>
        </w:rPr>
        <w:t>внутридискового</w:t>
      </w:r>
      <w:proofErr w:type="spellEnd"/>
      <w:r w:rsidRPr="00987104">
        <w:rPr>
          <w:rFonts w:ascii="Times New Roman" w:eastAsia="Times New Roman" w:hAnsi="Times New Roman" w:cs="Times New Roman"/>
          <w:i/>
          <w:iCs/>
          <w:color w:val="333333"/>
          <w:sz w:val="27"/>
          <w:szCs w:val="27"/>
          <w:lang w:eastAsia="ru-RU"/>
        </w:rPr>
        <w:t xml:space="preserve"> введения </w:t>
      </w:r>
      <w:proofErr w:type="spellStart"/>
      <w:r w:rsidRPr="00987104">
        <w:rPr>
          <w:rFonts w:ascii="Times New Roman" w:eastAsia="Times New Roman" w:hAnsi="Times New Roman" w:cs="Times New Roman"/>
          <w:i/>
          <w:iCs/>
          <w:color w:val="333333"/>
          <w:sz w:val="27"/>
          <w:szCs w:val="27"/>
          <w:lang w:eastAsia="ru-RU"/>
        </w:rPr>
        <w:t>глюкокортикостероидов</w:t>
      </w:r>
      <w:proofErr w:type="spellEnd"/>
      <w:r w:rsidRPr="00987104">
        <w:rPr>
          <w:rFonts w:ascii="Times New Roman" w:eastAsia="Times New Roman" w:hAnsi="Times New Roman" w:cs="Times New Roman"/>
          <w:i/>
          <w:iCs/>
          <w:color w:val="333333"/>
          <w:sz w:val="27"/>
          <w:szCs w:val="27"/>
          <w:lang w:eastAsia="ru-RU"/>
        </w:rPr>
        <w:t xml:space="preserve"> посвящено 7 РКИ</w:t>
      </w:r>
      <w:r w:rsidRPr="00987104">
        <w:rPr>
          <w:rFonts w:ascii="Times New Roman" w:eastAsia="Times New Roman" w:hAnsi="Times New Roman" w:cs="Times New Roman"/>
          <w:color w:val="222222"/>
          <w:sz w:val="27"/>
          <w:szCs w:val="27"/>
          <w:lang w:eastAsia="ru-RU"/>
        </w:rPr>
        <w:t> [170-176], </w:t>
      </w:r>
      <w:r w:rsidRPr="00987104">
        <w:rPr>
          <w:rFonts w:ascii="Times New Roman" w:eastAsia="Times New Roman" w:hAnsi="Times New Roman" w:cs="Times New Roman"/>
          <w:i/>
          <w:iCs/>
          <w:color w:val="333333"/>
          <w:sz w:val="27"/>
          <w:szCs w:val="27"/>
          <w:lang w:eastAsia="ru-RU"/>
        </w:rPr>
        <w:t>1 систематический анализ с метаанализом</w:t>
      </w:r>
      <w:r w:rsidRPr="00987104">
        <w:rPr>
          <w:rFonts w:ascii="Times New Roman" w:eastAsia="Times New Roman" w:hAnsi="Times New Roman" w:cs="Times New Roman"/>
          <w:color w:val="222222"/>
          <w:sz w:val="27"/>
          <w:szCs w:val="27"/>
          <w:lang w:eastAsia="ru-RU"/>
        </w:rPr>
        <w:t> [177]; </w:t>
      </w:r>
      <w:r w:rsidRPr="00987104">
        <w:rPr>
          <w:rFonts w:ascii="Times New Roman" w:eastAsia="Times New Roman" w:hAnsi="Times New Roman" w:cs="Times New Roman"/>
          <w:i/>
          <w:iCs/>
          <w:color w:val="333333"/>
          <w:sz w:val="27"/>
          <w:szCs w:val="27"/>
          <w:lang w:eastAsia="ru-RU"/>
        </w:rPr>
        <w:t>Все обзорные работы отмечают большую гетерогенность и ограниченное методологическое качество исследований. В 2 первых РКИ</w:t>
      </w:r>
      <w:r w:rsidRPr="00987104">
        <w:rPr>
          <w:rFonts w:ascii="Times New Roman" w:eastAsia="Times New Roman" w:hAnsi="Times New Roman" w:cs="Times New Roman"/>
          <w:color w:val="222222"/>
          <w:sz w:val="27"/>
          <w:szCs w:val="27"/>
          <w:lang w:eastAsia="ru-RU"/>
        </w:rPr>
        <w:t> [170, 171] </w:t>
      </w:r>
      <w:r w:rsidRPr="00987104">
        <w:rPr>
          <w:rFonts w:ascii="Times New Roman" w:eastAsia="Times New Roman" w:hAnsi="Times New Roman" w:cs="Times New Roman"/>
          <w:i/>
          <w:iCs/>
          <w:color w:val="333333"/>
          <w:sz w:val="27"/>
          <w:szCs w:val="27"/>
          <w:lang w:eastAsia="ru-RU"/>
        </w:rPr>
        <w:t xml:space="preserve">включение пациентов </w:t>
      </w:r>
      <w:r w:rsidRPr="00987104">
        <w:rPr>
          <w:rFonts w:ascii="Times New Roman" w:eastAsia="Times New Roman" w:hAnsi="Times New Roman" w:cs="Times New Roman"/>
          <w:i/>
          <w:iCs/>
          <w:color w:val="333333"/>
          <w:sz w:val="27"/>
          <w:szCs w:val="27"/>
          <w:lang w:eastAsia="ru-RU"/>
        </w:rPr>
        <w:lastRenderedPageBreak/>
        <w:t xml:space="preserve">осуществлялось исключительно на основании наличия </w:t>
      </w:r>
      <w:proofErr w:type="spellStart"/>
      <w:r w:rsidRPr="00987104">
        <w:rPr>
          <w:rFonts w:ascii="Times New Roman" w:eastAsia="Times New Roman" w:hAnsi="Times New Roman" w:cs="Times New Roman"/>
          <w:i/>
          <w:iCs/>
          <w:color w:val="333333"/>
          <w:sz w:val="27"/>
          <w:szCs w:val="27"/>
          <w:lang w:eastAsia="ru-RU"/>
        </w:rPr>
        <w:t>конкордантного</w:t>
      </w:r>
      <w:proofErr w:type="spellEnd"/>
      <w:r w:rsidRPr="00987104">
        <w:rPr>
          <w:rFonts w:ascii="Times New Roman" w:eastAsia="Times New Roman" w:hAnsi="Times New Roman" w:cs="Times New Roman"/>
          <w:i/>
          <w:iCs/>
          <w:color w:val="333333"/>
          <w:sz w:val="27"/>
          <w:szCs w:val="27"/>
          <w:lang w:eastAsia="ru-RU"/>
        </w:rPr>
        <w:t xml:space="preserve"> болевого синдрома при провокационной дискографии, данных за эффективность </w:t>
      </w:r>
      <w:proofErr w:type="spellStart"/>
      <w:r w:rsidRPr="00987104">
        <w:rPr>
          <w:rFonts w:ascii="Times New Roman" w:eastAsia="Times New Roman" w:hAnsi="Times New Roman" w:cs="Times New Roman"/>
          <w:i/>
          <w:iCs/>
          <w:color w:val="333333"/>
          <w:sz w:val="27"/>
          <w:szCs w:val="27"/>
          <w:lang w:eastAsia="ru-RU"/>
        </w:rPr>
        <w:t>внутридискового</w:t>
      </w:r>
      <w:proofErr w:type="spellEnd"/>
      <w:r w:rsidRPr="00987104">
        <w:rPr>
          <w:rFonts w:ascii="Times New Roman" w:eastAsia="Times New Roman" w:hAnsi="Times New Roman" w:cs="Times New Roman"/>
          <w:i/>
          <w:iCs/>
          <w:color w:val="333333"/>
          <w:sz w:val="27"/>
          <w:szCs w:val="27"/>
          <w:lang w:eastAsia="ru-RU"/>
        </w:rPr>
        <w:t xml:space="preserve"> введения стероидов не получено.</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исследованиях (</w:t>
      </w:r>
      <w:proofErr w:type="spellStart"/>
      <w:r w:rsidRPr="00987104">
        <w:rPr>
          <w:rFonts w:ascii="Times New Roman" w:eastAsia="Times New Roman" w:hAnsi="Times New Roman" w:cs="Times New Roman"/>
          <w:i/>
          <w:iCs/>
          <w:color w:val="333333"/>
          <w:sz w:val="27"/>
          <w:szCs w:val="27"/>
          <w:lang w:eastAsia="ru-RU"/>
        </w:rPr>
        <w:t>Buttermann</w:t>
      </w:r>
      <w:proofErr w:type="spellEnd"/>
      <w:r w:rsidRPr="00987104">
        <w:rPr>
          <w:rFonts w:ascii="Times New Roman" w:eastAsia="Times New Roman" w:hAnsi="Times New Roman" w:cs="Times New Roman"/>
          <w:i/>
          <w:iCs/>
          <w:color w:val="333333"/>
          <w:sz w:val="27"/>
          <w:szCs w:val="27"/>
          <w:lang w:eastAsia="ru-RU"/>
        </w:rPr>
        <w:t xml:space="preserve"> G.R., 2004; </w:t>
      </w:r>
      <w:proofErr w:type="spellStart"/>
      <w:r w:rsidRPr="00987104">
        <w:rPr>
          <w:rFonts w:ascii="Times New Roman" w:eastAsia="Times New Roman" w:hAnsi="Times New Roman" w:cs="Times New Roman"/>
          <w:i/>
          <w:iCs/>
          <w:color w:val="333333"/>
          <w:sz w:val="27"/>
          <w:szCs w:val="27"/>
          <w:lang w:eastAsia="ru-RU"/>
        </w:rPr>
        <w:t>Cao</w:t>
      </w:r>
      <w:proofErr w:type="spellEnd"/>
      <w:r w:rsidRPr="00987104">
        <w:rPr>
          <w:rFonts w:ascii="Times New Roman" w:eastAsia="Times New Roman" w:hAnsi="Times New Roman" w:cs="Times New Roman"/>
          <w:i/>
          <w:iCs/>
          <w:color w:val="333333"/>
          <w:sz w:val="27"/>
          <w:szCs w:val="27"/>
          <w:lang w:eastAsia="ru-RU"/>
        </w:rPr>
        <w:t xml:space="preserve"> P.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2011) </w:t>
      </w:r>
      <w:r w:rsidRPr="00987104">
        <w:rPr>
          <w:rFonts w:ascii="Times New Roman" w:eastAsia="Times New Roman" w:hAnsi="Times New Roman" w:cs="Times New Roman"/>
          <w:color w:val="222222"/>
          <w:sz w:val="27"/>
          <w:szCs w:val="27"/>
          <w:lang w:eastAsia="ru-RU"/>
        </w:rPr>
        <w:t>[172, 173] </w:t>
      </w:r>
      <w:r w:rsidRPr="00987104">
        <w:rPr>
          <w:rFonts w:ascii="Times New Roman" w:eastAsia="Times New Roman" w:hAnsi="Times New Roman" w:cs="Times New Roman"/>
          <w:i/>
          <w:iCs/>
          <w:color w:val="333333"/>
          <w:sz w:val="27"/>
          <w:szCs w:val="27"/>
          <w:lang w:eastAsia="ru-RU"/>
        </w:rPr>
        <w:t xml:space="preserve">оценивалась эффективность применения стероидов при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боли у пациентов с </w:t>
      </w:r>
      <w:proofErr w:type="spellStart"/>
      <w:r w:rsidRPr="00987104">
        <w:rPr>
          <w:rFonts w:ascii="Times New Roman" w:eastAsia="Times New Roman" w:hAnsi="Times New Roman" w:cs="Times New Roman"/>
          <w:i/>
          <w:iCs/>
          <w:color w:val="333333"/>
          <w:sz w:val="27"/>
          <w:szCs w:val="27"/>
          <w:lang w:eastAsia="ru-RU"/>
        </w:rPr>
        <w:t>конкордантным</w:t>
      </w:r>
      <w:proofErr w:type="spellEnd"/>
      <w:r w:rsidRPr="00987104">
        <w:rPr>
          <w:rFonts w:ascii="Times New Roman" w:eastAsia="Times New Roman" w:hAnsi="Times New Roman" w:cs="Times New Roman"/>
          <w:i/>
          <w:iCs/>
          <w:color w:val="333333"/>
          <w:sz w:val="27"/>
          <w:szCs w:val="27"/>
          <w:lang w:eastAsia="ru-RU"/>
        </w:rPr>
        <w:t xml:space="preserve"> болевым синдромом при дискографии и с изменениями концевых замыкательных пластин, в исследования (</w:t>
      </w:r>
      <w:proofErr w:type="spellStart"/>
      <w:r w:rsidRPr="00987104">
        <w:rPr>
          <w:rFonts w:ascii="Times New Roman" w:eastAsia="Times New Roman" w:hAnsi="Times New Roman" w:cs="Times New Roman"/>
          <w:i/>
          <w:iCs/>
          <w:color w:val="333333"/>
          <w:sz w:val="27"/>
          <w:szCs w:val="27"/>
          <w:lang w:eastAsia="ru-RU"/>
        </w:rPr>
        <w:t>Nguyen</w:t>
      </w:r>
      <w:proofErr w:type="spellEnd"/>
      <w:r w:rsidRPr="00987104">
        <w:rPr>
          <w:rFonts w:ascii="Times New Roman" w:eastAsia="Times New Roman" w:hAnsi="Times New Roman" w:cs="Times New Roman"/>
          <w:i/>
          <w:iCs/>
          <w:color w:val="333333"/>
          <w:sz w:val="27"/>
          <w:szCs w:val="27"/>
          <w:lang w:eastAsia="ru-RU"/>
        </w:rPr>
        <w:t xml:space="preserve"> C.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xml:space="preserve">., 2017; </w:t>
      </w:r>
      <w:proofErr w:type="spellStart"/>
      <w:r w:rsidRPr="00987104">
        <w:rPr>
          <w:rFonts w:ascii="Times New Roman" w:eastAsia="Times New Roman" w:hAnsi="Times New Roman" w:cs="Times New Roman"/>
          <w:i/>
          <w:iCs/>
          <w:color w:val="333333"/>
          <w:sz w:val="27"/>
          <w:szCs w:val="27"/>
          <w:lang w:eastAsia="ru-RU"/>
        </w:rPr>
        <w:t>Tavares</w:t>
      </w:r>
      <w:proofErr w:type="spellEnd"/>
      <w:r w:rsidRPr="00987104">
        <w:rPr>
          <w:rFonts w:ascii="Times New Roman" w:eastAsia="Times New Roman" w:hAnsi="Times New Roman" w:cs="Times New Roman"/>
          <w:i/>
          <w:iCs/>
          <w:color w:val="333333"/>
          <w:sz w:val="27"/>
          <w:szCs w:val="27"/>
          <w:lang w:eastAsia="ru-RU"/>
        </w:rPr>
        <w:t xml:space="preserve"> I.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2020) </w:t>
      </w:r>
      <w:r w:rsidRPr="00987104">
        <w:rPr>
          <w:rFonts w:ascii="Times New Roman" w:eastAsia="Times New Roman" w:hAnsi="Times New Roman" w:cs="Times New Roman"/>
          <w:color w:val="222222"/>
          <w:sz w:val="27"/>
          <w:szCs w:val="27"/>
          <w:lang w:eastAsia="ru-RU"/>
        </w:rPr>
        <w:t>[175, 176] </w:t>
      </w:r>
      <w:r w:rsidRPr="00987104">
        <w:rPr>
          <w:rFonts w:ascii="Times New Roman" w:eastAsia="Times New Roman" w:hAnsi="Times New Roman" w:cs="Times New Roman"/>
          <w:i/>
          <w:iCs/>
          <w:color w:val="333333"/>
          <w:sz w:val="27"/>
          <w:szCs w:val="27"/>
          <w:lang w:eastAsia="ru-RU"/>
        </w:rPr>
        <w:t xml:space="preserve">пациенты включались исключительно на основании наличия </w:t>
      </w:r>
      <w:proofErr w:type="spellStart"/>
      <w:r w:rsidRPr="00987104">
        <w:rPr>
          <w:rFonts w:ascii="Times New Roman" w:eastAsia="Times New Roman" w:hAnsi="Times New Roman" w:cs="Times New Roman"/>
          <w:i/>
          <w:iCs/>
          <w:color w:val="333333"/>
          <w:sz w:val="27"/>
          <w:szCs w:val="27"/>
          <w:lang w:eastAsia="ru-RU"/>
        </w:rPr>
        <w:t>наличия</w:t>
      </w:r>
      <w:proofErr w:type="spellEnd"/>
      <w:r w:rsidRPr="00987104">
        <w:rPr>
          <w:rFonts w:ascii="Times New Roman" w:eastAsia="Times New Roman" w:hAnsi="Times New Roman" w:cs="Times New Roman"/>
          <w:i/>
          <w:iCs/>
          <w:color w:val="333333"/>
          <w:sz w:val="27"/>
          <w:szCs w:val="27"/>
          <w:lang w:eastAsia="ru-RU"/>
        </w:rPr>
        <w:t xml:space="preserve"> воспалительных изменений концевых замыкательных пластин (</w:t>
      </w:r>
      <w:proofErr w:type="spellStart"/>
      <w:r w:rsidRPr="00987104">
        <w:rPr>
          <w:rFonts w:ascii="Times New Roman" w:eastAsia="Times New Roman" w:hAnsi="Times New Roman" w:cs="Times New Roman"/>
          <w:i/>
          <w:iCs/>
          <w:color w:val="333333"/>
          <w:sz w:val="27"/>
          <w:szCs w:val="27"/>
          <w:lang w:eastAsia="ru-RU"/>
        </w:rPr>
        <w:t>Modic</w:t>
      </w:r>
      <w:proofErr w:type="spellEnd"/>
      <w:r w:rsidRPr="00987104">
        <w:rPr>
          <w:rFonts w:ascii="Times New Roman" w:eastAsia="Times New Roman" w:hAnsi="Times New Roman" w:cs="Times New Roman"/>
          <w:i/>
          <w:iCs/>
          <w:color w:val="333333"/>
          <w:sz w:val="27"/>
          <w:szCs w:val="27"/>
          <w:lang w:eastAsia="ru-RU"/>
        </w:rPr>
        <w:t xml:space="preserve"> I). В этих 4 РКИ получено подтверждение эффективности стероидов при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боли и изменениях </w:t>
      </w:r>
      <w:proofErr w:type="spellStart"/>
      <w:r w:rsidRPr="00987104">
        <w:rPr>
          <w:rFonts w:ascii="Times New Roman" w:eastAsia="Times New Roman" w:hAnsi="Times New Roman" w:cs="Times New Roman"/>
          <w:i/>
          <w:iCs/>
          <w:color w:val="333333"/>
          <w:sz w:val="27"/>
          <w:szCs w:val="27"/>
          <w:lang w:eastAsia="ru-RU"/>
        </w:rPr>
        <w:t>Modic</w:t>
      </w:r>
      <w:proofErr w:type="spellEnd"/>
      <w:r w:rsidRPr="00987104">
        <w:rPr>
          <w:rFonts w:ascii="Times New Roman" w:eastAsia="Times New Roman" w:hAnsi="Times New Roman" w:cs="Times New Roman"/>
          <w:i/>
          <w:iCs/>
          <w:color w:val="333333"/>
          <w:sz w:val="27"/>
          <w:szCs w:val="27"/>
          <w:lang w:eastAsia="ru-RU"/>
        </w:rPr>
        <w:t xml:space="preserve"> I типа, при этом в исследовании (</w:t>
      </w:r>
      <w:proofErr w:type="spellStart"/>
      <w:r w:rsidRPr="00987104">
        <w:rPr>
          <w:rFonts w:ascii="Times New Roman" w:eastAsia="Times New Roman" w:hAnsi="Times New Roman" w:cs="Times New Roman"/>
          <w:i/>
          <w:iCs/>
          <w:color w:val="333333"/>
          <w:sz w:val="27"/>
          <w:szCs w:val="27"/>
          <w:lang w:eastAsia="ru-RU"/>
        </w:rPr>
        <w:t>Cao</w:t>
      </w:r>
      <w:proofErr w:type="spellEnd"/>
      <w:r w:rsidRPr="00987104">
        <w:rPr>
          <w:rFonts w:ascii="Times New Roman" w:eastAsia="Times New Roman" w:hAnsi="Times New Roman" w:cs="Times New Roman"/>
          <w:i/>
          <w:iCs/>
          <w:color w:val="333333"/>
          <w:sz w:val="27"/>
          <w:szCs w:val="27"/>
          <w:lang w:eastAsia="ru-RU"/>
        </w:rPr>
        <w:t xml:space="preserve"> P.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2011)</w:t>
      </w:r>
      <w:r w:rsidRPr="00987104">
        <w:rPr>
          <w:rFonts w:ascii="Times New Roman" w:eastAsia="Times New Roman" w:hAnsi="Times New Roman" w:cs="Times New Roman"/>
          <w:color w:val="222222"/>
          <w:sz w:val="27"/>
          <w:szCs w:val="27"/>
          <w:lang w:eastAsia="ru-RU"/>
        </w:rPr>
        <w:t> [173] </w:t>
      </w:r>
      <w:r w:rsidRPr="00987104">
        <w:rPr>
          <w:rFonts w:ascii="Times New Roman" w:eastAsia="Times New Roman" w:hAnsi="Times New Roman" w:cs="Times New Roman"/>
          <w:i/>
          <w:iCs/>
          <w:color w:val="333333"/>
          <w:sz w:val="27"/>
          <w:szCs w:val="27"/>
          <w:lang w:eastAsia="ru-RU"/>
        </w:rPr>
        <w:t xml:space="preserve">продемонстрирована эффективность стероидов и при изменениях </w:t>
      </w:r>
      <w:proofErr w:type="spellStart"/>
      <w:r w:rsidRPr="00987104">
        <w:rPr>
          <w:rFonts w:ascii="Times New Roman" w:eastAsia="Times New Roman" w:hAnsi="Times New Roman" w:cs="Times New Roman"/>
          <w:i/>
          <w:iCs/>
          <w:color w:val="333333"/>
          <w:sz w:val="27"/>
          <w:szCs w:val="27"/>
          <w:lang w:eastAsia="ru-RU"/>
        </w:rPr>
        <w:t>Modic</w:t>
      </w:r>
      <w:proofErr w:type="spellEnd"/>
      <w:r w:rsidRPr="00987104">
        <w:rPr>
          <w:rFonts w:ascii="Times New Roman" w:eastAsia="Times New Roman" w:hAnsi="Times New Roman" w:cs="Times New Roman"/>
          <w:i/>
          <w:iCs/>
          <w:color w:val="333333"/>
          <w:sz w:val="27"/>
          <w:szCs w:val="27"/>
          <w:lang w:eastAsia="ru-RU"/>
        </w:rPr>
        <w:t xml:space="preserve"> II. В исследование (</w:t>
      </w:r>
      <w:proofErr w:type="spellStart"/>
      <w:r w:rsidRPr="00987104">
        <w:rPr>
          <w:rFonts w:ascii="Times New Roman" w:eastAsia="Times New Roman" w:hAnsi="Times New Roman" w:cs="Times New Roman"/>
          <w:i/>
          <w:iCs/>
          <w:color w:val="333333"/>
          <w:sz w:val="27"/>
          <w:szCs w:val="27"/>
          <w:lang w:eastAsia="ru-RU"/>
        </w:rPr>
        <w:t>Yu</w:t>
      </w:r>
      <w:proofErr w:type="spellEnd"/>
      <w:r w:rsidRPr="00987104">
        <w:rPr>
          <w:rFonts w:ascii="Times New Roman" w:eastAsia="Times New Roman" w:hAnsi="Times New Roman" w:cs="Times New Roman"/>
          <w:i/>
          <w:iCs/>
          <w:color w:val="333333"/>
          <w:sz w:val="27"/>
          <w:szCs w:val="27"/>
          <w:lang w:eastAsia="ru-RU"/>
        </w:rPr>
        <w:t xml:space="preserve"> Y.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all</w:t>
      </w:r>
      <w:proofErr w:type="spellEnd"/>
      <w:r w:rsidRPr="00987104">
        <w:rPr>
          <w:rFonts w:ascii="Times New Roman" w:eastAsia="Times New Roman" w:hAnsi="Times New Roman" w:cs="Times New Roman"/>
          <w:i/>
          <w:iCs/>
          <w:color w:val="333333"/>
          <w:sz w:val="27"/>
          <w:szCs w:val="27"/>
          <w:lang w:eastAsia="ru-RU"/>
        </w:rPr>
        <w:t>., 2012) </w:t>
      </w:r>
      <w:r w:rsidRPr="00987104">
        <w:rPr>
          <w:rFonts w:ascii="Times New Roman" w:eastAsia="Times New Roman" w:hAnsi="Times New Roman" w:cs="Times New Roman"/>
          <w:color w:val="222222"/>
          <w:sz w:val="27"/>
          <w:szCs w:val="27"/>
          <w:lang w:eastAsia="ru-RU"/>
        </w:rPr>
        <w:t>[174] </w:t>
      </w:r>
      <w:r w:rsidRPr="00987104">
        <w:rPr>
          <w:rFonts w:ascii="Times New Roman" w:eastAsia="Times New Roman" w:hAnsi="Times New Roman" w:cs="Times New Roman"/>
          <w:i/>
          <w:iCs/>
          <w:color w:val="333333"/>
          <w:sz w:val="27"/>
          <w:szCs w:val="27"/>
          <w:lang w:eastAsia="ru-RU"/>
        </w:rPr>
        <w:t>включались пациенты с болевым синдромом при одноуровневых изменениях диска по данным МРТ и при отрицательных данных провокационной дискографии, получено подтверждение эффективности стероидов по сравнению с плацебо. Во всех работах продолжительность положительного эффекта от введения не превышала 3-х месяцев. Метаанализ</w:t>
      </w:r>
      <w:r w:rsidRPr="00987104">
        <w:rPr>
          <w:rFonts w:ascii="Times New Roman" w:eastAsia="Times New Roman" w:hAnsi="Times New Roman" w:cs="Times New Roman"/>
          <w:color w:val="222222"/>
          <w:sz w:val="27"/>
          <w:szCs w:val="27"/>
          <w:lang w:eastAsia="ru-RU"/>
        </w:rPr>
        <w:t> </w:t>
      </w:r>
      <w:proofErr w:type="spellStart"/>
      <w:r w:rsidRPr="00987104">
        <w:rPr>
          <w:rFonts w:ascii="Times New Roman" w:eastAsia="Times New Roman" w:hAnsi="Times New Roman" w:cs="Times New Roman"/>
          <w:i/>
          <w:iCs/>
          <w:color w:val="333333"/>
          <w:sz w:val="27"/>
          <w:szCs w:val="27"/>
          <w:lang w:eastAsia="ru-RU"/>
        </w:rPr>
        <w:t>Daste</w:t>
      </w:r>
      <w:proofErr w:type="spellEnd"/>
      <w:r w:rsidRPr="00987104">
        <w:rPr>
          <w:rFonts w:ascii="Times New Roman" w:eastAsia="Times New Roman" w:hAnsi="Times New Roman" w:cs="Times New Roman"/>
          <w:i/>
          <w:iCs/>
          <w:color w:val="333333"/>
          <w:sz w:val="27"/>
          <w:szCs w:val="27"/>
          <w:lang w:eastAsia="ru-RU"/>
        </w:rPr>
        <w:t xml:space="preserve"> C.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2021 </w:t>
      </w:r>
      <w:r w:rsidRPr="00987104">
        <w:rPr>
          <w:rFonts w:ascii="Times New Roman" w:eastAsia="Times New Roman" w:hAnsi="Times New Roman" w:cs="Times New Roman"/>
          <w:color w:val="222222"/>
          <w:sz w:val="27"/>
          <w:szCs w:val="27"/>
          <w:lang w:eastAsia="ru-RU"/>
        </w:rPr>
        <w:t>[177] </w:t>
      </w:r>
      <w:r w:rsidRPr="00987104">
        <w:rPr>
          <w:rFonts w:ascii="Times New Roman" w:eastAsia="Times New Roman" w:hAnsi="Times New Roman" w:cs="Times New Roman"/>
          <w:i/>
          <w:iCs/>
          <w:color w:val="333333"/>
          <w:sz w:val="27"/>
          <w:szCs w:val="27"/>
          <w:lang w:eastAsia="ru-RU"/>
        </w:rPr>
        <w:t>включал 5 РКИ (</w:t>
      </w:r>
      <w:proofErr w:type="spellStart"/>
      <w:r w:rsidRPr="00987104">
        <w:rPr>
          <w:rFonts w:ascii="Times New Roman" w:eastAsia="Times New Roman" w:hAnsi="Times New Roman" w:cs="Times New Roman"/>
          <w:i/>
          <w:iCs/>
          <w:color w:val="333333"/>
          <w:sz w:val="27"/>
          <w:szCs w:val="27"/>
          <w:lang w:eastAsia="ru-RU"/>
        </w:rPr>
        <w:t>Knot</w:t>
      </w:r>
      <w:proofErr w:type="spellEnd"/>
      <w:r w:rsidRPr="00987104">
        <w:rPr>
          <w:rFonts w:ascii="Times New Roman" w:eastAsia="Times New Roman" w:hAnsi="Times New Roman" w:cs="Times New Roman"/>
          <w:i/>
          <w:iCs/>
          <w:color w:val="333333"/>
          <w:sz w:val="27"/>
          <w:szCs w:val="27"/>
          <w:lang w:eastAsia="ru-RU"/>
        </w:rPr>
        <w:t xml:space="preserve"> A.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xml:space="preserve">., 2004; </w:t>
      </w:r>
      <w:proofErr w:type="spellStart"/>
      <w:r w:rsidRPr="00987104">
        <w:rPr>
          <w:rFonts w:ascii="Times New Roman" w:eastAsia="Times New Roman" w:hAnsi="Times New Roman" w:cs="Times New Roman"/>
          <w:i/>
          <w:iCs/>
          <w:color w:val="333333"/>
          <w:sz w:val="27"/>
          <w:szCs w:val="27"/>
          <w:lang w:eastAsia="ru-RU"/>
        </w:rPr>
        <w:t>Cao</w:t>
      </w:r>
      <w:proofErr w:type="spellEnd"/>
      <w:r w:rsidRPr="00987104">
        <w:rPr>
          <w:rFonts w:ascii="Times New Roman" w:eastAsia="Times New Roman" w:hAnsi="Times New Roman" w:cs="Times New Roman"/>
          <w:i/>
          <w:iCs/>
          <w:color w:val="333333"/>
          <w:sz w:val="27"/>
          <w:szCs w:val="27"/>
          <w:lang w:eastAsia="ru-RU"/>
        </w:rPr>
        <w:t xml:space="preserve"> P.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xml:space="preserve">., 2011; </w:t>
      </w:r>
      <w:proofErr w:type="spellStart"/>
      <w:r w:rsidRPr="00987104">
        <w:rPr>
          <w:rFonts w:ascii="Times New Roman" w:eastAsia="Times New Roman" w:hAnsi="Times New Roman" w:cs="Times New Roman"/>
          <w:i/>
          <w:iCs/>
          <w:color w:val="333333"/>
          <w:sz w:val="27"/>
          <w:szCs w:val="27"/>
          <w:lang w:eastAsia="ru-RU"/>
        </w:rPr>
        <w:t>Yu</w:t>
      </w:r>
      <w:proofErr w:type="spellEnd"/>
      <w:r w:rsidRPr="00987104">
        <w:rPr>
          <w:rFonts w:ascii="Times New Roman" w:eastAsia="Times New Roman" w:hAnsi="Times New Roman" w:cs="Times New Roman"/>
          <w:i/>
          <w:iCs/>
          <w:color w:val="333333"/>
          <w:sz w:val="27"/>
          <w:szCs w:val="27"/>
          <w:lang w:eastAsia="ru-RU"/>
        </w:rPr>
        <w:t xml:space="preserve"> Y.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all</w:t>
      </w:r>
      <w:proofErr w:type="spellEnd"/>
      <w:r w:rsidRPr="00987104">
        <w:rPr>
          <w:rFonts w:ascii="Times New Roman" w:eastAsia="Times New Roman" w:hAnsi="Times New Roman" w:cs="Times New Roman"/>
          <w:i/>
          <w:iCs/>
          <w:color w:val="333333"/>
          <w:sz w:val="27"/>
          <w:szCs w:val="27"/>
          <w:lang w:eastAsia="ru-RU"/>
        </w:rPr>
        <w:t xml:space="preserve">., 2012; </w:t>
      </w:r>
      <w:proofErr w:type="spellStart"/>
      <w:r w:rsidRPr="00987104">
        <w:rPr>
          <w:rFonts w:ascii="Times New Roman" w:eastAsia="Times New Roman" w:hAnsi="Times New Roman" w:cs="Times New Roman"/>
          <w:i/>
          <w:iCs/>
          <w:color w:val="333333"/>
          <w:sz w:val="27"/>
          <w:szCs w:val="27"/>
          <w:lang w:eastAsia="ru-RU"/>
        </w:rPr>
        <w:t>Nguyen</w:t>
      </w:r>
      <w:proofErr w:type="spellEnd"/>
      <w:r w:rsidRPr="00987104">
        <w:rPr>
          <w:rFonts w:ascii="Times New Roman" w:eastAsia="Times New Roman" w:hAnsi="Times New Roman" w:cs="Times New Roman"/>
          <w:i/>
          <w:iCs/>
          <w:color w:val="333333"/>
          <w:sz w:val="27"/>
          <w:szCs w:val="27"/>
          <w:lang w:eastAsia="ru-RU"/>
        </w:rPr>
        <w:t xml:space="preserve"> C.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xml:space="preserve">., 2017; </w:t>
      </w:r>
      <w:proofErr w:type="spellStart"/>
      <w:r w:rsidRPr="00987104">
        <w:rPr>
          <w:rFonts w:ascii="Times New Roman" w:eastAsia="Times New Roman" w:hAnsi="Times New Roman" w:cs="Times New Roman"/>
          <w:i/>
          <w:iCs/>
          <w:color w:val="333333"/>
          <w:sz w:val="27"/>
          <w:szCs w:val="27"/>
          <w:lang w:eastAsia="ru-RU"/>
        </w:rPr>
        <w:t>Tavares</w:t>
      </w:r>
      <w:proofErr w:type="spellEnd"/>
      <w:r w:rsidRPr="00987104">
        <w:rPr>
          <w:rFonts w:ascii="Times New Roman" w:eastAsia="Times New Roman" w:hAnsi="Times New Roman" w:cs="Times New Roman"/>
          <w:i/>
          <w:iCs/>
          <w:color w:val="333333"/>
          <w:sz w:val="27"/>
          <w:szCs w:val="27"/>
          <w:lang w:eastAsia="ru-RU"/>
        </w:rPr>
        <w:t xml:space="preserve"> I.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2020) </w:t>
      </w:r>
      <w:r w:rsidRPr="00987104">
        <w:rPr>
          <w:rFonts w:ascii="Times New Roman" w:eastAsia="Times New Roman" w:hAnsi="Times New Roman" w:cs="Times New Roman"/>
          <w:color w:val="222222"/>
          <w:sz w:val="27"/>
          <w:szCs w:val="27"/>
          <w:lang w:eastAsia="ru-RU"/>
        </w:rPr>
        <w:t>[171, 173-176]  </w:t>
      </w:r>
      <w:r w:rsidRPr="00987104">
        <w:rPr>
          <w:rFonts w:ascii="Times New Roman" w:eastAsia="Times New Roman" w:hAnsi="Times New Roman" w:cs="Times New Roman"/>
          <w:i/>
          <w:iCs/>
          <w:color w:val="333333"/>
          <w:sz w:val="27"/>
          <w:szCs w:val="27"/>
          <w:lang w:eastAsia="ru-RU"/>
        </w:rPr>
        <w:t>и подтвердил кратковременную эффективность использования стероидов для лечения боли в спине, однако никаких рекомендаций в отношении отбора пациентов сделано не было.</w:t>
      </w:r>
    </w:p>
    <w:p w14:paraId="571EC1C8" w14:textId="77777777" w:rsidR="00987104" w:rsidRPr="00987104" w:rsidRDefault="00987104" w:rsidP="00987104">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проведение </w:t>
      </w:r>
      <w:proofErr w:type="spellStart"/>
      <w:r w:rsidRPr="00987104">
        <w:rPr>
          <w:rFonts w:ascii="Times New Roman" w:eastAsia="Times New Roman" w:hAnsi="Times New Roman" w:cs="Times New Roman"/>
          <w:color w:val="222222"/>
          <w:sz w:val="27"/>
          <w:szCs w:val="27"/>
          <w:lang w:eastAsia="ru-RU"/>
        </w:rPr>
        <w:t>внутридисковой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биакупластики</w:t>
      </w:r>
      <w:proofErr w:type="spellEnd"/>
      <w:r w:rsidRPr="00987104">
        <w:rPr>
          <w:rFonts w:ascii="Times New Roman" w:eastAsia="Times New Roman" w:hAnsi="Times New Roman" w:cs="Times New Roman"/>
          <w:color w:val="222222"/>
          <w:sz w:val="27"/>
          <w:szCs w:val="27"/>
          <w:lang w:eastAsia="ru-RU"/>
        </w:rPr>
        <w:t xml:space="preserve"> пациентам с хроническим верифицированным </w:t>
      </w:r>
      <w:proofErr w:type="spellStart"/>
      <w:r w:rsidRPr="00987104">
        <w:rPr>
          <w:rFonts w:ascii="Times New Roman" w:eastAsia="Times New Roman" w:hAnsi="Times New Roman" w:cs="Times New Roman"/>
          <w:color w:val="222222"/>
          <w:sz w:val="27"/>
          <w:szCs w:val="27"/>
          <w:lang w:eastAsia="ru-RU"/>
        </w:rPr>
        <w:t>дискогенным</w:t>
      </w:r>
      <w:proofErr w:type="spellEnd"/>
      <w:r w:rsidRPr="00987104">
        <w:rPr>
          <w:rFonts w:ascii="Times New Roman" w:eastAsia="Times New Roman" w:hAnsi="Times New Roman" w:cs="Times New Roman"/>
          <w:color w:val="222222"/>
          <w:sz w:val="27"/>
          <w:szCs w:val="27"/>
          <w:lang w:eastAsia="ru-RU"/>
        </w:rPr>
        <w:t xml:space="preserve"> болевым синдромом, устойчивым к консервативному лечению [178, 179]. </w:t>
      </w:r>
    </w:p>
    <w:p w14:paraId="51FCE95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-2).</w:t>
      </w:r>
    </w:p>
    <w:p w14:paraId="6E90F76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Одним из доказанных механизмов формирования хронического </w:t>
      </w:r>
      <w:proofErr w:type="spellStart"/>
      <w:r w:rsidRPr="00987104">
        <w:rPr>
          <w:rFonts w:ascii="Times New Roman" w:eastAsia="Times New Roman" w:hAnsi="Times New Roman" w:cs="Times New Roman"/>
          <w:i/>
          <w:iCs/>
          <w:color w:val="333333"/>
          <w:sz w:val="27"/>
          <w:szCs w:val="27"/>
          <w:lang w:eastAsia="ru-RU"/>
        </w:rPr>
        <w:t>дискогенного</w:t>
      </w:r>
      <w:proofErr w:type="spellEnd"/>
      <w:r w:rsidRPr="00987104">
        <w:rPr>
          <w:rFonts w:ascii="Times New Roman" w:eastAsia="Times New Roman" w:hAnsi="Times New Roman" w:cs="Times New Roman"/>
          <w:i/>
          <w:iCs/>
          <w:color w:val="333333"/>
          <w:sz w:val="27"/>
          <w:szCs w:val="27"/>
          <w:lang w:eastAsia="ru-RU"/>
        </w:rPr>
        <w:t xml:space="preserve"> болевого синдрома является прорастание нервных окончаний во внутренние отделы фиброзного кольца. Предложен ряд технологий радиочастотной деструкции этих окончаний, отличающихся особенностями введения и расположения электродов в фиброзном кольце. Технология IDET (</w:t>
      </w:r>
      <w:proofErr w:type="spellStart"/>
      <w:r w:rsidRPr="00987104">
        <w:rPr>
          <w:rFonts w:ascii="Times New Roman" w:eastAsia="Times New Roman" w:hAnsi="Times New Roman" w:cs="Times New Roman"/>
          <w:i/>
          <w:iCs/>
          <w:color w:val="333333"/>
          <w:sz w:val="27"/>
          <w:szCs w:val="27"/>
          <w:lang w:eastAsia="ru-RU"/>
        </w:rPr>
        <w:t>IntraDiscal</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Electrothermal</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Therapy</w:t>
      </w:r>
      <w:proofErr w:type="spellEnd"/>
      <w:r w:rsidRPr="00987104">
        <w:rPr>
          <w:rFonts w:ascii="Times New Roman" w:eastAsia="Times New Roman" w:hAnsi="Times New Roman" w:cs="Times New Roman"/>
          <w:i/>
          <w:iCs/>
          <w:color w:val="333333"/>
          <w:sz w:val="27"/>
          <w:szCs w:val="27"/>
          <w:lang w:eastAsia="ru-RU"/>
        </w:rPr>
        <w:t xml:space="preserve">) не представлена в РФ, в отношении технологий </w:t>
      </w:r>
      <w:proofErr w:type="spellStart"/>
      <w:r w:rsidRPr="00987104">
        <w:rPr>
          <w:rFonts w:ascii="Times New Roman" w:eastAsia="Times New Roman" w:hAnsi="Times New Roman" w:cs="Times New Roman"/>
          <w:i/>
          <w:iCs/>
          <w:color w:val="333333"/>
          <w:sz w:val="27"/>
          <w:szCs w:val="27"/>
          <w:lang w:eastAsia="ru-RU"/>
        </w:rPr>
        <w:t>disctrode</w:t>
      </w:r>
      <w:proofErr w:type="spellEnd"/>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flextrode</w:t>
      </w:r>
      <w:proofErr w:type="spellEnd"/>
      <w:r w:rsidRPr="00987104">
        <w:rPr>
          <w:rFonts w:ascii="Times New Roman" w:eastAsia="Times New Roman" w:hAnsi="Times New Roman" w:cs="Times New Roman"/>
          <w:i/>
          <w:iCs/>
          <w:color w:val="333333"/>
          <w:sz w:val="27"/>
          <w:szCs w:val="27"/>
          <w:lang w:eastAsia="ru-RU"/>
        </w:rPr>
        <w:t xml:space="preserve"> нет доказательной базы достаточного уровня, </w:t>
      </w:r>
      <w:proofErr w:type="spellStart"/>
      <w:r w:rsidRPr="00987104">
        <w:rPr>
          <w:rFonts w:ascii="Times New Roman" w:eastAsia="Times New Roman" w:hAnsi="Times New Roman" w:cs="Times New Roman"/>
          <w:i/>
          <w:iCs/>
          <w:color w:val="333333"/>
          <w:sz w:val="27"/>
          <w:szCs w:val="27"/>
          <w:lang w:eastAsia="ru-RU"/>
        </w:rPr>
        <w:t>внутридисковая</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биакупластика</w:t>
      </w:r>
      <w:proofErr w:type="spellEnd"/>
      <w:r w:rsidRPr="00987104">
        <w:rPr>
          <w:rFonts w:ascii="Times New Roman" w:eastAsia="Times New Roman" w:hAnsi="Times New Roman" w:cs="Times New Roman"/>
          <w:i/>
          <w:iCs/>
          <w:color w:val="333333"/>
          <w:sz w:val="27"/>
          <w:szCs w:val="27"/>
          <w:lang w:eastAsia="ru-RU"/>
        </w:rPr>
        <w:t xml:space="preserve"> является единственной технологией, в отношении которой возможны рекомендации.</w:t>
      </w:r>
    </w:p>
    <w:p w14:paraId="4A706F8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 xml:space="preserve">Доказательная база по </w:t>
      </w:r>
      <w:proofErr w:type="spellStart"/>
      <w:r w:rsidRPr="00987104">
        <w:rPr>
          <w:rFonts w:ascii="Times New Roman" w:eastAsia="Times New Roman" w:hAnsi="Times New Roman" w:cs="Times New Roman"/>
          <w:i/>
          <w:iCs/>
          <w:color w:val="333333"/>
          <w:sz w:val="27"/>
          <w:szCs w:val="27"/>
          <w:lang w:eastAsia="ru-RU"/>
        </w:rPr>
        <w:t>биакупластики</w:t>
      </w:r>
      <w:proofErr w:type="spellEnd"/>
      <w:r w:rsidRPr="00987104">
        <w:rPr>
          <w:rFonts w:ascii="Times New Roman" w:eastAsia="Times New Roman" w:hAnsi="Times New Roman" w:cs="Times New Roman"/>
          <w:i/>
          <w:iCs/>
          <w:color w:val="333333"/>
          <w:sz w:val="27"/>
          <w:szCs w:val="27"/>
          <w:lang w:eastAsia="ru-RU"/>
        </w:rPr>
        <w:t xml:space="preserve"> представлена двумя РКИ высокого уровня</w:t>
      </w:r>
      <w:r w:rsidRPr="00987104">
        <w:rPr>
          <w:rFonts w:ascii="Times New Roman" w:eastAsia="Times New Roman" w:hAnsi="Times New Roman" w:cs="Times New Roman"/>
          <w:color w:val="222222"/>
          <w:sz w:val="27"/>
          <w:szCs w:val="27"/>
          <w:lang w:eastAsia="ru-RU"/>
        </w:rPr>
        <w:t> [178, 179], </w:t>
      </w:r>
      <w:r w:rsidRPr="00987104">
        <w:rPr>
          <w:rFonts w:ascii="Times New Roman" w:eastAsia="Times New Roman" w:hAnsi="Times New Roman" w:cs="Times New Roman"/>
          <w:i/>
          <w:iCs/>
          <w:color w:val="333333"/>
          <w:sz w:val="27"/>
          <w:szCs w:val="27"/>
          <w:lang w:eastAsia="ru-RU"/>
        </w:rPr>
        <w:t>демонстрирующими эффективность процедуры по сравнению с плацебо и консервативным лечением соответственно. Эти исследования включены в систематический обзор</w:t>
      </w:r>
      <w:r w:rsidRPr="00987104">
        <w:rPr>
          <w:rFonts w:ascii="Times New Roman" w:eastAsia="Times New Roman" w:hAnsi="Times New Roman" w:cs="Times New Roman"/>
          <w:color w:val="222222"/>
          <w:sz w:val="27"/>
          <w:szCs w:val="27"/>
          <w:lang w:eastAsia="ru-RU"/>
        </w:rPr>
        <w:t> [180] </w:t>
      </w:r>
      <w:r w:rsidRPr="00987104">
        <w:rPr>
          <w:rFonts w:ascii="Times New Roman" w:eastAsia="Times New Roman" w:hAnsi="Times New Roman" w:cs="Times New Roman"/>
          <w:i/>
          <w:iCs/>
          <w:color w:val="333333"/>
          <w:sz w:val="27"/>
          <w:szCs w:val="27"/>
          <w:lang w:eastAsia="ru-RU"/>
        </w:rPr>
        <w:t>и признаны соответствующему I уровню достоверности доказательств. В РКИ</w:t>
      </w:r>
      <w:r w:rsidRPr="00987104">
        <w:rPr>
          <w:rFonts w:ascii="Times New Roman" w:eastAsia="Times New Roman" w:hAnsi="Times New Roman" w:cs="Times New Roman"/>
          <w:color w:val="222222"/>
          <w:sz w:val="27"/>
          <w:szCs w:val="27"/>
          <w:lang w:eastAsia="ru-RU"/>
        </w:rPr>
        <w:t> (</w:t>
      </w:r>
      <w:proofErr w:type="spellStart"/>
      <w:r w:rsidRPr="00987104">
        <w:rPr>
          <w:rFonts w:ascii="Times New Roman" w:eastAsia="Times New Roman" w:hAnsi="Times New Roman" w:cs="Times New Roman"/>
          <w:i/>
          <w:iCs/>
          <w:color w:val="333333"/>
          <w:sz w:val="27"/>
          <w:szCs w:val="27"/>
          <w:lang w:eastAsia="ru-RU"/>
        </w:rPr>
        <w:t>Juch</w:t>
      </w:r>
      <w:proofErr w:type="spellEnd"/>
      <w:r w:rsidRPr="00987104">
        <w:rPr>
          <w:rFonts w:ascii="Times New Roman" w:eastAsia="Times New Roman" w:hAnsi="Times New Roman" w:cs="Times New Roman"/>
          <w:i/>
          <w:iCs/>
          <w:color w:val="333333"/>
          <w:sz w:val="27"/>
          <w:szCs w:val="27"/>
          <w:lang w:eastAsia="ru-RU"/>
        </w:rPr>
        <w:t xml:space="preserve"> J.N.S.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2017) </w:t>
      </w:r>
      <w:r w:rsidRPr="00987104">
        <w:rPr>
          <w:rFonts w:ascii="Times New Roman" w:eastAsia="Times New Roman" w:hAnsi="Times New Roman" w:cs="Times New Roman"/>
          <w:color w:val="222222"/>
          <w:sz w:val="27"/>
          <w:szCs w:val="27"/>
          <w:lang w:eastAsia="ru-RU"/>
        </w:rPr>
        <w:t>[181] </w:t>
      </w:r>
      <w:r w:rsidRPr="00987104">
        <w:rPr>
          <w:rFonts w:ascii="Times New Roman" w:eastAsia="Times New Roman" w:hAnsi="Times New Roman" w:cs="Times New Roman"/>
          <w:i/>
          <w:iCs/>
          <w:color w:val="333333"/>
          <w:sz w:val="27"/>
          <w:szCs w:val="27"/>
          <w:lang w:eastAsia="ru-RU"/>
        </w:rPr>
        <w:t xml:space="preserve">получены другие данные - </w:t>
      </w:r>
      <w:proofErr w:type="spellStart"/>
      <w:r w:rsidRPr="00987104">
        <w:rPr>
          <w:rFonts w:ascii="Times New Roman" w:eastAsia="Times New Roman" w:hAnsi="Times New Roman" w:cs="Times New Roman"/>
          <w:i/>
          <w:iCs/>
          <w:color w:val="333333"/>
          <w:sz w:val="27"/>
          <w:szCs w:val="27"/>
          <w:lang w:eastAsia="ru-RU"/>
        </w:rPr>
        <w:t>биакупластика</w:t>
      </w:r>
      <w:proofErr w:type="spellEnd"/>
      <w:r w:rsidRPr="00987104">
        <w:rPr>
          <w:rFonts w:ascii="Times New Roman" w:eastAsia="Times New Roman" w:hAnsi="Times New Roman" w:cs="Times New Roman"/>
          <w:i/>
          <w:iCs/>
          <w:color w:val="333333"/>
          <w:sz w:val="27"/>
          <w:szCs w:val="27"/>
          <w:lang w:eastAsia="ru-RU"/>
        </w:rPr>
        <w:t xml:space="preserve"> в сочетании с физиотерапией не имела преимуществ перед изолированной физиотерапией, однако к методологическому качеству исследования имеется множество претензий</w:t>
      </w:r>
      <w:r w:rsidRPr="00987104">
        <w:rPr>
          <w:rFonts w:ascii="Times New Roman" w:eastAsia="Times New Roman" w:hAnsi="Times New Roman" w:cs="Times New Roman"/>
          <w:color w:val="222222"/>
          <w:sz w:val="27"/>
          <w:szCs w:val="27"/>
          <w:lang w:eastAsia="ru-RU"/>
        </w:rPr>
        <w:t> [182, 183]. </w:t>
      </w:r>
      <w:r w:rsidRPr="00987104">
        <w:rPr>
          <w:rFonts w:ascii="Times New Roman" w:eastAsia="Times New Roman" w:hAnsi="Times New Roman" w:cs="Times New Roman"/>
          <w:i/>
          <w:iCs/>
          <w:color w:val="333333"/>
          <w:sz w:val="27"/>
          <w:szCs w:val="27"/>
          <w:lang w:eastAsia="ru-RU"/>
        </w:rPr>
        <w:t xml:space="preserve">Стоит отметить, что во всех РКИ критерием диагностики </w:t>
      </w:r>
      <w:proofErr w:type="spellStart"/>
      <w:r w:rsidRPr="00987104">
        <w:rPr>
          <w:rFonts w:ascii="Times New Roman" w:eastAsia="Times New Roman" w:hAnsi="Times New Roman" w:cs="Times New Roman"/>
          <w:i/>
          <w:iCs/>
          <w:color w:val="333333"/>
          <w:sz w:val="27"/>
          <w:szCs w:val="27"/>
          <w:lang w:eastAsia="ru-RU"/>
        </w:rPr>
        <w:t>дискогенного</w:t>
      </w:r>
      <w:proofErr w:type="spellEnd"/>
      <w:r w:rsidRPr="00987104">
        <w:rPr>
          <w:rFonts w:ascii="Times New Roman" w:eastAsia="Times New Roman" w:hAnsi="Times New Roman" w:cs="Times New Roman"/>
          <w:i/>
          <w:iCs/>
          <w:color w:val="333333"/>
          <w:sz w:val="27"/>
          <w:szCs w:val="27"/>
          <w:lang w:eastAsia="ru-RU"/>
        </w:rPr>
        <w:t xml:space="preserve"> болевого синдрома была провокационная дискография (исследование с УДД2 и УУР В).</w:t>
      </w:r>
    </w:p>
    <w:p w14:paraId="5674708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Для лечения пациентов с грыжами межпозвонковых дисков разработано ряд интервенционных технологий, общим принципом которых является пункционное удаление небольшой части </w:t>
      </w:r>
      <w:proofErr w:type="spellStart"/>
      <w:r w:rsidRPr="00987104">
        <w:rPr>
          <w:rFonts w:ascii="Times New Roman" w:eastAsia="Times New Roman" w:hAnsi="Times New Roman" w:cs="Times New Roman"/>
          <w:i/>
          <w:iCs/>
          <w:color w:val="333333"/>
          <w:sz w:val="27"/>
          <w:szCs w:val="27"/>
          <w:lang w:eastAsia="ru-RU"/>
        </w:rPr>
        <w:t>пульпозного</w:t>
      </w:r>
      <w:proofErr w:type="spellEnd"/>
      <w:r w:rsidRPr="00987104">
        <w:rPr>
          <w:rFonts w:ascii="Times New Roman" w:eastAsia="Times New Roman" w:hAnsi="Times New Roman" w:cs="Times New Roman"/>
          <w:i/>
          <w:iCs/>
          <w:color w:val="333333"/>
          <w:sz w:val="27"/>
          <w:szCs w:val="27"/>
          <w:lang w:eastAsia="ru-RU"/>
        </w:rPr>
        <w:t xml:space="preserve"> ядра (</w:t>
      </w:r>
      <w:proofErr w:type="spellStart"/>
      <w:r w:rsidRPr="00987104">
        <w:rPr>
          <w:rFonts w:ascii="Times New Roman" w:eastAsia="Times New Roman" w:hAnsi="Times New Roman" w:cs="Times New Roman"/>
          <w:i/>
          <w:iCs/>
          <w:color w:val="333333"/>
          <w:sz w:val="27"/>
          <w:szCs w:val="27"/>
          <w:lang w:eastAsia="ru-RU"/>
        </w:rPr>
        <w:t>нуклеотомия</w:t>
      </w:r>
      <w:proofErr w:type="spellEnd"/>
      <w:r w:rsidRPr="00987104">
        <w:rPr>
          <w:rFonts w:ascii="Times New Roman" w:eastAsia="Times New Roman" w:hAnsi="Times New Roman" w:cs="Times New Roman"/>
          <w:i/>
          <w:iCs/>
          <w:color w:val="333333"/>
          <w:sz w:val="27"/>
          <w:szCs w:val="27"/>
          <w:lang w:eastAsia="ru-RU"/>
        </w:rPr>
        <w:t xml:space="preserve">) за счет механического разрушения (автоматическая </w:t>
      </w:r>
      <w:proofErr w:type="spellStart"/>
      <w:r w:rsidRPr="00987104">
        <w:rPr>
          <w:rFonts w:ascii="Times New Roman" w:eastAsia="Times New Roman" w:hAnsi="Times New Roman" w:cs="Times New Roman"/>
          <w:i/>
          <w:iCs/>
          <w:color w:val="333333"/>
          <w:sz w:val="27"/>
          <w:szCs w:val="27"/>
          <w:lang w:eastAsia="ru-RU"/>
        </w:rPr>
        <w:t>чрезкожная</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дискэктомия</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Dekompressor</w:t>
      </w:r>
      <w:proofErr w:type="spellEnd"/>
      <w:r w:rsidRPr="00987104">
        <w:rPr>
          <w:rFonts w:ascii="MS Gothic" w:eastAsia="MS Gothic" w:hAnsi="MS Gothic" w:cs="MS Gothic" w:hint="eastAsia"/>
          <w:i/>
          <w:iCs/>
          <w:color w:val="333333"/>
          <w:sz w:val="27"/>
          <w:szCs w:val="27"/>
          <w:lang w:eastAsia="ru-RU"/>
        </w:rPr>
        <w:t>Ⓡ</w:t>
      </w:r>
      <w:r w:rsidRPr="00987104">
        <w:rPr>
          <w:rFonts w:ascii="Times New Roman" w:eastAsia="Times New Roman" w:hAnsi="Times New Roman" w:cs="Times New Roman"/>
          <w:i/>
          <w:iCs/>
          <w:color w:val="333333"/>
          <w:sz w:val="27"/>
          <w:szCs w:val="27"/>
          <w:lang w:eastAsia="ru-RU"/>
        </w:rPr>
        <w:t xml:space="preserve"> и аналоги, </w:t>
      </w:r>
      <w:proofErr w:type="spellStart"/>
      <w:r w:rsidRPr="00987104">
        <w:rPr>
          <w:rFonts w:ascii="Times New Roman" w:eastAsia="Times New Roman" w:hAnsi="Times New Roman" w:cs="Times New Roman"/>
          <w:i/>
          <w:iCs/>
          <w:color w:val="333333"/>
          <w:sz w:val="27"/>
          <w:szCs w:val="27"/>
          <w:lang w:eastAsia="ru-RU"/>
        </w:rPr>
        <w:t>гидродискэктомия</w:t>
      </w:r>
      <w:proofErr w:type="spellEnd"/>
      <w:r w:rsidRPr="00987104">
        <w:rPr>
          <w:rFonts w:ascii="Times New Roman" w:eastAsia="Times New Roman" w:hAnsi="Times New Roman" w:cs="Times New Roman"/>
          <w:i/>
          <w:iCs/>
          <w:color w:val="333333"/>
          <w:sz w:val="27"/>
          <w:szCs w:val="27"/>
          <w:lang w:eastAsia="ru-RU"/>
        </w:rPr>
        <w:t>), воздействия лазера или плазмы (</w:t>
      </w:r>
      <w:proofErr w:type="spellStart"/>
      <w:r w:rsidRPr="00987104">
        <w:rPr>
          <w:rFonts w:ascii="Times New Roman" w:eastAsia="Times New Roman" w:hAnsi="Times New Roman" w:cs="Times New Roman"/>
          <w:i/>
          <w:iCs/>
          <w:color w:val="333333"/>
          <w:sz w:val="27"/>
          <w:szCs w:val="27"/>
          <w:lang w:eastAsia="ru-RU"/>
        </w:rPr>
        <w:t>нуклеопластика</w:t>
      </w:r>
      <w:proofErr w:type="spellEnd"/>
      <w:r w:rsidRPr="00987104">
        <w:rPr>
          <w:rFonts w:ascii="Times New Roman" w:eastAsia="Times New Roman" w:hAnsi="Times New Roman" w:cs="Times New Roman"/>
          <w:i/>
          <w:iCs/>
          <w:color w:val="333333"/>
          <w:sz w:val="27"/>
          <w:szCs w:val="27"/>
          <w:lang w:eastAsia="ru-RU"/>
        </w:rPr>
        <w:t xml:space="preserve">). За счет снижения </w:t>
      </w:r>
      <w:proofErr w:type="spellStart"/>
      <w:r w:rsidRPr="00987104">
        <w:rPr>
          <w:rFonts w:ascii="Times New Roman" w:eastAsia="Times New Roman" w:hAnsi="Times New Roman" w:cs="Times New Roman"/>
          <w:i/>
          <w:iCs/>
          <w:color w:val="333333"/>
          <w:sz w:val="27"/>
          <w:szCs w:val="27"/>
          <w:lang w:eastAsia="ru-RU"/>
        </w:rPr>
        <w:t>внутридискового</w:t>
      </w:r>
      <w:proofErr w:type="spellEnd"/>
      <w:r w:rsidRPr="00987104">
        <w:rPr>
          <w:rFonts w:ascii="Times New Roman" w:eastAsia="Times New Roman" w:hAnsi="Times New Roman" w:cs="Times New Roman"/>
          <w:i/>
          <w:iCs/>
          <w:color w:val="333333"/>
          <w:sz w:val="27"/>
          <w:szCs w:val="27"/>
          <w:lang w:eastAsia="ru-RU"/>
        </w:rPr>
        <w:t xml:space="preserve"> давления предполагалось наличие эффекта на </w:t>
      </w:r>
      <w:proofErr w:type="spellStart"/>
      <w:r w:rsidRPr="00987104">
        <w:rPr>
          <w:rFonts w:ascii="Times New Roman" w:eastAsia="Times New Roman" w:hAnsi="Times New Roman" w:cs="Times New Roman"/>
          <w:i/>
          <w:iCs/>
          <w:color w:val="333333"/>
          <w:sz w:val="27"/>
          <w:szCs w:val="27"/>
          <w:lang w:eastAsia="ru-RU"/>
        </w:rPr>
        <w:t>дискогенную</w:t>
      </w:r>
      <w:proofErr w:type="spellEnd"/>
      <w:r w:rsidRPr="00987104">
        <w:rPr>
          <w:rFonts w:ascii="Times New Roman" w:eastAsia="Times New Roman" w:hAnsi="Times New Roman" w:cs="Times New Roman"/>
          <w:i/>
          <w:iCs/>
          <w:color w:val="333333"/>
          <w:sz w:val="27"/>
          <w:szCs w:val="27"/>
          <w:lang w:eastAsia="ru-RU"/>
        </w:rPr>
        <w:t xml:space="preserve"> боль в спине, однако эффективность была показана только в отношении </w:t>
      </w:r>
      <w:proofErr w:type="spellStart"/>
      <w:r w:rsidRPr="00987104">
        <w:rPr>
          <w:rFonts w:ascii="Times New Roman" w:eastAsia="Times New Roman" w:hAnsi="Times New Roman" w:cs="Times New Roman"/>
          <w:i/>
          <w:iCs/>
          <w:color w:val="333333"/>
          <w:sz w:val="27"/>
          <w:szCs w:val="27"/>
          <w:lang w:eastAsia="ru-RU"/>
        </w:rPr>
        <w:t>радикулярной</w:t>
      </w:r>
      <w:proofErr w:type="spellEnd"/>
      <w:r w:rsidRPr="00987104">
        <w:rPr>
          <w:rFonts w:ascii="Times New Roman" w:eastAsia="Times New Roman" w:hAnsi="Times New Roman" w:cs="Times New Roman"/>
          <w:i/>
          <w:iCs/>
          <w:color w:val="333333"/>
          <w:sz w:val="27"/>
          <w:szCs w:val="27"/>
          <w:lang w:eastAsia="ru-RU"/>
        </w:rPr>
        <w:t xml:space="preserve"> боли, обусловленной </w:t>
      </w:r>
      <w:proofErr w:type="spellStart"/>
      <w:r w:rsidRPr="00987104">
        <w:rPr>
          <w:rFonts w:ascii="Times New Roman" w:eastAsia="Times New Roman" w:hAnsi="Times New Roman" w:cs="Times New Roman"/>
          <w:i/>
          <w:iCs/>
          <w:color w:val="333333"/>
          <w:sz w:val="27"/>
          <w:szCs w:val="27"/>
          <w:lang w:eastAsia="ru-RU"/>
        </w:rPr>
        <w:t>протрузией</w:t>
      </w:r>
      <w:proofErr w:type="spellEnd"/>
      <w:r w:rsidRPr="00987104">
        <w:rPr>
          <w:rFonts w:ascii="Times New Roman" w:eastAsia="Times New Roman" w:hAnsi="Times New Roman" w:cs="Times New Roman"/>
          <w:i/>
          <w:iCs/>
          <w:color w:val="333333"/>
          <w:sz w:val="27"/>
          <w:szCs w:val="27"/>
          <w:lang w:eastAsia="ru-RU"/>
        </w:rPr>
        <w:t xml:space="preserve"> межпозвонкового диска.</w:t>
      </w:r>
    </w:p>
    <w:p w14:paraId="4C0DD1FE" w14:textId="77777777" w:rsidR="00987104" w:rsidRPr="00987104" w:rsidRDefault="00987104" w:rsidP="00987104">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проведение пункционной </w:t>
      </w:r>
      <w:proofErr w:type="spellStart"/>
      <w:r w:rsidRPr="00987104">
        <w:rPr>
          <w:rFonts w:ascii="Times New Roman" w:eastAsia="Times New Roman" w:hAnsi="Times New Roman" w:cs="Times New Roman"/>
          <w:color w:val="222222"/>
          <w:sz w:val="27"/>
          <w:szCs w:val="27"/>
          <w:lang w:eastAsia="ru-RU"/>
        </w:rPr>
        <w:t>чрезкожой</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нуклеотомии</w:t>
      </w:r>
      <w:proofErr w:type="spellEnd"/>
      <w:r w:rsidRPr="00987104">
        <w:rPr>
          <w:rFonts w:ascii="Times New Roman" w:eastAsia="Times New Roman" w:hAnsi="Times New Roman" w:cs="Times New Roman"/>
          <w:color w:val="222222"/>
          <w:sz w:val="27"/>
          <w:szCs w:val="27"/>
          <w:lang w:eastAsia="ru-RU"/>
        </w:rPr>
        <w:t xml:space="preserve"> пациентам с </w:t>
      </w:r>
      <w:proofErr w:type="spellStart"/>
      <w:r w:rsidRPr="00987104">
        <w:rPr>
          <w:rFonts w:ascii="Times New Roman" w:eastAsia="Times New Roman" w:hAnsi="Times New Roman" w:cs="Times New Roman"/>
          <w:color w:val="222222"/>
          <w:sz w:val="27"/>
          <w:szCs w:val="27"/>
          <w:lang w:eastAsia="ru-RU"/>
        </w:rPr>
        <w:t>дискогенным</w:t>
      </w:r>
      <w:proofErr w:type="spellEnd"/>
      <w:r w:rsidRPr="00987104">
        <w:rPr>
          <w:rFonts w:ascii="Times New Roman" w:eastAsia="Times New Roman" w:hAnsi="Times New Roman" w:cs="Times New Roman"/>
          <w:color w:val="222222"/>
          <w:sz w:val="27"/>
          <w:szCs w:val="27"/>
          <w:lang w:eastAsia="ru-RU"/>
        </w:rPr>
        <w:t xml:space="preserve"> корешковым болевым синдромом на фоне </w:t>
      </w:r>
      <w:proofErr w:type="spellStart"/>
      <w:r w:rsidRPr="00987104">
        <w:rPr>
          <w:rFonts w:ascii="Times New Roman" w:eastAsia="Times New Roman" w:hAnsi="Times New Roman" w:cs="Times New Roman"/>
          <w:color w:val="222222"/>
          <w:sz w:val="27"/>
          <w:szCs w:val="27"/>
          <w:lang w:eastAsia="ru-RU"/>
        </w:rPr>
        <w:t>протрузии</w:t>
      </w:r>
      <w:proofErr w:type="spellEnd"/>
      <w:r w:rsidRPr="00987104">
        <w:rPr>
          <w:rFonts w:ascii="Times New Roman" w:eastAsia="Times New Roman" w:hAnsi="Times New Roman" w:cs="Times New Roman"/>
          <w:color w:val="222222"/>
          <w:sz w:val="27"/>
          <w:szCs w:val="27"/>
          <w:lang w:eastAsia="ru-RU"/>
        </w:rPr>
        <w:t xml:space="preserve"> соответствующего межпозвонкового диска, при условии отсутствия эффекта от консервативного и других видов интервенционного лечения [22].</w:t>
      </w:r>
    </w:p>
    <w:p w14:paraId="493DED2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- 5).</w:t>
      </w:r>
    </w:p>
    <w:p w14:paraId="67BF5F2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Только</w:t>
      </w:r>
      <w:proofErr w:type="gramEnd"/>
      <w:r w:rsidRPr="00987104">
        <w:rPr>
          <w:rFonts w:ascii="Times New Roman" w:eastAsia="Times New Roman" w:hAnsi="Times New Roman" w:cs="Times New Roman"/>
          <w:i/>
          <w:iCs/>
          <w:color w:val="333333"/>
          <w:sz w:val="27"/>
          <w:szCs w:val="27"/>
          <w:lang w:eastAsia="ru-RU"/>
        </w:rPr>
        <w:t xml:space="preserve"> 1 РКИ было выполнено в отношении </w:t>
      </w:r>
      <w:proofErr w:type="spellStart"/>
      <w:r w:rsidRPr="00987104">
        <w:rPr>
          <w:rFonts w:ascii="Times New Roman" w:eastAsia="Times New Roman" w:hAnsi="Times New Roman" w:cs="Times New Roman"/>
          <w:i/>
          <w:iCs/>
          <w:color w:val="333333"/>
          <w:sz w:val="27"/>
          <w:szCs w:val="27"/>
          <w:lang w:eastAsia="ru-RU"/>
        </w:rPr>
        <w:t>нуклеопластики</w:t>
      </w:r>
      <w:proofErr w:type="spellEnd"/>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w:t>
      </w:r>
      <w:proofErr w:type="spellStart"/>
      <w:r w:rsidRPr="00987104">
        <w:rPr>
          <w:rFonts w:ascii="Times New Roman" w:eastAsia="Times New Roman" w:hAnsi="Times New Roman" w:cs="Times New Roman"/>
          <w:i/>
          <w:iCs/>
          <w:color w:val="333333"/>
          <w:sz w:val="27"/>
          <w:szCs w:val="27"/>
          <w:lang w:eastAsia="ru-RU"/>
        </w:rPr>
        <w:t>Gerszten</w:t>
      </w:r>
      <w:proofErr w:type="spellEnd"/>
      <w:r w:rsidRPr="00987104">
        <w:rPr>
          <w:rFonts w:ascii="Times New Roman" w:eastAsia="Times New Roman" w:hAnsi="Times New Roman" w:cs="Times New Roman"/>
          <w:i/>
          <w:iCs/>
          <w:color w:val="333333"/>
          <w:sz w:val="27"/>
          <w:szCs w:val="27"/>
          <w:lang w:eastAsia="ru-RU"/>
        </w:rPr>
        <w:t xml:space="preserve"> P.C.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w:t>
      </w:r>
      <w:proofErr w:type="spellEnd"/>
      <w:r w:rsidRPr="00987104">
        <w:rPr>
          <w:rFonts w:ascii="Times New Roman" w:eastAsia="Times New Roman" w:hAnsi="Times New Roman" w:cs="Times New Roman"/>
          <w:i/>
          <w:iCs/>
          <w:color w:val="333333"/>
          <w:sz w:val="27"/>
          <w:szCs w:val="27"/>
          <w:lang w:eastAsia="ru-RU"/>
        </w:rPr>
        <w:t>, 2010) </w:t>
      </w:r>
      <w:r w:rsidRPr="00987104">
        <w:rPr>
          <w:rFonts w:ascii="Times New Roman" w:eastAsia="Times New Roman" w:hAnsi="Times New Roman" w:cs="Times New Roman"/>
          <w:color w:val="222222"/>
          <w:sz w:val="27"/>
          <w:szCs w:val="27"/>
          <w:lang w:eastAsia="ru-RU"/>
        </w:rPr>
        <w:t>[184], </w:t>
      </w:r>
      <w:r w:rsidRPr="00987104">
        <w:rPr>
          <w:rFonts w:ascii="Times New Roman" w:eastAsia="Times New Roman" w:hAnsi="Times New Roman" w:cs="Times New Roman"/>
          <w:i/>
          <w:iCs/>
          <w:color w:val="333333"/>
          <w:sz w:val="27"/>
          <w:szCs w:val="27"/>
          <w:lang w:eastAsia="ru-RU"/>
        </w:rPr>
        <w:t xml:space="preserve">в отношении других - только неконтролируемые </w:t>
      </w:r>
      <w:proofErr w:type="spellStart"/>
      <w:r w:rsidRPr="00987104">
        <w:rPr>
          <w:rFonts w:ascii="Times New Roman" w:eastAsia="Times New Roman" w:hAnsi="Times New Roman" w:cs="Times New Roman"/>
          <w:i/>
          <w:iCs/>
          <w:color w:val="333333"/>
          <w:sz w:val="27"/>
          <w:szCs w:val="27"/>
          <w:lang w:eastAsia="ru-RU"/>
        </w:rPr>
        <w:t>проспективные</w:t>
      </w:r>
      <w:proofErr w:type="spellEnd"/>
      <w:r w:rsidRPr="00987104">
        <w:rPr>
          <w:rFonts w:ascii="Times New Roman" w:eastAsia="Times New Roman" w:hAnsi="Times New Roman" w:cs="Times New Roman"/>
          <w:i/>
          <w:iCs/>
          <w:color w:val="333333"/>
          <w:sz w:val="27"/>
          <w:szCs w:val="27"/>
          <w:lang w:eastAsia="ru-RU"/>
        </w:rPr>
        <w:t xml:space="preserve"> и ретроспективные исследования с демонстрацией позитивных результатов. Систематический обзор</w:t>
      </w:r>
      <w:r w:rsidRPr="00987104">
        <w:rPr>
          <w:rFonts w:ascii="Times New Roman" w:eastAsia="Times New Roman" w:hAnsi="Times New Roman" w:cs="Times New Roman"/>
          <w:color w:val="222222"/>
          <w:sz w:val="27"/>
          <w:szCs w:val="27"/>
          <w:lang w:eastAsia="ru-RU"/>
        </w:rPr>
        <w:t> [22], </w:t>
      </w:r>
      <w:r w:rsidRPr="00987104">
        <w:rPr>
          <w:rFonts w:ascii="Times New Roman" w:eastAsia="Times New Roman" w:hAnsi="Times New Roman" w:cs="Times New Roman"/>
          <w:i/>
          <w:iCs/>
          <w:color w:val="333333"/>
          <w:sz w:val="27"/>
          <w:szCs w:val="27"/>
          <w:lang w:eastAsia="ru-RU"/>
        </w:rPr>
        <w:t xml:space="preserve">в рамках разработки клинических рекомендаций американской ассоциации интервенционного лечения боли (ASIPP) присвоил достаточный уровень достоверности доказательств (по критериям U.S. </w:t>
      </w:r>
      <w:proofErr w:type="spellStart"/>
      <w:r w:rsidRPr="00987104">
        <w:rPr>
          <w:rFonts w:ascii="Times New Roman" w:eastAsia="Times New Roman" w:hAnsi="Times New Roman" w:cs="Times New Roman"/>
          <w:i/>
          <w:iCs/>
          <w:color w:val="333333"/>
          <w:sz w:val="27"/>
          <w:szCs w:val="27"/>
          <w:lang w:eastAsia="ru-RU"/>
        </w:rPr>
        <w:t>Preventive</w:t>
      </w:r>
      <w:proofErr w:type="spellEnd"/>
      <w:r w:rsidRPr="00987104">
        <w:rPr>
          <w:rFonts w:ascii="Times New Roman" w:eastAsia="Times New Roman" w:hAnsi="Times New Roman" w:cs="Times New Roman"/>
          <w:i/>
          <w:iCs/>
          <w:color w:val="333333"/>
          <w:sz w:val="27"/>
          <w:szCs w:val="27"/>
          <w:lang w:eastAsia="ru-RU"/>
        </w:rPr>
        <w:t xml:space="preserve"> Services Task Force) только для </w:t>
      </w:r>
      <w:proofErr w:type="spellStart"/>
      <w:r w:rsidRPr="00987104">
        <w:rPr>
          <w:rFonts w:ascii="Times New Roman" w:eastAsia="Times New Roman" w:hAnsi="Times New Roman" w:cs="Times New Roman"/>
          <w:i/>
          <w:iCs/>
          <w:color w:val="333333"/>
          <w:sz w:val="27"/>
          <w:szCs w:val="27"/>
          <w:lang w:eastAsia="ru-RU"/>
        </w:rPr>
        <w:t>нуклеопластики</w:t>
      </w:r>
      <w:proofErr w:type="spellEnd"/>
      <w:r w:rsidRPr="00987104">
        <w:rPr>
          <w:rFonts w:ascii="Times New Roman" w:eastAsia="Times New Roman" w:hAnsi="Times New Roman" w:cs="Times New Roman"/>
          <w:i/>
          <w:iCs/>
          <w:color w:val="333333"/>
          <w:sz w:val="27"/>
          <w:szCs w:val="27"/>
          <w:lang w:eastAsia="ru-RU"/>
        </w:rPr>
        <w:t xml:space="preserve">, для всех остальных </w:t>
      </w:r>
      <w:proofErr w:type="spellStart"/>
      <w:r w:rsidRPr="00987104">
        <w:rPr>
          <w:rFonts w:ascii="Times New Roman" w:eastAsia="Times New Roman" w:hAnsi="Times New Roman" w:cs="Times New Roman"/>
          <w:i/>
          <w:iCs/>
          <w:color w:val="333333"/>
          <w:sz w:val="27"/>
          <w:szCs w:val="27"/>
          <w:lang w:eastAsia="ru-RU"/>
        </w:rPr>
        <w:t>остальных</w:t>
      </w:r>
      <w:proofErr w:type="spellEnd"/>
      <w:r w:rsidRPr="00987104">
        <w:rPr>
          <w:rFonts w:ascii="Times New Roman" w:eastAsia="Times New Roman" w:hAnsi="Times New Roman" w:cs="Times New Roman"/>
          <w:i/>
          <w:iCs/>
          <w:color w:val="333333"/>
          <w:sz w:val="27"/>
          <w:szCs w:val="27"/>
          <w:lang w:eastAsia="ru-RU"/>
        </w:rPr>
        <w:t xml:space="preserve"> - ограниченный.</w:t>
      </w:r>
    </w:p>
    <w:p w14:paraId="33B37780"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3.3 Хирургическое лечение</w:t>
      </w:r>
    </w:p>
    <w:p w14:paraId="06FC32C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При проведении хирургического лечения пациентов с дегенеративно-дистрофическими изменениями позвоночника необходимо руководствоваться принципами «минимальной достаточности» и «клинико-морфологического соответствия».</w:t>
      </w:r>
    </w:p>
    <w:p w14:paraId="1434EED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Существуют следующие виды открытых хирургических вмешательств при дегенеративно-дистрофических изменениях позвоночника:</w:t>
      </w:r>
    </w:p>
    <w:p w14:paraId="4DBC3D58" w14:textId="77777777" w:rsidR="00987104" w:rsidRPr="00987104" w:rsidRDefault="00987104" w:rsidP="00987104">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декомпрессивные</w:t>
      </w:r>
      <w:proofErr w:type="spellEnd"/>
    </w:p>
    <w:p w14:paraId="498A477D" w14:textId="77777777" w:rsidR="00987104" w:rsidRPr="00987104" w:rsidRDefault="00987104" w:rsidP="00987104">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стабилизирующие</w:t>
      </w:r>
    </w:p>
    <w:p w14:paraId="58E55D2D" w14:textId="77777777" w:rsidR="00987104" w:rsidRPr="00987104" w:rsidRDefault="00987104" w:rsidP="00987104">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корригирующие</w:t>
      </w:r>
    </w:p>
    <w:p w14:paraId="72346E39" w14:textId="77777777" w:rsidR="00987104" w:rsidRPr="00987104" w:rsidRDefault="00987104" w:rsidP="00987104">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пластические</w:t>
      </w:r>
    </w:p>
    <w:p w14:paraId="6075699B" w14:textId="77777777" w:rsidR="00987104" w:rsidRPr="00987104" w:rsidRDefault="00987104" w:rsidP="00987104">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комбинация методов</w:t>
      </w:r>
    </w:p>
    <w:p w14:paraId="1361448A"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3.3.1 </w:t>
      </w:r>
      <w:proofErr w:type="spellStart"/>
      <w:r w:rsidRPr="00987104">
        <w:rPr>
          <w:rFonts w:ascii="Times New Roman" w:eastAsia="Times New Roman" w:hAnsi="Times New Roman" w:cs="Times New Roman"/>
          <w:b/>
          <w:bCs/>
          <w:color w:val="222222"/>
          <w:sz w:val="27"/>
          <w:szCs w:val="27"/>
          <w:u w:val="single"/>
          <w:lang w:eastAsia="ru-RU"/>
        </w:rPr>
        <w:t>Декомпрессивные</w:t>
      </w:r>
      <w:proofErr w:type="spellEnd"/>
      <w:r w:rsidRPr="00987104">
        <w:rPr>
          <w:rFonts w:ascii="Times New Roman" w:eastAsia="Times New Roman" w:hAnsi="Times New Roman" w:cs="Times New Roman"/>
          <w:b/>
          <w:bCs/>
          <w:color w:val="222222"/>
          <w:sz w:val="27"/>
          <w:szCs w:val="27"/>
          <w:u w:val="single"/>
          <w:lang w:eastAsia="ru-RU"/>
        </w:rPr>
        <w:t xml:space="preserve"> хирургические вмешательства.</w:t>
      </w:r>
    </w:p>
    <w:p w14:paraId="158F24D2" w14:textId="77777777" w:rsidR="00987104" w:rsidRPr="00987104" w:rsidRDefault="00987104" w:rsidP="00987104">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удаление грыжи поясничных межпозвонковых дисков пациентам, у которых корешковый болевой синдром (с наличием или без неврологического дефицита) обусловлен грыжей межпозвонкового диска, с целью уменьшения или избавления от корешкового болевого синдрома (резистентного к консервативной терапии), неврологического дефицита (нарушения двигательной и (или) чувствительной сфер) [38, 185-187].</w:t>
      </w:r>
    </w:p>
    <w:p w14:paraId="2F84591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A</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035AA82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Хирургическое лечение является более эффективным, чем консервативная терапия, в среднесрочной перспективе (1-4 года). Оптимальным сроками хирургического вмешательства при грыже межпозвонковых дисков являются сроки от 6 месяцев до 1 года, что связано с более быстрым восстановлением и улучшением долгосрочных результатов; ранее 6 месяцев операция показана при веских основаниях (выраженный болевой синдром, нарастающий неврологический дефицит). </w:t>
      </w:r>
      <w:r w:rsidRPr="00987104">
        <w:rPr>
          <w:rFonts w:ascii="Times New Roman" w:eastAsia="Times New Roman" w:hAnsi="Times New Roman" w:cs="Times New Roman"/>
          <w:color w:val="222222"/>
          <w:sz w:val="27"/>
          <w:szCs w:val="27"/>
          <w:lang w:eastAsia="ru-RU"/>
        </w:rPr>
        <w:t xml:space="preserve">Удаление грыжи межпозвонкового диска и удаление грыжи межпозвонкового диска с использованием </w:t>
      </w:r>
      <w:proofErr w:type="spellStart"/>
      <w:r w:rsidRPr="00987104">
        <w:rPr>
          <w:rFonts w:ascii="Times New Roman" w:eastAsia="Times New Roman" w:hAnsi="Times New Roman" w:cs="Times New Roman"/>
          <w:color w:val="222222"/>
          <w:sz w:val="27"/>
          <w:szCs w:val="27"/>
          <w:lang w:eastAsia="ru-RU"/>
        </w:rPr>
        <w:t>видеоэндоскопических</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технологий</w:t>
      </w:r>
      <w:r w:rsidRPr="00987104">
        <w:rPr>
          <w:rFonts w:ascii="Times New Roman" w:eastAsia="Times New Roman" w:hAnsi="Times New Roman" w:cs="Times New Roman"/>
          <w:i/>
          <w:iCs/>
          <w:color w:val="333333"/>
          <w:sz w:val="27"/>
          <w:szCs w:val="27"/>
          <w:lang w:eastAsia="ru-RU"/>
        </w:rPr>
        <w:t>  из</w:t>
      </w:r>
      <w:proofErr w:type="gramEnd"/>
      <w:r w:rsidRPr="00987104">
        <w:rPr>
          <w:rFonts w:ascii="Times New Roman" w:eastAsia="Times New Roman" w:hAnsi="Times New Roman" w:cs="Times New Roman"/>
          <w:i/>
          <w:iCs/>
          <w:color w:val="333333"/>
          <w:sz w:val="27"/>
          <w:szCs w:val="27"/>
          <w:lang w:eastAsia="ru-RU"/>
        </w:rPr>
        <w:t xml:space="preserve"> различных доступов имеют сопоставимые клинико-рентгенологические результаты. Существует недостаточно доказательств, чтобы рекомендовать для улучшения клинических результатов применение в эпидуральном пространстве жира или </w:t>
      </w:r>
      <w:proofErr w:type="spellStart"/>
      <w:r w:rsidRPr="00987104">
        <w:rPr>
          <w:rFonts w:ascii="Times New Roman" w:eastAsia="Times New Roman" w:hAnsi="Times New Roman" w:cs="Times New Roman"/>
          <w:i/>
          <w:iCs/>
          <w:color w:val="333333"/>
          <w:sz w:val="27"/>
          <w:szCs w:val="27"/>
          <w:lang w:eastAsia="ru-RU"/>
        </w:rPr>
        <w:t>биогелей</w:t>
      </w:r>
      <w:proofErr w:type="spellEnd"/>
      <w:r w:rsidRPr="00987104">
        <w:rPr>
          <w:rFonts w:ascii="Times New Roman" w:eastAsia="Times New Roman" w:hAnsi="Times New Roman" w:cs="Times New Roman"/>
          <w:i/>
          <w:iCs/>
          <w:color w:val="333333"/>
          <w:sz w:val="27"/>
          <w:szCs w:val="27"/>
          <w:lang w:eastAsia="ru-RU"/>
        </w:rPr>
        <w:t xml:space="preserve"> для профилактики </w:t>
      </w:r>
      <w:proofErr w:type="spellStart"/>
      <w:r w:rsidRPr="00987104">
        <w:rPr>
          <w:rFonts w:ascii="Times New Roman" w:eastAsia="Times New Roman" w:hAnsi="Times New Roman" w:cs="Times New Roman"/>
          <w:i/>
          <w:iCs/>
          <w:color w:val="333333"/>
          <w:sz w:val="27"/>
          <w:szCs w:val="27"/>
          <w:lang w:eastAsia="ru-RU"/>
        </w:rPr>
        <w:t>перидурального</w:t>
      </w:r>
      <w:proofErr w:type="spellEnd"/>
      <w:r w:rsidRPr="00987104">
        <w:rPr>
          <w:rFonts w:ascii="Times New Roman" w:eastAsia="Times New Roman" w:hAnsi="Times New Roman" w:cs="Times New Roman"/>
          <w:i/>
          <w:iCs/>
          <w:color w:val="333333"/>
          <w:sz w:val="27"/>
          <w:szCs w:val="27"/>
          <w:lang w:eastAsia="ru-RU"/>
        </w:rPr>
        <w:t xml:space="preserve"> фиброза. Использование винтовой и </w:t>
      </w:r>
      <w:r w:rsidRPr="00987104">
        <w:rPr>
          <w:rFonts w:ascii="Times New Roman" w:eastAsia="Times New Roman" w:hAnsi="Times New Roman" w:cs="Times New Roman"/>
          <w:i/>
          <w:iCs/>
          <w:color w:val="333333"/>
          <w:sz w:val="27"/>
          <w:szCs w:val="27"/>
          <w:lang w:eastAsia="ru-RU"/>
        </w:rPr>
        <w:lastRenderedPageBreak/>
        <w:t xml:space="preserve">(или)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при хирургическом лечении пациентов с грыжей </w:t>
      </w:r>
      <w:proofErr w:type="spellStart"/>
      <w:r w:rsidRPr="00987104">
        <w:rPr>
          <w:rFonts w:ascii="Times New Roman" w:eastAsia="Times New Roman" w:hAnsi="Times New Roman" w:cs="Times New Roman"/>
          <w:i/>
          <w:iCs/>
          <w:color w:val="333333"/>
          <w:sz w:val="27"/>
          <w:szCs w:val="27"/>
          <w:lang w:eastAsia="ru-RU"/>
        </w:rPr>
        <w:t>межпозвоноквого</w:t>
      </w:r>
      <w:proofErr w:type="spellEnd"/>
      <w:r w:rsidRPr="00987104">
        <w:rPr>
          <w:rFonts w:ascii="Times New Roman" w:eastAsia="Times New Roman" w:hAnsi="Times New Roman" w:cs="Times New Roman"/>
          <w:i/>
          <w:iCs/>
          <w:color w:val="333333"/>
          <w:sz w:val="27"/>
          <w:szCs w:val="27"/>
          <w:lang w:eastAsia="ru-RU"/>
        </w:rPr>
        <w:t xml:space="preserve"> диска не имеют клинических преимуществ. Выполнение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связано с большим риском </w:t>
      </w:r>
      <w:proofErr w:type="spellStart"/>
      <w:r w:rsidRPr="00987104">
        <w:rPr>
          <w:rFonts w:ascii="Times New Roman" w:eastAsia="Times New Roman" w:hAnsi="Times New Roman" w:cs="Times New Roman"/>
          <w:i/>
          <w:iCs/>
          <w:color w:val="333333"/>
          <w:sz w:val="27"/>
          <w:szCs w:val="27"/>
          <w:lang w:eastAsia="ru-RU"/>
        </w:rPr>
        <w:t>периоперационных</w:t>
      </w:r>
      <w:proofErr w:type="spellEnd"/>
      <w:r w:rsidRPr="00987104">
        <w:rPr>
          <w:rFonts w:ascii="Times New Roman" w:eastAsia="Times New Roman" w:hAnsi="Times New Roman" w:cs="Times New Roman"/>
          <w:i/>
          <w:iCs/>
          <w:color w:val="333333"/>
          <w:sz w:val="27"/>
          <w:szCs w:val="27"/>
          <w:lang w:eastAsia="ru-RU"/>
        </w:rPr>
        <w:t xml:space="preserve"> осложнений, увеличивает время и стоимость хирургического лечения, увеличивает послеоперационный койко-день и имеют большую кровопотерю.</w:t>
      </w:r>
    </w:p>
    <w:p w14:paraId="47F220CF" w14:textId="77777777" w:rsidR="00987104" w:rsidRPr="00987104" w:rsidRDefault="00987104" w:rsidP="00987104">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удаление грыжи поясничных межпозвонковых дисков пациентам детского возраста, у которых корешковый болевой синдром (с наличием или без неврологического дефицита) обусловлен грыжей межпозвонкового диска, с целью уменьшения или избавления от корешкового болевого синдрома (резистентного к консервативной терапии), неврологического дефицита (нарушения двигательной и (или) чувствительной сфер) [308, 309].</w:t>
      </w:r>
    </w:p>
    <w:p w14:paraId="2EE17EF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14:paraId="1BD0947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Предпочтение в оперативном лечении грыж у детей необходимо отдавать удалению грыжи межпозвонкового диска с использованием минимально-инвазивных оперативных доступов. Результаты хирургического лечения детей по клиническому исходу превосходят таковые взрослых пациентов.</w:t>
      </w:r>
    </w:p>
    <w:p w14:paraId="2BDB43D6" w14:textId="77777777" w:rsidR="00987104" w:rsidRPr="00987104" w:rsidRDefault="00987104" w:rsidP="00987104">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Рекомендована </w:t>
      </w:r>
      <w:r w:rsidRPr="00987104">
        <w:rPr>
          <w:rFonts w:ascii="Times New Roman" w:eastAsia="Times New Roman" w:hAnsi="Times New Roman" w:cs="Times New Roman"/>
          <w:color w:val="222222"/>
          <w:sz w:val="27"/>
          <w:szCs w:val="27"/>
          <w:lang w:eastAsia="ru-RU"/>
        </w:rPr>
        <w:t xml:space="preserve">резекция гипертрофированной желтой связки, компримирующей части </w:t>
      </w:r>
      <w:proofErr w:type="spellStart"/>
      <w:r w:rsidRPr="00987104">
        <w:rPr>
          <w:rFonts w:ascii="Times New Roman" w:eastAsia="Times New Roman" w:hAnsi="Times New Roman" w:cs="Times New Roman"/>
          <w:color w:val="222222"/>
          <w:sz w:val="27"/>
          <w:szCs w:val="27"/>
          <w:lang w:eastAsia="ru-RU"/>
        </w:rPr>
        <w:t>дугоотросчатых</w:t>
      </w:r>
      <w:proofErr w:type="spellEnd"/>
      <w:r w:rsidRPr="00987104">
        <w:rPr>
          <w:rFonts w:ascii="Times New Roman" w:eastAsia="Times New Roman" w:hAnsi="Times New Roman" w:cs="Times New Roman"/>
          <w:color w:val="222222"/>
          <w:sz w:val="27"/>
          <w:szCs w:val="27"/>
          <w:lang w:eastAsia="ru-RU"/>
        </w:rPr>
        <w:t xml:space="preserve"> суставов, </w:t>
      </w:r>
      <w:proofErr w:type="spellStart"/>
      <w:r w:rsidRPr="00987104">
        <w:rPr>
          <w:rFonts w:ascii="Times New Roman" w:eastAsia="Times New Roman" w:hAnsi="Times New Roman" w:cs="Times New Roman"/>
          <w:color w:val="222222"/>
          <w:sz w:val="27"/>
          <w:szCs w:val="27"/>
          <w:lang w:eastAsia="ru-RU"/>
        </w:rPr>
        <w:t>оссифицированной</w:t>
      </w:r>
      <w:proofErr w:type="spellEnd"/>
      <w:r w:rsidRPr="00987104">
        <w:rPr>
          <w:rFonts w:ascii="Times New Roman" w:eastAsia="Times New Roman" w:hAnsi="Times New Roman" w:cs="Times New Roman"/>
          <w:color w:val="222222"/>
          <w:sz w:val="27"/>
          <w:szCs w:val="27"/>
          <w:lang w:eastAsia="ru-RU"/>
        </w:rPr>
        <w:t xml:space="preserve"> задней продольной связки, остеофитов тел смежных позвонков при стенозе позвоночного канала поясничного отдела с дегенеративным </w:t>
      </w:r>
      <w:proofErr w:type="spellStart"/>
      <w:r w:rsidRPr="00987104">
        <w:rPr>
          <w:rFonts w:ascii="Times New Roman" w:eastAsia="Times New Roman" w:hAnsi="Times New Roman" w:cs="Times New Roman"/>
          <w:color w:val="222222"/>
          <w:sz w:val="27"/>
          <w:szCs w:val="27"/>
          <w:lang w:eastAsia="ru-RU"/>
        </w:rPr>
        <w:t>спондилолистезом</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протрузией</w:t>
      </w:r>
      <w:proofErr w:type="spellEnd"/>
      <w:r w:rsidRPr="00987104">
        <w:rPr>
          <w:rFonts w:ascii="Times New Roman" w:eastAsia="Times New Roman" w:hAnsi="Times New Roman" w:cs="Times New Roman"/>
          <w:color w:val="222222"/>
          <w:sz w:val="27"/>
          <w:szCs w:val="27"/>
          <w:lang w:eastAsia="ru-RU"/>
        </w:rPr>
        <w:t>  грыжей диска или без них с целью уменьшения или избавления от корешкового болевого синдрома (резистентного к консервативной терапии), неврологического дефицита (нарушения двигательной и (или) чувствительной сфер), нейрогенной перемежающейся хромоты [188-192].</w:t>
      </w:r>
    </w:p>
    <w:p w14:paraId="15C6369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A</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r w:rsidRPr="00987104">
        <w:rPr>
          <w:rFonts w:ascii="Times New Roman" w:eastAsia="Times New Roman" w:hAnsi="Times New Roman" w:cs="Times New Roman"/>
          <w:color w:val="222222"/>
          <w:sz w:val="27"/>
          <w:szCs w:val="27"/>
          <w:lang w:eastAsia="ru-RU"/>
        </w:rPr>
        <w:t>  </w:t>
      </w:r>
    </w:p>
    <w:p w14:paraId="7029347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 </w:t>
      </w:r>
      <w:r w:rsidRPr="00987104">
        <w:rPr>
          <w:rFonts w:ascii="Times New Roman" w:eastAsia="Times New Roman" w:hAnsi="Times New Roman" w:cs="Times New Roman"/>
          <w:i/>
          <w:iCs/>
          <w:color w:val="333333"/>
          <w:sz w:val="27"/>
          <w:szCs w:val="27"/>
          <w:lang w:eastAsia="ru-RU"/>
        </w:rPr>
        <w:t xml:space="preserve">Хирургическое лечение пациентов с дегенеративным стенозом позвоночного канала является более эффективным, чем консервативная терапия как в краткосрочной, так и долгосрочной перспективе. Минимально-инвазивные технологии (с использованием микроскопа, эндоскопа, системы </w:t>
      </w:r>
      <w:proofErr w:type="spellStart"/>
      <w:r w:rsidRPr="00987104">
        <w:rPr>
          <w:rFonts w:ascii="Times New Roman" w:eastAsia="Times New Roman" w:hAnsi="Times New Roman" w:cs="Times New Roman"/>
          <w:i/>
          <w:iCs/>
          <w:color w:val="333333"/>
          <w:sz w:val="27"/>
          <w:szCs w:val="27"/>
          <w:lang w:eastAsia="ru-RU"/>
        </w:rPr>
        <w:t>тубусных</w:t>
      </w:r>
      <w:proofErr w:type="spellEnd"/>
      <w:r w:rsidRPr="00987104">
        <w:rPr>
          <w:rFonts w:ascii="Times New Roman" w:eastAsia="Times New Roman" w:hAnsi="Times New Roman" w:cs="Times New Roman"/>
          <w:i/>
          <w:iCs/>
          <w:color w:val="333333"/>
          <w:sz w:val="27"/>
          <w:szCs w:val="27"/>
          <w:lang w:eastAsia="ru-RU"/>
        </w:rPr>
        <w:t xml:space="preserve"> ретракторов, систему портов и т.д.) являются предпочтительными при проведении декомпрессии, что позволяет снизить частоту осложнений и </w:t>
      </w:r>
      <w:r w:rsidRPr="00987104">
        <w:rPr>
          <w:rFonts w:ascii="Times New Roman" w:eastAsia="Times New Roman" w:hAnsi="Times New Roman" w:cs="Times New Roman"/>
          <w:i/>
          <w:iCs/>
          <w:color w:val="333333"/>
          <w:sz w:val="27"/>
          <w:szCs w:val="27"/>
          <w:lang w:eastAsia="ru-RU"/>
        </w:rPr>
        <w:lastRenderedPageBreak/>
        <w:t xml:space="preserve">послеоперационный койко-день. Микрохирургическая, эндоскопическая декомпрессия </w:t>
      </w:r>
      <w:proofErr w:type="spellStart"/>
      <w:r w:rsidRPr="00987104">
        <w:rPr>
          <w:rFonts w:ascii="Times New Roman" w:eastAsia="Times New Roman" w:hAnsi="Times New Roman" w:cs="Times New Roman"/>
          <w:i/>
          <w:iCs/>
          <w:color w:val="333333"/>
          <w:sz w:val="27"/>
          <w:szCs w:val="27"/>
          <w:lang w:eastAsia="ru-RU"/>
        </w:rPr>
        <w:t>интраканальных</w:t>
      </w:r>
      <w:proofErr w:type="spellEnd"/>
      <w:r w:rsidRPr="00987104">
        <w:rPr>
          <w:rFonts w:ascii="Times New Roman" w:eastAsia="Times New Roman" w:hAnsi="Times New Roman" w:cs="Times New Roman"/>
          <w:i/>
          <w:iCs/>
          <w:color w:val="333333"/>
          <w:sz w:val="27"/>
          <w:szCs w:val="27"/>
          <w:lang w:eastAsia="ru-RU"/>
        </w:rPr>
        <w:t xml:space="preserve"> сосудисто-нервных образований из различных доступов имеют сопоставимые клинико-рентгенологические результаты. Однако эти технологии рекомендуется использовать в мультимодальном режиме как часть алгоритма принятия решений. Дегенеративный стеноз не является показанием к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не зависимо имеется или нет </w:t>
      </w:r>
      <w:proofErr w:type="spellStart"/>
      <w:r w:rsidRPr="00987104">
        <w:rPr>
          <w:rFonts w:ascii="Times New Roman" w:eastAsia="Times New Roman" w:hAnsi="Times New Roman" w:cs="Times New Roman"/>
          <w:i/>
          <w:iCs/>
          <w:color w:val="333333"/>
          <w:sz w:val="27"/>
          <w:szCs w:val="27"/>
          <w:lang w:eastAsia="ru-RU"/>
        </w:rPr>
        <w:t>спондилолистез</w:t>
      </w:r>
      <w:proofErr w:type="spellEnd"/>
      <w:r w:rsidRPr="00987104">
        <w:rPr>
          <w:rFonts w:ascii="Times New Roman" w:eastAsia="Times New Roman" w:hAnsi="Times New Roman" w:cs="Times New Roman"/>
          <w:i/>
          <w:iCs/>
          <w:color w:val="333333"/>
          <w:sz w:val="27"/>
          <w:szCs w:val="27"/>
          <w:lang w:eastAsia="ru-RU"/>
        </w:rPr>
        <w:t xml:space="preserve">. Использование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при дегенеративном стенозе не имеют клинических преимуществ. Выполнение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связано с большим риском </w:t>
      </w:r>
      <w:proofErr w:type="spellStart"/>
      <w:r w:rsidRPr="00987104">
        <w:rPr>
          <w:rFonts w:ascii="Times New Roman" w:eastAsia="Times New Roman" w:hAnsi="Times New Roman" w:cs="Times New Roman"/>
          <w:i/>
          <w:iCs/>
          <w:color w:val="333333"/>
          <w:sz w:val="27"/>
          <w:szCs w:val="27"/>
          <w:lang w:eastAsia="ru-RU"/>
        </w:rPr>
        <w:t>периоперационных</w:t>
      </w:r>
      <w:proofErr w:type="spellEnd"/>
      <w:r w:rsidRPr="00987104">
        <w:rPr>
          <w:rFonts w:ascii="Times New Roman" w:eastAsia="Times New Roman" w:hAnsi="Times New Roman" w:cs="Times New Roman"/>
          <w:i/>
          <w:iCs/>
          <w:color w:val="333333"/>
          <w:sz w:val="27"/>
          <w:szCs w:val="27"/>
          <w:lang w:eastAsia="ru-RU"/>
        </w:rPr>
        <w:t xml:space="preserve"> осложнений, увеличивают время и стоимость хирургического лечения, увеличивают послеоперационный койко-день и имеют большую кровопотерю.</w:t>
      </w:r>
    </w:p>
    <w:p w14:paraId="77CFA65A" w14:textId="77777777" w:rsidR="00987104" w:rsidRPr="00987104" w:rsidRDefault="00987104" w:rsidP="00987104">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 xml:space="preserve">на шейном уровне позвоночника проведение декомпрессии позвоночного канала микрохирургической у пациентов с корешковым болевым синдромом,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 морфологическим субстратом которых является грыжа диска и (или) дегенеративный стеноз с целью избавления или уменьшения болевого синдрома, неврологического дефицита [193-195].</w:t>
      </w:r>
    </w:p>
    <w:p w14:paraId="742DD02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A</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1C96E24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proofErr w:type="gramStart"/>
      <w:r w:rsidRPr="00987104">
        <w:rPr>
          <w:rFonts w:ascii="Times New Roman" w:eastAsia="Times New Roman" w:hAnsi="Times New Roman" w:cs="Times New Roman"/>
          <w:i/>
          <w:iCs/>
          <w:color w:val="333333"/>
          <w:sz w:val="27"/>
          <w:szCs w:val="27"/>
          <w:lang w:eastAsia="ru-RU"/>
        </w:rPr>
        <w:t>: У</w:t>
      </w:r>
      <w:proofErr w:type="gramEnd"/>
      <w:r w:rsidRPr="00987104">
        <w:rPr>
          <w:rFonts w:ascii="Times New Roman" w:eastAsia="Times New Roman" w:hAnsi="Times New Roman" w:cs="Times New Roman"/>
          <w:i/>
          <w:iCs/>
          <w:color w:val="333333"/>
          <w:sz w:val="27"/>
          <w:szCs w:val="27"/>
          <w:lang w:eastAsia="ru-RU"/>
        </w:rPr>
        <w:t xml:space="preserve"> пациентов с грыжами шейных межпозвонковых дисков и (или) дегенеративном стенозе, проявляющихся только </w:t>
      </w:r>
      <w:proofErr w:type="spellStart"/>
      <w:r w:rsidRPr="00987104">
        <w:rPr>
          <w:rFonts w:ascii="Times New Roman" w:eastAsia="Times New Roman" w:hAnsi="Times New Roman" w:cs="Times New Roman"/>
          <w:i/>
          <w:iCs/>
          <w:color w:val="333333"/>
          <w:sz w:val="27"/>
          <w:szCs w:val="27"/>
          <w:lang w:eastAsia="ru-RU"/>
        </w:rPr>
        <w:t>радикулярным</w:t>
      </w:r>
      <w:proofErr w:type="spellEnd"/>
      <w:r w:rsidRPr="00987104">
        <w:rPr>
          <w:rFonts w:ascii="Times New Roman" w:eastAsia="Times New Roman" w:hAnsi="Times New Roman" w:cs="Times New Roman"/>
          <w:i/>
          <w:iCs/>
          <w:color w:val="333333"/>
          <w:sz w:val="27"/>
          <w:szCs w:val="27"/>
          <w:lang w:eastAsia="ru-RU"/>
        </w:rPr>
        <w:t xml:space="preserve"> синдромом без </w:t>
      </w:r>
      <w:proofErr w:type="spellStart"/>
      <w:r w:rsidRPr="00987104">
        <w:rPr>
          <w:rFonts w:ascii="Times New Roman" w:eastAsia="Times New Roman" w:hAnsi="Times New Roman" w:cs="Times New Roman"/>
          <w:i/>
          <w:iCs/>
          <w:color w:val="333333"/>
          <w:sz w:val="27"/>
          <w:szCs w:val="27"/>
          <w:lang w:eastAsia="ru-RU"/>
        </w:rPr>
        <w:t>миелопатии</w:t>
      </w:r>
      <w:proofErr w:type="spellEnd"/>
      <w:r w:rsidRPr="00987104">
        <w:rPr>
          <w:rFonts w:ascii="Times New Roman" w:eastAsia="Times New Roman" w:hAnsi="Times New Roman" w:cs="Times New Roman"/>
          <w:i/>
          <w:iCs/>
          <w:color w:val="333333"/>
          <w:sz w:val="27"/>
          <w:szCs w:val="27"/>
          <w:lang w:eastAsia="ru-RU"/>
        </w:rPr>
        <w:t xml:space="preserve"> имеются сопоставимые клинические исходы при различных методах хирургического вмешательства: декомпрессия и декомпрессия   винтовая и (или) </w:t>
      </w:r>
      <w:proofErr w:type="spellStart"/>
      <w:r w:rsidRPr="00987104">
        <w:rPr>
          <w:rFonts w:ascii="Times New Roman" w:eastAsia="Times New Roman" w:hAnsi="Times New Roman" w:cs="Times New Roman"/>
          <w:i/>
          <w:iCs/>
          <w:color w:val="333333"/>
          <w:sz w:val="27"/>
          <w:szCs w:val="27"/>
          <w:lang w:eastAsia="ru-RU"/>
        </w:rPr>
        <w:t>межтеловая</w:t>
      </w:r>
      <w:proofErr w:type="spellEnd"/>
      <w:r w:rsidRPr="00987104">
        <w:rPr>
          <w:rFonts w:ascii="Times New Roman" w:eastAsia="Times New Roman" w:hAnsi="Times New Roman" w:cs="Times New Roman"/>
          <w:i/>
          <w:iCs/>
          <w:color w:val="333333"/>
          <w:sz w:val="27"/>
          <w:szCs w:val="27"/>
          <w:lang w:eastAsia="ru-RU"/>
        </w:rPr>
        <w:t xml:space="preserve"> фиксация. Использование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при дегенеративном стенозе и (или) грыже диска при </w:t>
      </w:r>
      <w:proofErr w:type="spellStart"/>
      <w:r w:rsidRPr="00987104">
        <w:rPr>
          <w:rFonts w:ascii="Times New Roman" w:eastAsia="Times New Roman" w:hAnsi="Times New Roman" w:cs="Times New Roman"/>
          <w:i/>
          <w:iCs/>
          <w:color w:val="333333"/>
          <w:sz w:val="27"/>
          <w:szCs w:val="27"/>
          <w:lang w:eastAsia="ru-RU"/>
        </w:rPr>
        <w:t>радикулопатии</w:t>
      </w:r>
      <w:proofErr w:type="spellEnd"/>
      <w:r w:rsidRPr="00987104">
        <w:rPr>
          <w:rFonts w:ascii="Times New Roman" w:eastAsia="Times New Roman" w:hAnsi="Times New Roman" w:cs="Times New Roman"/>
          <w:i/>
          <w:iCs/>
          <w:color w:val="333333"/>
          <w:sz w:val="27"/>
          <w:szCs w:val="27"/>
          <w:lang w:eastAsia="ru-RU"/>
        </w:rPr>
        <w:t xml:space="preserve"> на шейном уровне не имеет клинических преимуществ. Выполнение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связано с большим риском </w:t>
      </w:r>
      <w:proofErr w:type="spellStart"/>
      <w:r w:rsidRPr="00987104">
        <w:rPr>
          <w:rFonts w:ascii="Times New Roman" w:eastAsia="Times New Roman" w:hAnsi="Times New Roman" w:cs="Times New Roman"/>
          <w:i/>
          <w:iCs/>
          <w:color w:val="333333"/>
          <w:sz w:val="27"/>
          <w:szCs w:val="27"/>
          <w:lang w:eastAsia="ru-RU"/>
        </w:rPr>
        <w:t>периоперационных</w:t>
      </w:r>
      <w:proofErr w:type="spellEnd"/>
      <w:r w:rsidRPr="00987104">
        <w:rPr>
          <w:rFonts w:ascii="Times New Roman" w:eastAsia="Times New Roman" w:hAnsi="Times New Roman" w:cs="Times New Roman"/>
          <w:i/>
          <w:iCs/>
          <w:color w:val="333333"/>
          <w:sz w:val="27"/>
          <w:szCs w:val="27"/>
          <w:lang w:eastAsia="ru-RU"/>
        </w:rPr>
        <w:t xml:space="preserve"> осложнений, увеличивает время и стоимость хирургического лечения, увеличивает послеоперационный койко-день и имеет большую кровопотерю.</w:t>
      </w:r>
    </w:p>
    <w:p w14:paraId="63727DC0"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 xml:space="preserve">3.3.2 Стабилизирующие, корригирующие и </w:t>
      </w:r>
      <w:proofErr w:type="spellStart"/>
      <w:r w:rsidRPr="00987104">
        <w:rPr>
          <w:rFonts w:ascii="Times New Roman" w:eastAsia="Times New Roman" w:hAnsi="Times New Roman" w:cs="Times New Roman"/>
          <w:b/>
          <w:bCs/>
          <w:color w:val="222222"/>
          <w:sz w:val="27"/>
          <w:szCs w:val="27"/>
          <w:u w:val="single"/>
          <w:lang w:eastAsia="ru-RU"/>
        </w:rPr>
        <w:t>декомпрессивно</w:t>
      </w:r>
      <w:proofErr w:type="spellEnd"/>
      <w:r w:rsidRPr="00987104">
        <w:rPr>
          <w:rFonts w:ascii="Times New Roman" w:eastAsia="Times New Roman" w:hAnsi="Times New Roman" w:cs="Times New Roman"/>
          <w:b/>
          <w:bCs/>
          <w:color w:val="222222"/>
          <w:sz w:val="27"/>
          <w:szCs w:val="27"/>
          <w:u w:val="single"/>
          <w:lang w:eastAsia="ru-RU"/>
        </w:rPr>
        <w:t>-пластические хирургические вмешательства.</w:t>
      </w:r>
    </w:p>
    <w:p w14:paraId="3A4F1A0C" w14:textId="77777777" w:rsidR="00987104" w:rsidRPr="00987104" w:rsidRDefault="00987104" w:rsidP="00987104">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проведение декомпрессии позвоночного канала с имплантацией стабилизирующей системы поясничного отдела позвоночника пациентам в случаях [196, 197]:</w:t>
      </w:r>
    </w:p>
    <w:p w14:paraId="07A71C66" w14:textId="77777777" w:rsidR="00987104" w:rsidRPr="00987104" w:rsidRDefault="00987104" w:rsidP="00987104">
      <w:pPr>
        <w:numPr>
          <w:ilvl w:val="0"/>
          <w:numId w:val="8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выявленной до операции нестабильности </w:t>
      </w:r>
      <w:proofErr w:type="spellStart"/>
      <w:r w:rsidRPr="00987104">
        <w:rPr>
          <w:rFonts w:ascii="Times New Roman" w:eastAsia="Times New Roman" w:hAnsi="Times New Roman" w:cs="Times New Roman"/>
          <w:color w:val="222222"/>
          <w:sz w:val="27"/>
          <w:szCs w:val="27"/>
          <w:lang w:eastAsia="ru-RU"/>
        </w:rPr>
        <w:t>позвоночно</w:t>
      </w:r>
      <w:proofErr w:type="spellEnd"/>
      <w:r w:rsidRPr="00987104">
        <w:rPr>
          <w:rFonts w:ascii="Times New Roman" w:eastAsia="Times New Roman" w:hAnsi="Times New Roman" w:cs="Times New Roman"/>
          <w:color w:val="222222"/>
          <w:sz w:val="27"/>
          <w:szCs w:val="27"/>
          <w:lang w:eastAsia="ru-RU"/>
        </w:rPr>
        <w:t>-двигательного сегмента;</w:t>
      </w:r>
    </w:p>
    <w:p w14:paraId="30F926F5" w14:textId="77777777" w:rsidR="00987104" w:rsidRPr="00987104" w:rsidRDefault="00987104" w:rsidP="00987104">
      <w:pPr>
        <w:numPr>
          <w:ilvl w:val="0"/>
          <w:numId w:val="8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вынужденной резекции одной и более опорных колонн </w:t>
      </w:r>
      <w:proofErr w:type="spellStart"/>
      <w:r w:rsidRPr="00987104">
        <w:rPr>
          <w:rFonts w:ascii="Times New Roman" w:eastAsia="Times New Roman" w:hAnsi="Times New Roman" w:cs="Times New Roman"/>
          <w:color w:val="222222"/>
          <w:sz w:val="27"/>
          <w:szCs w:val="27"/>
          <w:lang w:eastAsia="ru-RU"/>
        </w:rPr>
        <w:t>позвоночно</w:t>
      </w:r>
      <w:proofErr w:type="spellEnd"/>
      <w:r w:rsidRPr="00987104">
        <w:rPr>
          <w:rFonts w:ascii="Times New Roman" w:eastAsia="Times New Roman" w:hAnsi="Times New Roman" w:cs="Times New Roman"/>
          <w:color w:val="222222"/>
          <w:sz w:val="27"/>
          <w:szCs w:val="27"/>
          <w:lang w:eastAsia="ru-RU"/>
        </w:rPr>
        <w:t>-двигательного сегмента при операции;</w:t>
      </w:r>
    </w:p>
    <w:p w14:paraId="61585DCB" w14:textId="77777777" w:rsidR="00987104" w:rsidRPr="00987104" w:rsidRDefault="00987104" w:rsidP="00987104">
      <w:pPr>
        <w:numPr>
          <w:ilvl w:val="0"/>
          <w:numId w:val="8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необходимости коррекции деформации (сегментарной, глобальной).</w:t>
      </w:r>
    </w:p>
    <w:p w14:paraId="161317F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5).</w:t>
      </w:r>
    </w:p>
    <w:p w14:paraId="758AB1F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proofErr w:type="gramStart"/>
      <w:r w:rsidRPr="00987104">
        <w:rPr>
          <w:rFonts w:ascii="Times New Roman" w:eastAsia="Times New Roman" w:hAnsi="Times New Roman" w:cs="Times New Roman"/>
          <w:b/>
          <w:bCs/>
          <w:i/>
          <w:iCs/>
          <w:color w:val="333333"/>
          <w:sz w:val="27"/>
          <w:szCs w:val="27"/>
          <w:lang w:eastAsia="ru-RU"/>
        </w:rPr>
        <w:t>:</w:t>
      </w:r>
      <w:r w:rsidRPr="00987104">
        <w:rPr>
          <w:rFonts w:ascii="Times New Roman" w:eastAsia="Times New Roman" w:hAnsi="Times New Roman" w:cs="Times New Roman"/>
          <w:i/>
          <w:iCs/>
          <w:color w:val="333333"/>
          <w:sz w:val="27"/>
          <w:szCs w:val="27"/>
          <w:lang w:eastAsia="ru-RU"/>
        </w:rPr>
        <w:t> В настоящее время</w:t>
      </w:r>
      <w:proofErr w:type="gramEnd"/>
      <w:r w:rsidRPr="00987104">
        <w:rPr>
          <w:rFonts w:ascii="Times New Roman" w:eastAsia="Times New Roman" w:hAnsi="Times New Roman" w:cs="Times New Roman"/>
          <w:i/>
          <w:iCs/>
          <w:color w:val="333333"/>
          <w:sz w:val="27"/>
          <w:szCs w:val="27"/>
          <w:lang w:eastAsia="ru-RU"/>
        </w:rPr>
        <w:t xml:space="preserve"> отсутствует общепризнанное определение «сегментарной нестабильности». Косвенными морфологическим признаками сегментарной нестабильности являются: сегментарная </w:t>
      </w:r>
      <w:proofErr w:type="spellStart"/>
      <w:r w:rsidRPr="00987104">
        <w:rPr>
          <w:rFonts w:ascii="Times New Roman" w:eastAsia="Times New Roman" w:hAnsi="Times New Roman" w:cs="Times New Roman"/>
          <w:i/>
          <w:iCs/>
          <w:color w:val="333333"/>
          <w:sz w:val="27"/>
          <w:szCs w:val="27"/>
          <w:lang w:eastAsia="ru-RU"/>
        </w:rPr>
        <w:t>ангуляция</w:t>
      </w:r>
      <w:proofErr w:type="spellEnd"/>
      <w:r w:rsidRPr="00987104">
        <w:rPr>
          <w:rFonts w:ascii="Times New Roman" w:eastAsia="Times New Roman" w:hAnsi="Times New Roman" w:cs="Times New Roman"/>
          <w:i/>
          <w:iCs/>
          <w:color w:val="333333"/>
          <w:sz w:val="27"/>
          <w:szCs w:val="27"/>
          <w:lang w:eastAsia="ru-RU"/>
        </w:rPr>
        <w:t xml:space="preserve"> более 10 </w:t>
      </w:r>
      <w:proofErr w:type="spellStart"/>
      <w:r w:rsidRPr="00987104">
        <w:rPr>
          <w:rFonts w:ascii="Times New Roman" w:eastAsia="Times New Roman" w:hAnsi="Times New Roman" w:cs="Times New Roman"/>
          <w:i/>
          <w:iCs/>
          <w:color w:val="333333"/>
          <w:sz w:val="27"/>
          <w:szCs w:val="27"/>
          <w:lang w:eastAsia="ru-RU"/>
        </w:rPr>
        <w:t>гр</w:t>
      </w:r>
      <w:proofErr w:type="spellEnd"/>
      <w:r w:rsidRPr="00987104">
        <w:rPr>
          <w:rFonts w:ascii="Times New Roman" w:eastAsia="Times New Roman" w:hAnsi="Times New Roman" w:cs="Times New Roman"/>
          <w:i/>
          <w:iCs/>
          <w:color w:val="333333"/>
          <w:sz w:val="27"/>
          <w:szCs w:val="27"/>
          <w:lang w:eastAsia="ru-RU"/>
        </w:rPr>
        <w:t xml:space="preserve"> на функциональных </w:t>
      </w:r>
      <w:proofErr w:type="spellStart"/>
      <w:r w:rsidRPr="00987104">
        <w:rPr>
          <w:rFonts w:ascii="Times New Roman" w:eastAsia="Times New Roman" w:hAnsi="Times New Roman" w:cs="Times New Roman"/>
          <w:i/>
          <w:iCs/>
          <w:color w:val="333333"/>
          <w:sz w:val="27"/>
          <w:szCs w:val="27"/>
          <w:lang w:eastAsia="ru-RU"/>
        </w:rPr>
        <w:t>спондилографиях</w:t>
      </w:r>
      <w:proofErr w:type="spellEnd"/>
      <w:r w:rsidRPr="00987104">
        <w:rPr>
          <w:rFonts w:ascii="Times New Roman" w:eastAsia="Times New Roman" w:hAnsi="Times New Roman" w:cs="Times New Roman"/>
          <w:i/>
          <w:iCs/>
          <w:color w:val="333333"/>
          <w:sz w:val="27"/>
          <w:szCs w:val="27"/>
          <w:lang w:eastAsia="ru-RU"/>
        </w:rPr>
        <w:t xml:space="preserve">, трансляция вышележащего позвонка более 3 мм от исходного положения на функциональных </w:t>
      </w:r>
      <w:proofErr w:type="spellStart"/>
      <w:r w:rsidRPr="00987104">
        <w:rPr>
          <w:rFonts w:ascii="Times New Roman" w:eastAsia="Times New Roman" w:hAnsi="Times New Roman" w:cs="Times New Roman"/>
          <w:i/>
          <w:iCs/>
          <w:color w:val="333333"/>
          <w:sz w:val="27"/>
          <w:szCs w:val="27"/>
          <w:lang w:eastAsia="ru-RU"/>
        </w:rPr>
        <w:t>спондилограммах</w:t>
      </w:r>
      <w:proofErr w:type="spellEnd"/>
      <w:r w:rsidRPr="00987104">
        <w:rPr>
          <w:rFonts w:ascii="Times New Roman" w:eastAsia="Times New Roman" w:hAnsi="Times New Roman" w:cs="Times New Roman"/>
          <w:i/>
          <w:iCs/>
          <w:color w:val="333333"/>
          <w:sz w:val="27"/>
          <w:szCs w:val="27"/>
          <w:lang w:eastAsia="ru-RU"/>
        </w:rPr>
        <w:t xml:space="preserve">, изменения </w:t>
      </w:r>
      <w:proofErr w:type="spellStart"/>
      <w:r w:rsidRPr="00987104">
        <w:rPr>
          <w:rFonts w:ascii="Times New Roman" w:eastAsia="Times New Roman" w:hAnsi="Times New Roman" w:cs="Times New Roman"/>
          <w:i/>
          <w:iCs/>
          <w:color w:val="333333"/>
          <w:sz w:val="27"/>
          <w:szCs w:val="27"/>
          <w:lang w:eastAsia="ru-RU"/>
        </w:rPr>
        <w:t>Modic</w:t>
      </w:r>
      <w:proofErr w:type="spellEnd"/>
      <w:r w:rsidRPr="00987104">
        <w:rPr>
          <w:rFonts w:ascii="Times New Roman" w:eastAsia="Times New Roman" w:hAnsi="Times New Roman" w:cs="Times New Roman"/>
          <w:i/>
          <w:iCs/>
          <w:color w:val="333333"/>
          <w:sz w:val="27"/>
          <w:szCs w:val="27"/>
          <w:lang w:eastAsia="ru-RU"/>
        </w:rPr>
        <w:t xml:space="preserve"> I тип, </w:t>
      </w:r>
      <w:proofErr w:type="spellStart"/>
      <w:r w:rsidRPr="00987104">
        <w:rPr>
          <w:rFonts w:ascii="Times New Roman" w:eastAsia="Times New Roman" w:hAnsi="Times New Roman" w:cs="Times New Roman"/>
          <w:i/>
          <w:iCs/>
          <w:color w:val="333333"/>
          <w:sz w:val="27"/>
          <w:szCs w:val="27"/>
          <w:lang w:eastAsia="ru-RU"/>
        </w:rPr>
        <w:t>синовиит</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дугоотросчатых</w:t>
      </w:r>
      <w:proofErr w:type="spellEnd"/>
      <w:r w:rsidRPr="00987104">
        <w:rPr>
          <w:rFonts w:ascii="Times New Roman" w:eastAsia="Times New Roman" w:hAnsi="Times New Roman" w:cs="Times New Roman"/>
          <w:i/>
          <w:iCs/>
          <w:color w:val="333333"/>
          <w:sz w:val="27"/>
          <w:szCs w:val="27"/>
          <w:lang w:eastAsia="ru-RU"/>
        </w:rPr>
        <w:t xml:space="preserve"> суставов на данным МРТ. Обязательно составляющей сегментарной нестабильности при постановке диагнозе и определении тактики лечения должна быть четкая связь морфологических изменений с клиническим проявлениями, так называемым синдромом аксиальных болей, при изменении положения тела. Это интенсивные боли в пораженном отделе позвоночника, возникающие в вертикальном положении и при ходьбе, проходящие в положении лежа. Таким образом, «сегментарная нестабильность» </w:t>
      </w:r>
      <w:proofErr w:type="gramStart"/>
      <w:r w:rsidRPr="00987104">
        <w:rPr>
          <w:rFonts w:ascii="Times New Roman" w:eastAsia="Times New Roman" w:hAnsi="Times New Roman" w:cs="Times New Roman"/>
          <w:i/>
          <w:iCs/>
          <w:color w:val="333333"/>
          <w:sz w:val="27"/>
          <w:szCs w:val="27"/>
          <w:lang w:eastAsia="ru-RU"/>
        </w:rPr>
        <w:t>- это клинико-рентгенологическое понятие</w:t>
      </w:r>
      <w:proofErr w:type="gram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[96]</w:t>
      </w:r>
      <w:r w:rsidRPr="00987104">
        <w:rPr>
          <w:rFonts w:ascii="Times New Roman" w:eastAsia="Times New Roman" w:hAnsi="Times New Roman" w:cs="Times New Roman"/>
          <w:i/>
          <w:iCs/>
          <w:color w:val="333333"/>
          <w:sz w:val="27"/>
          <w:szCs w:val="27"/>
          <w:lang w:eastAsia="ru-RU"/>
        </w:rPr>
        <w:t>.</w:t>
      </w:r>
    </w:p>
    <w:p w14:paraId="64DB72F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Дополнительный артродез </w:t>
      </w:r>
      <w:proofErr w:type="spellStart"/>
      <w:r w:rsidRPr="00987104">
        <w:rPr>
          <w:rFonts w:ascii="Times New Roman" w:eastAsia="Times New Roman" w:hAnsi="Times New Roman" w:cs="Times New Roman"/>
          <w:i/>
          <w:iCs/>
          <w:color w:val="333333"/>
          <w:sz w:val="27"/>
          <w:szCs w:val="27"/>
          <w:lang w:eastAsia="ru-RU"/>
        </w:rPr>
        <w:t>дугоотросчатых</w:t>
      </w:r>
      <w:proofErr w:type="spellEnd"/>
      <w:r w:rsidRPr="00987104">
        <w:rPr>
          <w:rFonts w:ascii="Times New Roman" w:eastAsia="Times New Roman" w:hAnsi="Times New Roman" w:cs="Times New Roman"/>
          <w:i/>
          <w:iCs/>
          <w:color w:val="333333"/>
          <w:sz w:val="27"/>
          <w:szCs w:val="27"/>
          <w:lang w:eastAsia="ru-RU"/>
        </w:rPr>
        <w:t xml:space="preserve"> суставов показал свою эффективность при выполнении </w:t>
      </w:r>
      <w:proofErr w:type="spellStart"/>
      <w:r w:rsidRPr="00987104">
        <w:rPr>
          <w:rFonts w:ascii="Times New Roman" w:eastAsia="Times New Roman" w:hAnsi="Times New Roman" w:cs="Times New Roman"/>
          <w:i/>
          <w:iCs/>
          <w:color w:val="333333"/>
          <w:sz w:val="27"/>
          <w:szCs w:val="27"/>
          <w:lang w:eastAsia="ru-RU"/>
        </w:rPr>
        <w:t>декомпрессивных</w:t>
      </w:r>
      <w:proofErr w:type="spellEnd"/>
      <w:r w:rsidRPr="00987104">
        <w:rPr>
          <w:rFonts w:ascii="Times New Roman" w:eastAsia="Times New Roman" w:hAnsi="Times New Roman" w:cs="Times New Roman"/>
          <w:i/>
          <w:iCs/>
          <w:color w:val="333333"/>
          <w:sz w:val="27"/>
          <w:szCs w:val="27"/>
          <w:lang w:eastAsia="ru-RU"/>
        </w:rPr>
        <w:t xml:space="preserve"> вмешательств при симптоматических дегенеративных заболеваниях позвоночника (дегенеративный центральный стеноз, </w:t>
      </w:r>
      <w:proofErr w:type="spellStart"/>
      <w:r w:rsidRPr="00987104">
        <w:rPr>
          <w:rFonts w:ascii="Times New Roman" w:eastAsia="Times New Roman" w:hAnsi="Times New Roman" w:cs="Times New Roman"/>
          <w:i/>
          <w:iCs/>
          <w:color w:val="333333"/>
          <w:sz w:val="27"/>
          <w:szCs w:val="27"/>
          <w:lang w:eastAsia="ru-RU"/>
        </w:rPr>
        <w:t>фораминальный</w:t>
      </w:r>
      <w:proofErr w:type="spellEnd"/>
      <w:r w:rsidRPr="00987104">
        <w:rPr>
          <w:rFonts w:ascii="Times New Roman" w:eastAsia="Times New Roman" w:hAnsi="Times New Roman" w:cs="Times New Roman"/>
          <w:i/>
          <w:iCs/>
          <w:color w:val="333333"/>
          <w:sz w:val="27"/>
          <w:szCs w:val="27"/>
          <w:lang w:eastAsia="ru-RU"/>
        </w:rPr>
        <w:t xml:space="preserve"> стеноз, дегенерация и грыжа поясничного диска, дегенерация фасеточных суставов, </w:t>
      </w:r>
      <w:proofErr w:type="spellStart"/>
      <w:r w:rsidRPr="00987104">
        <w:rPr>
          <w:rFonts w:ascii="Times New Roman" w:eastAsia="Times New Roman" w:hAnsi="Times New Roman" w:cs="Times New Roman"/>
          <w:i/>
          <w:iCs/>
          <w:color w:val="333333"/>
          <w:sz w:val="27"/>
          <w:szCs w:val="27"/>
          <w:lang w:eastAsia="ru-RU"/>
        </w:rPr>
        <w:t>спондилолистез</w:t>
      </w:r>
      <w:proofErr w:type="spellEnd"/>
      <w:r w:rsidRPr="00987104">
        <w:rPr>
          <w:rFonts w:ascii="Times New Roman" w:eastAsia="Times New Roman" w:hAnsi="Times New Roman" w:cs="Times New Roman"/>
          <w:i/>
          <w:iCs/>
          <w:color w:val="333333"/>
          <w:sz w:val="27"/>
          <w:szCs w:val="27"/>
          <w:lang w:eastAsia="ru-RU"/>
        </w:rPr>
        <w:t>, остеоартрит, нестабильность после хирургических вмешательств) [315].</w:t>
      </w:r>
    </w:p>
    <w:p w14:paraId="51D6DE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Межостистая стабилизация с декомпрессией имеют сопоставимые результаты с изолированной декомпрессией по интенсивности послеоперационного болевого синдрома, индексу недееспособности, однако по качеству жизни, стоимости лечения, операционному времени, кровопотере, частоте </w:t>
      </w:r>
      <w:proofErr w:type="spellStart"/>
      <w:r w:rsidRPr="00987104">
        <w:rPr>
          <w:rFonts w:ascii="Times New Roman" w:eastAsia="Times New Roman" w:hAnsi="Times New Roman" w:cs="Times New Roman"/>
          <w:i/>
          <w:iCs/>
          <w:color w:val="333333"/>
          <w:sz w:val="27"/>
          <w:szCs w:val="27"/>
          <w:lang w:eastAsia="ru-RU"/>
        </w:rPr>
        <w:t>реопераций</w:t>
      </w:r>
      <w:proofErr w:type="spellEnd"/>
      <w:r w:rsidRPr="00987104">
        <w:rPr>
          <w:rFonts w:ascii="Times New Roman" w:eastAsia="Times New Roman" w:hAnsi="Times New Roman" w:cs="Times New Roman"/>
          <w:i/>
          <w:iCs/>
          <w:color w:val="333333"/>
          <w:sz w:val="27"/>
          <w:szCs w:val="27"/>
          <w:lang w:eastAsia="ru-RU"/>
        </w:rPr>
        <w:t xml:space="preserve"> межостистая фиксация имеет худшие показатели. В сравнении с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фиксацией, межостистая фиксация имеет определенные преимущества в виде меньшего послеоперационного болевого синдрома, индекса недееспособности, операционного времени, кровопотери, частоте </w:t>
      </w:r>
      <w:proofErr w:type="spellStart"/>
      <w:r w:rsidRPr="00987104">
        <w:rPr>
          <w:rFonts w:ascii="Times New Roman" w:eastAsia="Times New Roman" w:hAnsi="Times New Roman" w:cs="Times New Roman"/>
          <w:i/>
          <w:iCs/>
          <w:color w:val="333333"/>
          <w:sz w:val="27"/>
          <w:szCs w:val="27"/>
          <w:lang w:eastAsia="ru-RU"/>
        </w:rPr>
        <w:t>реоперации</w:t>
      </w:r>
      <w:proofErr w:type="spellEnd"/>
      <w:r w:rsidRPr="00987104">
        <w:rPr>
          <w:rFonts w:ascii="Times New Roman" w:eastAsia="Times New Roman" w:hAnsi="Times New Roman" w:cs="Times New Roman"/>
          <w:i/>
          <w:iCs/>
          <w:color w:val="333333"/>
          <w:sz w:val="27"/>
          <w:szCs w:val="27"/>
          <w:lang w:eastAsia="ru-RU"/>
        </w:rPr>
        <w:t xml:space="preserve">. Хотя качество жизни пациентов значимо улучшается после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w:t>
      </w:r>
    </w:p>
    <w:p w14:paraId="3B107A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 xml:space="preserve">Фиксация 360° (круговая фиксация позвоночника, двусторонняя винтовая и </w:t>
      </w:r>
      <w:proofErr w:type="spellStart"/>
      <w:r w:rsidRPr="00987104">
        <w:rPr>
          <w:rFonts w:ascii="Times New Roman" w:eastAsia="Times New Roman" w:hAnsi="Times New Roman" w:cs="Times New Roman"/>
          <w:i/>
          <w:iCs/>
          <w:color w:val="333333"/>
          <w:sz w:val="27"/>
          <w:szCs w:val="27"/>
          <w:lang w:eastAsia="ru-RU"/>
        </w:rPr>
        <w:t>межтеловая</w:t>
      </w:r>
      <w:proofErr w:type="spellEnd"/>
      <w:r w:rsidRPr="00987104">
        <w:rPr>
          <w:rFonts w:ascii="Times New Roman" w:eastAsia="Times New Roman" w:hAnsi="Times New Roman" w:cs="Times New Roman"/>
          <w:i/>
          <w:iCs/>
          <w:color w:val="333333"/>
          <w:sz w:val="27"/>
          <w:szCs w:val="27"/>
          <w:lang w:eastAsia="ru-RU"/>
        </w:rPr>
        <w:t xml:space="preserve"> фиксация) является наиболее предпочтительным видом </w:t>
      </w:r>
      <w:proofErr w:type="spellStart"/>
      <w:r w:rsidRPr="00987104">
        <w:rPr>
          <w:rFonts w:ascii="Times New Roman" w:eastAsia="Times New Roman" w:hAnsi="Times New Roman" w:cs="Times New Roman"/>
          <w:i/>
          <w:iCs/>
          <w:color w:val="333333"/>
          <w:sz w:val="27"/>
          <w:szCs w:val="27"/>
          <w:lang w:eastAsia="ru-RU"/>
        </w:rPr>
        <w:t>спондилодеза</w:t>
      </w:r>
      <w:proofErr w:type="spellEnd"/>
      <w:r w:rsidRPr="00987104">
        <w:rPr>
          <w:rFonts w:ascii="Times New Roman" w:eastAsia="Times New Roman" w:hAnsi="Times New Roman" w:cs="Times New Roman"/>
          <w:i/>
          <w:iCs/>
          <w:color w:val="333333"/>
          <w:sz w:val="27"/>
          <w:szCs w:val="27"/>
          <w:lang w:eastAsia="ru-RU"/>
        </w:rPr>
        <w:t xml:space="preserve">, в сравнении со </w:t>
      </w:r>
      <w:proofErr w:type="spellStart"/>
      <w:r w:rsidRPr="00987104">
        <w:rPr>
          <w:rFonts w:ascii="Times New Roman" w:eastAsia="Times New Roman" w:hAnsi="Times New Roman" w:cs="Times New Roman"/>
          <w:i/>
          <w:iCs/>
          <w:color w:val="333333"/>
          <w:sz w:val="27"/>
          <w:szCs w:val="27"/>
          <w:lang w:eastAsia="ru-RU"/>
        </w:rPr>
        <w:t>спондилодезом</w:t>
      </w:r>
      <w:proofErr w:type="spellEnd"/>
      <w:r w:rsidRPr="00987104">
        <w:rPr>
          <w:rFonts w:ascii="Times New Roman" w:eastAsia="Times New Roman" w:hAnsi="Times New Roman" w:cs="Times New Roman"/>
          <w:i/>
          <w:iCs/>
          <w:color w:val="333333"/>
          <w:sz w:val="27"/>
          <w:szCs w:val="27"/>
          <w:lang w:eastAsia="ru-RU"/>
        </w:rPr>
        <w:t xml:space="preserve"> 270°, (односторонняя винтовая и </w:t>
      </w:r>
      <w:proofErr w:type="spellStart"/>
      <w:r w:rsidRPr="00987104">
        <w:rPr>
          <w:rFonts w:ascii="Times New Roman" w:eastAsia="Times New Roman" w:hAnsi="Times New Roman" w:cs="Times New Roman"/>
          <w:i/>
          <w:iCs/>
          <w:color w:val="333333"/>
          <w:sz w:val="27"/>
          <w:szCs w:val="27"/>
          <w:lang w:eastAsia="ru-RU"/>
        </w:rPr>
        <w:t>межтеловая</w:t>
      </w:r>
      <w:proofErr w:type="spellEnd"/>
      <w:r w:rsidRPr="00987104">
        <w:rPr>
          <w:rFonts w:ascii="Times New Roman" w:eastAsia="Times New Roman" w:hAnsi="Times New Roman" w:cs="Times New Roman"/>
          <w:i/>
          <w:iCs/>
          <w:color w:val="333333"/>
          <w:sz w:val="27"/>
          <w:szCs w:val="27"/>
          <w:lang w:eastAsia="ru-RU"/>
        </w:rPr>
        <w:t xml:space="preserve"> фиксация) и в сравнении с изолированным </w:t>
      </w:r>
      <w:proofErr w:type="spellStart"/>
      <w:r w:rsidRPr="00987104">
        <w:rPr>
          <w:rFonts w:ascii="Times New Roman" w:eastAsia="Times New Roman" w:hAnsi="Times New Roman" w:cs="Times New Roman"/>
          <w:i/>
          <w:iCs/>
          <w:color w:val="333333"/>
          <w:sz w:val="27"/>
          <w:szCs w:val="27"/>
          <w:lang w:eastAsia="ru-RU"/>
        </w:rPr>
        <w:t>межтеловым</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спондилодезом</w:t>
      </w:r>
      <w:proofErr w:type="spellEnd"/>
      <w:r w:rsidRPr="00987104">
        <w:rPr>
          <w:rFonts w:ascii="Times New Roman" w:eastAsia="Times New Roman" w:hAnsi="Times New Roman" w:cs="Times New Roman"/>
          <w:i/>
          <w:iCs/>
          <w:color w:val="333333"/>
          <w:sz w:val="27"/>
          <w:szCs w:val="27"/>
          <w:lang w:eastAsia="ru-RU"/>
        </w:rPr>
        <w:t xml:space="preserve"> или с изолированным задним (межсуставным, межостистым, </w:t>
      </w:r>
      <w:proofErr w:type="spellStart"/>
      <w:r w:rsidRPr="00987104">
        <w:rPr>
          <w:rFonts w:ascii="Times New Roman" w:eastAsia="Times New Roman" w:hAnsi="Times New Roman" w:cs="Times New Roman"/>
          <w:i/>
          <w:iCs/>
          <w:color w:val="333333"/>
          <w:sz w:val="27"/>
          <w:szCs w:val="27"/>
          <w:lang w:eastAsia="ru-RU"/>
        </w:rPr>
        <w:t>межпоперечным</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спондилодезом</w:t>
      </w:r>
      <w:proofErr w:type="spellEnd"/>
      <w:r w:rsidRPr="00987104">
        <w:rPr>
          <w:rFonts w:ascii="Times New Roman" w:eastAsia="Times New Roman" w:hAnsi="Times New Roman" w:cs="Times New Roman"/>
          <w:i/>
          <w:iCs/>
          <w:color w:val="333333"/>
          <w:sz w:val="27"/>
          <w:szCs w:val="27"/>
          <w:lang w:eastAsia="ru-RU"/>
        </w:rPr>
        <w:t xml:space="preserve">. Нет убедительных доказательств преимущества редукции дегенеративного </w:t>
      </w:r>
      <w:proofErr w:type="spellStart"/>
      <w:r w:rsidRPr="00987104">
        <w:rPr>
          <w:rFonts w:ascii="Times New Roman" w:eastAsia="Times New Roman" w:hAnsi="Times New Roman" w:cs="Times New Roman"/>
          <w:i/>
          <w:iCs/>
          <w:color w:val="333333"/>
          <w:sz w:val="27"/>
          <w:szCs w:val="27"/>
          <w:lang w:eastAsia="ru-RU"/>
        </w:rPr>
        <w:t>спондилолистеза</w:t>
      </w:r>
      <w:proofErr w:type="spellEnd"/>
      <w:r w:rsidRPr="00987104">
        <w:rPr>
          <w:rFonts w:ascii="Times New Roman" w:eastAsia="Times New Roman" w:hAnsi="Times New Roman" w:cs="Times New Roman"/>
          <w:i/>
          <w:iCs/>
          <w:color w:val="333333"/>
          <w:sz w:val="27"/>
          <w:szCs w:val="27"/>
          <w:lang w:eastAsia="ru-RU"/>
        </w:rPr>
        <w:t xml:space="preserve"> и уменьшения степени его смещения при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пораженного сегмента. Отдаленные клинико-рентгенологические результаты винтовой и (или)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фиксации, выполненные традиционным открытым способом или используя минимально-инвазивные доступы, сопоставимы. Однако объем кровопотери, хирургическая травма мягких тканей, вероятность инфекции области хирургического вмешательства, меньше при использовании минимально-инвазивных доступов </w:t>
      </w:r>
      <w:r w:rsidRPr="00987104">
        <w:rPr>
          <w:rFonts w:ascii="Times New Roman" w:eastAsia="Times New Roman" w:hAnsi="Times New Roman" w:cs="Times New Roman"/>
          <w:color w:val="222222"/>
          <w:sz w:val="27"/>
          <w:szCs w:val="27"/>
          <w:lang w:eastAsia="ru-RU"/>
        </w:rPr>
        <w:t>[198-200]</w:t>
      </w:r>
    </w:p>
    <w:p w14:paraId="02261CF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Качество жизни пациентов имеет значимую связь с </w:t>
      </w:r>
      <w:proofErr w:type="spellStart"/>
      <w:r w:rsidRPr="00987104">
        <w:rPr>
          <w:rFonts w:ascii="Times New Roman" w:eastAsia="Times New Roman" w:hAnsi="Times New Roman" w:cs="Times New Roman"/>
          <w:i/>
          <w:iCs/>
          <w:color w:val="333333"/>
          <w:sz w:val="27"/>
          <w:szCs w:val="27"/>
          <w:lang w:eastAsia="ru-RU"/>
        </w:rPr>
        <w:t>позвоночно</w:t>
      </w:r>
      <w:proofErr w:type="spellEnd"/>
      <w:r w:rsidRPr="00987104">
        <w:rPr>
          <w:rFonts w:ascii="Times New Roman" w:eastAsia="Times New Roman" w:hAnsi="Times New Roman" w:cs="Times New Roman"/>
          <w:i/>
          <w:iCs/>
          <w:color w:val="333333"/>
          <w:sz w:val="27"/>
          <w:szCs w:val="27"/>
          <w:lang w:eastAsia="ru-RU"/>
        </w:rPr>
        <w:t xml:space="preserve">-тазовыми и глобальными сагиттальными параметрами позвоночника. У взрослых пациентов с подозрениями на деформации позвоночника необходим расчет следующих базовых параметров: PI, PT, SS, LL, </w:t>
      </w:r>
      <w:proofErr w:type="spellStart"/>
      <w:r w:rsidRPr="00987104">
        <w:rPr>
          <w:rFonts w:ascii="Times New Roman" w:eastAsia="Times New Roman" w:hAnsi="Times New Roman" w:cs="Times New Roman"/>
          <w:i/>
          <w:iCs/>
          <w:color w:val="333333"/>
          <w:sz w:val="27"/>
          <w:szCs w:val="27"/>
          <w:lang w:eastAsia="ru-RU"/>
        </w:rPr>
        <w:t>Low</w:t>
      </w:r>
      <w:proofErr w:type="spellEnd"/>
      <w:r w:rsidRPr="00987104">
        <w:rPr>
          <w:rFonts w:ascii="Times New Roman" w:eastAsia="Times New Roman" w:hAnsi="Times New Roman" w:cs="Times New Roman"/>
          <w:i/>
          <w:iCs/>
          <w:color w:val="333333"/>
          <w:sz w:val="27"/>
          <w:szCs w:val="27"/>
          <w:lang w:eastAsia="ru-RU"/>
        </w:rPr>
        <w:t xml:space="preserve"> LL (L4-S1), С2-HA, сегментарный LL, PI-LL, SVA. Это необходимо для верного применения классификации </w:t>
      </w:r>
      <w:proofErr w:type="spellStart"/>
      <w:r w:rsidRPr="00987104">
        <w:rPr>
          <w:rFonts w:ascii="Times New Roman" w:eastAsia="Times New Roman" w:hAnsi="Times New Roman" w:cs="Times New Roman"/>
          <w:i/>
          <w:iCs/>
          <w:color w:val="333333"/>
          <w:sz w:val="27"/>
          <w:szCs w:val="27"/>
          <w:lang w:eastAsia="ru-RU"/>
        </w:rPr>
        <w:t>Schwab</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Berjano</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et</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all</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Gill</w:t>
      </w:r>
      <w:proofErr w:type="spellEnd"/>
      <w:r w:rsidRPr="00987104">
        <w:rPr>
          <w:rFonts w:ascii="Times New Roman" w:eastAsia="Times New Roman" w:hAnsi="Times New Roman" w:cs="Times New Roman"/>
          <w:i/>
          <w:iCs/>
          <w:color w:val="333333"/>
          <w:sz w:val="27"/>
          <w:szCs w:val="27"/>
          <w:lang w:eastAsia="ru-RU"/>
        </w:rPr>
        <w:t>. При принятии решения о величине необходимой коррекции дегенеративной деформации поясничного отдела позвоночника следует исходить из того, что хирургически возможно корригировать поясничный лордоз и грудной кифоз. Использование следующих формул позволит спланировать объем необходимой сегментарной коррекции </w:t>
      </w:r>
      <w:r w:rsidRPr="00987104">
        <w:rPr>
          <w:rFonts w:ascii="Times New Roman" w:eastAsia="Times New Roman" w:hAnsi="Times New Roman" w:cs="Times New Roman"/>
          <w:color w:val="222222"/>
          <w:sz w:val="27"/>
          <w:szCs w:val="27"/>
          <w:lang w:eastAsia="ru-RU"/>
        </w:rPr>
        <w:t>[201]</w:t>
      </w:r>
      <w:r w:rsidRPr="00987104">
        <w:rPr>
          <w:rFonts w:ascii="Times New Roman" w:eastAsia="Times New Roman" w:hAnsi="Times New Roman" w:cs="Times New Roman"/>
          <w:i/>
          <w:iCs/>
          <w:color w:val="333333"/>
          <w:sz w:val="27"/>
          <w:szCs w:val="27"/>
          <w:lang w:eastAsia="ru-RU"/>
        </w:rPr>
        <w:t>:</w:t>
      </w:r>
    </w:p>
    <w:p w14:paraId="0B31C89C" w14:textId="77777777" w:rsidR="00987104" w:rsidRPr="00987104" w:rsidRDefault="00987104" w:rsidP="0098710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LL=0.5PI + 28</w:t>
      </w:r>
      <w:r w:rsidRPr="00987104">
        <w:rPr>
          <w:rFonts w:ascii="Times New Roman" w:eastAsia="Times New Roman" w:hAnsi="Times New Roman" w:cs="Times New Roman"/>
          <w:color w:val="222222"/>
          <w:sz w:val="27"/>
          <w:szCs w:val="27"/>
          <w:lang w:eastAsia="ru-RU"/>
        </w:rPr>
        <w:t>;</w:t>
      </w:r>
    </w:p>
    <w:p w14:paraId="0FE9C7D8" w14:textId="77777777" w:rsidR="00987104" w:rsidRPr="00987104" w:rsidRDefault="00987104" w:rsidP="0098710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i/>
          <w:iCs/>
          <w:color w:val="333333"/>
          <w:sz w:val="27"/>
          <w:szCs w:val="27"/>
          <w:lang w:eastAsia="ru-RU"/>
        </w:rPr>
        <w:t>Low</w:t>
      </w:r>
      <w:proofErr w:type="spellEnd"/>
      <w:r w:rsidRPr="00987104">
        <w:rPr>
          <w:rFonts w:ascii="Times New Roman" w:eastAsia="Times New Roman" w:hAnsi="Times New Roman" w:cs="Times New Roman"/>
          <w:i/>
          <w:iCs/>
          <w:color w:val="333333"/>
          <w:sz w:val="27"/>
          <w:szCs w:val="27"/>
          <w:lang w:eastAsia="ru-RU"/>
        </w:rPr>
        <w:t xml:space="preserve"> LL (L4-S1) = 2/3LL</w:t>
      </w:r>
      <w:r w:rsidRPr="00987104">
        <w:rPr>
          <w:rFonts w:ascii="Times New Roman" w:eastAsia="Times New Roman" w:hAnsi="Times New Roman" w:cs="Times New Roman"/>
          <w:color w:val="222222"/>
          <w:sz w:val="27"/>
          <w:szCs w:val="27"/>
          <w:lang w:eastAsia="ru-RU"/>
        </w:rPr>
        <w:t>;</w:t>
      </w:r>
    </w:p>
    <w:p w14:paraId="16A4524C" w14:textId="77777777" w:rsidR="00987104" w:rsidRPr="00987104" w:rsidRDefault="00987104" w:rsidP="0098710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TK=0,75LL</w:t>
      </w:r>
      <w:r w:rsidRPr="00987104">
        <w:rPr>
          <w:rFonts w:ascii="Times New Roman" w:eastAsia="Times New Roman" w:hAnsi="Times New Roman" w:cs="Times New Roman"/>
          <w:color w:val="222222"/>
          <w:sz w:val="27"/>
          <w:szCs w:val="27"/>
          <w:lang w:eastAsia="ru-RU"/>
        </w:rPr>
        <w:t>;</w:t>
      </w:r>
    </w:p>
    <w:p w14:paraId="38F5F7FA" w14:textId="77777777" w:rsidR="00987104" w:rsidRPr="00987104" w:rsidRDefault="00987104" w:rsidP="0098710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С2-HA –не более 0 – 2 гр.</w:t>
      </w:r>
    </w:p>
    <w:p w14:paraId="4F37032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Данные формулы позволяют рассчитать целевые показатели гармоничного сагиттального профиля позвоночника и </w:t>
      </w:r>
      <w:proofErr w:type="spellStart"/>
      <w:r w:rsidRPr="00987104">
        <w:rPr>
          <w:rFonts w:ascii="Times New Roman" w:eastAsia="Times New Roman" w:hAnsi="Times New Roman" w:cs="Times New Roman"/>
          <w:i/>
          <w:iCs/>
          <w:color w:val="333333"/>
          <w:sz w:val="27"/>
          <w:szCs w:val="27"/>
          <w:lang w:eastAsia="ru-RU"/>
        </w:rPr>
        <w:t>позвоночно</w:t>
      </w:r>
      <w:proofErr w:type="spellEnd"/>
      <w:r w:rsidRPr="00987104">
        <w:rPr>
          <w:rFonts w:ascii="Times New Roman" w:eastAsia="Times New Roman" w:hAnsi="Times New Roman" w:cs="Times New Roman"/>
          <w:i/>
          <w:iCs/>
          <w:color w:val="333333"/>
          <w:sz w:val="27"/>
          <w:szCs w:val="27"/>
          <w:lang w:eastAsia="ru-RU"/>
        </w:rPr>
        <w:t xml:space="preserve">-тазовых параметров, к которым необходимо стремиться при хирургическом лечении. Восстановление корректных сегментарных взаимоотношений в поясничном отделе позвоночника приводит к нормализации глобальных параметров. При планировании хирургической коррекции предпочтение следует отдавать нормализации глобальных сагиттальных параметров (С2-HA). Достижение целевых расчетных показателей (согласно предложенным формулам) с целью </w:t>
      </w:r>
      <w:r w:rsidRPr="00987104">
        <w:rPr>
          <w:rFonts w:ascii="Times New Roman" w:eastAsia="Times New Roman" w:hAnsi="Times New Roman" w:cs="Times New Roman"/>
          <w:i/>
          <w:iCs/>
          <w:color w:val="333333"/>
          <w:sz w:val="27"/>
          <w:szCs w:val="27"/>
          <w:lang w:eastAsia="ru-RU"/>
        </w:rPr>
        <w:lastRenderedPageBreak/>
        <w:t xml:space="preserve">коррекции сагиттальной деформации позвоночника представляется трудной задачей и сопряжена с 50 % вероятностью малых и больших осложнений. В некоторых случаях, из-за ряда объективных причин (хирургическая доступность, особенности течения болезни и т.д.) достигнуть целевых показателей не представляется возможным. </w:t>
      </w:r>
      <w:proofErr w:type="spellStart"/>
      <w:r w:rsidRPr="00987104">
        <w:rPr>
          <w:rFonts w:ascii="Times New Roman" w:eastAsia="Times New Roman" w:hAnsi="Times New Roman" w:cs="Times New Roman"/>
          <w:i/>
          <w:iCs/>
          <w:color w:val="333333"/>
          <w:sz w:val="27"/>
          <w:szCs w:val="27"/>
          <w:lang w:eastAsia="ru-RU"/>
        </w:rPr>
        <w:t>Гипокоррекция</w:t>
      </w:r>
      <w:proofErr w:type="spellEnd"/>
      <w:r w:rsidRPr="00987104">
        <w:rPr>
          <w:rFonts w:ascii="Times New Roman" w:eastAsia="Times New Roman" w:hAnsi="Times New Roman" w:cs="Times New Roman"/>
          <w:i/>
          <w:iCs/>
          <w:color w:val="333333"/>
          <w:sz w:val="27"/>
          <w:szCs w:val="27"/>
          <w:lang w:eastAsia="ru-RU"/>
        </w:rPr>
        <w:t xml:space="preserve"> является более благоприятным результатом, чем </w:t>
      </w:r>
      <w:proofErr w:type="spellStart"/>
      <w:r w:rsidRPr="00987104">
        <w:rPr>
          <w:rFonts w:ascii="Times New Roman" w:eastAsia="Times New Roman" w:hAnsi="Times New Roman" w:cs="Times New Roman"/>
          <w:i/>
          <w:iCs/>
          <w:color w:val="333333"/>
          <w:sz w:val="27"/>
          <w:szCs w:val="27"/>
          <w:lang w:eastAsia="ru-RU"/>
        </w:rPr>
        <w:t>гиперкоррекция</w:t>
      </w:r>
      <w:proofErr w:type="spellEnd"/>
      <w:r w:rsidRPr="00987104">
        <w:rPr>
          <w:rFonts w:ascii="Times New Roman" w:eastAsia="Times New Roman" w:hAnsi="Times New Roman" w:cs="Times New Roman"/>
          <w:i/>
          <w:iCs/>
          <w:color w:val="333333"/>
          <w:sz w:val="27"/>
          <w:szCs w:val="27"/>
          <w:lang w:eastAsia="ru-RU"/>
        </w:rPr>
        <w:t xml:space="preserve"> в отношении послеоперационных механических осложнений.</w:t>
      </w:r>
    </w:p>
    <w:p w14:paraId="0C80E2B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Коррекция деформаций (сегментарных и(или) глобальных) может быть достигнута при помощи </w:t>
      </w:r>
      <w:proofErr w:type="spellStart"/>
      <w:r w:rsidRPr="00987104">
        <w:rPr>
          <w:rFonts w:ascii="Times New Roman" w:eastAsia="Times New Roman" w:hAnsi="Times New Roman" w:cs="Times New Roman"/>
          <w:i/>
          <w:iCs/>
          <w:color w:val="333333"/>
          <w:sz w:val="27"/>
          <w:szCs w:val="27"/>
          <w:lang w:eastAsia="ru-RU"/>
        </w:rPr>
        <w:t>корригирующией</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вертебротомии</w:t>
      </w:r>
      <w:proofErr w:type="spellEnd"/>
      <w:r w:rsidRPr="00987104">
        <w:rPr>
          <w:rFonts w:ascii="Times New Roman" w:eastAsia="Times New Roman" w:hAnsi="Times New Roman" w:cs="Times New Roman"/>
          <w:i/>
          <w:iCs/>
          <w:color w:val="333333"/>
          <w:sz w:val="27"/>
          <w:szCs w:val="27"/>
          <w:lang w:eastAsia="ru-RU"/>
        </w:rPr>
        <w:t xml:space="preserve"> и (или) </w:t>
      </w:r>
      <w:proofErr w:type="spellStart"/>
      <w:r w:rsidRPr="00987104">
        <w:rPr>
          <w:rFonts w:ascii="Times New Roman" w:eastAsia="Times New Roman" w:hAnsi="Times New Roman" w:cs="Times New Roman"/>
          <w:i/>
          <w:iCs/>
          <w:color w:val="333333"/>
          <w:sz w:val="27"/>
          <w:szCs w:val="27"/>
          <w:lang w:eastAsia="ru-RU"/>
        </w:rPr>
        <w:t>корригирующиго</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спондилодеза</w:t>
      </w:r>
      <w:proofErr w:type="spellEnd"/>
      <w:r w:rsidRPr="00987104">
        <w:rPr>
          <w:rFonts w:ascii="Times New Roman" w:eastAsia="Times New Roman" w:hAnsi="Times New Roman" w:cs="Times New Roman"/>
          <w:i/>
          <w:iCs/>
          <w:color w:val="333333"/>
          <w:sz w:val="27"/>
          <w:szCs w:val="27"/>
          <w:lang w:eastAsia="ru-RU"/>
        </w:rPr>
        <w:t xml:space="preserve">. Целесообразно использовать классификацию остеотомий </w:t>
      </w:r>
      <w:proofErr w:type="spellStart"/>
      <w:r w:rsidRPr="00987104">
        <w:rPr>
          <w:rFonts w:ascii="Times New Roman" w:eastAsia="Times New Roman" w:hAnsi="Times New Roman" w:cs="Times New Roman"/>
          <w:i/>
          <w:iCs/>
          <w:color w:val="333333"/>
          <w:sz w:val="27"/>
          <w:szCs w:val="27"/>
          <w:lang w:eastAsia="ru-RU"/>
        </w:rPr>
        <w:t>SchwabF</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Etall</w:t>
      </w:r>
      <w:proofErr w:type="spellEnd"/>
      <w:r w:rsidRPr="00987104">
        <w:rPr>
          <w:rFonts w:ascii="Times New Roman" w:eastAsia="Times New Roman" w:hAnsi="Times New Roman" w:cs="Times New Roman"/>
          <w:i/>
          <w:iCs/>
          <w:color w:val="333333"/>
          <w:sz w:val="27"/>
          <w:szCs w:val="27"/>
          <w:lang w:eastAsia="ru-RU"/>
        </w:rPr>
        <w:t xml:space="preserve"> от 2015г. Авторы выделили 6 типов остеотомий (рис. 3). Каждый тип остеотомии имеет свой корригирующие возможности от 5 до 90°.</w:t>
      </w:r>
    </w:p>
    <w:p w14:paraId="4786170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157F8F31" wp14:editId="59A4F4FC">
                <wp:extent cx="304800" cy="304800"/>
                <wp:effectExtent l="0" t="0" r="0" b="0"/>
                <wp:docPr id="6" name="Прямоугольник 6"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04A2AF7" id="Прямоугольник 6"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Cz+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uIcRJyW0qPmy/rD+3Pxsbtcfm6/NbfNj/an51XxrviO4k1KVQP1MnxQ0&#10;KpGdkvEbaMqqsxCrjlxueucOgt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MMkYLP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7E2EB9F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Рисунок 3 Типы остеотомии по </w:t>
      </w:r>
      <w:proofErr w:type="spellStart"/>
      <w:r w:rsidRPr="00987104">
        <w:rPr>
          <w:rFonts w:ascii="Times New Roman" w:eastAsia="Times New Roman" w:hAnsi="Times New Roman" w:cs="Times New Roman"/>
          <w:i/>
          <w:iCs/>
          <w:color w:val="333333"/>
          <w:sz w:val="27"/>
          <w:szCs w:val="27"/>
          <w:lang w:eastAsia="ru-RU"/>
        </w:rPr>
        <w:t>Schwab</w:t>
      </w:r>
      <w:proofErr w:type="spellEnd"/>
      <w:r w:rsidRPr="00987104">
        <w:rPr>
          <w:rFonts w:ascii="Times New Roman" w:eastAsia="Times New Roman" w:hAnsi="Times New Roman" w:cs="Times New Roman"/>
          <w:i/>
          <w:iCs/>
          <w:color w:val="333333"/>
          <w:sz w:val="27"/>
          <w:szCs w:val="27"/>
          <w:lang w:eastAsia="ru-RU"/>
        </w:rPr>
        <w:t>.</w:t>
      </w:r>
    </w:p>
    <w:p w14:paraId="61A02E3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Корригирующий </w:t>
      </w:r>
      <w:proofErr w:type="spellStart"/>
      <w:r w:rsidRPr="00987104">
        <w:rPr>
          <w:rFonts w:ascii="Times New Roman" w:eastAsia="Times New Roman" w:hAnsi="Times New Roman" w:cs="Times New Roman"/>
          <w:i/>
          <w:iCs/>
          <w:color w:val="333333"/>
          <w:sz w:val="27"/>
          <w:szCs w:val="27"/>
          <w:lang w:eastAsia="ru-RU"/>
        </w:rPr>
        <w:t>спондилодез</w:t>
      </w:r>
      <w:proofErr w:type="spellEnd"/>
      <w:r w:rsidRPr="00987104">
        <w:rPr>
          <w:rFonts w:ascii="Times New Roman" w:eastAsia="Times New Roman" w:hAnsi="Times New Roman" w:cs="Times New Roman"/>
          <w:i/>
          <w:iCs/>
          <w:color w:val="333333"/>
          <w:sz w:val="27"/>
          <w:szCs w:val="27"/>
          <w:lang w:eastAsia="ru-RU"/>
        </w:rPr>
        <w:t xml:space="preserve"> может быть осуществлен через вентральный, боковой, косой, </w:t>
      </w:r>
      <w:proofErr w:type="spellStart"/>
      <w:r w:rsidRPr="00987104">
        <w:rPr>
          <w:rFonts w:ascii="Times New Roman" w:eastAsia="Times New Roman" w:hAnsi="Times New Roman" w:cs="Times New Roman"/>
          <w:i/>
          <w:iCs/>
          <w:color w:val="333333"/>
          <w:sz w:val="27"/>
          <w:szCs w:val="27"/>
          <w:lang w:eastAsia="ru-RU"/>
        </w:rPr>
        <w:t>трансфораминальный</w:t>
      </w:r>
      <w:proofErr w:type="spellEnd"/>
      <w:r w:rsidRPr="00987104">
        <w:rPr>
          <w:rFonts w:ascii="Times New Roman" w:eastAsia="Times New Roman" w:hAnsi="Times New Roman" w:cs="Times New Roman"/>
          <w:i/>
          <w:iCs/>
          <w:color w:val="333333"/>
          <w:sz w:val="27"/>
          <w:szCs w:val="27"/>
          <w:lang w:eastAsia="ru-RU"/>
        </w:rPr>
        <w:t xml:space="preserve"> и задний доступы. Наибольшими корригирующими возможностями обладает ALIF, особенно при использовании имплантатов с углом более 15° который предпочтительно выполнять на уровнях L4-L5 и (или) L5-S1 (до 15-20° на один сегмент). Наименьшие возможности коррекции у TLIF и PLIF (7°). DLIF и OLIF имеют умеренные корригирующие возможности в сагиттальной плоскости (до 10°), а так хорошие корригирующие возможности во фронтальной плоскости </w:t>
      </w:r>
      <w:r w:rsidRPr="00987104">
        <w:rPr>
          <w:rFonts w:ascii="Times New Roman" w:eastAsia="Times New Roman" w:hAnsi="Times New Roman" w:cs="Times New Roman"/>
          <w:color w:val="222222"/>
          <w:sz w:val="27"/>
          <w:szCs w:val="27"/>
          <w:lang w:eastAsia="ru-RU"/>
        </w:rPr>
        <w:t>[202]</w:t>
      </w:r>
      <w:r w:rsidRPr="00987104">
        <w:rPr>
          <w:rFonts w:ascii="Times New Roman" w:eastAsia="Times New Roman" w:hAnsi="Times New Roman" w:cs="Times New Roman"/>
          <w:i/>
          <w:iCs/>
          <w:color w:val="333333"/>
          <w:sz w:val="27"/>
          <w:szCs w:val="27"/>
          <w:lang w:eastAsia="ru-RU"/>
        </w:rPr>
        <w:t>.</w:t>
      </w:r>
    </w:p>
    <w:p w14:paraId="5918C6F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Коррекция деформаций у пациентов нарушение сагиттального баланса может быть выполнена несколькими способами:</w:t>
      </w:r>
    </w:p>
    <w:p w14:paraId="269608A3" w14:textId="77777777" w:rsidR="00987104" w:rsidRPr="00987104" w:rsidRDefault="00987104" w:rsidP="00987104">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только из дорзального доступа с использованием сочетания различных остеотомий по </w:t>
      </w:r>
      <w:proofErr w:type="spellStart"/>
      <w:r w:rsidRPr="00987104">
        <w:rPr>
          <w:rFonts w:ascii="Times New Roman" w:eastAsia="Times New Roman" w:hAnsi="Times New Roman" w:cs="Times New Roman"/>
          <w:i/>
          <w:iCs/>
          <w:color w:val="333333"/>
          <w:sz w:val="27"/>
          <w:szCs w:val="27"/>
          <w:lang w:eastAsia="ru-RU"/>
        </w:rPr>
        <w:t>Schwab</w:t>
      </w:r>
      <w:proofErr w:type="spellEnd"/>
      <w:r w:rsidRPr="00987104">
        <w:rPr>
          <w:rFonts w:ascii="Times New Roman" w:eastAsia="Times New Roman" w:hAnsi="Times New Roman" w:cs="Times New Roman"/>
          <w:i/>
          <w:iCs/>
          <w:color w:val="333333"/>
          <w:sz w:val="27"/>
          <w:szCs w:val="27"/>
          <w:lang w:eastAsia="ru-RU"/>
        </w:rPr>
        <w:t xml:space="preserve"> F. На разных уровнях в зависимости от необходимого угла коррекции, при необходимости дополненных TLIF или PLIF и обязательной задней </w:t>
      </w:r>
      <w:proofErr w:type="spellStart"/>
      <w:r w:rsidRPr="00987104">
        <w:rPr>
          <w:rFonts w:ascii="Times New Roman" w:eastAsia="Times New Roman" w:hAnsi="Times New Roman" w:cs="Times New Roman"/>
          <w:i/>
          <w:iCs/>
          <w:color w:val="333333"/>
          <w:sz w:val="27"/>
          <w:szCs w:val="27"/>
          <w:lang w:eastAsia="ru-RU"/>
        </w:rPr>
        <w:t>транспедикулярной</w:t>
      </w:r>
      <w:proofErr w:type="spellEnd"/>
      <w:r w:rsidRPr="00987104">
        <w:rPr>
          <w:rFonts w:ascii="Times New Roman" w:eastAsia="Times New Roman" w:hAnsi="Times New Roman" w:cs="Times New Roman"/>
          <w:i/>
          <w:iCs/>
          <w:color w:val="333333"/>
          <w:sz w:val="27"/>
          <w:szCs w:val="27"/>
          <w:lang w:eastAsia="ru-RU"/>
        </w:rPr>
        <w:t xml:space="preserve"> фиксацией</w:t>
      </w:r>
      <w:r w:rsidRPr="00987104">
        <w:rPr>
          <w:rFonts w:ascii="Times New Roman" w:eastAsia="Times New Roman" w:hAnsi="Times New Roman" w:cs="Times New Roman"/>
          <w:color w:val="222222"/>
          <w:sz w:val="27"/>
          <w:szCs w:val="27"/>
          <w:lang w:eastAsia="ru-RU"/>
        </w:rPr>
        <w:t>;</w:t>
      </w:r>
    </w:p>
    <w:p w14:paraId="64D6284F" w14:textId="77777777" w:rsidR="00987104" w:rsidRPr="00987104" w:rsidRDefault="00987104" w:rsidP="00987104">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комбинацией хирургических методик: ALIF, DLIF, OLIF, TLIF PLIF, различными видами остеотомий </w:t>
      </w:r>
      <w:proofErr w:type="spellStart"/>
      <w:r w:rsidRPr="00987104">
        <w:rPr>
          <w:rFonts w:ascii="Times New Roman" w:eastAsia="Times New Roman" w:hAnsi="Times New Roman" w:cs="Times New Roman"/>
          <w:i/>
          <w:iCs/>
          <w:color w:val="333333"/>
          <w:sz w:val="27"/>
          <w:szCs w:val="27"/>
          <w:lang w:eastAsia="ru-RU"/>
        </w:rPr>
        <w:t>остеотомий</w:t>
      </w:r>
      <w:proofErr w:type="spellEnd"/>
      <w:r w:rsidRPr="00987104">
        <w:rPr>
          <w:rFonts w:ascii="Times New Roman" w:eastAsia="Times New Roman" w:hAnsi="Times New Roman" w:cs="Times New Roman"/>
          <w:i/>
          <w:iCs/>
          <w:color w:val="333333"/>
          <w:sz w:val="27"/>
          <w:szCs w:val="27"/>
          <w:lang w:eastAsia="ru-RU"/>
        </w:rPr>
        <w:t xml:space="preserve"> по </w:t>
      </w:r>
      <w:proofErr w:type="spellStart"/>
      <w:r w:rsidRPr="00987104">
        <w:rPr>
          <w:rFonts w:ascii="Times New Roman" w:eastAsia="Times New Roman" w:hAnsi="Times New Roman" w:cs="Times New Roman"/>
          <w:i/>
          <w:iCs/>
          <w:color w:val="333333"/>
          <w:sz w:val="27"/>
          <w:szCs w:val="27"/>
          <w:lang w:eastAsia="ru-RU"/>
        </w:rPr>
        <w:t>Schwab</w:t>
      </w:r>
      <w:proofErr w:type="spellEnd"/>
      <w:r w:rsidRPr="00987104">
        <w:rPr>
          <w:rFonts w:ascii="Times New Roman" w:eastAsia="Times New Roman" w:hAnsi="Times New Roman" w:cs="Times New Roman"/>
          <w:i/>
          <w:iCs/>
          <w:color w:val="333333"/>
          <w:sz w:val="27"/>
          <w:szCs w:val="27"/>
          <w:lang w:eastAsia="ru-RU"/>
        </w:rPr>
        <w:t xml:space="preserve"> F. и ТПФ. Данное вмешательство подразумевает этапный подход. Все этапы могут быть выполнены в одну хирургическую сессию, либо несколько. На сегодняшний день нет убедительных доказательств в определении последовательности проведения этапов операции, так же нет общепризнанного алгоритма действий в одну или несколько хирургических сессий проводить эти этапы.</w:t>
      </w:r>
    </w:p>
    <w:p w14:paraId="06D5496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 xml:space="preserve">Данные литературы указывают на сопоставимость корригирующих возможностей представленных способов. Однако использование комбинации корригирующих </w:t>
      </w:r>
      <w:proofErr w:type="spellStart"/>
      <w:r w:rsidRPr="00987104">
        <w:rPr>
          <w:rFonts w:ascii="Times New Roman" w:eastAsia="Times New Roman" w:hAnsi="Times New Roman" w:cs="Times New Roman"/>
          <w:i/>
          <w:iCs/>
          <w:color w:val="333333"/>
          <w:sz w:val="27"/>
          <w:szCs w:val="27"/>
          <w:lang w:eastAsia="ru-RU"/>
        </w:rPr>
        <w:t>спондилодезов</w:t>
      </w:r>
      <w:proofErr w:type="spellEnd"/>
      <w:r w:rsidRPr="00987104">
        <w:rPr>
          <w:rFonts w:ascii="Times New Roman" w:eastAsia="Times New Roman" w:hAnsi="Times New Roman" w:cs="Times New Roman"/>
          <w:i/>
          <w:iCs/>
          <w:color w:val="333333"/>
          <w:sz w:val="27"/>
          <w:szCs w:val="27"/>
          <w:lang w:eastAsia="ru-RU"/>
        </w:rPr>
        <w:t xml:space="preserve"> в сочетании с остеотомиями позволяет добиться более гармоничного сагиттального профиля </w:t>
      </w:r>
      <w:r w:rsidRPr="00987104">
        <w:rPr>
          <w:rFonts w:ascii="Times New Roman" w:eastAsia="Times New Roman" w:hAnsi="Times New Roman" w:cs="Times New Roman"/>
          <w:color w:val="222222"/>
          <w:sz w:val="27"/>
          <w:szCs w:val="27"/>
          <w:lang w:eastAsia="ru-RU"/>
        </w:rPr>
        <w:t>[190, 195, 201, 203-207].</w:t>
      </w:r>
    </w:p>
    <w:p w14:paraId="3F6D9AB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Основной целью операции с применением имплантатов у детей является купирование болевого синдрома и/или неврологических расстройств. Также важную роль играют восстановление </w:t>
      </w:r>
      <w:proofErr w:type="spellStart"/>
      <w:r w:rsidRPr="00987104">
        <w:rPr>
          <w:rFonts w:ascii="Times New Roman" w:eastAsia="Times New Roman" w:hAnsi="Times New Roman" w:cs="Times New Roman"/>
          <w:i/>
          <w:iCs/>
          <w:color w:val="333333"/>
          <w:sz w:val="27"/>
          <w:szCs w:val="27"/>
          <w:lang w:eastAsia="ru-RU"/>
        </w:rPr>
        <w:t>позвоночно</w:t>
      </w:r>
      <w:proofErr w:type="spellEnd"/>
      <w:r w:rsidRPr="00987104">
        <w:rPr>
          <w:rFonts w:ascii="Times New Roman" w:eastAsia="Times New Roman" w:hAnsi="Times New Roman" w:cs="Times New Roman"/>
          <w:i/>
          <w:iCs/>
          <w:color w:val="333333"/>
          <w:sz w:val="27"/>
          <w:szCs w:val="27"/>
          <w:lang w:eastAsia="ru-RU"/>
        </w:rPr>
        <w:t>-тазовых взаимоотношений, формирование артифициального блока [309].</w:t>
      </w:r>
    </w:p>
    <w:p w14:paraId="6AD4E49F" w14:textId="77777777" w:rsidR="00987104" w:rsidRPr="00987104" w:rsidRDefault="00987104" w:rsidP="00987104">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 </w:t>
      </w:r>
      <w:r w:rsidRPr="00987104">
        <w:rPr>
          <w:rFonts w:ascii="Times New Roman" w:eastAsia="Times New Roman" w:hAnsi="Times New Roman" w:cs="Times New Roman"/>
          <w:color w:val="222222"/>
          <w:sz w:val="27"/>
          <w:szCs w:val="27"/>
          <w:lang w:eastAsia="ru-RU"/>
        </w:rPr>
        <w:t>проведение декомпрессия позвоночного канала с имплантацией стабилизирующей системы на шейном отделе позвоночника пациентам при [208-215]</w:t>
      </w:r>
      <w:r w:rsidRPr="00987104">
        <w:rPr>
          <w:rFonts w:ascii="Times New Roman" w:eastAsia="Times New Roman" w:hAnsi="Times New Roman" w:cs="Times New Roman"/>
          <w:b/>
          <w:bCs/>
          <w:color w:val="222222"/>
          <w:sz w:val="27"/>
          <w:szCs w:val="27"/>
          <w:lang w:eastAsia="ru-RU"/>
        </w:rPr>
        <w:t>:</w:t>
      </w:r>
    </w:p>
    <w:p w14:paraId="0453A3EC" w14:textId="77777777" w:rsidR="00987104" w:rsidRPr="00987104" w:rsidRDefault="00987104" w:rsidP="00987104">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вертеброгенной</w:t>
      </w:r>
      <w:proofErr w:type="spellEnd"/>
      <w:r w:rsidRPr="00987104">
        <w:rPr>
          <w:rFonts w:ascii="Times New Roman" w:eastAsia="Times New Roman" w:hAnsi="Times New Roman" w:cs="Times New Roman"/>
          <w:color w:val="222222"/>
          <w:sz w:val="27"/>
          <w:szCs w:val="27"/>
          <w:lang w:eastAsia="ru-RU"/>
        </w:rPr>
        <w:t xml:space="preserve"> (дегенеративный стеноз, грыжа диска) </w:t>
      </w:r>
      <w:proofErr w:type="spellStart"/>
      <w:r w:rsidRPr="00987104">
        <w:rPr>
          <w:rFonts w:ascii="Times New Roman" w:eastAsia="Times New Roman" w:hAnsi="Times New Roman" w:cs="Times New Roman"/>
          <w:color w:val="222222"/>
          <w:sz w:val="27"/>
          <w:szCs w:val="27"/>
          <w:lang w:eastAsia="ru-RU"/>
        </w:rPr>
        <w:t>миелопатии</w:t>
      </w:r>
      <w:proofErr w:type="spellEnd"/>
      <w:r w:rsidRPr="00987104">
        <w:rPr>
          <w:rFonts w:ascii="Times New Roman" w:eastAsia="Times New Roman" w:hAnsi="Times New Roman" w:cs="Times New Roman"/>
          <w:color w:val="222222"/>
          <w:sz w:val="27"/>
          <w:szCs w:val="27"/>
          <w:lang w:eastAsia="ru-RU"/>
        </w:rPr>
        <w:t xml:space="preserve"> шейного отдела с целью устранения патоморфологического субстрата компрессии;</w:t>
      </w:r>
    </w:p>
    <w:p w14:paraId="17C44777" w14:textId="77777777" w:rsidR="00987104" w:rsidRPr="00987104" w:rsidRDefault="00987104" w:rsidP="00987104">
      <w:pPr>
        <w:numPr>
          <w:ilvl w:val="0"/>
          <w:numId w:val="8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необходимости коррекции дегенеративной деформации (сегментарной, глобальной).</w:t>
      </w:r>
    </w:p>
    <w:p w14:paraId="5FF6529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07CAFA5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 </w:t>
      </w:r>
      <w:r w:rsidRPr="00987104">
        <w:rPr>
          <w:rFonts w:ascii="Times New Roman" w:eastAsia="Times New Roman" w:hAnsi="Times New Roman" w:cs="Times New Roman"/>
          <w:i/>
          <w:iCs/>
          <w:color w:val="333333"/>
          <w:sz w:val="27"/>
          <w:szCs w:val="27"/>
          <w:lang w:eastAsia="ru-RU"/>
        </w:rPr>
        <w:t xml:space="preserve">Целесообразность хирургического вмешательства при шейной </w:t>
      </w:r>
      <w:proofErr w:type="spellStart"/>
      <w:r w:rsidRPr="00987104">
        <w:rPr>
          <w:rFonts w:ascii="Times New Roman" w:eastAsia="Times New Roman" w:hAnsi="Times New Roman" w:cs="Times New Roman"/>
          <w:i/>
          <w:iCs/>
          <w:color w:val="333333"/>
          <w:sz w:val="27"/>
          <w:szCs w:val="27"/>
          <w:lang w:eastAsia="ru-RU"/>
        </w:rPr>
        <w:t>миелопатии</w:t>
      </w:r>
      <w:proofErr w:type="spellEnd"/>
      <w:r w:rsidRPr="00987104">
        <w:rPr>
          <w:rFonts w:ascii="Times New Roman" w:eastAsia="Times New Roman" w:hAnsi="Times New Roman" w:cs="Times New Roman"/>
          <w:i/>
          <w:iCs/>
          <w:color w:val="333333"/>
          <w:sz w:val="27"/>
          <w:szCs w:val="27"/>
          <w:lang w:eastAsia="ru-RU"/>
        </w:rPr>
        <w:t xml:space="preserve"> определяется давность и степенью выраженности клинических проявлений </w:t>
      </w:r>
      <w:proofErr w:type="spellStart"/>
      <w:r w:rsidRPr="00987104">
        <w:rPr>
          <w:rFonts w:ascii="Times New Roman" w:eastAsia="Times New Roman" w:hAnsi="Times New Roman" w:cs="Times New Roman"/>
          <w:i/>
          <w:iCs/>
          <w:color w:val="333333"/>
          <w:sz w:val="27"/>
          <w:szCs w:val="27"/>
          <w:lang w:eastAsia="ru-RU"/>
        </w:rPr>
        <w:t>миелопатии</w:t>
      </w:r>
      <w:proofErr w:type="spellEnd"/>
      <w:r w:rsidRPr="00987104">
        <w:rPr>
          <w:rFonts w:ascii="Times New Roman" w:eastAsia="Times New Roman" w:hAnsi="Times New Roman" w:cs="Times New Roman"/>
          <w:i/>
          <w:iCs/>
          <w:color w:val="333333"/>
          <w:sz w:val="27"/>
          <w:szCs w:val="27"/>
          <w:lang w:eastAsia="ru-RU"/>
        </w:rPr>
        <w:t xml:space="preserve">, которые оцениваются по </w:t>
      </w:r>
      <w:proofErr w:type="spellStart"/>
      <w:r w:rsidRPr="00987104">
        <w:rPr>
          <w:rFonts w:ascii="Times New Roman" w:eastAsia="Times New Roman" w:hAnsi="Times New Roman" w:cs="Times New Roman"/>
          <w:i/>
          <w:iCs/>
          <w:color w:val="333333"/>
          <w:sz w:val="27"/>
          <w:szCs w:val="27"/>
          <w:lang w:eastAsia="ru-RU"/>
        </w:rPr>
        <w:t>по</w:t>
      </w:r>
      <w:proofErr w:type="spellEnd"/>
      <w:r w:rsidRPr="00987104">
        <w:rPr>
          <w:rFonts w:ascii="Times New Roman" w:eastAsia="Times New Roman" w:hAnsi="Times New Roman" w:cs="Times New Roman"/>
          <w:i/>
          <w:iCs/>
          <w:color w:val="333333"/>
          <w:sz w:val="27"/>
          <w:szCs w:val="27"/>
          <w:lang w:eastAsia="ru-RU"/>
        </w:rPr>
        <w:t xml:space="preserve"> шкале </w:t>
      </w:r>
      <w:proofErr w:type="spellStart"/>
      <w:r w:rsidRPr="00987104">
        <w:rPr>
          <w:rFonts w:ascii="Times New Roman" w:eastAsia="Times New Roman" w:hAnsi="Times New Roman" w:cs="Times New Roman"/>
          <w:i/>
          <w:iCs/>
          <w:color w:val="333333"/>
          <w:sz w:val="27"/>
          <w:szCs w:val="27"/>
          <w:lang w:eastAsia="ru-RU"/>
        </w:rPr>
        <w:t>Frankel</w:t>
      </w:r>
      <w:proofErr w:type="spellEnd"/>
      <w:r w:rsidRPr="00987104">
        <w:rPr>
          <w:rFonts w:ascii="Times New Roman" w:eastAsia="Times New Roman" w:hAnsi="Times New Roman" w:cs="Times New Roman"/>
          <w:i/>
          <w:iCs/>
          <w:color w:val="333333"/>
          <w:sz w:val="27"/>
          <w:szCs w:val="27"/>
          <w:lang w:eastAsia="ru-RU"/>
        </w:rPr>
        <w:t xml:space="preserve"> (Приложение Г4). При наличии у пациента неврологического дефицита по шкале </w:t>
      </w:r>
      <w:proofErr w:type="spellStart"/>
      <w:r w:rsidRPr="00987104">
        <w:rPr>
          <w:rFonts w:ascii="Times New Roman" w:eastAsia="Times New Roman" w:hAnsi="Times New Roman" w:cs="Times New Roman"/>
          <w:i/>
          <w:iCs/>
          <w:color w:val="333333"/>
          <w:sz w:val="27"/>
          <w:szCs w:val="27"/>
          <w:lang w:eastAsia="ru-RU"/>
        </w:rPr>
        <w:t>Frankel</w:t>
      </w:r>
      <w:proofErr w:type="spellEnd"/>
      <w:r w:rsidRPr="00987104">
        <w:rPr>
          <w:rFonts w:ascii="Times New Roman" w:eastAsia="Times New Roman" w:hAnsi="Times New Roman" w:cs="Times New Roman"/>
          <w:i/>
          <w:iCs/>
          <w:color w:val="333333"/>
          <w:sz w:val="27"/>
          <w:szCs w:val="27"/>
          <w:lang w:eastAsia="ru-RU"/>
        </w:rPr>
        <w:t xml:space="preserve"> A и B более 1 года, хирургическое лечение нецелесообразно ввиду бесперспективности восстановления утраченных двигательных функций </w:t>
      </w:r>
      <w:r w:rsidRPr="00987104">
        <w:rPr>
          <w:rFonts w:ascii="Times New Roman" w:eastAsia="Times New Roman" w:hAnsi="Times New Roman" w:cs="Times New Roman"/>
          <w:color w:val="222222"/>
          <w:sz w:val="27"/>
          <w:szCs w:val="27"/>
          <w:lang w:eastAsia="ru-RU"/>
        </w:rPr>
        <w:t>[208]</w:t>
      </w:r>
      <w:r w:rsidRPr="00987104">
        <w:rPr>
          <w:rFonts w:ascii="Times New Roman" w:eastAsia="Times New Roman" w:hAnsi="Times New Roman" w:cs="Times New Roman"/>
          <w:i/>
          <w:iCs/>
          <w:color w:val="333333"/>
          <w:sz w:val="27"/>
          <w:szCs w:val="27"/>
          <w:lang w:eastAsia="ru-RU"/>
        </w:rPr>
        <w:t xml:space="preserve">. При </w:t>
      </w:r>
      <w:proofErr w:type="spellStart"/>
      <w:r w:rsidRPr="00987104">
        <w:rPr>
          <w:rFonts w:ascii="Times New Roman" w:eastAsia="Times New Roman" w:hAnsi="Times New Roman" w:cs="Times New Roman"/>
          <w:i/>
          <w:iCs/>
          <w:color w:val="333333"/>
          <w:sz w:val="27"/>
          <w:szCs w:val="27"/>
          <w:lang w:eastAsia="ru-RU"/>
        </w:rPr>
        <w:t>моносегментарном</w:t>
      </w:r>
      <w:proofErr w:type="spellEnd"/>
      <w:r w:rsidRPr="00987104">
        <w:rPr>
          <w:rFonts w:ascii="Times New Roman" w:eastAsia="Times New Roman" w:hAnsi="Times New Roman" w:cs="Times New Roman"/>
          <w:i/>
          <w:iCs/>
          <w:color w:val="333333"/>
          <w:sz w:val="27"/>
          <w:szCs w:val="27"/>
          <w:lang w:eastAsia="ru-RU"/>
        </w:rPr>
        <w:t xml:space="preserve"> стенозе с </w:t>
      </w:r>
      <w:proofErr w:type="spellStart"/>
      <w:r w:rsidRPr="00987104">
        <w:rPr>
          <w:rFonts w:ascii="Times New Roman" w:eastAsia="Times New Roman" w:hAnsi="Times New Roman" w:cs="Times New Roman"/>
          <w:i/>
          <w:iCs/>
          <w:color w:val="333333"/>
          <w:sz w:val="27"/>
          <w:szCs w:val="27"/>
          <w:lang w:eastAsia="ru-RU"/>
        </w:rPr>
        <w:t>радикулопатией</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миелопатией</w:t>
      </w:r>
      <w:proofErr w:type="spellEnd"/>
      <w:r w:rsidRPr="00987104">
        <w:rPr>
          <w:rFonts w:ascii="Times New Roman" w:eastAsia="Times New Roman" w:hAnsi="Times New Roman" w:cs="Times New Roman"/>
          <w:i/>
          <w:iCs/>
          <w:color w:val="333333"/>
          <w:sz w:val="27"/>
          <w:szCs w:val="27"/>
          <w:lang w:eastAsia="ru-RU"/>
        </w:rPr>
        <w:t xml:space="preserve">, обусловленном остеофитами тел смежных позвонков, </w:t>
      </w:r>
      <w:proofErr w:type="spellStart"/>
      <w:r w:rsidRPr="00987104">
        <w:rPr>
          <w:rFonts w:ascii="Times New Roman" w:eastAsia="Times New Roman" w:hAnsi="Times New Roman" w:cs="Times New Roman"/>
          <w:i/>
          <w:iCs/>
          <w:color w:val="333333"/>
          <w:sz w:val="27"/>
          <w:szCs w:val="27"/>
          <w:lang w:eastAsia="ru-RU"/>
        </w:rPr>
        <w:t>оссифицироавнной</w:t>
      </w:r>
      <w:proofErr w:type="spellEnd"/>
      <w:r w:rsidRPr="00987104">
        <w:rPr>
          <w:rFonts w:ascii="Times New Roman" w:eastAsia="Times New Roman" w:hAnsi="Times New Roman" w:cs="Times New Roman"/>
          <w:i/>
          <w:iCs/>
          <w:color w:val="333333"/>
          <w:sz w:val="27"/>
          <w:szCs w:val="27"/>
          <w:lang w:eastAsia="ru-RU"/>
        </w:rPr>
        <w:t xml:space="preserve"> грыжей диска, </w:t>
      </w:r>
      <w:proofErr w:type="spellStart"/>
      <w:r w:rsidRPr="00987104">
        <w:rPr>
          <w:rFonts w:ascii="Times New Roman" w:eastAsia="Times New Roman" w:hAnsi="Times New Roman" w:cs="Times New Roman"/>
          <w:i/>
          <w:iCs/>
          <w:color w:val="333333"/>
          <w:sz w:val="27"/>
          <w:szCs w:val="27"/>
          <w:lang w:eastAsia="ru-RU"/>
        </w:rPr>
        <w:t>оссификацией</w:t>
      </w:r>
      <w:proofErr w:type="spellEnd"/>
      <w:r w:rsidRPr="00987104">
        <w:rPr>
          <w:rFonts w:ascii="Times New Roman" w:eastAsia="Times New Roman" w:hAnsi="Times New Roman" w:cs="Times New Roman"/>
          <w:i/>
          <w:iCs/>
          <w:color w:val="333333"/>
          <w:sz w:val="27"/>
          <w:szCs w:val="27"/>
          <w:lang w:eastAsia="ru-RU"/>
        </w:rPr>
        <w:t xml:space="preserve"> задней продольной связки вентральная декомпрессия должна завершаться стабилизацией пораженного ПДС. Декомпрессия спинного мозга и стабилизация пораженных ПДС может быть выполнена как с вентрального, дорзального или комбинированного доступов. Нет убедительных доказательств преимущества клинико-рентгенологического исхода артропластики и </w:t>
      </w:r>
      <w:proofErr w:type="spellStart"/>
      <w:r w:rsidRPr="00987104">
        <w:rPr>
          <w:rFonts w:ascii="Times New Roman" w:eastAsia="Times New Roman" w:hAnsi="Times New Roman" w:cs="Times New Roman"/>
          <w:i/>
          <w:iCs/>
          <w:color w:val="333333"/>
          <w:sz w:val="27"/>
          <w:szCs w:val="27"/>
          <w:lang w:eastAsia="ru-RU"/>
        </w:rPr>
        <w:t>межтелового</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спондилодеза</w:t>
      </w:r>
      <w:proofErr w:type="spellEnd"/>
      <w:r w:rsidRPr="00987104">
        <w:rPr>
          <w:rFonts w:ascii="Times New Roman" w:eastAsia="Times New Roman" w:hAnsi="Times New Roman" w:cs="Times New Roman"/>
          <w:i/>
          <w:iCs/>
          <w:color w:val="333333"/>
          <w:sz w:val="27"/>
          <w:szCs w:val="27"/>
          <w:lang w:eastAsia="ru-RU"/>
        </w:rPr>
        <w:t xml:space="preserve"> на шейном отделе позвоночника. Выбор метода стабилизации определяется хирургом индивидуально исходя из этических и экономических аспектов. В случае необходимости применения вентральных и дорзальных доступов для декомпрессии, стабилизации и коррекции этапы могут быть выполнены как в одну, так и несколько хирургических сессий. При протяженных стенозах </w:t>
      </w:r>
      <w:r w:rsidRPr="00987104">
        <w:rPr>
          <w:rFonts w:ascii="Times New Roman" w:eastAsia="Times New Roman" w:hAnsi="Times New Roman" w:cs="Times New Roman"/>
          <w:i/>
          <w:iCs/>
          <w:color w:val="333333"/>
          <w:sz w:val="27"/>
          <w:szCs w:val="27"/>
          <w:lang w:eastAsia="ru-RU"/>
        </w:rPr>
        <w:lastRenderedPageBreak/>
        <w:t xml:space="preserve">позвоночного канала декомпрессия из вентрального доступа </w:t>
      </w:r>
      <w:proofErr w:type="spellStart"/>
      <w:r w:rsidRPr="00987104">
        <w:rPr>
          <w:rFonts w:ascii="Times New Roman" w:eastAsia="Times New Roman" w:hAnsi="Times New Roman" w:cs="Times New Roman"/>
          <w:i/>
          <w:iCs/>
          <w:color w:val="333333"/>
          <w:sz w:val="27"/>
          <w:szCs w:val="27"/>
          <w:lang w:eastAsia="ru-RU"/>
        </w:rPr>
        <w:t>корпорэктомия</w:t>
      </w:r>
      <w:proofErr w:type="spellEnd"/>
      <w:r w:rsidRPr="00987104">
        <w:rPr>
          <w:rFonts w:ascii="Times New Roman" w:eastAsia="Times New Roman" w:hAnsi="Times New Roman" w:cs="Times New Roman"/>
          <w:i/>
          <w:iCs/>
          <w:color w:val="333333"/>
          <w:sz w:val="27"/>
          <w:szCs w:val="27"/>
          <w:lang w:eastAsia="ru-RU"/>
        </w:rPr>
        <w:t xml:space="preserve"> обязательно должна быть завершена </w:t>
      </w:r>
      <w:proofErr w:type="spellStart"/>
      <w:r w:rsidRPr="00987104">
        <w:rPr>
          <w:rFonts w:ascii="Times New Roman" w:eastAsia="Times New Roman" w:hAnsi="Times New Roman" w:cs="Times New Roman"/>
          <w:i/>
          <w:iCs/>
          <w:color w:val="333333"/>
          <w:sz w:val="27"/>
          <w:szCs w:val="27"/>
          <w:lang w:eastAsia="ru-RU"/>
        </w:rPr>
        <w:t>межтеловой</w:t>
      </w:r>
      <w:proofErr w:type="spellEnd"/>
      <w:r w:rsidRPr="00987104">
        <w:rPr>
          <w:rFonts w:ascii="Times New Roman" w:eastAsia="Times New Roman" w:hAnsi="Times New Roman" w:cs="Times New Roman"/>
          <w:i/>
          <w:iCs/>
          <w:color w:val="333333"/>
          <w:sz w:val="27"/>
          <w:szCs w:val="27"/>
          <w:lang w:eastAsia="ru-RU"/>
        </w:rPr>
        <w:t xml:space="preserve"> стабилизацией с фиксацией сегментов вентральной пластиной. Не рекомендуется проведение </w:t>
      </w:r>
      <w:proofErr w:type="spellStart"/>
      <w:r w:rsidRPr="00987104">
        <w:rPr>
          <w:rFonts w:ascii="Times New Roman" w:eastAsia="Times New Roman" w:hAnsi="Times New Roman" w:cs="Times New Roman"/>
          <w:i/>
          <w:iCs/>
          <w:color w:val="333333"/>
          <w:sz w:val="27"/>
          <w:szCs w:val="27"/>
          <w:lang w:eastAsia="ru-RU"/>
        </w:rPr>
        <w:t>корпорэктомия</w:t>
      </w:r>
      <w:proofErr w:type="spellEnd"/>
      <w:r w:rsidRPr="00987104">
        <w:rPr>
          <w:rFonts w:ascii="Times New Roman" w:eastAsia="Times New Roman" w:hAnsi="Times New Roman" w:cs="Times New Roman"/>
          <w:i/>
          <w:iCs/>
          <w:color w:val="333333"/>
          <w:sz w:val="27"/>
          <w:szCs w:val="27"/>
          <w:lang w:eastAsia="ru-RU"/>
        </w:rPr>
        <w:t xml:space="preserve"> более 3 смежных позвонков. При протяженных стенозах позвоночного канала декомпрессия из дорзального доступа (ламинэктомия с </w:t>
      </w:r>
      <w:proofErr w:type="spellStart"/>
      <w:r w:rsidRPr="00987104">
        <w:rPr>
          <w:rFonts w:ascii="Times New Roman" w:eastAsia="Times New Roman" w:hAnsi="Times New Roman" w:cs="Times New Roman"/>
          <w:i/>
          <w:iCs/>
          <w:color w:val="333333"/>
          <w:sz w:val="27"/>
          <w:szCs w:val="27"/>
          <w:lang w:eastAsia="ru-RU"/>
        </w:rPr>
        <w:t>фораминотомией</w:t>
      </w:r>
      <w:proofErr w:type="spellEnd"/>
      <w:r w:rsidRPr="00987104">
        <w:rPr>
          <w:rFonts w:ascii="Times New Roman" w:eastAsia="Times New Roman" w:hAnsi="Times New Roman" w:cs="Times New Roman"/>
          <w:i/>
          <w:iCs/>
          <w:color w:val="333333"/>
          <w:sz w:val="27"/>
          <w:szCs w:val="27"/>
          <w:lang w:eastAsia="ru-RU"/>
        </w:rPr>
        <w:t xml:space="preserve">) обязательно должна быть завершена </w:t>
      </w:r>
      <w:proofErr w:type="spellStart"/>
      <w:r w:rsidRPr="00987104">
        <w:rPr>
          <w:rFonts w:ascii="Times New Roman" w:eastAsia="Times New Roman" w:hAnsi="Times New Roman" w:cs="Times New Roman"/>
          <w:i/>
          <w:iCs/>
          <w:color w:val="333333"/>
          <w:sz w:val="27"/>
          <w:szCs w:val="27"/>
          <w:lang w:eastAsia="ru-RU"/>
        </w:rPr>
        <w:t>транспедикулярной</w:t>
      </w:r>
      <w:proofErr w:type="spellEnd"/>
      <w:r w:rsidRPr="00987104">
        <w:rPr>
          <w:rFonts w:ascii="Times New Roman" w:eastAsia="Times New Roman" w:hAnsi="Times New Roman" w:cs="Times New Roman"/>
          <w:i/>
          <w:iCs/>
          <w:color w:val="333333"/>
          <w:sz w:val="27"/>
          <w:szCs w:val="27"/>
          <w:lang w:eastAsia="ru-RU"/>
        </w:rPr>
        <w:t xml:space="preserve"> фиксацией или винтовой фиксацией в боковые массы, если не предполагается вентральный стабилизирующих этап в эту или другую хирургическую сессию. Выбор доступа декомпрессии (</w:t>
      </w:r>
      <w:proofErr w:type="spellStart"/>
      <w:r w:rsidRPr="00987104">
        <w:rPr>
          <w:rFonts w:ascii="Times New Roman" w:eastAsia="Times New Roman" w:hAnsi="Times New Roman" w:cs="Times New Roman"/>
          <w:i/>
          <w:iCs/>
          <w:color w:val="333333"/>
          <w:sz w:val="27"/>
          <w:szCs w:val="27"/>
          <w:lang w:eastAsia="ru-RU"/>
        </w:rPr>
        <w:t>вентрально</w:t>
      </w:r>
      <w:proofErr w:type="spellEnd"/>
      <w:r w:rsidRPr="00987104">
        <w:rPr>
          <w:rFonts w:ascii="Times New Roman" w:eastAsia="Times New Roman" w:hAnsi="Times New Roman" w:cs="Times New Roman"/>
          <w:i/>
          <w:iCs/>
          <w:color w:val="333333"/>
          <w:sz w:val="27"/>
          <w:szCs w:val="27"/>
          <w:lang w:eastAsia="ru-RU"/>
        </w:rPr>
        <w:t xml:space="preserve"> или </w:t>
      </w:r>
      <w:proofErr w:type="spellStart"/>
      <w:r w:rsidRPr="00987104">
        <w:rPr>
          <w:rFonts w:ascii="Times New Roman" w:eastAsia="Times New Roman" w:hAnsi="Times New Roman" w:cs="Times New Roman"/>
          <w:i/>
          <w:iCs/>
          <w:color w:val="333333"/>
          <w:sz w:val="27"/>
          <w:szCs w:val="27"/>
          <w:lang w:eastAsia="ru-RU"/>
        </w:rPr>
        <w:t>дозрально</w:t>
      </w:r>
      <w:proofErr w:type="spellEnd"/>
      <w:r w:rsidRPr="00987104">
        <w:rPr>
          <w:rFonts w:ascii="Times New Roman" w:eastAsia="Times New Roman" w:hAnsi="Times New Roman" w:cs="Times New Roman"/>
          <w:i/>
          <w:iCs/>
          <w:color w:val="333333"/>
          <w:sz w:val="27"/>
          <w:szCs w:val="27"/>
          <w:lang w:eastAsia="ru-RU"/>
        </w:rPr>
        <w:t xml:space="preserve">) определяется локализацией морфологического субстрата компрессии. При </w:t>
      </w:r>
      <w:proofErr w:type="spellStart"/>
      <w:r w:rsidRPr="00987104">
        <w:rPr>
          <w:rFonts w:ascii="Times New Roman" w:eastAsia="Times New Roman" w:hAnsi="Times New Roman" w:cs="Times New Roman"/>
          <w:i/>
          <w:iCs/>
          <w:color w:val="333333"/>
          <w:sz w:val="27"/>
          <w:szCs w:val="27"/>
          <w:lang w:eastAsia="ru-RU"/>
        </w:rPr>
        <w:t>кифотическом</w:t>
      </w:r>
      <w:proofErr w:type="spellEnd"/>
      <w:r w:rsidRPr="00987104">
        <w:rPr>
          <w:rFonts w:ascii="Times New Roman" w:eastAsia="Times New Roman" w:hAnsi="Times New Roman" w:cs="Times New Roman"/>
          <w:i/>
          <w:iCs/>
          <w:color w:val="333333"/>
          <w:sz w:val="27"/>
          <w:szCs w:val="27"/>
          <w:lang w:eastAsia="ru-RU"/>
        </w:rPr>
        <w:t xml:space="preserve"> профиле шейного отдела позвоночника пациентам с </w:t>
      </w:r>
      <w:proofErr w:type="spellStart"/>
      <w:r w:rsidRPr="00987104">
        <w:rPr>
          <w:rFonts w:ascii="Times New Roman" w:eastAsia="Times New Roman" w:hAnsi="Times New Roman" w:cs="Times New Roman"/>
          <w:i/>
          <w:iCs/>
          <w:color w:val="333333"/>
          <w:sz w:val="27"/>
          <w:szCs w:val="27"/>
          <w:lang w:eastAsia="ru-RU"/>
        </w:rPr>
        <w:t>вертеброгенной</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миелопатией</w:t>
      </w:r>
      <w:proofErr w:type="spellEnd"/>
      <w:r w:rsidRPr="00987104">
        <w:rPr>
          <w:rFonts w:ascii="Times New Roman" w:eastAsia="Times New Roman" w:hAnsi="Times New Roman" w:cs="Times New Roman"/>
          <w:i/>
          <w:iCs/>
          <w:color w:val="333333"/>
          <w:sz w:val="27"/>
          <w:szCs w:val="27"/>
          <w:lang w:eastAsia="ru-RU"/>
        </w:rPr>
        <w:t xml:space="preserve"> обязательным этапом вмешательства является коррекция и стабилизация вентральной опорной колонны путем </w:t>
      </w:r>
      <w:proofErr w:type="spellStart"/>
      <w:r w:rsidRPr="00987104">
        <w:rPr>
          <w:rFonts w:ascii="Times New Roman" w:eastAsia="Times New Roman" w:hAnsi="Times New Roman" w:cs="Times New Roman"/>
          <w:i/>
          <w:iCs/>
          <w:color w:val="333333"/>
          <w:sz w:val="27"/>
          <w:szCs w:val="27"/>
          <w:lang w:eastAsia="ru-RU"/>
        </w:rPr>
        <w:t>межтелового</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спондилодза</w:t>
      </w:r>
      <w:proofErr w:type="spellEnd"/>
      <w:r w:rsidRPr="00987104">
        <w:rPr>
          <w:rFonts w:ascii="Times New Roman" w:eastAsia="Times New Roman" w:hAnsi="Times New Roman" w:cs="Times New Roman"/>
          <w:i/>
          <w:iCs/>
          <w:color w:val="333333"/>
          <w:sz w:val="27"/>
          <w:szCs w:val="27"/>
          <w:lang w:eastAsia="ru-RU"/>
        </w:rPr>
        <w:t xml:space="preserve"> (моно-, би- и более сегментарное), при этом декомпрессия может быть выполнена как из вентрального, так и дорзального доступов. При </w:t>
      </w:r>
      <w:proofErr w:type="spellStart"/>
      <w:r w:rsidRPr="00987104">
        <w:rPr>
          <w:rFonts w:ascii="Times New Roman" w:eastAsia="Times New Roman" w:hAnsi="Times New Roman" w:cs="Times New Roman"/>
          <w:i/>
          <w:iCs/>
          <w:color w:val="333333"/>
          <w:sz w:val="27"/>
          <w:szCs w:val="27"/>
          <w:lang w:eastAsia="ru-RU"/>
        </w:rPr>
        <w:t>лордотическом</w:t>
      </w:r>
      <w:proofErr w:type="spellEnd"/>
      <w:r w:rsidRPr="00987104">
        <w:rPr>
          <w:rFonts w:ascii="Times New Roman" w:eastAsia="Times New Roman" w:hAnsi="Times New Roman" w:cs="Times New Roman"/>
          <w:i/>
          <w:iCs/>
          <w:color w:val="333333"/>
          <w:sz w:val="27"/>
          <w:szCs w:val="27"/>
          <w:lang w:eastAsia="ru-RU"/>
        </w:rPr>
        <w:t xml:space="preserve"> и прямом профиле шейного отдела позвоночника декомпрессия, стабилизация и коррекция могут быть выполнены только из дорзального доступа. При проведении </w:t>
      </w:r>
      <w:proofErr w:type="spellStart"/>
      <w:r w:rsidRPr="00987104">
        <w:rPr>
          <w:rFonts w:ascii="Times New Roman" w:eastAsia="Times New Roman" w:hAnsi="Times New Roman" w:cs="Times New Roman"/>
          <w:i/>
          <w:iCs/>
          <w:color w:val="333333"/>
          <w:sz w:val="27"/>
          <w:szCs w:val="27"/>
          <w:lang w:eastAsia="ru-RU"/>
        </w:rPr>
        <w:t>межтелового</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спондилодеза</w:t>
      </w:r>
      <w:proofErr w:type="spellEnd"/>
      <w:r w:rsidRPr="00987104">
        <w:rPr>
          <w:rFonts w:ascii="Times New Roman" w:eastAsia="Times New Roman" w:hAnsi="Times New Roman" w:cs="Times New Roman"/>
          <w:i/>
          <w:iCs/>
          <w:color w:val="333333"/>
          <w:sz w:val="27"/>
          <w:szCs w:val="27"/>
          <w:lang w:eastAsia="ru-RU"/>
        </w:rPr>
        <w:t xml:space="preserve"> не допускается формирование, либо сохранение сегментарного кифоза. При планировании хирургического вмешательства на шейном отделе позвоночника необходим расчет следующих базовых параметров:</w:t>
      </w:r>
    </w:p>
    <w:p w14:paraId="10F3B2A1" w14:textId="77777777" w:rsidR="00987104" w:rsidRPr="00987104" w:rsidRDefault="00987104" w:rsidP="00987104">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C2–C7 SVA – 20 мм (не более 40 мм);</w:t>
      </w:r>
    </w:p>
    <w:p w14:paraId="70189317" w14:textId="77777777" w:rsidR="00987104" w:rsidRPr="00987104" w:rsidRDefault="00987104" w:rsidP="00987104">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Сегментарный угол.</w:t>
      </w:r>
    </w:p>
    <w:p w14:paraId="79CFD9E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У пациентов с </w:t>
      </w:r>
      <w:proofErr w:type="spellStart"/>
      <w:r w:rsidRPr="00987104">
        <w:rPr>
          <w:rFonts w:ascii="Times New Roman" w:eastAsia="Times New Roman" w:hAnsi="Times New Roman" w:cs="Times New Roman"/>
          <w:i/>
          <w:iCs/>
          <w:color w:val="333333"/>
          <w:sz w:val="27"/>
          <w:szCs w:val="27"/>
          <w:lang w:eastAsia="ru-RU"/>
        </w:rPr>
        <w:t>миелопатией</w:t>
      </w:r>
      <w:proofErr w:type="spellEnd"/>
      <w:r w:rsidRPr="00987104">
        <w:rPr>
          <w:rFonts w:ascii="Times New Roman" w:eastAsia="Times New Roman" w:hAnsi="Times New Roman" w:cs="Times New Roman"/>
          <w:i/>
          <w:iCs/>
          <w:color w:val="333333"/>
          <w:sz w:val="27"/>
          <w:szCs w:val="27"/>
          <w:lang w:eastAsia="ru-RU"/>
        </w:rPr>
        <w:t>, обусловленной дегенеративным стенозом позвоночного канала, декомпрессия (из вентрального или дорзального доступов) может проводится как этап хирургического лечения, который должен быть завершен стабилизацией на уровне пораженного сегмента(-</w:t>
      </w:r>
      <w:proofErr w:type="spellStart"/>
      <w:r w:rsidRPr="00987104">
        <w:rPr>
          <w:rFonts w:ascii="Times New Roman" w:eastAsia="Times New Roman" w:hAnsi="Times New Roman" w:cs="Times New Roman"/>
          <w:i/>
          <w:iCs/>
          <w:color w:val="333333"/>
          <w:sz w:val="27"/>
          <w:szCs w:val="27"/>
          <w:lang w:eastAsia="ru-RU"/>
        </w:rPr>
        <w:t>ов</w:t>
      </w:r>
      <w:proofErr w:type="spellEnd"/>
      <w:r w:rsidRPr="00987104">
        <w:rPr>
          <w:rFonts w:ascii="Times New Roman" w:eastAsia="Times New Roman" w:hAnsi="Times New Roman" w:cs="Times New Roman"/>
          <w:i/>
          <w:iCs/>
          <w:color w:val="333333"/>
          <w:sz w:val="27"/>
          <w:szCs w:val="27"/>
          <w:lang w:eastAsia="ru-RU"/>
        </w:rPr>
        <w:t xml:space="preserve">). У пациентов с протяженным </w:t>
      </w:r>
      <w:proofErr w:type="spellStart"/>
      <w:r w:rsidRPr="00987104">
        <w:rPr>
          <w:rFonts w:ascii="Times New Roman" w:eastAsia="Times New Roman" w:hAnsi="Times New Roman" w:cs="Times New Roman"/>
          <w:i/>
          <w:iCs/>
          <w:color w:val="333333"/>
          <w:sz w:val="27"/>
          <w:szCs w:val="27"/>
          <w:lang w:eastAsia="ru-RU"/>
        </w:rPr>
        <w:t>полисегментарным</w:t>
      </w:r>
      <w:proofErr w:type="spellEnd"/>
      <w:r w:rsidRPr="00987104">
        <w:rPr>
          <w:rFonts w:ascii="Times New Roman" w:eastAsia="Times New Roman" w:hAnsi="Times New Roman" w:cs="Times New Roman"/>
          <w:i/>
          <w:iCs/>
          <w:color w:val="333333"/>
          <w:sz w:val="27"/>
          <w:szCs w:val="27"/>
          <w:lang w:eastAsia="ru-RU"/>
        </w:rPr>
        <w:t xml:space="preserve"> стенозом при отсутствии необходимости коррекции сагиттального сегментарного или глобального шейного баланса может быть выполнена </w:t>
      </w:r>
      <w:proofErr w:type="spellStart"/>
      <w:r w:rsidRPr="00987104">
        <w:rPr>
          <w:rFonts w:ascii="Times New Roman" w:eastAsia="Times New Roman" w:hAnsi="Times New Roman" w:cs="Times New Roman"/>
          <w:i/>
          <w:iCs/>
          <w:color w:val="333333"/>
          <w:sz w:val="27"/>
          <w:szCs w:val="27"/>
          <w:lang w:eastAsia="ru-RU"/>
        </w:rPr>
        <w:t>декомпрессивная</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ламинопластика</w:t>
      </w:r>
      <w:proofErr w:type="spellEnd"/>
      <w:r w:rsidRPr="00987104">
        <w:rPr>
          <w:rFonts w:ascii="Times New Roman" w:eastAsia="Times New Roman" w:hAnsi="Times New Roman" w:cs="Times New Roman"/>
          <w:i/>
          <w:iCs/>
          <w:color w:val="333333"/>
          <w:sz w:val="27"/>
          <w:szCs w:val="27"/>
          <w:lang w:eastAsia="ru-RU"/>
        </w:rPr>
        <w:t xml:space="preserve"> на уровне поражения </w:t>
      </w:r>
      <w:r w:rsidRPr="00987104">
        <w:rPr>
          <w:rFonts w:ascii="Times New Roman" w:eastAsia="Times New Roman" w:hAnsi="Times New Roman" w:cs="Times New Roman"/>
          <w:color w:val="222222"/>
          <w:sz w:val="27"/>
          <w:szCs w:val="27"/>
          <w:lang w:eastAsia="ru-RU"/>
        </w:rPr>
        <w:t>[208-214]</w:t>
      </w:r>
    </w:p>
    <w:p w14:paraId="35E873FA" w14:textId="77777777" w:rsidR="00987104" w:rsidRPr="00987104" w:rsidRDefault="00987104" w:rsidP="0098710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3.3.3 Послеоперационное обезболивание</w:t>
      </w:r>
    </w:p>
    <w:p w14:paraId="31B602AE" w14:textId="77777777" w:rsidR="00987104" w:rsidRPr="00987104" w:rsidRDefault="00987104" w:rsidP="00987104">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Р</w:t>
      </w:r>
      <w:r w:rsidRPr="00987104">
        <w:rPr>
          <w:rFonts w:ascii="Times New Roman" w:eastAsia="Times New Roman" w:hAnsi="Times New Roman" w:cs="Times New Roman"/>
          <w:b/>
          <w:bCs/>
          <w:color w:val="222222"/>
          <w:sz w:val="27"/>
          <w:szCs w:val="27"/>
          <w:lang w:eastAsia="ru-RU"/>
        </w:rPr>
        <w:t>екомендуется</w:t>
      </w:r>
      <w:r w:rsidRPr="00987104">
        <w:rPr>
          <w:rFonts w:ascii="Times New Roman" w:eastAsia="Times New Roman" w:hAnsi="Times New Roman" w:cs="Times New Roman"/>
          <w:color w:val="222222"/>
          <w:sz w:val="27"/>
          <w:szCs w:val="27"/>
          <w:lang w:eastAsia="ru-RU"/>
        </w:rPr>
        <w:t> в послеоперационном периоде использовать мультимодальную анальгезию, которая может включать НПВП, парацетамол**, и опиоиды немедленного высвобождения, </w:t>
      </w:r>
      <w:r w:rsidRPr="00987104">
        <w:rPr>
          <w:rFonts w:ascii="Times New Roman" w:eastAsia="Times New Roman" w:hAnsi="Times New Roman" w:cs="Times New Roman"/>
          <w:i/>
          <w:iCs/>
          <w:color w:val="333333"/>
          <w:sz w:val="27"/>
          <w:szCs w:val="27"/>
          <w:lang w:eastAsia="ru-RU"/>
        </w:rPr>
        <w:t>при невозможности её назначения – мономодальную [216-223].</w:t>
      </w:r>
    </w:p>
    <w:p w14:paraId="2E91A44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A (уровень достоверности доказательств – 2).</w:t>
      </w:r>
    </w:p>
    <w:p w14:paraId="2458142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Мультимодальная анестезия (ММА) представляет собой использование нескольких анальгетических препаратов (опиоидных и </w:t>
      </w:r>
      <w:proofErr w:type="spellStart"/>
      <w:r w:rsidRPr="00987104">
        <w:rPr>
          <w:rFonts w:ascii="Times New Roman" w:eastAsia="Times New Roman" w:hAnsi="Times New Roman" w:cs="Times New Roman"/>
          <w:i/>
          <w:iCs/>
          <w:color w:val="333333"/>
          <w:sz w:val="27"/>
          <w:szCs w:val="27"/>
          <w:lang w:eastAsia="ru-RU"/>
        </w:rPr>
        <w:t>неопиоидных</w:t>
      </w:r>
      <w:proofErr w:type="spellEnd"/>
      <w:r w:rsidRPr="00987104">
        <w:rPr>
          <w:rFonts w:ascii="Times New Roman" w:eastAsia="Times New Roman" w:hAnsi="Times New Roman" w:cs="Times New Roman"/>
          <w:i/>
          <w:iCs/>
          <w:color w:val="333333"/>
          <w:sz w:val="27"/>
          <w:szCs w:val="27"/>
          <w:lang w:eastAsia="ru-RU"/>
        </w:rPr>
        <w:t xml:space="preserve">) с разным механизмом действия и нефармакологических вмешательств, направленных на воздействие на периферические и/или центральные участки нервной системы. Такое сочетание позволяет более эффективно купировать болевой синдром за счет усиления эффектов различных лекарственных препаратов, что в большинстве случаев ведет к снижению частоты назначении и/или доз опиоидных аналгетиков. Таким образом, MMA снижает профиль риска каждого лекарства, обеспечивая при этом синергетический контроль боли с помощью различных классов лекарств. Послеоперационная ММА может включать психотерапию, физиотерапию, НПВП, парацетамол**, </w:t>
      </w:r>
      <w:proofErr w:type="spellStart"/>
      <w:r w:rsidRPr="00987104">
        <w:rPr>
          <w:rFonts w:ascii="Times New Roman" w:eastAsia="Times New Roman" w:hAnsi="Times New Roman" w:cs="Times New Roman"/>
          <w:i/>
          <w:iCs/>
          <w:color w:val="333333"/>
          <w:sz w:val="27"/>
          <w:szCs w:val="27"/>
          <w:lang w:eastAsia="ru-RU"/>
        </w:rPr>
        <w:t>инфильтационную</w:t>
      </w:r>
      <w:proofErr w:type="spellEnd"/>
      <w:r w:rsidRPr="00987104">
        <w:rPr>
          <w:rFonts w:ascii="Times New Roman" w:eastAsia="Times New Roman" w:hAnsi="Times New Roman" w:cs="Times New Roman"/>
          <w:i/>
          <w:iCs/>
          <w:color w:val="333333"/>
          <w:sz w:val="27"/>
          <w:szCs w:val="27"/>
          <w:lang w:eastAsia="ru-RU"/>
        </w:rPr>
        <w:t xml:space="preserve"> анестезию (однократное введение или установка катетеров для периферических нервов), и опиоиды</w:t>
      </w:r>
      <w:r w:rsidRPr="00987104">
        <w:rPr>
          <w:rFonts w:ascii="Times New Roman" w:eastAsia="Times New Roman" w:hAnsi="Times New Roman" w:cs="Times New Roman"/>
          <w:color w:val="222222"/>
          <w:sz w:val="27"/>
          <w:szCs w:val="27"/>
          <w:lang w:eastAsia="ru-RU"/>
        </w:rPr>
        <w:t>.</w:t>
      </w:r>
    </w:p>
    <w:p w14:paraId="620B012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В современной научной литературе авторы акцентируют внимание на использовании самых низких эффективных доз опиоидов в течение, как можно более короткого периода времени, не используют опиоиды с пролонгированным высвобождением.</w:t>
      </w:r>
    </w:p>
    <w:p w14:paraId="5B370F5A" w14:textId="77777777" w:rsidR="00987104" w:rsidRPr="00987104" w:rsidRDefault="00987104" w:rsidP="00987104">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87104">
        <w:rPr>
          <w:rFonts w:ascii="Times New Roman" w:eastAsia="Times New Roman" w:hAnsi="Times New Roman" w:cs="Times New Roman"/>
          <w:b/>
          <w:bCs/>
          <w:color w:val="222222"/>
          <w:sz w:val="27"/>
          <w:szCs w:val="27"/>
          <w:u w:val="single"/>
          <w:lang w:eastAsia="ru-RU"/>
        </w:rPr>
        <w:t>3.3.4 Хирургическая антибиотикопрофилактика</w:t>
      </w:r>
    </w:p>
    <w:p w14:paraId="6A54CAA8" w14:textId="77777777" w:rsidR="00987104" w:rsidRPr="00987104" w:rsidRDefault="00987104" w:rsidP="00987104">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 хирургическом лечении пациентов проводить хирургическую антибиотикопрофилактику (ХАП) инфекции области хирургического вмешательства однократным предоперационным введением антибактериального препарата системного действия [224, 225].</w:t>
      </w:r>
    </w:p>
    <w:p w14:paraId="51EF7C8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14:paraId="6B8822C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В соответствии с международными клиническими руководствами по профилактике инфекций области хирургического вмешательства </w:t>
      </w:r>
      <w:r w:rsidRPr="00987104">
        <w:rPr>
          <w:rFonts w:ascii="Times New Roman" w:eastAsia="Times New Roman" w:hAnsi="Times New Roman" w:cs="Times New Roman"/>
          <w:color w:val="222222"/>
          <w:sz w:val="27"/>
          <w:szCs w:val="27"/>
          <w:lang w:eastAsia="ru-RU"/>
        </w:rPr>
        <w:t>[224, 225]</w:t>
      </w:r>
      <w:r w:rsidRPr="00987104">
        <w:rPr>
          <w:rFonts w:ascii="Times New Roman" w:eastAsia="Times New Roman" w:hAnsi="Times New Roman" w:cs="Times New Roman"/>
          <w:i/>
          <w:iCs/>
          <w:color w:val="333333"/>
          <w:sz w:val="27"/>
          <w:szCs w:val="27"/>
          <w:lang w:eastAsia="ru-RU"/>
        </w:rPr>
        <w:t> задачей ХАП является создание бактерицидных концентраций антибактериального препарата системного действия в тканях, подвергающихся микробной контаминации во время операции для профилактики инфекций области хирургического вмешательства.</w:t>
      </w:r>
    </w:p>
    <w:p w14:paraId="60ABE651" w14:textId="77777777" w:rsidR="00987104" w:rsidRPr="00987104" w:rsidRDefault="00987104" w:rsidP="00987104">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xml:space="preserve"> использовать в качестве основных препаратов для хирургической антибиотикопрофилактики при проведении оперативных вмешательств в травматологии и ортопедии цефалоспорины I и II поколения (цефазолин**, цефуроксим**), в качестве альтернативы при непереносимости </w:t>
      </w:r>
      <w:r w:rsidRPr="00987104">
        <w:rPr>
          <w:rFonts w:ascii="Times New Roman" w:eastAsia="Times New Roman" w:hAnsi="Times New Roman" w:cs="Times New Roman"/>
          <w:color w:val="222222"/>
          <w:sz w:val="27"/>
          <w:szCs w:val="27"/>
          <w:lang w:eastAsia="ru-RU"/>
        </w:rPr>
        <w:lastRenderedPageBreak/>
        <w:t>бета-</w:t>
      </w:r>
      <w:proofErr w:type="spellStart"/>
      <w:r w:rsidRPr="00987104">
        <w:rPr>
          <w:rFonts w:ascii="Times New Roman" w:eastAsia="Times New Roman" w:hAnsi="Times New Roman" w:cs="Times New Roman"/>
          <w:color w:val="222222"/>
          <w:sz w:val="27"/>
          <w:szCs w:val="27"/>
          <w:lang w:eastAsia="ru-RU"/>
        </w:rPr>
        <w:t>лактамных</w:t>
      </w:r>
      <w:proofErr w:type="spellEnd"/>
      <w:r w:rsidRPr="00987104">
        <w:rPr>
          <w:rFonts w:ascii="Times New Roman" w:eastAsia="Times New Roman" w:hAnsi="Times New Roman" w:cs="Times New Roman"/>
          <w:color w:val="222222"/>
          <w:sz w:val="27"/>
          <w:szCs w:val="27"/>
          <w:lang w:eastAsia="ru-RU"/>
        </w:rPr>
        <w:t xml:space="preserve"> антибиотиков – антибиотики </w:t>
      </w:r>
      <w:proofErr w:type="spellStart"/>
      <w:r w:rsidRPr="00987104">
        <w:rPr>
          <w:rFonts w:ascii="Times New Roman" w:eastAsia="Times New Roman" w:hAnsi="Times New Roman" w:cs="Times New Roman"/>
          <w:color w:val="222222"/>
          <w:sz w:val="27"/>
          <w:szCs w:val="27"/>
          <w:lang w:eastAsia="ru-RU"/>
        </w:rPr>
        <w:t>гликопептиднои</w:t>
      </w:r>
      <w:proofErr w:type="spellEnd"/>
      <w:r w:rsidRPr="00987104">
        <w:rPr>
          <w:rFonts w:ascii="Times New Roman" w:eastAsia="Times New Roman" w:hAnsi="Times New Roman" w:cs="Times New Roman"/>
          <w:color w:val="222222"/>
          <w:sz w:val="27"/>
          <w:szCs w:val="27"/>
          <w:lang w:eastAsia="ru-RU"/>
        </w:rPr>
        <w:t xml:space="preserve">̆ структуры (#ванкомицин**), </w:t>
      </w:r>
      <w:proofErr w:type="spellStart"/>
      <w:r w:rsidRPr="00987104">
        <w:rPr>
          <w:rFonts w:ascii="Times New Roman" w:eastAsia="Times New Roman" w:hAnsi="Times New Roman" w:cs="Times New Roman"/>
          <w:color w:val="222222"/>
          <w:sz w:val="27"/>
          <w:szCs w:val="27"/>
          <w:lang w:eastAsia="ru-RU"/>
        </w:rPr>
        <w:t>линкозамиды</w:t>
      </w:r>
      <w:proofErr w:type="spellEnd"/>
      <w:r w:rsidRPr="00987104">
        <w:rPr>
          <w:rFonts w:ascii="Times New Roman" w:eastAsia="Times New Roman" w:hAnsi="Times New Roman" w:cs="Times New Roman"/>
          <w:color w:val="222222"/>
          <w:sz w:val="27"/>
          <w:szCs w:val="27"/>
          <w:lang w:eastAsia="ru-RU"/>
        </w:rPr>
        <w:t xml:space="preserve"> (#клиндамицин**) [225].</w:t>
      </w:r>
    </w:p>
    <w:p w14:paraId="3DAF952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С (уровень достоверности доказательств – 5).</w:t>
      </w:r>
    </w:p>
    <w:p w14:paraId="13F9F04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Для пациентов с неотягощенным </w:t>
      </w:r>
      <w:proofErr w:type="spellStart"/>
      <w:r w:rsidRPr="00987104">
        <w:rPr>
          <w:rFonts w:ascii="Times New Roman" w:eastAsia="Times New Roman" w:hAnsi="Times New Roman" w:cs="Times New Roman"/>
          <w:i/>
          <w:iCs/>
          <w:color w:val="333333"/>
          <w:sz w:val="27"/>
          <w:szCs w:val="27"/>
          <w:lang w:eastAsia="ru-RU"/>
        </w:rPr>
        <w:t>аллергоанамнезом</w:t>
      </w:r>
      <w:proofErr w:type="spellEnd"/>
      <w:r w:rsidRPr="00987104">
        <w:rPr>
          <w:rFonts w:ascii="Times New Roman" w:eastAsia="Times New Roman" w:hAnsi="Times New Roman" w:cs="Times New Roman"/>
          <w:i/>
          <w:iCs/>
          <w:color w:val="333333"/>
          <w:sz w:val="27"/>
          <w:szCs w:val="27"/>
          <w:lang w:eastAsia="ru-RU"/>
        </w:rPr>
        <w:t xml:space="preserve"> и без значимых факторов риска носительства </w:t>
      </w:r>
      <w:proofErr w:type="spellStart"/>
      <w:r w:rsidRPr="00987104">
        <w:rPr>
          <w:rFonts w:ascii="Times New Roman" w:eastAsia="Times New Roman" w:hAnsi="Times New Roman" w:cs="Times New Roman"/>
          <w:i/>
          <w:iCs/>
          <w:color w:val="333333"/>
          <w:sz w:val="27"/>
          <w:szCs w:val="27"/>
          <w:lang w:eastAsia="ru-RU"/>
        </w:rPr>
        <w:t>метициллин</w:t>
      </w:r>
      <w:proofErr w:type="spellEnd"/>
      <w:r w:rsidRPr="00987104">
        <w:rPr>
          <w:rFonts w:ascii="Times New Roman" w:eastAsia="Times New Roman" w:hAnsi="Times New Roman" w:cs="Times New Roman"/>
          <w:i/>
          <w:iCs/>
          <w:color w:val="333333"/>
          <w:sz w:val="27"/>
          <w:szCs w:val="27"/>
          <w:lang w:eastAsia="ru-RU"/>
        </w:rPr>
        <w:t>-резистентных стафилококков для профилактики ХАП используются цефалоспорины I и II поколения (цефазолин**, цефуроксим**), которые вводятся внутривенно в интервале от 30 до 60 минут до разреза кожи. При непереносимости бета-</w:t>
      </w:r>
      <w:proofErr w:type="spellStart"/>
      <w:r w:rsidRPr="00987104">
        <w:rPr>
          <w:rFonts w:ascii="Times New Roman" w:eastAsia="Times New Roman" w:hAnsi="Times New Roman" w:cs="Times New Roman"/>
          <w:i/>
          <w:iCs/>
          <w:color w:val="333333"/>
          <w:sz w:val="27"/>
          <w:szCs w:val="27"/>
          <w:lang w:eastAsia="ru-RU"/>
        </w:rPr>
        <w:t>лактамных</w:t>
      </w:r>
      <w:proofErr w:type="spellEnd"/>
      <w:r w:rsidRPr="00987104">
        <w:rPr>
          <w:rFonts w:ascii="Times New Roman" w:eastAsia="Times New Roman" w:hAnsi="Times New Roman" w:cs="Times New Roman"/>
          <w:i/>
          <w:iCs/>
          <w:color w:val="333333"/>
          <w:sz w:val="27"/>
          <w:szCs w:val="27"/>
          <w:lang w:eastAsia="ru-RU"/>
        </w:rPr>
        <w:t xml:space="preserve"> антибиотиков следует назначить комбинацию ванкомицина** с одним из </w:t>
      </w:r>
      <w:proofErr w:type="spellStart"/>
      <w:r w:rsidRPr="00987104">
        <w:rPr>
          <w:rFonts w:ascii="Times New Roman" w:eastAsia="Times New Roman" w:hAnsi="Times New Roman" w:cs="Times New Roman"/>
          <w:i/>
          <w:iCs/>
          <w:color w:val="333333"/>
          <w:sz w:val="27"/>
          <w:szCs w:val="27"/>
          <w:lang w:eastAsia="ru-RU"/>
        </w:rPr>
        <w:t>фторхинолонов</w:t>
      </w:r>
      <w:proofErr w:type="spellEnd"/>
      <w:r w:rsidRPr="00987104">
        <w:rPr>
          <w:rFonts w:ascii="Times New Roman" w:eastAsia="Times New Roman" w:hAnsi="Times New Roman" w:cs="Times New Roman"/>
          <w:i/>
          <w:iCs/>
          <w:color w:val="333333"/>
          <w:sz w:val="27"/>
          <w:szCs w:val="27"/>
          <w:lang w:eastAsia="ru-RU"/>
        </w:rPr>
        <w:t xml:space="preserve"> (ципрофлоксацин**, </w:t>
      </w:r>
      <w:proofErr w:type="spellStart"/>
      <w:r w:rsidRPr="00987104">
        <w:rPr>
          <w:rFonts w:ascii="Times New Roman" w:eastAsia="Times New Roman" w:hAnsi="Times New Roman" w:cs="Times New Roman"/>
          <w:i/>
          <w:iCs/>
          <w:color w:val="333333"/>
          <w:sz w:val="27"/>
          <w:szCs w:val="27"/>
          <w:lang w:eastAsia="ru-RU"/>
        </w:rPr>
        <w:t>левофлоксацин</w:t>
      </w:r>
      <w:proofErr w:type="spellEnd"/>
      <w:r w:rsidRPr="00987104">
        <w:rPr>
          <w:rFonts w:ascii="Times New Roman" w:eastAsia="Times New Roman" w:hAnsi="Times New Roman" w:cs="Times New Roman"/>
          <w:i/>
          <w:iCs/>
          <w:color w:val="333333"/>
          <w:sz w:val="27"/>
          <w:szCs w:val="27"/>
          <w:lang w:eastAsia="ru-RU"/>
        </w:rPr>
        <w:t xml:space="preserve">**), которые вводятся в течение минимум 60 мин с началом внутривенной инфузии за 2 ч до разреза, либо </w:t>
      </w:r>
      <w:proofErr w:type="spellStart"/>
      <w:r w:rsidRPr="00987104">
        <w:rPr>
          <w:rFonts w:ascii="Times New Roman" w:eastAsia="Times New Roman" w:hAnsi="Times New Roman" w:cs="Times New Roman"/>
          <w:i/>
          <w:iCs/>
          <w:color w:val="333333"/>
          <w:sz w:val="27"/>
          <w:szCs w:val="27"/>
          <w:lang w:eastAsia="ru-RU"/>
        </w:rPr>
        <w:t>клиндамицин</w:t>
      </w:r>
      <w:proofErr w:type="spellEnd"/>
      <w:r w:rsidRPr="00987104">
        <w:rPr>
          <w:rFonts w:ascii="Times New Roman" w:eastAsia="Times New Roman" w:hAnsi="Times New Roman" w:cs="Times New Roman"/>
          <w:i/>
          <w:iCs/>
          <w:color w:val="333333"/>
          <w:sz w:val="27"/>
          <w:szCs w:val="27"/>
          <w:lang w:eastAsia="ru-RU"/>
        </w:rPr>
        <w:t xml:space="preserve">**. При значимых факторах риска носительства </w:t>
      </w:r>
      <w:proofErr w:type="spellStart"/>
      <w:r w:rsidRPr="00987104">
        <w:rPr>
          <w:rFonts w:ascii="Times New Roman" w:eastAsia="Times New Roman" w:hAnsi="Times New Roman" w:cs="Times New Roman"/>
          <w:i/>
          <w:iCs/>
          <w:color w:val="333333"/>
          <w:sz w:val="27"/>
          <w:szCs w:val="27"/>
          <w:lang w:eastAsia="ru-RU"/>
        </w:rPr>
        <w:t>метициллин</w:t>
      </w:r>
      <w:proofErr w:type="spellEnd"/>
      <w:r w:rsidRPr="00987104">
        <w:rPr>
          <w:rFonts w:ascii="Times New Roman" w:eastAsia="Times New Roman" w:hAnsi="Times New Roman" w:cs="Times New Roman"/>
          <w:i/>
          <w:iCs/>
          <w:color w:val="333333"/>
          <w:sz w:val="27"/>
          <w:szCs w:val="27"/>
          <w:lang w:eastAsia="ru-RU"/>
        </w:rPr>
        <w:t xml:space="preserve">-резистентных стафилококков (MRS) схема ХАП должна включать антибиотик с анти-MRS-активностью (ванкомицин**). В большинстве случаев для эффективной профилактики достаточно одной предоперационной дозы антибиотика. При длительных вмешательствах или массивной кровопотере следует назначать дополнительную </w:t>
      </w:r>
      <w:proofErr w:type="spellStart"/>
      <w:r w:rsidRPr="00987104">
        <w:rPr>
          <w:rFonts w:ascii="Times New Roman" w:eastAsia="Times New Roman" w:hAnsi="Times New Roman" w:cs="Times New Roman"/>
          <w:i/>
          <w:iCs/>
          <w:color w:val="333333"/>
          <w:sz w:val="27"/>
          <w:szCs w:val="27"/>
          <w:lang w:eastAsia="ru-RU"/>
        </w:rPr>
        <w:t>интраоперационную</w:t>
      </w:r>
      <w:proofErr w:type="spellEnd"/>
      <w:r w:rsidRPr="00987104">
        <w:rPr>
          <w:rFonts w:ascii="Times New Roman" w:eastAsia="Times New Roman" w:hAnsi="Times New Roman" w:cs="Times New Roman"/>
          <w:i/>
          <w:iCs/>
          <w:color w:val="333333"/>
          <w:sz w:val="27"/>
          <w:szCs w:val="27"/>
          <w:lang w:eastAsia="ru-RU"/>
        </w:rPr>
        <w:t xml:space="preserve"> дозу антибиотика (ориентировочный срок </w:t>
      </w:r>
      <w:proofErr w:type="spellStart"/>
      <w:r w:rsidRPr="00987104">
        <w:rPr>
          <w:rFonts w:ascii="Times New Roman" w:eastAsia="Times New Roman" w:hAnsi="Times New Roman" w:cs="Times New Roman"/>
          <w:i/>
          <w:iCs/>
          <w:color w:val="333333"/>
          <w:sz w:val="27"/>
          <w:szCs w:val="27"/>
          <w:lang w:eastAsia="ru-RU"/>
        </w:rPr>
        <w:t>интраоперационного</w:t>
      </w:r>
      <w:proofErr w:type="spellEnd"/>
      <w:r w:rsidRPr="00987104">
        <w:rPr>
          <w:rFonts w:ascii="Times New Roman" w:eastAsia="Times New Roman" w:hAnsi="Times New Roman" w:cs="Times New Roman"/>
          <w:i/>
          <w:iCs/>
          <w:color w:val="333333"/>
          <w:sz w:val="27"/>
          <w:szCs w:val="27"/>
          <w:lang w:eastAsia="ru-RU"/>
        </w:rPr>
        <w:t xml:space="preserve"> введения – через 2 периода полувыведения после предоперационной дозы). Введение антибиотика после закрытия раны в операционной нецелесообразно даже при наличии установленных дренажей.</w:t>
      </w:r>
    </w:p>
    <w:p w14:paraId="7684B2D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Разовые дозы основных антибактериальных препаратов для ХАП при оперативных вмешательствах в травматологии и ортопедии: цефазолин** 2 г (при весе пациента ≥120 кг — 3 г), цефуроксим** 1,5 г, #клиндамицин** 900 мг, #ванкомицин** по 15 мг/кг в виде медленной в/в инфузии, ципрофлоксацин** 400 мг, #левофлоксацин** 500 мг [225].</w:t>
      </w:r>
    </w:p>
    <w:p w14:paraId="5BCD6EB1"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987104">
        <w:rPr>
          <w:rFonts w:ascii="Times New Roman" w:eastAsia="Times New Roman" w:hAnsi="Times New Roman" w:cs="Times New Roman"/>
          <w:b/>
          <w:bCs/>
          <w:color w:val="000000"/>
          <w:kern w:val="36"/>
          <w:sz w:val="48"/>
          <w:szCs w:val="48"/>
          <w:lang w:eastAsia="ru-RU"/>
        </w:rPr>
        <w:lastRenderedPageBreak/>
        <w:t>основанных на использовании природных лечебных факторов</w:t>
      </w:r>
    </w:p>
    <w:p w14:paraId="731C69EB" w14:textId="77777777" w:rsidR="00987104" w:rsidRPr="00987104" w:rsidRDefault="00987104" w:rsidP="00987104">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w:t>
      </w:r>
      <w:r w:rsidRPr="00987104">
        <w:rPr>
          <w:rFonts w:ascii="Times New Roman" w:eastAsia="Times New Roman" w:hAnsi="Times New Roman" w:cs="Times New Roman"/>
          <w:color w:val="222222"/>
          <w:sz w:val="27"/>
          <w:szCs w:val="27"/>
          <w:lang w:eastAsia="ru-RU"/>
        </w:rPr>
        <w:t> пациентам с дегенеративными заболеваниями позвоночника</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в период</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обострения болевого синдрома</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соблюдение ортопедического режима с целью снижения механической нагрузки на структуры позвоночника [1, 226, 227, 228, 229].</w:t>
      </w:r>
    </w:p>
    <w:p w14:paraId="2418529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14:paraId="5425F66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proofErr w:type="gramStart"/>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При</w:t>
      </w:r>
      <w:proofErr w:type="gramEnd"/>
      <w:r w:rsidRPr="00987104">
        <w:rPr>
          <w:rFonts w:ascii="Times New Roman" w:eastAsia="Times New Roman" w:hAnsi="Times New Roman" w:cs="Times New Roman"/>
          <w:i/>
          <w:iCs/>
          <w:color w:val="333333"/>
          <w:sz w:val="27"/>
          <w:szCs w:val="27"/>
          <w:lang w:eastAsia="ru-RU"/>
        </w:rPr>
        <w:t xml:space="preserve"> выраженном болевом синдроме в острый период рекомендован постельный режим на 1-2 дня, что способствует релаксации мышц и уменьшению </w:t>
      </w:r>
      <w:proofErr w:type="spellStart"/>
      <w:r w:rsidRPr="00987104">
        <w:rPr>
          <w:rFonts w:ascii="Times New Roman" w:eastAsia="Times New Roman" w:hAnsi="Times New Roman" w:cs="Times New Roman"/>
          <w:i/>
          <w:iCs/>
          <w:color w:val="333333"/>
          <w:sz w:val="27"/>
          <w:szCs w:val="27"/>
          <w:lang w:eastAsia="ru-RU"/>
        </w:rPr>
        <w:t>внутридискового</w:t>
      </w:r>
      <w:proofErr w:type="spellEnd"/>
      <w:r w:rsidRPr="00987104">
        <w:rPr>
          <w:rFonts w:ascii="Times New Roman" w:eastAsia="Times New Roman" w:hAnsi="Times New Roman" w:cs="Times New Roman"/>
          <w:i/>
          <w:iCs/>
          <w:color w:val="333333"/>
          <w:sz w:val="27"/>
          <w:szCs w:val="27"/>
          <w:lang w:eastAsia="ru-RU"/>
        </w:rPr>
        <w:t xml:space="preserve"> давления. Постельный режим продолжительностью более 4 дней не приносит пользы и в дальнейшем может привести к ухудшению состояния пациента </w:t>
      </w:r>
      <w:r w:rsidRPr="00987104">
        <w:rPr>
          <w:rFonts w:ascii="Times New Roman" w:eastAsia="Times New Roman" w:hAnsi="Times New Roman" w:cs="Times New Roman"/>
          <w:color w:val="222222"/>
          <w:sz w:val="27"/>
          <w:szCs w:val="27"/>
          <w:lang w:eastAsia="ru-RU"/>
        </w:rPr>
        <w:t>[230-232]</w:t>
      </w:r>
      <w:r w:rsidRPr="00987104">
        <w:rPr>
          <w:rFonts w:ascii="Times New Roman" w:eastAsia="Times New Roman" w:hAnsi="Times New Roman" w:cs="Times New Roman"/>
          <w:i/>
          <w:iCs/>
          <w:color w:val="333333"/>
          <w:sz w:val="27"/>
          <w:szCs w:val="27"/>
          <w:lang w:eastAsia="ru-RU"/>
        </w:rPr>
        <w:t> В клинических стандартах Австралийской комиссии по безопасности и качеству здравоохранения </w:t>
      </w:r>
      <w:r w:rsidRPr="00987104">
        <w:rPr>
          <w:rFonts w:ascii="Times New Roman" w:eastAsia="Times New Roman" w:hAnsi="Times New Roman" w:cs="Times New Roman"/>
          <w:color w:val="222222"/>
          <w:sz w:val="27"/>
          <w:szCs w:val="27"/>
          <w:lang w:eastAsia="ru-RU"/>
        </w:rPr>
        <w:t>[228]</w:t>
      </w:r>
      <w:r w:rsidRPr="00987104">
        <w:rPr>
          <w:rFonts w:ascii="Times New Roman" w:eastAsia="Times New Roman" w:hAnsi="Times New Roman" w:cs="Times New Roman"/>
          <w:i/>
          <w:iCs/>
          <w:color w:val="333333"/>
          <w:sz w:val="27"/>
          <w:szCs w:val="27"/>
          <w:lang w:eastAsia="ru-RU"/>
        </w:rPr>
        <w:t> в лечении боли в спине рекомендуется соблюдать двигательную активность и не рекомендуется постельный режим более 4 дней </w:t>
      </w:r>
      <w:r w:rsidRPr="00987104">
        <w:rPr>
          <w:rFonts w:ascii="Times New Roman" w:eastAsia="Times New Roman" w:hAnsi="Times New Roman" w:cs="Times New Roman"/>
          <w:color w:val="222222"/>
          <w:sz w:val="27"/>
          <w:szCs w:val="27"/>
          <w:lang w:eastAsia="ru-RU"/>
        </w:rPr>
        <w:t>[223, 233- 235].</w:t>
      </w:r>
      <w:r w:rsidRPr="00987104">
        <w:rPr>
          <w:rFonts w:ascii="Times New Roman" w:eastAsia="Times New Roman" w:hAnsi="Times New Roman" w:cs="Times New Roman"/>
          <w:i/>
          <w:iCs/>
          <w:color w:val="333333"/>
          <w:sz w:val="27"/>
          <w:szCs w:val="27"/>
          <w:lang w:eastAsia="ru-RU"/>
        </w:rPr>
        <w:t> В 2 РКИ низкого качества показано преимущество двигательной активности перед постельным режимом </w:t>
      </w:r>
      <w:r w:rsidRPr="00987104">
        <w:rPr>
          <w:rFonts w:ascii="Times New Roman" w:eastAsia="Times New Roman" w:hAnsi="Times New Roman" w:cs="Times New Roman"/>
          <w:color w:val="222222"/>
          <w:sz w:val="27"/>
          <w:szCs w:val="27"/>
          <w:lang w:eastAsia="ru-RU"/>
        </w:rPr>
        <w:t>[236, 237]</w:t>
      </w:r>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Результаты рандомизированных исследований с высокой степенью достоверности показывают, что физическую активность следует начинать спустя несколько суток после начала болевого </w:t>
      </w:r>
      <w:proofErr w:type="gramStart"/>
      <w:r w:rsidRPr="00987104">
        <w:rPr>
          <w:rFonts w:ascii="Times New Roman" w:eastAsia="Times New Roman" w:hAnsi="Times New Roman" w:cs="Times New Roman"/>
          <w:i/>
          <w:iCs/>
          <w:color w:val="333333"/>
          <w:sz w:val="27"/>
          <w:szCs w:val="27"/>
          <w:lang w:eastAsia="ru-RU"/>
        </w:rPr>
        <w:t>синдрома, несмотря на то, что</w:t>
      </w:r>
      <w:proofErr w:type="gramEnd"/>
      <w:r w:rsidRPr="00987104">
        <w:rPr>
          <w:rFonts w:ascii="Times New Roman" w:eastAsia="Times New Roman" w:hAnsi="Times New Roman" w:cs="Times New Roman"/>
          <w:i/>
          <w:iCs/>
          <w:color w:val="333333"/>
          <w:sz w:val="27"/>
          <w:szCs w:val="27"/>
          <w:lang w:eastAsia="ru-RU"/>
        </w:rPr>
        <w:t xml:space="preserve"> с началом возобновления двигательной активности боль может временно усилиться</w:t>
      </w:r>
    </w:p>
    <w:p w14:paraId="4F6B7F93" w14:textId="77777777" w:rsidR="00987104" w:rsidRPr="00987104" w:rsidRDefault="00987104" w:rsidP="00987104">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 </w:t>
      </w:r>
      <w:r w:rsidRPr="00987104">
        <w:rPr>
          <w:rFonts w:ascii="Times New Roman" w:eastAsia="Times New Roman" w:hAnsi="Times New Roman" w:cs="Times New Roman"/>
          <w:color w:val="222222"/>
          <w:sz w:val="27"/>
          <w:szCs w:val="27"/>
          <w:lang w:eastAsia="ru-RU"/>
        </w:rPr>
        <w:t>пациентам</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с дегенеративными заболеваниями позвоночника</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в период обострения болевого синдрома ношение ортопедического корсета на поясничный отдел позвоночника и ортопедических воротников на шейный отдел для</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уменьшения нагрузки</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на структуры позвоночника [226, 227, 238].</w:t>
      </w:r>
    </w:p>
    <w:p w14:paraId="6A0A0B4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14:paraId="1E5FC40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 </w:t>
      </w:r>
      <w:r w:rsidRPr="00987104">
        <w:rPr>
          <w:rFonts w:ascii="Times New Roman" w:eastAsia="Times New Roman" w:hAnsi="Times New Roman" w:cs="Times New Roman"/>
          <w:i/>
          <w:iCs/>
          <w:color w:val="333333"/>
          <w:sz w:val="27"/>
          <w:szCs w:val="27"/>
          <w:lang w:eastAsia="ru-RU"/>
        </w:rPr>
        <w:t xml:space="preserve">В литературе мало освещается вопрос </w:t>
      </w:r>
      <w:proofErr w:type="spellStart"/>
      <w:r w:rsidRPr="00987104">
        <w:rPr>
          <w:rFonts w:ascii="Times New Roman" w:eastAsia="Times New Roman" w:hAnsi="Times New Roman" w:cs="Times New Roman"/>
          <w:i/>
          <w:iCs/>
          <w:color w:val="333333"/>
          <w:sz w:val="27"/>
          <w:szCs w:val="27"/>
          <w:lang w:eastAsia="ru-RU"/>
        </w:rPr>
        <w:t>ортезирования</w:t>
      </w:r>
      <w:proofErr w:type="spellEnd"/>
      <w:r w:rsidRPr="00987104">
        <w:rPr>
          <w:rFonts w:ascii="Times New Roman" w:eastAsia="Times New Roman" w:hAnsi="Times New Roman" w:cs="Times New Roman"/>
          <w:i/>
          <w:iCs/>
          <w:color w:val="333333"/>
          <w:sz w:val="27"/>
          <w:szCs w:val="27"/>
          <w:lang w:eastAsia="ru-RU"/>
        </w:rPr>
        <w:t xml:space="preserve"> при </w:t>
      </w:r>
      <w:proofErr w:type="spellStart"/>
      <w:r w:rsidRPr="00987104">
        <w:rPr>
          <w:rFonts w:ascii="Times New Roman" w:eastAsia="Times New Roman" w:hAnsi="Times New Roman" w:cs="Times New Roman"/>
          <w:i/>
          <w:iCs/>
          <w:color w:val="333333"/>
          <w:sz w:val="27"/>
          <w:szCs w:val="27"/>
          <w:lang w:eastAsia="ru-RU"/>
        </w:rPr>
        <w:t>вертеброгенной</w:t>
      </w:r>
      <w:proofErr w:type="spellEnd"/>
      <w:r w:rsidRPr="00987104">
        <w:rPr>
          <w:rFonts w:ascii="Times New Roman" w:eastAsia="Times New Roman" w:hAnsi="Times New Roman" w:cs="Times New Roman"/>
          <w:i/>
          <w:iCs/>
          <w:color w:val="333333"/>
          <w:sz w:val="27"/>
          <w:szCs w:val="27"/>
          <w:lang w:eastAsia="ru-RU"/>
        </w:rPr>
        <w:t xml:space="preserve"> боли, а представленные данные носят рекомендательный характер.</w:t>
      </w:r>
    </w:p>
    <w:p w14:paraId="5AF0894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Американской </w:t>
      </w:r>
      <w:proofErr w:type="spellStart"/>
      <w:r w:rsidRPr="00987104">
        <w:rPr>
          <w:rFonts w:ascii="Times New Roman" w:eastAsia="Times New Roman" w:hAnsi="Times New Roman" w:cs="Times New Roman"/>
          <w:i/>
          <w:iCs/>
          <w:color w:val="333333"/>
          <w:sz w:val="27"/>
          <w:szCs w:val="27"/>
          <w:lang w:eastAsia="ru-RU"/>
        </w:rPr>
        <w:t>ассациацией</w:t>
      </w:r>
      <w:proofErr w:type="spellEnd"/>
      <w:r w:rsidRPr="00987104">
        <w:rPr>
          <w:rFonts w:ascii="Times New Roman" w:eastAsia="Times New Roman" w:hAnsi="Times New Roman" w:cs="Times New Roman"/>
          <w:i/>
          <w:iCs/>
          <w:color w:val="333333"/>
          <w:sz w:val="27"/>
          <w:szCs w:val="27"/>
          <w:lang w:eastAsia="ru-RU"/>
        </w:rPr>
        <w:t xml:space="preserve"> вертебрологов представлены клинические рекомендации лечения боли в спине, где на основании РКК среднего качества рекомендуется в острый период болевого синдрома ношение корсетов для </w:t>
      </w:r>
      <w:r w:rsidRPr="00987104">
        <w:rPr>
          <w:rFonts w:ascii="Times New Roman" w:eastAsia="Times New Roman" w:hAnsi="Times New Roman" w:cs="Times New Roman"/>
          <w:i/>
          <w:iCs/>
          <w:color w:val="333333"/>
          <w:sz w:val="27"/>
          <w:szCs w:val="27"/>
          <w:lang w:eastAsia="ru-RU"/>
        </w:rPr>
        <w:lastRenderedPageBreak/>
        <w:t xml:space="preserve">уменьшения боли за счет стабилизации </w:t>
      </w:r>
      <w:proofErr w:type="spellStart"/>
      <w:r w:rsidRPr="00987104">
        <w:rPr>
          <w:rFonts w:ascii="Times New Roman" w:eastAsia="Times New Roman" w:hAnsi="Times New Roman" w:cs="Times New Roman"/>
          <w:i/>
          <w:iCs/>
          <w:color w:val="333333"/>
          <w:sz w:val="27"/>
          <w:szCs w:val="27"/>
          <w:lang w:eastAsia="ru-RU"/>
        </w:rPr>
        <w:t>соотвтствующего</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позвоночниго</w:t>
      </w:r>
      <w:proofErr w:type="spellEnd"/>
      <w:r w:rsidRPr="00987104">
        <w:rPr>
          <w:rFonts w:ascii="Times New Roman" w:eastAsia="Times New Roman" w:hAnsi="Times New Roman" w:cs="Times New Roman"/>
          <w:i/>
          <w:iCs/>
          <w:color w:val="333333"/>
          <w:sz w:val="27"/>
          <w:szCs w:val="27"/>
          <w:lang w:eastAsia="ru-RU"/>
        </w:rPr>
        <w:t xml:space="preserve"> двигательного сегмента и расслабления мышц</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color w:val="222222"/>
          <w:sz w:val="27"/>
          <w:szCs w:val="27"/>
          <w:lang w:eastAsia="ru-RU"/>
        </w:rPr>
        <w:t>[239-241]</w:t>
      </w:r>
      <w:r w:rsidRPr="00987104">
        <w:rPr>
          <w:rFonts w:ascii="Times New Roman" w:eastAsia="Times New Roman" w:hAnsi="Times New Roman" w:cs="Times New Roman"/>
          <w:i/>
          <w:iCs/>
          <w:color w:val="333333"/>
          <w:sz w:val="27"/>
          <w:szCs w:val="27"/>
          <w:lang w:eastAsia="ru-RU"/>
        </w:rPr>
        <w:t>.</w:t>
      </w:r>
    </w:p>
    <w:p w14:paraId="58CF33D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После купирования острого болевого синдрома ношение корсетов и воротников </w:t>
      </w:r>
      <w:proofErr w:type="spellStart"/>
      <w:r w:rsidRPr="00987104">
        <w:rPr>
          <w:rFonts w:ascii="Times New Roman" w:eastAsia="Times New Roman" w:hAnsi="Times New Roman" w:cs="Times New Roman"/>
          <w:i/>
          <w:iCs/>
          <w:color w:val="333333"/>
          <w:sz w:val="27"/>
          <w:szCs w:val="27"/>
          <w:lang w:eastAsia="ru-RU"/>
        </w:rPr>
        <w:t>рекомндуется</w:t>
      </w:r>
      <w:proofErr w:type="spellEnd"/>
      <w:r w:rsidRPr="00987104">
        <w:rPr>
          <w:rFonts w:ascii="Times New Roman" w:eastAsia="Times New Roman" w:hAnsi="Times New Roman" w:cs="Times New Roman"/>
          <w:i/>
          <w:iCs/>
          <w:color w:val="333333"/>
          <w:sz w:val="27"/>
          <w:szCs w:val="27"/>
          <w:lang w:eastAsia="ru-RU"/>
        </w:rPr>
        <w:t xml:space="preserve"> только на период выполнения физических работ или длительного статического положения туловища или головы, что является профилактикой рецидива боли</w:t>
      </w:r>
      <w:r w:rsidRPr="00987104">
        <w:rPr>
          <w:rFonts w:ascii="Times New Roman" w:eastAsia="Times New Roman" w:hAnsi="Times New Roman" w:cs="Times New Roman"/>
          <w:b/>
          <w:bCs/>
          <w:i/>
          <w:iCs/>
          <w:color w:val="333333"/>
          <w:sz w:val="27"/>
          <w:szCs w:val="27"/>
          <w:lang w:eastAsia="ru-RU"/>
        </w:rPr>
        <w:t>.</w:t>
      </w:r>
      <w:r w:rsidRPr="00987104">
        <w:rPr>
          <w:rFonts w:ascii="Times New Roman" w:eastAsia="Times New Roman" w:hAnsi="Times New Roman" w:cs="Times New Roman"/>
          <w:i/>
          <w:iCs/>
          <w:color w:val="333333"/>
          <w:sz w:val="27"/>
          <w:szCs w:val="27"/>
          <w:lang w:eastAsia="ru-RU"/>
        </w:rPr>
        <w:t xml:space="preserve"> Постоянное ношение корсетов приводит к снижению мышечного тонуса и в </w:t>
      </w:r>
      <w:proofErr w:type="spellStart"/>
      <w:r w:rsidRPr="00987104">
        <w:rPr>
          <w:rFonts w:ascii="Times New Roman" w:eastAsia="Times New Roman" w:hAnsi="Times New Roman" w:cs="Times New Roman"/>
          <w:i/>
          <w:iCs/>
          <w:color w:val="333333"/>
          <w:sz w:val="27"/>
          <w:szCs w:val="27"/>
          <w:lang w:eastAsia="ru-RU"/>
        </w:rPr>
        <w:t>дальшейшем</w:t>
      </w:r>
      <w:proofErr w:type="spellEnd"/>
      <w:r w:rsidRPr="00987104">
        <w:rPr>
          <w:rFonts w:ascii="Times New Roman" w:eastAsia="Times New Roman" w:hAnsi="Times New Roman" w:cs="Times New Roman"/>
          <w:i/>
          <w:iCs/>
          <w:color w:val="333333"/>
          <w:sz w:val="27"/>
          <w:szCs w:val="27"/>
          <w:lang w:eastAsia="ru-RU"/>
        </w:rPr>
        <w:t xml:space="preserve"> и силы мышц, а значит снижением их стабилизирующей функции</w:t>
      </w:r>
      <w:r w:rsidRPr="00987104">
        <w:rPr>
          <w:rFonts w:ascii="Times New Roman" w:eastAsia="Times New Roman" w:hAnsi="Times New Roman" w:cs="Times New Roman"/>
          <w:b/>
          <w:bCs/>
          <w:i/>
          <w:iCs/>
          <w:color w:val="333333"/>
          <w:sz w:val="27"/>
          <w:szCs w:val="27"/>
          <w:lang w:eastAsia="ru-RU"/>
        </w:rPr>
        <w:t> </w:t>
      </w:r>
      <w:proofErr w:type="gramStart"/>
      <w:r w:rsidRPr="00987104">
        <w:rPr>
          <w:rFonts w:ascii="Times New Roman" w:eastAsia="Times New Roman" w:hAnsi="Times New Roman" w:cs="Times New Roman"/>
          <w:color w:val="222222"/>
          <w:sz w:val="27"/>
          <w:szCs w:val="27"/>
          <w:lang w:eastAsia="ru-RU"/>
        </w:rPr>
        <w:t>[ 226</w:t>
      </w:r>
      <w:proofErr w:type="gramEnd"/>
      <w:r w:rsidRPr="00987104">
        <w:rPr>
          <w:rFonts w:ascii="Times New Roman" w:eastAsia="Times New Roman" w:hAnsi="Times New Roman" w:cs="Times New Roman"/>
          <w:color w:val="222222"/>
          <w:sz w:val="27"/>
          <w:szCs w:val="27"/>
          <w:lang w:eastAsia="ru-RU"/>
        </w:rPr>
        <w:t>].</w:t>
      </w:r>
    </w:p>
    <w:p w14:paraId="2005CC01" w14:textId="77777777" w:rsidR="00987104" w:rsidRPr="00987104" w:rsidRDefault="00987104" w:rsidP="00987104">
      <w:pPr>
        <w:numPr>
          <w:ilvl w:val="0"/>
          <w:numId w:val="9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Рекомендуется </w:t>
      </w:r>
      <w:r w:rsidRPr="00987104">
        <w:rPr>
          <w:rFonts w:ascii="Times New Roman" w:eastAsia="Times New Roman" w:hAnsi="Times New Roman" w:cs="Times New Roman"/>
          <w:color w:val="222222"/>
          <w:sz w:val="27"/>
          <w:szCs w:val="27"/>
          <w:lang w:eastAsia="ru-RU"/>
        </w:rPr>
        <w:t>пациентам</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 xml:space="preserve">с хроническим </w:t>
      </w:r>
      <w:proofErr w:type="spellStart"/>
      <w:r w:rsidRPr="00987104">
        <w:rPr>
          <w:rFonts w:ascii="Times New Roman" w:eastAsia="Times New Roman" w:hAnsi="Times New Roman" w:cs="Times New Roman"/>
          <w:color w:val="222222"/>
          <w:sz w:val="27"/>
          <w:szCs w:val="27"/>
          <w:lang w:eastAsia="ru-RU"/>
        </w:rPr>
        <w:t>вертеброгенным</w:t>
      </w:r>
      <w:proofErr w:type="spellEnd"/>
      <w:r w:rsidRPr="00987104">
        <w:rPr>
          <w:rFonts w:ascii="Times New Roman" w:eastAsia="Times New Roman" w:hAnsi="Times New Roman" w:cs="Times New Roman"/>
          <w:color w:val="222222"/>
          <w:sz w:val="27"/>
          <w:szCs w:val="27"/>
          <w:lang w:eastAsia="ru-RU"/>
        </w:rPr>
        <w:t xml:space="preserve"> болевым синдромом (или в период ремиссии болевого синдрома) рациональная двигательная активность для уменьшения нагрузки на структуры позвоночника и профилактики обострений болевого синдрома [1, 226, 229]</w:t>
      </w:r>
      <w:r w:rsidRPr="00987104">
        <w:rPr>
          <w:rFonts w:ascii="Times New Roman" w:eastAsia="Times New Roman" w:hAnsi="Times New Roman" w:cs="Times New Roman"/>
          <w:b/>
          <w:bCs/>
          <w:i/>
          <w:iCs/>
          <w:color w:val="333333"/>
          <w:sz w:val="27"/>
          <w:szCs w:val="27"/>
          <w:lang w:eastAsia="ru-RU"/>
        </w:rPr>
        <w:t>.</w:t>
      </w:r>
    </w:p>
    <w:p w14:paraId="196FFB9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14:paraId="781460D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p>
    <w:p w14:paraId="40D3274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Наибольшее внимание практически во всех публикациях уделяется вопросам обучения пациентов и </w:t>
      </w:r>
      <w:proofErr w:type="spellStart"/>
      <w:r w:rsidRPr="00987104">
        <w:rPr>
          <w:rFonts w:ascii="Times New Roman" w:eastAsia="Times New Roman" w:hAnsi="Times New Roman" w:cs="Times New Roman"/>
          <w:i/>
          <w:iCs/>
          <w:color w:val="333333"/>
          <w:sz w:val="27"/>
          <w:szCs w:val="27"/>
          <w:lang w:eastAsia="ru-RU"/>
        </w:rPr>
        <w:t>дациональной</w:t>
      </w:r>
      <w:proofErr w:type="spellEnd"/>
      <w:r w:rsidRPr="00987104">
        <w:rPr>
          <w:rFonts w:ascii="Times New Roman" w:eastAsia="Times New Roman" w:hAnsi="Times New Roman" w:cs="Times New Roman"/>
          <w:i/>
          <w:iCs/>
          <w:color w:val="333333"/>
          <w:sz w:val="27"/>
          <w:szCs w:val="27"/>
          <w:lang w:eastAsia="ru-RU"/>
        </w:rPr>
        <w:t xml:space="preserve"> двигательной активности, как основным методическим подходам к лечению и профилактики </w:t>
      </w:r>
      <w:proofErr w:type="spellStart"/>
      <w:r w:rsidRPr="00987104">
        <w:rPr>
          <w:rFonts w:ascii="Times New Roman" w:eastAsia="Times New Roman" w:hAnsi="Times New Roman" w:cs="Times New Roman"/>
          <w:i/>
          <w:iCs/>
          <w:color w:val="333333"/>
          <w:sz w:val="27"/>
          <w:szCs w:val="27"/>
          <w:lang w:eastAsia="ru-RU"/>
        </w:rPr>
        <w:t>вертеброгенных</w:t>
      </w:r>
      <w:proofErr w:type="spellEnd"/>
      <w:r w:rsidRPr="00987104">
        <w:rPr>
          <w:rFonts w:ascii="Times New Roman" w:eastAsia="Times New Roman" w:hAnsi="Times New Roman" w:cs="Times New Roman"/>
          <w:i/>
          <w:iCs/>
          <w:color w:val="333333"/>
          <w:sz w:val="27"/>
          <w:szCs w:val="27"/>
          <w:lang w:eastAsia="ru-RU"/>
        </w:rPr>
        <w:t xml:space="preserve"> синдромов. Проведены многочисленные РКИ, показывающие эффективность образовательных программ в сравнении с программами физических упражнений, мануальной терапии, физиотерапии в отношении стабилизации как болевого синдрома, так и функции позвоночника</w:t>
      </w:r>
      <w:r w:rsidRPr="00987104">
        <w:rPr>
          <w:rFonts w:ascii="Times New Roman" w:eastAsia="Times New Roman" w:hAnsi="Times New Roman" w:cs="Times New Roman"/>
          <w:color w:val="222222"/>
          <w:sz w:val="27"/>
          <w:szCs w:val="27"/>
          <w:lang w:eastAsia="ru-RU"/>
        </w:rPr>
        <w:t> [242-247].</w:t>
      </w:r>
      <w:r w:rsidRPr="00987104">
        <w:rPr>
          <w:rFonts w:ascii="Times New Roman" w:eastAsia="Times New Roman" w:hAnsi="Times New Roman" w:cs="Times New Roman"/>
          <w:i/>
          <w:iCs/>
          <w:color w:val="333333"/>
          <w:sz w:val="27"/>
          <w:szCs w:val="27"/>
          <w:lang w:eastAsia="ru-RU"/>
        </w:rPr>
        <w:t> Образовательные программам включены в стандарты оказания помощи при боли в спине </w:t>
      </w:r>
      <w:r w:rsidRPr="00987104">
        <w:rPr>
          <w:rFonts w:ascii="Times New Roman" w:eastAsia="Times New Roman" w:hAnsi="Times New Roman" w:cs="Times New Roman"/>
          <w:color w:val="222222"/>
          <w:sz w:val="27"/>
          <w:szCs w:val="27"/>
          <w:lang w:eastAsia="ru-RU"/>
        </w:rPr>
        <w:t>[228].</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Правильная механика движений уменьшает нагрузку на позвоночник при повседневной активности и, тем самым, уменьшает риск возникновения болевого синдрома.  Созданы специальные обучающие программа, в ряде стран они носят название «Школа спины». Соблюдение представленных в них рекомендаций, основанных на РКК высокого качества, позволяют избежать перегрузку структур позвоночника, которая может провоцировать возникновение болевого синдрома и прогрессирование дегенеративно-дистрофического процесса</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color w:val="222222"/>
          <w:sz w:val="27"/>
          <w:szCs w:val="27"/>
          <w:lang w:eastAsia="ru-RU"/>
        </w:rPr>
        <w:t>[238, 248- 252]. </w:t>
      </w:r>
      <w:r w:rsidRPr="00987104">
        <w:rPr>
          <w:rFonts w:ascii="Times New Roman" w:eastAsia="Times New Roman" w:hAnsi="Times New Roman" w:cs="Times New Roman"/>
          <w:i/>
          <w:iCs/>
          <w:color w:val="333333"/>
          <w:sz w:val="27"/>
          <w:szCs w:val="27"/>
          <w:lang w:eastAsia="ru-RU"/>
        </w:rPr>
        <w:t xml:space="preserve">Образовательные программы или школы спины обучают не только </w:t>
      </w:r>
      <w:proofErr w:type="spellStart"/>
      <w:r w:rsidRPr="00987104">
        <w:rPr>
          <w:rFonts w:ascii="Times New Roman" w:eastAsia="Times New Roman" w:hAnsi="Times New Roman" w:cs="Times New Roman"/>
          <w:i/>
          <w:iCs/>
          <w:color w:val="333333"/>
          <w:sz w:val="27"/>
          <w:szCs w:val="27"/>
          <w:lang w:eastAsia="ru-RU"/>
        </w:rPr>
        <w:t>правильнму</w:t>
      </w:r>
      <w:proofErr w:type="spellEnd"/>
      <w:r w:rsidRPr="00987104">
        <w:rPr>
          <w:rFonts w:ascii="Times New Roman" w:eastAsia="Times New Roman" w:hAnsi="Times New Roman" w:cs="Times New Roman"/>
          <w:i/>
          <w:iCs/>
          <w:color w:val="333333"/>
          <w:sz w:val="27"/>
          <w:szCs w:val="27"/>
          <w:lang w:eastAsia="ru-RU"/>
        </w:rPr>
        <w:t xml:space="preserve"> выполнению двигательных навыков в повседневной жизни, </w:t>
      </w:r>
      <w:proofErr w:type="gramStart"/>
      <w:r w:rsidRPr="00987104">
        <w:rPr>
          <w:rFonts w:ascii="Times New Roman" w:eastAsia="Times New Roman" w:hAnsi="Times New Roman" w:cs="Times New Roman"/>
          <w:i/>
          <w:iCs/>
          <w:color w:val="333333"/>
          <w:sz w:val="27"/>
          <w:szCs w:val="27"/>
          <w:lang w:eastAsia="ru-RU"/>
        </w:rPr>
        <w:t>но  и</w:t>
      </w:r>
      <w:proofErr w:type="gramEnd"/>
      <w:r w:rsidRPr="00987104">
        <w:rPr>
          <w:rFonts w:ascii="Times New Roman" w:eastAsia="Times New Roman" w:hAnsi="Times New Roman" w:cs="Times New Roman"/>
          <w:i/>
          <w:iCs/>
          <w:color w:val="333333"/>
          <w:sz w:val="27"/>
          <w:szCs w:val="27"/>
          <w:lang w:eastAsia="ru-RU"/>
        </w:rPr>
        <w:t xml:space="preserve"> занятиям адекватными видами физкультуры и спорта. </w:t>
      </w:r>
      <w:proofErr w:type="spellStart"/>
      <w:r w:rsidRPr="00987104">
        <w:rPr>
          <w:rFonts w:ascii="Times New Roman" w:eastAsia="Times New Roman" w:hAnsi="Times New Roman" w:cs="Times New Roman"/>
          <w:i/>
          <w:iCs/>
          <w:color w:val="333333"/>
          <w:sz w:val="27"/>
          <w:szCs w:val="27"/>
          <w:lang w:eastAsia="ru-RU"/>
        </w:rPr>
        <w:t>Рекоменбуется</w:t>
      </w:r>
      <w:proofErr w:type="spellEnd"/>
      <w:r w:rsidRPr="00987104">
        <w:rPr>
          <w:rFonts w:ascii="Times New Roman" w:eastAsia="Times New Roman" w:hAnsi="Times New Roman" w:cs="Times New Roman"/>
          <w:i/>
          <w:iCs/>
          <w:color w:val="333333"/>
          <w:sz w:val="27"/>
          <w:szCs w:val="27"/>
          <w:lang w:eastAsia="ru-RU"/>
        </w:rPr>
        <w:t xml:space="preserve"> поддерживать ежедневную физическую активность настолько близкой к нормальной, насколько это возможно. В течение первой недели после уменьшения острой боли в спине, рекомендуется начинать разминку и ходьбу в воде, затем на свежем воздухе, езду на велосипеде, упражнения с участием </w:t>
      </w:r>
      <w:r w:rsidRPr="00987104">
        <w:rPr>
          <w:rFonts w:ascii="Times New Roman" w:eastAsia="Times New Roman" w:hAnsi="Times New Roman" w:cs="Times New Roman"/>
          <w:i/>
          <w:iCs/>
          <w:color w:val="333333"/>
          <w:sz w:val="27"/>
          <w:szCs w:val="27"/>
          <w:lang w:eastAsia="ru-RU"/>
        </w:rPr>
        <w:lastRenderedPageBreak/>
        <w:t>больших мышечных групп с постепенным увеличением как самой нагрузки, так и длительности тренировок до 30 мин без отдыха </w:t>
      </w:r>
      <w:r w:rsidRPr="00987104">
        <w:rPr>
          <w:rFonts w:ascii="Times New Roman" w:eastAsia="Times New Roman" w:hAnsi="Times New Roman" w:cs="Times New Roman"/>
          <w:color w:val="222222"/>
          <w:sz w:val="27"/>
          <w:szCs w:val="27"/>
          <w:lang w:eastAsia="ru-RU"/>
        </w:rPr>
        <w:t>[223, 233, 252- 255].</w:t>
      </w:r>
    </w:p>
    <w:p w14:paraId="7F96208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Рациональный режим </w:t>
      </w:r>
      <w:r w:rsidRPr="00987104">
        <w:rPr>
          <w:rFonts w:ascii="Times New Roman" w:eastAsia="Times New Roman" w:hAnsi="Times New Roman" w:cs="Times New Roman"/>
          <w:i/>
          <w:iCs/>
          <w:color w:val="333333"/>
          <w:sz w:val="27"/>
          <w:szCs w:val="27"/>
          <w:lang w:eastAsia="ru-RU"/>
        </w:rPr>
        <w:t>включает следующие рекомендации</w:t>
      </w:r>
      <w:r w:rsidRPr="00987104">
        <w:rPr>
          <w:rFonts w:ascii="Times New Roman" w:eastAsia="Times New Roman" w:hAnsi="Times New Roman" w:cs="Times New Roman"/>
          <w:b/>
          <w:bCs/>
          <w:i/>
          <w:iCs/>
          <w:color w:val="333333"/>
          <w:sz w:val="27"/>
          <w:szCs w:val="27"/>
          <w:lang w:eastAsia="ru-RU"/>
        </w:rPr>
        <w:t>:</w:t>
      </w:r>
    </w:p>
    <w:p w14:paraId="3D6C0B6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1. Нельзя поднимать или носить тяжелые предметы, особенно на вытянутых вперед руках. Если необходимо поднять тяжелый предмет с пола следует присесть, а не наклоняться вперед. Поднимать тяжелые предметы можно только до уровня груди, а если нужно поднять их выше, следует встать на стул. Если предмет очень тяжелый, необходимо прибегать к посторонней помощи. Сумки с продуктами не должны превышать 5 кг, их лучше носить в обеих руках.</w:t>
      </w:r>
    </w:p>
    <w:p w14:paraId="74FD64C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2. Избегать продолжительного пребывания в положении сидя. Каждые два часа работы в положении сидя следует делать 2-3 минутную паузу. В течение этой паузы можно встать, сделать несколько шагов по комнате. Стоя в удобном положении (ноги на ширине плеч) положив руки на поясницу, рекомендуется прогнуться назад и сохранить это положение 30-40 сек. Сидеть следует прямо на стуле такой высоты, чтобы ноги стояли на полу, а коленные суставы были на одном уровне с тазобедренными. Спина должна быть прижата к спинке стула. Под поясницу подкладывается специальный валик или свернутое рулоном полотенце. Такое же положение следует соблюдать и при вождении автомобиля. Не вставая со стула, можно дать отдых спине, если наклониться вперед, обхватив руками колени и положив голову на них. Такое положение удерживается от 2 до 5 минут.</w:t>
      </w:r>
    </w:p>
    <w:p w14:paraId="380FE64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Желательно избегать работы в наклонном положении (стирка белья в ванне, мытье пола, прополка и др.). Для выполнения подобных работ следует выбрать такое положение рабочего места, чтобы спина была в прямом положении. Например, при ручной стирке белья, следует поставить таз на высокую подставку; при мытье пола использовать швабру с длинной ручкой или положение на четвереньках.</w:t>
      </w:r>
    </w:p>
    <w:p w14:paraId="550236C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При выполнении работы с длительным пребыванием в положении стоя (глажение белья) нужно попеременно ставить ногу на подставку типа детской скамейки, что помогает сохранить поясничный лордоз.</w:t>
      </w:r>
    </w:p>
    <w:p w14:paraId="50FCCD0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При длительной ходьбе рекомендуется носить удобную на среднем каблуке обувь.</w:t>
      </w:r>
    </w:p>
    <w:p w14:paraId="0D528A1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3. Спать лучше на специальном матраце в положении на боку с согнутыми ногами, или на спине с подушкой под коленными суставами. В этих положениях мышцы спины во время ночного сна расслабляются и хорошо отдыхают.</w:t>
      </w:r>
    </w:p>
    <w:p w14:paraId="32887A8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4. Следует избегать сквозняков, переохлаждения. Нельзя сидеть на холодной земле и оставаться после плавания в мокром купальнике во время летнего отпуска.</w:t>
      </w:r>
    </w:p>
    <w:p w14:paraId="38D2907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Шейный отдел позвоночника имеет свои анатомо-физиологические особенности. Поэтому дополнительно даются следующие рекомендации: </w:t>
      </w:r>
    </w:p>
    <w:p w14:paraId="00FE3C1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 следует избегать положений и рабочих ситуаций с длительным </w:t>
      </w:r>
      <w:proofErr w:type="spellStart"/>
      <w:r w:rsidRPr="00987104">
        <w:rPr>
          <w:rFonts w:ascii="Times New Roman" w:eastAsia="Times New Roman" w:hAnsi="Times New Roman" w:cs="Times New Roman"/>
          <w:i/>
          <w:iCs/>
          <w:color w:val="333333"/>
          <w:sz w:val="27"/>
          <w:szCs w:val="27"/>
          <w:lang w:eastAsia="ru-RU"/>
        </w:rPr>
        <w:t>сгибательным</w:t>
      </w:r>
      <w:proofErr w:type="spellEnd"/>
      <w:r w:rsidRPr="00987104">
        <w:rPr>
          <w:rFonts w:ascii="Times New Roman" w:eastAsia="Times New Roman" w:hAnsi="Times New Roman" w:cs="Times New Roman"/>
          <w:i/>
          <w:iCs/>
          <w:color w:val="333333"/>
          <w:sz w:val="27"/>
          <w:szCs w:val="27"/>
          <w:lang w:eastAsia="ru-RU"/>
        </w:rPr>
        <w:t xml:space="preserve"> положением головы. Например, при работе на компьютере рекомендуется периодически облокачиваться на спинку стула и расслаблять руки, производя свободные </w:t>
      </w:r>
      <w:proofErr w:type="spellStart"/>
      <w:r w:rsidRPr="00987104">
        <w:rPr>
          <w:rFonts w:ascii="Times New Roman" w:eastAsia="Times New Roman" w:hAnsi="Times New Roman" w:cs="Times New Roman"/>
          <w:i/>
          <w:iCs/>
          <w:color w:val="333333"/>
          <w:sz w:val="27"/>
          <w:szCs w:val="27"/>
          <w:lang w:eastAsia="ru-RU"/>
        </w:rPr>
        <w:t>качательные</w:t>
      </w:r>
      <w:proofErr w:type="spellEnd"/>
      <w:r w:rsidRPr="00987104">
        <w:rPr>
          <w:rFonts w:ascii="Times New Roman" w:eastAsia="Times New Roman" w:hAnsi="Times New Roman" w:cs="Times New Roman"/>
          <w:i/>
          <w:iCs/>
          <w:color w:val="333333"/>
          <w:sz w:val="27"/>
          <w:szCs w:val="27"/>
          <w:lang w:eastAsia="ru-RU"/>
        </w:rPr>
        <w:t xml:space="preserve"> движения.</w:t>
      </w:r>
    </w:p>
    <w:p w14:paraId="3454240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 нельзя </w:t>
      </w:r>
      <w:proofErr w:type="spellStart"/>
      <w:r w:rsidRPr="00987104">
        <w:rPr>
          <w:rFonts w:ascii="Times New Roman" w:eastAsia="Times New Roman" w:hAnsi="Times New Roman" w:cs="Times New Roman"/>
          <w:i/>
          <w:iCs/>
          <w:color w:val="333333"/>
          <w:sz w:val="27"/>
          <w:szCs w:val="27"/>
          <w:lang w:eastAsia="ru-RU"/>
        </w:rPr>
        <w:t>переразгибать</w:t>
      </w:r>
      <w:proofErr w:type="spellEnd"/>
      <w:r w:rsidRPr="00987104">
        <w:rPr>
          <w:rFonts w:ascii="Times New Roman" w:eastAsia="Times New Roman" w:hAnsi="Times New Roman" w:cs="Times New Roman"/>
          <w:i/>
          <w:iCs/>
          <w:color w:val="333333"/>
          <w:sz w:val="27"/>
          <w:szCs w:val="27"/>
          <w:lang w:eastAsia="ru-RU"/>
        </w:rPr>
        <w:t xml:space="preserve"> шейный отдел позвоночника (запрокидывать голову). Если необходимо что-то делать на плоскости выше вытянутых вперед рук, следует встать на стул или лестницу. Лучше избегать таких работ, как побелка потолка, крепление штор к карнизам и т.п.</w:t>
      </w:r>
    </w:p>
    <w:p w14:paraId="1AF7336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не следует спать на высокой подушке. Лучше подложить под шею валик.</w:t>
      </w:r>
    </w:p>
    <w:p w14:paraId="187BDC5C" w14:textId="77777777" w:rsidR="00987104" w:rsidRPr="00987104" w:rsidRDefault="00987104" w:rsidP="00987104">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в раннем послеоперационном периоде для обезболивания, стимуляции заживления операционной раны, восстановления двигательной активности:</w:t>
      </w:r>
    </w:p>
    <w:p w14:paraId="62C180C3" w14:textId="77777777" w:rsidR="00987104" w:rsidRPr="00987104" w:rsidRDefault="00987104" w:rsidP="00987104">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проводить медикаментозное (инъекционное, затем пероральное обезболивание, профилактическую </w:t>
      </w:r>
      <w:proofErr w:type="spellStart"/>
      <w:r w:rsidRPr="00987104">
        <w:rPr>
          <w:rFonts w:ascii="Times New Roman" w:eastAsia="Times New Roman" w:hAnsi="Times New Roman" w:cs="Times New Roman"/>
          <w:color w:val="222222"/>
          <w:sz w:val="27"/>
          <w:szCs w:val="27"/>
          <w:lang w:eastAsia="ru-RU"/>
        </w:rPr>
        <w:t>противоязвенную</w:t>
      </w:r>
      <w:proofErr w:type="spellEnd"/>
      <w:r w:rsidRPr="00987104">
        <w:rPr>
          <w:rFonts w:ascii="Times New Roman" w:eastAsia="Times New Roman" w:hAnsi="Times New Roman" w:cs="Times New Roman"/>
          <w:color w:val="222222"/>
          <w:sz w:val="27"/>
          <w:szCs w:val="27"/>
          <w:lang w:eastAsia="ru-RU"/>
        </w:rPr>
        <w:t xml:space="preserve"> и </w:t>
      </w:r>
      <w:proofErr w:type="spellStart"/>
      <w:r w:rsidRPr="00987104">
        <w:rPr>
          <w:rFonts w:ascii="Times New Roman" w:eastAsia="Times New Roman" w:hAnsi="Times New Roman" w:cs="Times New Roman"/>
          <w:color w:val="222222"/>
          <w:sz w:val="27"/>
          <w:szCs w:val="27"/>
          <w:lang w:eastAsia="ru-RU"/>
        </w:rPr>
        <w:t>антитромботическую</w:t>
      </w:r>
      <w:proofErr w:type="spellEnd"/>
      <w:r w:rsidRPr="00987104">
        <w:rPr>
          <w:rFonts w:ascii="Times New Roman" w:eastAsia="Times New Roman" w:hAnsi="Times New Roman" w:cs="Times New Roman"/>
          <w:color w:val="222222"/>
          <w:sz w:val="27"/>
          <w:szCs w:val="27"/>
          <w:lang w:eastAsia="ru-RU"/>
        </w:rPr>
        <w:t xml:space="preserve"> терапию) и физиотерапевтическое лечение;</w:t>
      </w:r>
    </w:p>
    <w:p w14:paraId="3475980A" w14:textId="77777777" w:rsidR="00987104" w:rsidRPr="00987104" w:rsidRDefault="00987104" w:rsidP="00987104">
      <w:pPr>
        <w:numPr>
          <w:ilvl w:val="0"/>
          <w:numId w:val="9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исключать нагрузки на позвоночник (поднятие тяжестей, наклоны вперед, активные занятия ЛФК) [1].</w:t>
      </w:r>
    </w:p>
    <w:p w14:paraId="1E5675A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75ED309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В раннем послеоперационном периоде (7-14 дней после радикальных вмешательств на позвоночнике) реабилитационные мероприятия проводятся с целью ранней двигательной активизации пациента, купирования болевого синдрома и стимуляции репаративных процессов в области раневого дефекта. Для оказания противоотечного и обезболивающего действия на область раны с первого дня после операции назначается локальная криотерапия </w:t>
      </w:r>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color w:val="222222"/>
          <w:sz w:val="27"/>
          <w:szCs w:val="27"/>
          <w:lang w:eastAsia="ru-RU"/>
        </w:rPr>
        <w:t>A24.01.005.003 Криотерапия локальная)</w:t>
      </w:r>
      <w:r w:rsidRPr="00987104">
        <w:rPr>
          <w:rFonts w:ascii="Times New Roman" w:eastAsia="Times New Roman" w:hAnsi="Times New Roman" w:cs="Times New Roman"/>
          <w:i/>
          <w:iCs/>
          <w:color w:val="333333"/>
          <w:sz w:val="27"/>
          <w:szCs w:val="27"/>
          <w:lang w:eastAsia="ru-RU"/>
        </w:rPr>
        <w:t>, со 2-го дня после полной остановки кровотечения возможно назначение низкоинтенсивного лазерного излучения, </w:t>
      </w:r>
      <w:r w:rsidRPr="00987104">
        <w:rPr>
          <w:rFonts w:ascii="Times New Roman" w:eastAsia="Times New Roman" w:hAnsi="Times New Roman" w:cs="Times New Roman"/>
          <w:color w:val="222222"/>
          <w:sz w:val="27"/>
          <w:szCs w:val="27"/>
          <w:lang w:eastAsia="ru-RU"/>
        </w:rPr>
        <w:t>воздействие импульсным низкочастотным электромагнитным полем (</w:t>
      </w:r>
      <w:r w:rsidRPr="00987104">
        <w:rPr>
          <w:rFonts w:ascii="Times New Roman" w:eastAsia="Times New Roman" w:hAnsi="Times New Roman" w:cs="Times New Roman"/>
          <w:b/>
          <w:bCs/>
          <w:color w:val="222222"/>
          <w:sz w:val="27"/>
          <w:szCs w:val="27"/>
          <w:lang w:eastAsia="ru-RU"/>
        </w:rPr>
        <w:t>A17.30.036)</w:t>
      </w:r>
      <w:r w:rsidRPr="00987104">
        <w:rPr>
          <w:rFonts w:ascii="Times New Roman" w:eastAsia="Times New Roman" w:hAnsi="Times New Roman" w:cs="Times New Roman"/>
          <w:i/>
          <w:iCs/>
          <w:color w:val="333333"/>
          <w:sz w:val="27"/>
          <w:szCs w:val="27"/>
          <w:lang w:eastAsia="ru-RU"/>
        </w:rPr>
        <w:t xml:space="preserve">. При выраженном болевом синдроме применяется </w:t>
      </w:r>
      <w:proofErr w:type="spellStart"/>
      <w:r w:rsidRPr="00987104">
        <w:rPr>
          <w:rFonts w:ascii="Times New Roman" w:eastAsia="Times New Roman" w:hAnsi="Times New Roman" w:cs="Times New Roman"/>
          <w:i/>
          <w:iCs/>
          <w:color w:val="333333"/>
          <w:sz w:val="27"/>
          <w:szCs w:val="27"/>
          <w:lang w:eastAsia="ru-RU"/>
        </w:rPr>
        <w:t>чрескожная</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электронейростимуляция</w:t>
      </w:r>
      <w:proofErr w:type="spellEnd"/>
      <w:r w:rsidRPr="00987104">
        <w:rPr>
          <w:rFonts w:ascii="Times New Roman" w:eastAsia="Times New Roman" w:hAnsi="Times New Roman" w:cs="Times New Roman"/>
          <w:i/>
          <w:iCs/>
          <w:color w:val="333333"/>
          <w:sz w:val="27"/>
          <w:szCs w:val="27"/>
          <w:lang w:eastAsia="ru-RU"/>
        </w:rPr>
        <w:t xml:space="preserve"> (</w:t>
      </w:r>
      <w:r w:rsidRPr="00987104">
        <w:rPr>
          <w:rFonts w:ascii="Times New Roman" w:eastAsia="Times New Roman" w:hAnsi="Times New Roman" w:cs="Times New Roman"/>
          <w:b/>
          <w:bCs/>
          <w:color w:val="222222"/>
          <w:sz w:val="27"/>
          <w:szCs w:val="27"/>
          <w:lang w:eastAsia="ru-RU"/>
        </w:rPr>
        <w:t xml:space="preserve">A17.24.001 </w:t>
      </w:r>
      <w:proofErr w:type="spellStart"/>
      <w:r w:rsidRPr="00987104">
        <w:rPr>
          <w:rFonts w:ascii="Times New Roman" w:eastAsia="Times New Roman" w:hAnsi="Times New Roman" w:cs="Times New Roman"/>
          <w:b/>
          <w:bCs/>
          <w:color w:val="222222"/>
          <w:sz w:val="27"/>
          <w:szCs w:val="27"/>
          <w:lang w:eastAsia="ru-RU"/>
        </w:rPr>
        <w:t>Чрескожная</w:t>
      </w:r>
      <w:proofErr w:type="spellEnd"/>
      <w:r w:rsidRPr="00987104">
        <w:rPr>
          <w:rFonts w:ascii="Times New Roman" w:eastAsia="Times New Roman" w:hAnsi="Times New Roman" w:cs="Times New Roman"/>
          <w:b/>
          <w:bCs/>
          <w:color w:val="222222"/>
          <w:sz w:val="27"/>
          <w:szCs w:val="27"/>
          <w:lang w:eastAsia="ru-RU"/>
        </w:rPr>
        <w:t xml:space="preserve"> </w:t>
      </w:r>
      <w:proofErr w:type="spellStart"/>
      <w:r w:rsidRPr="00987104">
        <w:rPr>
          <w:rFonts w:ascii="Times New Roman" w:eastAsia="Times New Roman" w:hAnsi="Times New Roman" w:cs="Times New Roman"/>
          <w:b/>
          <w:bCs/>
          <w:color w:val="222222"/>
          <w:sz w:val="27"/>
          <w:szCs w:val="27"/>
          <w:lang w:eastAsia="ru-RU"/>
        </w:rPr>
        <w:t>электронейростимуляция</w:t>
      </w:r>
      <w:proofErr w:type="spellEnd"/>
      <w:r w:rsidRPr="00987104">
        <w:rPr>
          <w:rFonts w:ascii="Times New Roman" w:eastAsia="Times New Roman" w:hAnsi="Times New Roman" w:cs="Times New Roman"/>
          <w:b/>
          <w:bCs/>
          <w:color w:val="222222"/>
          <w:sz w:val="27"/>
          <w:szCs w:val="27"/>
          <w:lang w:eastAsia="ru-RU"/>
        </w:rPr>
        <w:t xml:space="preserve"> </w:t>
      </w:r>
      <w:r w:rsidRPr="00987104">
        <w:rPr>
          <w:rFonts w:ascii="Times New Roman" w:eastAsia="Times New Roman" w:hAnsi="Times New Roman" w:cs="Times New Roman"/>
          <w:b/>
          <w:bCs/>
          <w:color w:val="222222"/>
          <w:sz w:val="27"/>
          <w:szCs w:val="27"/>
          <w:lang w:eastAsia="ru-RU"/>
        </w:rPr>
        <w:lastRenderedPageBreak/>
        <w:t>при заболеваниях периферической нервной системы)</w:t>
      </w:r>
      <w:r w:rsidRPr="00987104">
        <w:rPr>
          <w:rFonts w:ascii="Times New Roman" w:eastAsia="Times New Roman" w:hAnsi="Times New Roman" w:cs="Times New Roman"/>
          <w:i/>
          <w:iCs/>
          <w:color w:val="333333"/>
          <w:sz w:val="27"/>
          <w:szCs w:val="27"/>
          <w:lang w:eastAsia="ru-RU"/>
        </w:rPr>
        <w:t>, воздействие диадинамическими </w:t>
      </w:r>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color w:val="222222"/>
          <w:sz w:val="27"/>
          <w:szCs w:val="27"/>
          <w:lang w:eastAsia="ru-RU"/>
        </w:rPr>
        <w:t>A17.03.002 Воздействие диадинамическими токами (ДДТ-терапия) при костной патологии)</w:t>
      </w:r>
      <w:r w:rsidRPr="00987104">
        <w:rPr>
          <w:rFonts w:ascii="Times New Roman" w:eastAsia="Times New Roman" w:hAnsi="Times New Roman" w:cs="Times New Roman"/>
          <w:i/>
          <w:iCs/>
          <w:color w:val="333333"/>
          <w:sz w:val="27"/>
          <w:szCs w:val="27"/>
          <w:lang w:eastAsia="ru-RU"/>
        </w:rPr>
        <w:t> и синусоидальными модулированными токами (</w:t>
      </w:r>
      <w:r w:rsidRPr="00987104">
        <w:rPr>
          <w:rFonts w:ascii="Times New Roman" w:eastAsia="Times New Roman" w:hAnsi="Times New Roman" w:cs="Times New Roman"/>
          <w:b/>
          <w:bCs/>
          <w:color w:val="222222"/>
          <w:sz w:val="27"/>
          <w:szCs w:val="27"/>
          <w:lang w:eastAsia="ru-RU"/>
        </w:rPr>
        <w:t>A17.03.003 Воздействие синусоидальными модулированными токами (</w:t>
      </w:r>
      <w:proofErr w:type="spellStart"/>
      <w:r w:rsidRPr="00987104">
        <w:rPr>
          <w:rFonts w:ascii="Times New Roman" w:eastAsia="Times New Roman" w:hAnsi="Times New Roman" w:cs="Times New Roman"/>
          <w:b/>
          <w:bCs/>
          <w:color w:val="222222"/>
          <w:sz w:val="27"/>
          <w:szCs w:val="27"/>
          <w:lang w:eastAsia="ru-RU"/>
        </w:rPr>
        <w:t>СМТтерапия</w:t>
      </w:r>
      <w:proofErr w:type="spellEnd"/>
      <w:r w:rsidRPr="00987104">
        <w:rPr>
          <w:rFonts w:ascii="Times New Roman" w:eastAsia="Times New Roman" w:hAnsi="Times New Roman" w:cs="Times New Roman"/>
          <w:b/>
          <w:bCs/>
          <w:color w:val="222222"/>
          <w:sz w:val="27"/>
          <w:szCs w:val="27"/>
          <w:lang w:eastAsia="ru-RU"/>
        </w:rPr>
        <w:t>) при костной патологии)</w:t>
      </w:r>
      <w:r w:rsidRPr="00987104">
        <w:rPr>
          <w:rFonts w:ascii="Times New Roman" w:eastAsia="Times New Roman" w:hAnsi="Times New Roman" w:cs="Times New Roman"/>
          <w:i/>
          <w:iCs/>
          <w:color w:val="333333"/>
          <w:sz w:val="27"/>
          <w:szCs w:val="27"/>
          <w:lang w:eastAsia="ru-RU"/>
        </w:rPr>
        <w:t>, электрофорез лекарственных препаратов при костной патологии (</w:t>
      </w:r>
      <w:r w:rsidRPr="00987104">
        <w:rPr>
          <w:rFonts w:ascii="Times New Roman" w:eastAsia="Times New Roman" w:hAnsi="Times New Roman" w:cs="Times New Roman"/>
          <w:b/>
          <w:bCs/>
          <w:color w:val="222222"/>
          <w:sz w:val="27"/>
          <w:szCs w:val="27"/>
          <w:lang w:eastAsia="ru-RU"/>
        </w:rPr>
        <w:t>A17.03.001)</w:t>
      </w:r>
      <w:r w:rsidRPr="00987104">
        <w:rPr>
          <w:rFonts w:ascii="Times New Roman" w:eastAsia="Times New Roman" w:hAnsi="Times New Roman" w:cs="Times New Roman"/>
          <w:i/>
          <w:iCs/>
          <w:color w:val="333333"/>
          <w:sz w:val="27"/>
          <w:szCs w:val="27"/>
          <w:lang w:eastAsia="ru-RU"/>
        </w:rPr>
        <w:t>, рефлексотерапия (</w:t>
      </w:r>
      <w:r w:rsidRPr="00987104">
        <w:rPr>
          <w:rFonts w:ascii="Times New Roman" w:eastAsia="Times New Roman" w:hAnsi="Times New Roman" w:cs="Times New Roman"/>
          <w:b/>
          <w:bCs/>
          <w:color w:val="222222"/>
          <w:sz w:val="27"/>
          <w:szCs w:val="27"/>
          <w:lang w:eastAsia="ru-RU"/>
        </w:rPr>
        <w:t>A21.03.003 Рефлексотерапия при заболеваниях костной системы</w:t>
      </w:r>
      <w:r w:rsidRPr="00987104">
        <w:rPr>
          <w:rFonts w:ascii="Times New Roman" w:eastAsia="Times New Roman" w:hAnsi="Times New Roman" w:cs="Times New Roman"/>
          <w:i/>
          <w:iCs/>
          <w:color w:val="333333"/>
          <w:sz w:val="27"/>
          <w:szCs w:val="27"/>
          <w:lang w:eastAsia="ru-RU"/>
        </w:rPr>
        <w:t>).</w:t>
      </w:r>
    </w:p>
    <w:p w14:paraId="276EA47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Восстановление двигательной активности начинается с первого дня, проводятся мероприятия по </w:t>
      </w:r>
      <w:proofErr w:type="spellStart"/>
      <w:r w:rsidRPr="00987104">
        <w:rPr>
          <w:rFonts w:ascii="Times New Roman" w:eastAsia="Times New Roman" w:hAnsi="Times New Roman" w:cs="Times New Roman"/>
          <w:i/>
          <w:iCs/>
          <w:color w:val="333333"/>
          <w:sz w:val="27"/>
          <w:szCs w:val="27"/>
          <w:lang w:eastAsia="ru-RU"/>
        </w:rPr>
        <w:t>вертикализации</w:t>
      </w:r>
      <w:proofErr w:type="spellEnd"/>
      <w:r w:rsidRPr="00987104">
        <w:rPr>
          <w:rFonts w:ascii="Times New Roman" w:eastAsia="Times New Roman" w:hAnsi="Times New Roman" w:cs="Times New Roman"/>
          <w:i/>
          <w:iCs/>
          <w:color w:val="333333"/>
          <w:sz w:val="27"/>
          <w:szCs w:val="27"/>
          <w:lang w:eastAsia="ru-RU"/>
        </w:rPr>
        <w:t xml:space="preserve"> и восстановлению походки при необходимости используются </w:t>
      </w:r>
      <w:proofErr w:type="spellStart"/>
      <w:r w:rsidRPr="00987104">
        <w:rPr>
          <w:rFonts w:ascii="Times New Roman" w:eastAsia="Times New Roman" w:hAnsi="Times New Roman" w:cs="Times New Roman"/>
          <w:i/>
          <w:iCs/>
          <w:color w:val="333333"/>
          <w:sz w:val="27"/>
          <w:szCs w:val="27"/>
          <w:lang w:eastAsia="ru-RU"/>
        </w:rPr>
        <w:t>вертикализаторы</w:t>
      </w:r>
      <w:proofErr w:type="spellEnd"/>
      <w:r w:rsidRPr="00987104">
        <w:rPr>
          <w:rFonts w:ascii="Times New Roman" w:eastAsia="Times New Roman" w:hAnsi="Times New Roman" w:cs="Times New Roman"/>
          <w:i/>
          <w:iCs/>
          <w:color w:val="333333"/>
          <w:sz w:val="27"/>
          <w:szCs w:val="27"/>
          <w:lang w:eastAsia="ru-RU"/>
        </w:rPr>
        <w:t>. Реабилитация немедикаментозными средствами проводится в комбинации с приемом нестероидных противовоспалительных и противоревматических препаратов, по показаниям назначаются глюкокортикоиды. При наличии дооперационных неврологических двигательных нарушений комплексное восстановительное лечение дополняется препаратами, улучшающими нервно-мышечную проводимость.</w:t>
      </w:r>
    </w:p>
    <w:p w14:paraId="5AA75FE3" w14:textId="77777777" w:rsidR="00987104" w:rsidRPr="00987104" w:rsidRDefault="00987104" w:rsidP="00987104">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проводить мануальную терапию при заболеваниях позвоночника (</w:t>
      </w:r>
      <w:r w:rsidRPr="00987104">
        <w:rPr>
          <w:rFonts w:ascii="Times New Roman" w:eastAsia="Times New Roman" w:hAnsi="Times New Roman" w:cs="Times New Roman"/>
          <w:b/>
          <w:bCs/>
          <w:color w:val="222222"/>
          <w:sz w:val="27"/>
          <w:szCs w:val="27"/>
          <w:lang w:eastAsia="ru-RU"/>
        </w:rPr>
        <w:t>A21.03.006)</w:t>
      </w:r>
      <w:r w:rsidRPr="00987104">
        <w:rPr>
          <w:rFonts w:ascii="Times New Roman" w:eastAsia="Times New Roman" w:hAnsi="Times New Roman" w:cs="Times New Roman"/>
          <w:color w:val="222222"/>
          <w:sz w:val="27"/>
          <w:szCs w:val="27"/>
          <w:lang w:eastAsia="ru-RU"/>
        </w:rPr>
        <w:t> при мышечно-скелетных болях, связанных с дегенеративно-дистрофическими изменениями позвоночника [256-259].</w:t>
      </w:r>
    </w:p>
    <w:p w14:paraId="6216635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0FED5B8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В пользу данной рекомендации указывают 9 РКИ (1176 пациентов), которые были признаны достаточно схожими, чтобы их можно было объединить для метаанализа. Имеются доказательства среднего качества, которые показывают статистически значимое влияние на уменьшение болевого при сравнительных исследованиях (по сравнению с как </w:t>
      </w:r>
      <w:proofErr w:type="spellStart"/>
      <w:r w:rsidRPr="00987104">
        <w:rPr>
          <w:rFonts w:ascii="Times New Roman" w:eastAsia="Times New Roman" w:hAnsi="Times New Roman" w:cs="Times New Roman"/>
          <w:i/>
          <w:iCs/>
          <w:color w:val="333333"/>
          <w:sz w:val="27"/>
          <w:szCs w:val="27"/>
          <w:lang w:eastAsia="ru-RU"/>
        </w:rPr>
        <w:t>физическимими</w:t>
      </w:r>
      <w:proofErr w:type="spellEnd"/>
      <w:r w:rsidRPr="00987104">
        <w:rPr>
          <w:rFonts w:ascii="Times New Roman" w:eastAsia="Times New Roman" w:hAnsi="Times New Roman" w:cs="Times New Roman"/>
          <w:i/>
          <w:iCs/>
          <w:color w:val="333333"/>
          <w:sz w:val="27"/>
          <w:szCs w:val="27"/>
          <w:lang w:eastAsia="ru-RU"/>
        </w:rPr>
        <w:t xml:space="preserve"> </w:t>
      </w:r>
      <w:proofErr w:type="gramStart"/>
      <w:r w:rsidRPr="00987104">
        <w:rPr>
          <w:rFonts w:ascii="Times New Roman" w:eastAsia="Times New Roman" w:hAnsi="Times New Roman" w:cs="Times New Roman"/>
          <w:i/>
          <w:iCs/>
          <w:color w:val="333333"/>
          <w:sz w:val="27"/>
          <w:szCs w:val="27"/>
          <w:lang w:eastAsia="ru-RU"/>
        </w:rPr>
        <w:t>упражнения</w:t>
      </w:r>
      <w:proofErr w:type="gramEnd"/>
      <w:r w:rsidRPr="00987104">
        <w:rPr>
          <w:rFonts w:ascii="Times New Roman" w:eastAsia="Times New Roman" w:hAnsi="Times New Roman" w:cs="Times New Roman"/>
          <w:i/>
          <w:iCs/>
          <w:color w:val="333333"/>
          <w:sz w:val="27"/>
          <w:szCs w:val="27"/>
          <w:lang w:eastAsia="ru-RU"/>
        </w:rPr>
        <w:t xml:space="preserve"> так и физиотерапией (SMD = -0,28, 95% ДИ от -0,47 до -0,09, p = 0,004; I 2 =57%).  Среди пяти испытаний РКИ (695 пациентов) проведенная мобилизация по сравнению с препаратами сравнения показала статистически значимое уменьшение боли (SMD=-0,20, 95% ДИ от - 0,35 до -0,04; p=0,01; I 2 = 0%). Также отмечено, что эффект </w:t>
      </w:r>
      <w:proofErr w:type="gramStart"/>
      <w:r w:rsidRPr="00987104">
        <w:rPr>
          <w:rFonts w:ascii="Times New Roman" w:eastAsia="Times New Roman" w:hAnsi="Times New Roman" w:cs="Times New Roman"/>
          <w:i/>
          <w:iCs/>
          <w:color w:val="333333"/>
          <w:sz w:val="27"/>
          <w:szCs w:val="27"/>
          <w:lang w:eastAsia="ru-RU"/>
        </w:rPr>
        <w:t>сохраняется  через</w:t>
      </w:r>
      <w:proofErr w:type="gramEnd"/>
      <w:r w:rsidRPr="00987104">
        <w:rPr>
          <w:rFonts w:ascii="Times New Roman" w:eastAsia="Times New Roman" w:hAnsi="Times New Roman" w:cs="Times New Roman"/>
          <w:i/>
          <w:iCs/>
          <w:color w:val="333333"/>
          <w:sz w:val="27"/>
          <w:szCs w:val="27"/>
          <w:lang w:eastAsia="ru-RU"/>
        </w:rPr>
        <w:t xml:space="preserve"> 3 и 6 месяцев наблюдения.</w:t>
      </w:r>
    </w:p>
    <w:p w14:paraId="1FDCB42B" w14:textId="77777777" w:rsidR="00987104" w:rsidRPr="00987104" w:rsidRDefault="00987104" w:rsidP="00987104">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проводить мануальную терапию при заболеваниях позвоночника (</w:t>
      </w:r>
      <w:r w:rsidRPr="00987104">
        <w:rPr>
          <w:rFonts w:ascii="Times New Roman" w:eastAsia="Times New Roman" w:hAnsi="Times New Roman" w:cs="Times New Roman"/>
          <w:b/>
          <w:bCs/>
          <w:color w:val="222222"/>
          <w:sz w:val="27"/>
          <w:szCs w:val="27"/>
          <w:lang w:eastAsia="ru-RU"/>
        </w:rPr>
        <w:t>A21.03.006)</w:t>
      </w:r>
      <w:r w:rsidRPr="00987104">
        <w:rPr>
          <w:rFonts w:ascii="Times New Roman" w:eastAsia="Times New Roman" w:hAnsi="Times New Roman" w:cs="Times New Roman"/>
          <w:color w:val="222222"/>
          <w:sz w:val="27"/>
          <w:szCs w:val="27"/>
          <w:lang w:eastAsia="ru-RU"/>
        </w:rPr>
        <w:t xml:space="preserve"> пациентам с </w:t>
      </w:r>
      <w:proofErr w:type="spellStart"/>
      <w:r w:rsidRPr="00987104">
        <w:rPr>
          <w:rFonts w:ascii="Times New Roman" w:eastAsia="Times New Roman" w:hAnsi="Times New Roman" w:cs="Times New Roman"/>
          <w:color w:val="222222"/>
          <w:sz w:val="27"/>
          <w:szCs w:val="27"/>
          <w:lang w:eastAsia="ru-RU"/>
        </w:rPr>
        <w:t>дискогенной</w:t>
      </w:r>
      <w:proofErr w:type="spellEnd"/>
      <w:r w:rsidRPr="00987104">
        <w:rPr>
          <w:rFonts w:ascii="Times New Roman" w:eastAsia="Times New Roman" w:hAnsi="Times New Roman" w:cs="Times New Roman"/>
          <w:color w:val="222222"/>
          <w:sz w:val="27"/>
          <w:szCs w:val="27"/>
          <w:lang w:eastAsia="ru-RU"/>
        </w:rPr>
        <w:t xml:space="preserve"> пояснично-крестцовой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 xml:space="preserve"> [260, 261].</w:t>
      </w:r>
    </w:p>
    <w:p w14:paraId="70F8879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B</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0976D85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Данная рекомендация основана на систематическом обзоре и метаанализе 47 РКИ, включающих в общей сложности 9211 участников. Манипуляции дают эффект, приводящий улучшения функционирования позвоночника в краткосрочной перспективе, а также достоверное уменьшение болевого синдрома по сравнению с имитацией манипуляций. Так, у пациентов, получавшие манипуляционное лечение были более низкие средние баллы по ВАШ (</w:t>
      </w:r>
      <w:proofErr w:type="gramStart"/>
      <w:r w:rsidRPr="00987104">
        <w:rPr>
          <w:rFonts w:ascii="Times New Roman" w:eastAsia="Times New Roman" w:hAnsi="Times New Roman" w:cs="Times New Roman"/>
          <w:i/>
          <w:iCs/>
          <w:color w:val="333333"/>
          <w:sz w:val="27"/>
          <w:szCs w:val="27"/>
          <w:lang w:eastAsia="ru-RU"/>
        </w:rPr>
        <w:t>р&lt;</w:t>
      </w:r>
      <w:proofErr w:type="gramEnd"/>
      <w:r w:rsidRPr="00987104">
        <w:rPr>
          <w:rFonts w:ascii="Times New Roman" w:eastAsia="Times New Roman" w:hAnsi="Times New Roman" w:cs="Times New Roman"/>
          <w:i/>
          <w:iCs/>
          <w:color w:val="333333"/>
          <w:sz w:val="27"/>
          <w:szCs w:val="27"/>
          <w:lang w:eastAsia="ru-RU"/>
        </w:rPr>
        <w:t>0,0001).</w:t>
      </w:r>
    </w:p>
    <w:p w14:paraId="2F5660D7" w14:textId="77777777" w:rsidR="00987104" w:rsidRPr="00987104" w:rsidRDefault="00987104" w:rsidP="00987104">
      <w:pPr>
        <w:numPr>
          <w:ilvl w:val="0"/>
          <w:numId w:val="10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 постоянной боли в позвоночнике после операции на поясничном отделе использовать мануальную терапию при заболеваниях позвоночника (</w:t>
      </w:r>
      <w:r w:rsidRPr="00987104">
        <w:rPr>
          <w:rFonts w:ascii="Times New Roman" w:eastAsia="Times New Roman" w:hAnsi="Times New Roman" w:cs="Times New Roman"/>
          <w:b/>
          <w:bCs/>
          <w:color w:val="222222"/>
          <w:sz w:val="27"/>
          <w:szCs w:val="27"/>
          <w:lang w:eastAsia="ru-RU"/>
        </w:rPr>
        <w:t>A21.03.006)</w:t>
      </w:r>
      <w:r w:rsidRPr="00987104">
        <w:rPr>
          <w:rFonts w:ascii="Times New Roman" w:eastAsia="Times New Roman" w:hAnsi="Times New Roman" w:cs="Times New Roman"/>
          <w:color w:val="222222"/>
          <w:sz w:val="27"/>
          <w:szCs w:val="27"/>
          <w:lang w:eastAsia="ru-RU"/>
        </w:rPr>
        <w:t> </w:t>
      </w:r>
      <w:proofErr w:type="gramStart"/>
      <w:r w:rsidRPr="00987104">
        <w:rPr>
          <w:rFonts w:ascii="Times New Roman" w:eastAsia="Times New Roman" w:hAnsi="Times New Roman" w:cs="Times New Roman"/>
          <w:color w:val="222222"/>
          <w:sz w:val="27"/>
          <w:szCs w:val="27"/>
          <w:lang w:eastAsia="ru-RU"/>
        </w:rPr>
        <w:t>( [</w:t>
      </w:r>
      <w:proofErr w:type="gramEnd"/>
      <w:r w:rsidRPr="00987104">
        <w:rPr>
          <w:rFonts w:ascii="Times New Roman" w:eastAsia="Times New Roman" w:hAnsi="Times New Roman" w:cs="Times New Roman"/>
          <w:color w:val="222222"/>
          <w:sz w:val="27"/>
          <w:szCs w:val="27"/>
          <w:lang w:eastAsia="ru-RU"/>
        </w:rPr>
        <w:t>262, 263].</w:t>
      </w:r>
    </w:p>
    <w:p w14:paraId="1FCDECC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C (уровень достоверности доказательств – 4).</w:t>
      </w:r>
    </w:p>
    <w:p w14:paraId="3A014B8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Рекомендация включала 71 статью, описывающие 103 пациентов после оперативного лечения: ламинэктомия (40%), </w:t>
      </w:r>
      <w:proofErr w:type="spellStart"/>
      <w:r w:rsidRPr="00987104">
        <w:rPr>
          <w:rFonts w:ascii="Times New Roman" w:eastAsia="Times New Roman" w:hAnsi="Times New Roman" w:cs="Times New Roman"/>
          <w:i/>
          <w:iCs/>
          <w:color w:val="333333"/>
          <w:sz w:val="27"/>
          <w:szCs w:val="27"/>
          <w:lang w:eastAsia="ru-RU"/>
        </w:rPr>
        <w:t>спондилодез</w:t>
      </w:r>
      <w:proofErr w:type="spellEnd"/>
      <w:r w:rsidRPr="00987104">
        <w:rPr>
          <w:rFonts w:ascii="Times New Roman" w:eastAsia="Times New Roman" w:hAnsi="Times New Roman" w:cs="Times New Roman"/>
          <w:i/>
          <w:iCs/>
          <w:color w:val="333333"/>
          <w:sz w:val="27"/>
          <w:szCs w:val="27"/>
          <w:lang w:eastAsia="ru-RU"/>
        </w:rPr>
        <w:t xml:space="preserve"> (34%) и </w:t>
      </w:r>
      <w:proofErr w:type="spellStart"/>
      <w:r w:rsidRPr="00987104">
        <w:rPr>
          <w:rFonts w:ascii="Times New Roman" w:eastAsia="Times New Roman" w:hAnsi="Times New Roman" w:cs="Times New Roman"/>
          <w:i/>
          <w:iCs/>
          <w:color w:val="333333"/>
          <w:sz w:val="27"/>
          <w:szCs w:val="27"/>
          <w:lang w:eastAsia="ru-RU"/>
        </w:rPr>
        <w:t>дискэктомия</w:t>
      </w:r>
      <w:proofErr w:type="spellEnd"/>
      <w:r w:rsidRPr="00987104">
        <w:rPr>
          <w:rFonts w:ascii="Times New Roman" w:eastAsia="Times New Roman" w:hAnsi="Times New Roman" w:cs="Times New Roman"/>
          <w:i/>
          <w:iCs/>
          <w:color w:val="333333"/>
          <w:sz w:val="27"/>
          <w:szCs w:val="27"/>
          <w:lang w:eastAsia="ru-RU"/>
        </w:rPr>
        <w:t xml:space="preserve"> (29%). Манипуляции на поясничном уровне использовались у 85% пациентов, которая применялась через 1 год и больше после операции в 66% случаев. Ни в одном из случаев значимых результатов не получено. Данная рекомендация основана на систематическом обзоре с метаанализом, достоверность доказательств этого обзора остается низкой, учитывая, что он основан на отчетах о случаях и сериях исследований пациентов.</w:t>
      </w:r>
    </w:p>
    <w:p w14:paraId="5EBAA36D" w14:textId="77777777" w:rsidR="00987104" w:rsidRPr="00987104" w:rsidRDefault="00987104" w:rsidP="00987104">
      <w:pPr>
        <w:numPr>
          <w:ilvl w:val="0"/>
          <w:numId w:val="10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Не рекомендовано</w:t>
      </w:r>
      <w:r w:rsidRPr="00987104">
        <w:rPr>
          <w:rFonts w:ascii="Times New Roman" w:eastAsia="Times New Roman" w:hAnsi="Times New Roman" w:cs="Times New Roman"/>
          <w:color w:val="222222"/>
          <w:sz w:val="27"/>
          <w:szCs w:val="27"/>
          <w:lang w:eastAsia="ru-RU"/>
        </w:rPr>
        <w:t> проведение манипуляционных техник с ротационными движениями шейного отдела позвоночника при минимальных проявлениях вертебробазилярной недостаточности, а также при нарастании неврологического дефицита [264, 265].</w:t>
      </w:r>
    </w:p>
    <w:p w14:paraId="391C675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C (уровень достоверности доказательств – 4).</w:t>
      </w:r>
    </w:p>
    <w:p w14:paraId="11B526D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В немногочисленных противоречивых публикациях описываются возможные осложнения, которые связывают с проведением манипуляционных техник мануальной терапии.</w:t>
      </w:r>
    </w:p>
    <w:p w14:paraId="6D9EA17F" w14:textId="77777777" w:rsidR="00987104" w:rsidRPr="00987104" w:rsidRDefault="00987104" w:rsidP="00987104">
      <w:pPr>
        <w:numPr>
          <w:ilvl w:val="0"/>
          <w:numId w:val="10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пациентам с дегенеративными заболеваниями позвоночника (М 51.1, М.54.5) применение массажа спины медицинского (А21.03.007) и массажа при заболеваниях позвоночника (A21.03.002).</w:t>
      </w:r>
    </w:p>
    <w:p w14:paraId="79A67E3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С (уровень достоверности доказательств – 1).</w:t>
      </w:r>
    </w:p>
    <w:p w14:paraId="0345189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 xml:space="preserve">Данная рекомендация основана на результатах 25 РКИ с 3096 участниками </w:t>
      </w:r>
      <w:proofErr w:type="spellStart"/>
      <w:r w:rsidRPr="00987104">
        <w:rPr>
          <w:rFonts w:ascii="Times New Roman" w:eastAsia="Times New Roman" w:hAnsi="Times New Roman" w:cs="Times New Roman"/>
          <w:i/>
          <w:iCs/>
          <w:color w:val="333333"/>
          <w:sz w:val="27"/>
          <w:szCs w:val="27"/>
          <w:lang w:eastAsia="ru-RU"/>
        </w:rPr>
        <w:t>Кокрановского</w:t>
      </w:r>
      <w:proofErr w:type="spellEnd"/>
      <w:r w:rsidRPr="00987104">
        <w:rPr>
          <w:rFonts w:ascii="Times New Roman" w:eastAsia="Times New Roman" w:hAnsi="Times New Roman" w:cs="Times New Roman"/>
          <w:i/>
          <w:iCs/>
          <w:color w:val="333333"/>
          <w:sz w:val="27"/>
          <w:szCs w:val="27"/>
          <w:lang w:eastAsia="ru-RU"/>
        </w:rPr>
        <w:t xml:space="preserve"> обзора. Несмотря на то, что мало убедительный доказательств того, что массаж является эффективным средством лечения боли в нижней части спины (БНС) однако отмечено, что острая, подострая и хроническая БНС имеют улучшение исходов боли при массаже только в краткосрочном периоде наблюдения. Функциональное улучшение наблюдается у пациентов с подострой и хронической БНС по сравнению с неактивным контролем, но только при краткосрочном наблюдении</w:t>
      </w:r>
      <w:r w:rsidRPr="00987104">
        <w:rPr>
          <w:rFonts w:ascii="Times New Roman" w:eastAsia="Times New Roman" w:hAnsi="Times New Roman" w:cs="Times New Roman"/>
          <w:color w:val="222222"/>
          <w:sz w:val="27"/>
          <w:szCs w:val="27"/>
          <w:lang w:eastAsia="ru-RU"/>
        </w:rPr>
        <w:t> [266, 267]. </w:t>
      </w:r>
      <w:r w:rsidRPr="00987104">
        <w:rPr>
          <w:rFonts w:ascii="Times New Roman" w:eastAsia="Times New Roman" w:hAnsi="Times New Roman" w:cs="Times New Roman"/>
          <w:i/>
          <w:iCs/>
          <w:color w:val="333333"/>
          <w:sz w:val="27"/>
          <w:szCs w:val="27"/>
          <w:lang w:eastAsia="ru-RU"/>
        </w:rPr>
        <w:t>Однако синергетический эффект массажных манипуляций в сочетании с силовыми тренировками мышц кора при лечении пациентов с хронической неспецифической болью в пояснице может эффективно облегчить боль и дисфункцию в области поясницы, повысить динамическую и статическую мышечную выносливость и иметь значительные краткосрочные и долгосрочные эффекты</w:t>
      </w:r>
      <w:r w:rsidRPr="00987104">
        <w:rPr>
          <w:rFonts w:ascii="Times New Roman" w:eastAsia="Times New Roman" w:hAnsi="Times New Roman" w:cs="Times New Roman"/>
          <w:color w:val="222222"/>
          <w:sz w:val="27"/>
          <w:szCs w:val="27"/>
          <w:lang w:eastAsia="ru-RU"/>
        </w:rPr>
        <w:t> [268, 269].  </w:t>
      </w:r>
      <w:r w:rsidRPr="00987104">
        <w:rPr>
          <w:rFonts w:ascii="Times New Roman" w:eastAsia="Times New Roman" w:hAnsi="Times New Roman" w:cs="Times New Roman"/>
          <w:i/>
          <w:iCs/>
          <w:color w:val="333333"/>
          <w:sz w:val="27"/>
          <w:szCs w:val="27"/>
          <w:lang w:eastAsia="ru-RU"/>
        </w:rPr>
        <w:t xml:space="preserve">Такие виды массажа как </w:t>
      </w:r>
      <w:proofErr w:type="spellStart"/>
      <w:r w:rsidRPr="00987104">
        <w:rPr>
          <w:rFonts w:ascii="Times New Roman" w:eastAsia="Times New Roman" w:hAnsi="Times New Roman" w:cs="Times New Roman"/>
          <w:i/>
          <w:iCs/>
          <w:color w:val="333333"/>
          <w:sz w:val="27"/>
          <w:szCs w:val="27"/>
          <w:lang w:eastAsia="ru-RU"/>
        </w:rPr>
        <w:t>миофасциальный</w:t>
      </w:r>
      <w:proofErr w:type="spellEnd"/>
      <w:r w:rsidRPr="00987104">
        <w:rPr>
          <w:rFonts w:ascii="Times New Roman" w:eastAsia="Times New Roman" w:hAnsi="Times New Roman" w:cs="Times New Roman"/>
          <w:i/>
          <w:iCs/>
          <w:color w:val="333333"/>
          <w:sz w:val="27"/>
          <w:szCs w:val="27"/>
          <w:lang w:eastAsia="ru-RU"/>
        </w:rPr>
        <w:t xml:space="preserve"> релиз и </w:t>
      </w:r>
      <w:proofErr w:type="spellStart"/>
      <w:r w:rsidRPr="00987104">
        <w:rPr>
          <w:rFonts w:ascii="Times New Roman" w:eastAsia="Times New Roman" w:hAnsi="Times New Roman" w:cs="Times New Roman"/>
          <w:i/>
          <w:iCs/>
          <w:color w:val="333333"/>
          <w:sz w:val="27"/>
          <w:szCs w:val="27"/>
          <w:lang w:eastAsia="ru-RU"/>
        </w:rPr>
        <w:t>шиатцу</w:t>
      </w:r>
      <w:proofErr w:type="spellEnd"/>
      <w:r w:rsidRPr="00987104">
        <w:rPr>
          <w:rFonts w:ascii="Times New Roman" w:eastAsia="Times New Roman" w:hAnsi="Times New Roman" w:cs="Times New Roman"/>
          <w:i/>
          <w:iCs/>
          <w:color w:val="333333"/>
          <w:sz w:val="27"/>
          <w:szCs w:val="27"/>
          <w:lang w:eastAsia="ru-RU"/>
        </w:rPr>
        <w:t xml:space="preserve"> обладают в большей степени обезболивающим действием, чем </w:t>
      </w:r>
      <w:proofErr w:type="spellStart"/>
      <w:r w:rsidRPr="00987104">
        <w:rPr>
          <w:rFonts w:ascii="Times New Roman" w:eastAsia="Times New Roman" w:hAnsi="Times New Roman" w:cs="Times New Roman"/>
          <w:i/>
          <w:iCs/>
          <w:color w:val="333333"/>
          <w:sz w:val="27"/>
          <w:szCs w:val="27"/>
          <w:lang w:eastAsia="ru-RU"/>
        </w:rPr>
        <w:t>лимфодренажный</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соеденительнотканый</w:t>
      </w:r>
      <w:proofErr w:type="spellEnd"/>
      <w:r w:rsidRPr="00987104">
        <w:rPr>
          <w:rFonts w:ascii="Times New Roman" w:eastAsia="Times New Roman" w:hAnsi="Times New Roman" w:cs="Times New Roman"/>
          <w:i/>
          <w:iCs/>
          <w:color w:val="333333"/>
          <w:sz w:val="27"/>
          <w:szCs w:val="27"/>
          <w:lang w:eastAsia="ru-RU"/>
        </w:rPr>
        <w:t xml:space="preserve"> виды массажа</w:t>
      </w:r>
      <w:r w:rsidRPr="00987104">
        <w:rPr>
          <w:rFonts w:ascii="Times New Roman" w:eastAsia="Times New Roman" w:hAnsi="Times New Roman" w:cs="Times New Roman"/>
          <w:color w:val="222222"/>
          <w:sz w:val="27"/>
          <w:szCs w:val="27"/>
          <w:lang w:eastAsia="ru-RU"/>
        </w:rPr>
        <w:t> [270, 271].</w:t>
      </w:r>
    </w:p>
    <w:p w14:paraId="0CCC2DA6" w14:textId="77777777" w:rsidR="00987104" w:rsidRPr="00987104" w:rsidRDefault="00987104" w:rsidP="00987104">
      <w:pPr>
        <w:numPr>
          <w:ilvl w:val="0"/>
          <w:numId w:val="10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 хронической боли в шее (M50.1, M50.3, M50.8, M50.9, M54.2) применение массажа при заболеваниях позвоночника (A21.03.002). [272].</w:t>
      </w:r>
    </w:p>
    <w:p w14:paraId="0FFFEAEA" w14:textId="77777777" w:rsidR="00987104" w:rsidRPr="00987104" w:rsidRDefault="00987104" w:rsidP="00987104">
      <w:pPr>
        <w:numPr>
          <w:ilvl w:val="0"/>
          <w:numId w:val="10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при дегенеративных заболеваниях позвоночника, с болью в спине и шее применять следующие типы упражнений:</w:t>
      </w:r>
      <w:r w:rsidRPr="00987104">
        <w:rPr>
          <w:rFonts w:ascii="Times New Roman" w:eastAsia="Times New Roman" w:hAnsi="Times New Roman" w:cs="Times New Roman"/>
          <w:i/>
          <w:iCs/>
          <w:color w:val="333333"/>
          <w:sz w:val="27"/>
          <w:szCs w:val="27"/>
          <w:lang w:eastAsia="ru-RU"/>
        </w:rPr>
        <w:t> упражнения для укрепления мышц и повышения выносливости, упражнения для активизации/стабилизации специфических мышц туловища, упражнения для активизации/стабилизации глубоких мышц шеи, упражнения с моторным (двигательным) контролем (MCE), упражнения для улучшения подвижности и мобильности, упражнения на растяжку, упражнения на координацию, упражнения на централизацию и методы механической диагностики и терапии с предпочтительным направлением движений (</w:t>
      </w:r>
      <w:proofErr w:type="spellStart"/>
      <w:r w:rsidRPr="00987104">
        <w:rPr>
          <w:rFonts w:ascii="Times New Roman" w:eastAsia="Times New Roman" w:hAnsi="Times New Roman" w:cs="Times New Roman"/>
          <w:i/>
          <w:iCs/>
          <w:color w:val="333333"/>
          <w:sz w:val="27"/>
          <w:szCs w:val="27"/>
          <w:lang w:eastAsia="ru-RU"/>
        </w:rPr>
        <w:t>МакКензи</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b/>
          <w:bCs/>
          <w:color w:val="222222"/>
          <w:sz w:val="27"/>
          <w:szCs w:val="27"/>
          <w:lang w:eastAsia="ru-RU"/>
        </w:rPr>
        <w:t>Выбор того или иного типа упражнений или их совместное применение определяется особенностями болевого синдрома и функциональными нарушениями </w:t>
      </w:r>
      <w:r w:rsidRPr="00987104">
        <w:rPr>
          <w:rFonts w:ascii="Times New Roman" w:eastAsia="Times New Roman" w:hAnsi="Times New Roman" w:cs="Times New Roman"/>
          <w:color w:val="222222"/>
          <w:sz w:val="27"/>
          <w:szCs w:val="27"/>
          <w:lang w:eastAsia="ru-RU"/>
        </w:rPr>
        <w:t>[273-277,282-286].</w:t>
      </w:r>
    </w:p>
    <w:p w14:paraId="67E3C08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В (уровень достоверности доказательств – 2).</w:t>
      </w:r>
    </w:p>
    <w:p w14:paraId="275EE2F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для исключения неоднозначности в трактовке и понимании типов упражнений приводим их описания:</w:t>
      </w:r>
    </w:p>
    <w:p w14:paraId="7E35D194"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Упражнения для укрепления мышц и повышения выносливости</w:t>
      </w:r>
      <w:r w:rsidRPr="00987104">
        <w:rPr>
          <w:rFonts w:ascii="Times New Roman" w:eastAsia="Times New Roman" w:hAnsi="Times New Roman" w:cs="Times New Roman"/>
          <w:color w:val="222222"/>
          <w:sz w:val="27"/>
          <w:szCs w:val="27"/>
          <w:lang w:eastAsia="ru-RU"/>
        </w:rPr>
        <w:t> – упражнения, предназначенные для восстановления и увеличения силы мышц, выносливости, улучшения функции отдельных мышц или групп мышц;</w:t>
      </w:r>
    </w:p>
    <w:p w14:paraId="71B60F47"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для активизации/стабилизации специфических мышц туловища</w:t>
      </w:r>
      <w:r w:rsidRPr="00987104">
        <w:rPr>
          <w:rFonts w:ascii="Times New Roman" w:eastAsia="Times New Roman" w:hAnsi="Times New Roman" w:cs="Times New Roman"/>
          <w:color w:val="222222"/>
          <w:sz w:val="27"/>
          <w:szCs w:val="27"/>
          <w:lang w:eastAsia="ru-RU"/>
        </w:rPr>
        <w:t> </w:t>
      </w:r>
      <w:proofErr w:type="gramStart"/>
      <w:r w:rsidRPr="00987104">
        <w:rPr>
          <w:rFonts w:ascii="Times New Roman" w:eastAsia="Times New Roman" w:hAnsi="Times New Roman" w:cs="Times New Roman"/>
          <w:color w:val="222222"/>
          <w:sz w:val="27"/>
          <w:szCs w:val="27"/>
          <w:lang w:eastAsia="ru-RU"/>
        </w:rPr>
        <w:t>-  упражнения</w:t>
      </w:r>
      <w:proofErr w:type="gramEnd"/>
      <w:r w:rsidRPr="00987104">
        <w:rPr>
          <w:rFonts w:ascii="Times New Roman" w:eastAsia="Times New Roman" w:hAnsi="Times New Roman" w:cs="Times New Roman"/>
          <w:color w:val="222222"/>
          <w:sz w:val="27"/>
          <w:szCs w:val="27"/>
          <w:lang w:eastAsia="ru-RU"/>
        </w:rPr>
        <w:t>, направленные на активизацию специфических глубоких мышц туловища (мышц «кора» - поперечных мышц живота, многораздельных мышц), и поверхностных («глобальных» мышц - прямых мышц живота, мышц, выпрямляющих позвоночник) для достижения активной стабилизации, контроля и улучшения координации в области поясницы и таза;</w:t>
      </w:r>
    </w:p>
    <w:p w14:paraId="70750203"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для активизации/стабилизации глубоких мышц шеи </w:t>
      </w:r>
      <w:r w:rsidRPr="00987104">
        <w:rPr>
          <w:rFonts w:ascii="Times New Roman" w:eastAsia="Times New Roman" w:hAnsi="Times New Roman" w:cs="Times New Roman"/>
          <w:color w:val="222222"/>
          <w:sz w:val="27"/>
          <w:szCs w:val="27"/>
          <w:lang w:eastAsia="ru-RU"/>
        </w:rPr>
        <w:t>упражнения, направленные на активизацию специфических глубоких мышц шеи для достижения активной стабилизации, контроля и улучшения координации в области головы и шеи;</w:t>
      </w:r>
    </w:p>
    <w:p w14:paraId="53DB2A98"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с моторным (двигательным) контролем (MCE)</w:t>
      </w:r>
      <w:r w:rsidRPr="00987104">
        <w:rPr>
          <w:rFonts w:ascii="Times New Roman" w:eastAsia="Times New Roman" w:hAnsi="Times New Roman" w:cs="Times New Roman"/>
          <w:color w:val="222222"/>
          <w:sz w:val="27"/>
          <w:szCs w:val="27"/>
          <w:lang w:eastAsia="ru-RU"/>
        </w:rPr>
        <w:t> - упражнения с моторным контролем направлены восстановление координации и эффективного использования мышц, поддерживающих и контролирующих позвоночник через выполнение простых, а по мере увеличения навыков пациентов, более сложных функциональных заданий;</w:t>
      </w:r>
    </w:p>
    <w:p w14:paraId="19FDECA7"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Общие упражнения</w:t>
      </w:r>
      <w:r w:rsidRPr="00987104">
        <w:rPr>
          <w:rFonts w:ascii="Times New Roman" w:eastAsia="Times New Roman" w:hAnsi="Times New Roman" w:cs="Times New Roman"/>
          <w:color w:val="222222"/>
          <w:sz w:val="27"/>
          <w:szCs w:val="27"/>
          <w:lang w:eastAsia="ru-RU"/>
        </w:rPr>
        <w:t> - упражнения, направленные на восстановление или повышение силы и выносливости основных мышечных групп верхних/нижних конечностей и туловища, включая упражнения на гибкость/мобильность и аэробные упражнения;</w:t>
      </w:r>
    </w:p>
    <w:p w14:paraId="3D6C7791"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для улучшения подвижности и мобильности</w:t>
      </w:r>
      <w:r w:rsidRPr="00987104">
        <w:rPr>
          <w:rFonts w:ascii="Times New Roman" w:eastAsia="Times New Roman" w:hAnsi="Times New Roman" w:cs="Times New Roman"/>
          <w:color w:val="222222"/>
          <w:sz w:val="27"/>
          <w:szCs w:val="27"/>
          <w:lang w:eastAsia="ru-RU"/>
        </w:rPr>
        <w:t> - упражнения, направленные на увеличение объема движений в позвоночнике и суставах или повторение определенных однотипных движений с целью уменьшения выраженности симптомов;</w:t>
      </w:r>
    </w:p>
    <w:p w14:paraId="0533D8A9"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на растяжку</w:t>
      </w:r>
      <w:r w:rsidRPr="00987104">
        <w:rPr>
          <w:rFonts w:ascii="Times New Roman" w:eastAsia="Times New Roman" w:hAnsi="Times New Roman" w:cs="Times New Roman"/>
          <w:color w:val="222222"/>
          <w:sz w:val="27"/>
          <w:szCs w:val="27"/>
          <w:lang w:eastAsia="ru-RU"/>
        </w:rPr>
        <w:t> - комплекс упражнений, направленный на развитие гибкости и плавное растяжение мышц тела;</w:t>
      </w:r>
    </w:p>
    <w:p w14:paraId="310B7CD9"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на координацию</w:t>
      </w:r>
      <w:r w:rsidRPr="00987104">
        <w:rPr>
          <w:rFonts w:ascii="Times New Roman" w:eastAsia="Times New Roman" w:hAnsi="Times New Roman" w:cs="Times New Roman"/>
          <w:color w:val="222222"/>
          <w:sz w:val="27"/>
          <w:szCs w:val="27"/>
          <w:lang w:eastAsia="ru-RU"/>
        </w:rPr>
        <w:t> – упражнения направленные на развитие способности совершать точные и контролируемые движения за счет синхронной работы разных групп мышц;</w:t>
      </w:r>
    </w:p>
    <w:p w14:paraId="20C1662D"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Упражнения на централизацию и методы механической диагностики и терапии с предпочтительным направлением движений (</w:t>
      </w:r>
      <w:proofErr w:type="spellStart"/>
      <w:r w:rsidRPr="00987104">
        <w:rPr>
          <w:rFonts w:ascii="Times New Roman" w:eastAsia="Times New Roman" w:hAnsi="Times New Roman" w:cs="Times New Roman"/>
          <w:i/>
          <w:iCs/>
          <w:color w:val="333333"/>
          <w:sz w:val="27"/>
          <w:szCs w:val="27"/>
          <w:lang w:eastAsia="ru-RU"/>
        </w:rPr>
        <w:t>МакКензи</w:t>
      </w:r>
      <w:proofErr w:type="spellEnd"/>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color w:val="222222"/>
          <w:sz w:val="27"/>
          <w:szCs w:val="27"/>
          <w:lang w:eastAsia="ru-RU"/>
        </w:rPr>
        <w:t> – упражнения, выбор которых основан на поиске повторяющегося или устойчивого движения в определенном направлении, которое вызывает уменьшение, централизацию или устранение симптомов;</w:t>
      </w:r>
    </w:p>
    <w:p w14:paraId="3679A1EB"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lastRenderedPageBreak/>
        <w:t>Аэробные упражнения</w:t>
      </w:r>
      <w:proofErr w:type="gramStart"/>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это</w:t>
      </w:r>
      <w:proofErr w:type="gramEnd"/>
      <w:r w:rsidRPr="00987104">
        <w:rPr>
          <w:rFonts w:ascii="Times New Roman" w:eastAsia="Times New Roman" w:hAnsi="Times New Roman" w:cs="Times New Roman"/>
          <w:color w:val="222222"/>
          <w:sz w:val="27"/>
          <w:szCs w:val="27"/>
          <w:lang w:eastAsia="ru-RU"/>
        </w:rPr>
        <w:t xml:space="preserve"> кардио- или кардио-респираторные упражнения, которые выполняются путем повторения последовательностей движений легкой и умеренной интенсивности в течение длительных периодов времени;</w:t>
      </w:r>
    </w:p>
    <w:p w14:paraId="7345787A" w14:textId="77777777" w:rsidR="00987104" w:rsidRPr="00987104" w:rsidRDefault="00987104" w:rsidP="00987104">
      <w:pPr>
        <w:numPr>
          <w:ilvl w:val="0"/>
          <w:numId w:val="10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Мультимодальные (комплексные) упражнения</w:t>
      </w:r>
      <w:r w:rsidRPr="00987104">
        <w:rPr>
          <w:rFonts w:ascii="Times New Roman" w:eastAsia="Times New Roman" w:hAnsi="Times New Roman" w:cs="Times New Roman"/>
          <w:color w:val="222222"/>
          <w:sz w:val="27"/>
          <w:szCs w:val="27"/>
          <w:lang w:eastAsia="ru-RU"/>
        </w:rPr>
        <w:t> - упражнения, которые соединяют в себе два или более указанных типов упражнений (методик).</w:t>
      </w:r>
    </w:p>
    <w:p w14:paraId="4B2BE4CB" w14:textId="77777777" w:rsidR="00987104" w:rsidRPr="00987104" w:rsidRDefault="00987104" w:rsidP="00987104">
      <w:pPr>
        <w:numPr>
          <w:ilvl w:val="0"/>
          <w:numId w:val="10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для оценки выраженности функциональных нарушений при наличии болевого синдрома в спине, а также в связи с необходимостью динамического контроля уровня боли во время лечения, состояния и динамики функционального статуса пациента при оценке результатов физической терапии использовать домены международной классификации функционирования [311, 312].</w:t>
      </w:r>
    </w:p>
    <w:p w14:paraId="6DF51EF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2)</w:t>
      </w:r>
    </w:p>
    <w:p w14:paraId="6FB257D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Комментарии: могут быть использованы домены МКФ максимально </w:t>
      </w:r>
      <w:proofErr w:type="spellStart"/>
      <w:r w:rsidRPr="00987104">
        <w:rPr>
          <w:rFonts w:ascii="Times New Roman" w:eastAsia="Times New Roman" w:hAnsi="Times New Roman" w:cs="Times New Roman"/>
          <w:b/>
          <w:bCs/>
          <w:color w:val="222222"/>
          <w:sz w:val="27"/>
          <w:szCs w:val="27"/>
          <w:lang w:eastAsia="ru-RU"/>
        </w:rPr>
        <w:t>соответсвующие</w:t>
      </w:r>
      <w:proofErr w:type="spellEnd"/>
      <w:r w:rsidRPr="00987104">
        <w:rPr>
          <w:rFonts w:ascii="Times New Roman" w:eastAsia="Times New Roman" w:hAnsi="Times New Roman" w:cs="Times New Roman"/>
          <w:b/>
          <w:bCs/>
          <w:color w:val="222222"/>
          <w:sz w:val="27"/>
          <w:szCs w:val="27"/>
          <w:lang w:eastAsia="ru-RU"/>
        </w:rPr>
        <w:t xml:space="preserve"> функциональному статусу пациента, в качестве примера:</w:t>
      </w:r>
    </w:p>
    <w:p w14:paraId="27E129E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 Боль в спине, в том числе с двигательным дефицитом:</w:t>
      </w:r>
    </w:p>
    <w:p w14:paraId="041239F3" w14:textId="77777777" w:rsidR="00987104" w:rsidRPr="00987104" w:rsidRDefault="00987104" w:rsidP="00987104">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b28013 боль в спине: b7101 подвижность нескольких суставов; b7108 функции подвижности сустава, другие уточненные;</w:t>
      </w:r>
    </w:p>
    <w:p w14:paraId="4A45D261" w14:textId="77777777" w:rsidR="00987104" w:rsidRPr="00987104" w:rsidRDefault="00987104" w:rsidP="00987104">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s76002 поясничный отдел позвоночника; s7601 мышцы туловища; s7602 связки и фасции туловища;</w:t>
      </w:r>
    </w:p>
    <w:p w14:paraId="73A4A86E" w14:textId="77777777" w:rsidR="00987104" w:rsidRPr="00987104" w:rsidRDefault="00987104" w:rsidP="00987104">
      <w:pPr>
        <w:numPr>
          <w:ilvl w:val="0"/>
          <w:numId w:val="10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d4108 изменение позы тела (сгибание, разгибание, ротация), d450 ходьба; d469 ходьба, передвижение и относящаяся к ним активность, другие уточненные и не уточненные.</w:t>
      </w:r>
    </w:p>
    <w:p w14:paraId="0EDE71F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Боль в спине с нарушением контроля движений:</w:t>
      </w:r>
    </w:p>
    <w:p w14:paraId="06C6905C" w14:textId="77777777" w:rsidR="00987104" w:rsidRPr="00987104" w:rsidRDefault="00987104" w:rsidP="00987104">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b28013 боль в спине; b7601 контроль сложных произвольных движений;</w:t>
      </w:r>
    </w:p>
    <w:p w14:paraId="0A9CD06C" w14:textId="77777777" w:rsidR="00987104" w:rsidRPr="00987104" w:rsidRDefault="00987104" w:rsidP="00987104">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s76002 поясничный отдел позвоночника; s7601 мышцы туловища; s7602 связки и фасции туловища;</w:t>
      </w:r>
    </w:p>
    <w:p w14:paraId="3CF47F26" w14:textId="77777777" w:rsidR="00987104" w:rsidRPr="00987104" w:rsidRDefault="00987104" w:rsidP="00987104">
      <w:pPr>
        <w:numPr>
          <w:ilvl w:val="0"/>
          <w:numId w:val="10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Активность и участие: d4158 поддержание положения тела, другое уточненное (поддержание позиции тела в нейтральном положении); d4106 перемещение центра тяжести тела  (перемещение массы тела из одного положения в другое, стоя, сидя или лежа, например, перемещение тяжести с одной ноги на другую в вертикальном положении); d4154 нахождение в положении стоя (пребывание </w:t>
      </w:r>
      <w:r w:rsidRPr="00987104">
        <w:rPr>
          <w:rFonts w:ascii="Times New Roman" w:eastAsia="Times New Roman" w:hAnsi="Times New Roman" w:cs="Times New Roman"/>
          <w:color w:val="222222"/>
          <w:sz w:val="27"/>
          <w:szCs w:val="27"/>
          <w:lang w:eastAsia="ru-RU"/>
        </w:rPr>
        <w:lastRenderedPageBreak/>
        <w:t>в положении стоя в течение требуемого времени, например, стоя в очереди); d4153 нахождение в положении сидя (пребывание в положении сидя, на сиденье или на полу, в течение требуемого времени, например, сидя за партой или столом; d450 ходьба; d469 ходьба, передвижение и относящаяся к ним активность, другие уточненные и не уточненные.</w:t>
      </w:r>
    </w:p>
    <w:p w14:paraId="0ABEAC5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3. Боль в спине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w:t>
      </w:r>
    </w:p>
    <w:p w14:paraId="4FE5A59F" w14:textId="77777777" w:rsidR="00987104" w:rsidRPr="00987104" w:rsidRDefault="00987104" w:rsidP="00987104">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b2804 иррадиирущая боль в сегменте или области;</w:t>
      </w:r>
    </w:p>
    <w:p w14:paraId="380FAAD1" w14:textId="77777777" w:rsidR="00987104" w:rsidRPr="00987104" w:rsidRDefault="00987104" w:rsidP="00987104">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s1201 спинномозговые нервы;</w:t>
      </w:r>
    </w:p>
    <w:p w14:paraId="4C18D689" w14:textId="77777777" w:rsidR="00987104" w:rsidRPr="00987104" w:rsidRDefault="00987104" w:rsidP="00987104">
      <w:pPr>
        <w:numPr>
          <w:ilvl w:val="0"/>
          <w:numId w:val="11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d4158 поддержание положения тела, другое уточненное (поддержание позиции тела в нейтральном положении); d4150 нахождение в положении лежа (пребывание в лежачем положении в течение требуемого времени, например, лежа в кровати)</w:t>
      </w:r>
      <w:proofErr w:type="gramStart"/>
      <w:r w:rsidRPr="00987104">
        <w:rPr>
          <w:rFonts w:ascii="Times New Roman" w:eastAsia="Times New Roman" w:hAnsi="Times New Roman" w:cs="Times New Roman"/>
          <w:color w:val="222222"/>
          <w:sz w:val="27"/>
          <w:szCs w:val="27"/>
          <w:lang w:eastAsia="ru-RU"/>
        </w:rPr>
        <w:t>.;d</w:t>
      </w:r>
      <w:proofErr w:type="gramEnd"/>
      <w:r w:rsidRPr="00987104">
        <w:rPr>
          <w:rFonts w:ascii="Times New Roman" w:eastAsia="Times New Roman" w:hAnsi="Times New Roman" w:cs="Times New Roman"/>
          <w:color w:val="222222"/>
          <w:sz w:val="27"/>
          <w:szCs w:val="27"/>
          <w:lang w:eastAsia="ru-RU"/>
        </w:rPr>
        <w:t>450 ходьба; d469 ходьба, передвижение и относящаяся к ним активность, другие уточненные и не уточненные.</w:t>
      </w:r>
    </w:p>
    <w:p w14:paraId="6FEB31F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В поддержку данной рекомендации приводится систематический обзор на основе в том числе 129 РКИ по хронической боли в нижней части спины </w:t>
      </w:r>
      <w:r w:rsidRPr="00987104">
        <w:rPr>
          <w:rFonts w:ascii="Times New Roman" w:eastAsia="Times New Roman" w:hAnsi="Times New Roman" w:cs="Times New Roman"/>
          <w:color w:val="222222"/>
          <w:sz w:val="27"/>
          <w:szCs w:val="27"/>
          <w:lang w:eastAsia="ru-RU"/>
        </w:rPr>
        <w:t xml:space="preserve">[311]. Из которого следует, что МКФ предоставляет собой полезный инструмент и может быть применима для определения и количественной оценки использования различных методик в рамках показателей результатов. А также </w:t>
      </w:r>
      <w:proofErr w:type="gramStart"/>
      <w:r w:rsidRPr="00987104">
        <w:rPr>
          <w:rFonts w:ascii="Times New Roman" w:eastAsia="Times New Roman" w:hAnsi="Times New Roman" w:cs="Times New Roman"/>
          <w:color w:val="222222"/>
          <w:sz w:val="27"/>
          <w:szCs w:val="27"/>
          <w:lang w:eastAsia="ru-RU"/>
        </w:rPr>
        <w:t xml:space="preserve">рекомендации экспертного </w:t>
      </w:r>
      <w:proofErr w:type="spellStart"/>
      <w:r w:rsidRPr="00987104">
        <w:rPr>
          <w:rFonts w:ascii="Times New Roman" w:eastAsia="Times New Roman" w:hAnsi="Times New Roman" w:cs="Times New Roman"/>
          <w:color w:val="222222"/>
          <w:sz w:val="27"/>
          <w:szCs w:val="27"/>
          <w:lang w:eastAsia="ru-RU"/>
        </w:rPr>
        <w:t>конценсуса</w:t>
      </w:r>
      <w:proofErr w:type="spellEnd"/>
      <w:proofErr w:type="gramEnd"/>
      <w:r w:rsidRPr="00987104">
        <w:rPr>
          <w:rFonts w:ascii="Times New Roman" w:eastAsia="Times New Roman" w:hAnsi="Times New Roman" w:cs="Times New Roman"/>
          <w:color w:val="222222"/>
          <w:sz w:val="27"/>
          <w:szCs w:val="27"/>
          <w:lang w:eastAsia="ru-RU"/>
        </w:rPr>
        <w:t xml:space="preserve"> основывающегося на данных предварительных исследований, Дельфийском методе и эмпирических данных [312]</w:t>
      </w:r>
    </w:p>
    <w:p w14:paraId="2CE8B5A9" w14:textId="77777777" w:rsidR="00987104" w:rsidRPr="00987104" w:rsidRDefault="00987104" w:rsidP="00987104">
      <w:pPr>
        <w:numPr>
          <w:ilvl w:val="0"/>
          <w:numId w:val="11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выполнять упражнения на координацию, укрепление мышц туловища и повышение выносливости, упражнения с моторным контролем и упражнения на активацию и стабилизацию специфических мышц туловища для снижения болевого синдрома и улучшения функции у пациентов хронической болью в спине (в том числе с двигательным дефицитом) [273-275].</w:t>
      </w:r>
    </w:p>
    <w:p w14:paraId="768DE1A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–1).</w:t>
      </w:r>
    </w:p>
    <w:p w14:paraId="3C165B3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В поддержку данной рекомендации приводится 3 систематических обзора. Один обзор с использованием мета-анализа на основе 39 РКИ </w:t>
      </w:r>
      <w:r w:rsidRPr="00987104">
        <w:rPr>
          <w:rFonts w:ascii="Times New Roman" w:eastAsia="Times New Roman" w:hAnsi="Times New Roman" w:cs="Times New Roman"/>
          <w:color w:val="222222"/>
          <w:sz w:val="27"/>
          <w:szCs w:val="27"/>
          <w:lang w:eastAsia="ru-RU"/>
        </w:rPr>
        <w:t>[273].</w:t>
      </w:r>
      <w:r w:rsidRPr="00987104">
        <w:rPr>
          <w:rFonts w:ascii="Times New Roman" w:eastAsia="Times New Roman" w:hAnsi="Times New Roman" w:cs="Times New Roman"/>
          <w:i/>
          <w:iCs/>
          <w:color w:val="333333"/>
          <w:sz w:val="27"/>
          <w:szCs w:val="27"/>
          <w:lang w:eastAsia="ru-RU"/>
        </w:rPr>
        <w:t xml:space="preserve"> Мета-анализ показал снижение уровня боли в группе упражнений по сравнению с контрольной группой и группами, где применяли другое лечение. Анализ в подгруппах показал, что более эффективными являются упражнения </w:t>
      </w:r>
      <w:r w:rsidRPr="00987104">
        <w:rPr>
          <w:rFonts w:ascii="Times New Roman" w:eastAsia="Times New Roman" w:hAnsi="Times New Roman" w:cs="Times New Roman"/>
          <w:i/>
          <w:iCs/>
          <w:color w:val="333333"/>
          <w:sz w:val="27"/>
          <w:szCs w:val="27"/>
          <w:lang w:eastAsia="ru-RU"/>
        </w:rPr>
        <w:lastRenderedPageBreak/>
        <w:t>на стабилизацию/координацию и укрепление мышц. Второй систематический обзор на основе 14 РКИ, в котором приводятся данные в пользу упражнений на укрепление мышц, увеличение гибкости и аэробных упражнений при хронической боли в спине </w:t>
      </w:r>
      <w:r w:rsidRPr="00987104">
        <w:rPr>
          <w:rFonts w:ascii="Times New Roman" w:eastAsia="Times New Roman" w:hAnsi="Times New Roman" w:cs="Times New Roman"/>
          <w:color w:val="222222"/>
          <w:sz w:val="27"/>
          <w:szCs w:val="27"/>
          <w:lang w:eastAsia="ru-RU"/>
        </w:rPr>
        <w:t>[274]</w:t>
      </w:r>
      <w:r w:rsidRPr="00987104">
        <w:rPr>
          <w:rFonts w:ascii="Times New Roman" w:eastAsia="Times New Roman" w:hAnsi="Times New Roman" w:cs="Times New Roman"/>
          <w:i/>
          <w:iCs/>
          <w:color w:val="333333"/>
          <w:sz w:val="27"/>
          <w:szCs w:val="27"/>
          <w:lang w:eastAsia="ru-RU"/>
        </w:rPr>
        <w:t>. Также учитывался систематический обзор на основе 28 РКИ, в котором выявлено, что методика активизации специфических мышц является более эффективной в сравнении с другими упражнениями, а также другими видами консервативной терапии и плацебо </w:t>
      </w:r>
      <w:r w:rsidRPr="00987104">
        <w:rPr>
          <w:rFonts w:ascii="Times New Roman" w:eastAsia="Times New Roman" w:hAnsi="Times New Roman" w:cs="Times New Roman"/>
          <w:color w:val="222222"/>
          <w:sz w:val="27"/>
          <w:szCs w:val="27"/>
          <w:lang w:eastAsia="ru-RU"/>
        </w:rPr>
        <w:t>[275].</w:t>
      </w:r>
    </w:p>
    <w:p w14:paraId="40B56880" w14:textId="77777777" w:rsidR="00987104" w:rsidRPr="00987104" w:rsidRDefault="00987104" w:rsidP="00987104">
      <w:pPr>
        <w:numPr>
          <w:ilvl w:val="0"/>
          <w:numId w:val="11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выполнять упражнения с моторным контролем и упражнения на специфическую мышечную активацию у пациентов с хронической болью в спине и нарушением контроля движений [276, 277].</w:t>
      </w:r>
    </w:p>
    <w:p w14:paraId="0A76E07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14:paraId="0D8D6F7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i/>
          <w:iCs/>
          <w:color w:val="333333"/>
          <w:sz w:val="27"/>
          <w:szCs w:val="27"/>
          <w:lang w:eastAsia="ru-RU"/>
        </w:rPr>
        <w:t> Для</w:t>
      </w:r>
      <w:proofErr w:type="gramEnd"/>
      <w:r w:rsidRPr="00987104">
        <w:rPr>
          <w:rFonts w:ascii="Times New Roman" w:eastAsia="Times New Roman" w:hAnsi="Times New Roman" w:cs="Times New Roman"/>
          <w:i/>
          <w:iCs/>
          <w:color w:val="333333"/>
          <w:sz w:val="27"/>
          <w:szCs w:val="27"/>
          <w:lang w:eastAsia="ru-RU"/>
        </w:rPr>
        <w:t xml:space="preserve"> диагностики нарушения контроля движений используются специфические тесты </w:t>
      </w:r>
      <w:r w:rsidRPr="00987104">
        <w:rPr>
          <w:rFonts w:ascii="Times New Roman" w:eastAsia="Times New Roman" w:hAnsi="Times New Roman" w:cs="Times New Roman"/>
          <w:color w:val="222222"/>
          <w:sz w:val="27"/>
          <w:szCs w:val="27"/>
          <w:lang w:eastAsia="ru-RU"/>
        </w:rPr>
        <w:t>[278]</w:t>
      </w:r>
      <w:r w:rsidRPr="00987104">
        <w:rPr>
          <w:rFonts w:ascii="Times New Roman" w:eastAsia="Times New Roman" w:hAnsi="Times New Roman" w:cs="Times New Roman"/>
          <w:i/>
          <w:iCs/>
          <w:color w:val="333333"/>
          <w:sz w:val="27"/>
          <w:szCs w:val="27"/>
          <w:lang w:eastAsia="ru-RU"/>
        </w:rPr>
        <w:t xml:space="preserve">. В поддержку данной рекомендации приводится 1 систематический обзор на основе 11 РКИ, в котором было продемонстрировано снижение уровня боли у пациентов после курса упражнений с моторным (двигательным) контролем </w:t>
      </w:r>
      <w:proofErr w:type="spellStart"/>
      <w:r w:rsidRPr="00987104">
        <w:rPr>
          <w:rFonts w:ascii="Times New Roman" w:eastAsia="Times New Roman" w:hAnsi="Times New Roman" w:cs="Times New Roman"/>
          <w:i/>
          <w:iCs/>
          <w:color w:val="333333"/>
          <w:sz w:val="27"/>
          <w:szCs w:val="27"/>
          <w:lang w:eastAsia="ru-RU"/>
        </w:rPr>
        <w:t>непосрелдственно</w:t>
      </w:r>
      <w:proofErr w:type="spellEnd"/>
      <w:r w:rsidRPr="00987104">
        <w:rPr>
          <w:rFonts w:ascii="Times New Roman" w:eastAsia="Times New Roman" w:hAnsi="Times New Roman" w:cs="Times New Roman"/>
          <w:i/>
          <w:iCs/>
          <w:color w:val="333333"/>
          <w:sz w:val="27"/>
          <w:szCs w:val="27"/>
          <w:lang w:eastAsia="ru-RU"/>
        </w:rPr>
        <w:t xml:space="preserve"> после курса упражнений, и улучшение функции в как непосредственно после упражнений, так и в среднесрочной перспективе </w:t>
      </w:r>
      <w:r w:rsidRPr="00987104">
        <w:rPr>
          <w:rFonts w:ascii="Times New Roman" w:eastAsia="Times New Roman" w:hAnsi="Times New Roman" w:cs="Times New Roman"/>
          <w:color w:val="222222"/>
          <w:sz w:val="27"/>
          <w:szCs w:val="27"/>
          <w:lang w:eastAsia="ru-RU"/>
        </w:rPr>
        <w:t>[276]</w:t>
      </w:r>
      <w:r w:rsidRPr="00987104">
        <w:rPr>
          <w:rFonts w:ascii="Times New Roman" w:eastAsia="Times New Roman" w:hAnsi="Times New Roman" w:cs="Times New Roman"/>
          <w:i/>
          <w:iCs/>
          <w:color w:val="333333"/>
          <w:sz w:val="27"/>
          <w:szCs w:val="27"/>
          <w:lang w:eastAsia="ru-RU"/>
        </w:rPr>
        <w:t>. В 4 из 11 РКИ также отмечалось улучшение функции. Также мы приняли во внимание 1 РКИ высокого качества с анализом результатов у 172 пациентов, где у пациентов с двигательными нарушениями отмечался лучший эффект от упражнений с моторным контролем чем других видов упражнений </w:t>
      </w:r>
      <w:r w:rsidRPr="00987104">
        <w:rPr>
          <w:rFonts w:ascii="Times New Roman" w:eastAsia="Times New Roman" w:hAnsi="Times New Roman" w:cs="Times New Roman"/>
          <w:color w:val="222222"/>
          <w:sz w:val="27"/>
          <w:szCs w:val="27"/>
          <w:lang w:eastAsia="ru-RU"/>
        </w:rPr>
        <w:t>[277].</w:t>
      </w:r>
    </w:p>
    <w:p w14:paraId="05FA4AAE" w14:textId="77777777" w:rsidR="00987104" w:rsidRPr="00987104" w:rsidRDefault="00987104" w:rsidP="00987104">
      <w:pPr>
        <w:numPr>
          <w:ilvl w:val="0"/>
          <w:numId w:val="11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выполнять мультимодальные упражнения, упражнения для активизации специфических мышц туловища, упражнения с моторным контролем, а также выполнять упражнения на централизацию и методы механической диагностики и терапии с предпочтительным направлением движений (</w:t>
      </w:r>
      <w:proofErr w:type="spellStart"/>
      <w:r w:rsidRPr="00987104">
        <w:rPr>
          <w:rFonts w:ascii="Times New Roman" w:eastAsia="Times New Roman" w:hAnsi="Times New Roman" w:cs="Times New Roman"/>
          <w:color w:val="222222"/>
          <w:sz w:val="27"/>
          <w:szCs w:val="27"/>
          <w:lang w:eastAsia="ru-RU"/>
        </w:rPr>
        <w:t>МакКензи</w:t>
      </w:r>
      <w:proofErr w:type="spellEnd"/>
      <w:r w:rsidRPr="00987104">
        <w:rPr>
          <w:rFonts w:ascii="Times New Roman" w:eastAsia="Times New Roman" w:hAnsi="Times New Roman" w:cs="Times New Roman"/>
          <w:color w:val="222222"/>
          <w:sz w:val="27"/>
          <w:szCs w:val="27"/>
          <w:lang w:eastAsia="ru-RU"/>
        </w:rPr>
        <w:t xml:space="preserve">) пациентам с хронической болью в спине и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 xml:space="preserve"> [279-281].</w:t>
      </w:r>
    </w:p>
    <w:p w14:paraId="6E0FA0E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рекомендации – С (уровень достоверности доказательств – 2).</w:t>
      </w:r>
    </w:p>
    <w:p w14:paraId="689C470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В поддержку данной рекомендации приводится 1 систематический обзор на основе 6 РКИ с оценкой краткосрочных (5 РКИ) и среднесрочных результатов (3 РКИ) </w:t>
      </w:r>
      <w:r w:rsidRPr="00987104">
        <w:rPr>
          <w:rFonts w:ascii="Times New Roman" w:eastAsia="Times New Roman" w:hAnsi="Times New Roman" w:cs="Times New Roman"/>
          <w:color w:val="222222"/>
          <w:sz w:val="27"/>
          <w:szCs w:val="27"/>
          <w:lang w:eastAsia="ru-RU"/>
        </w:rPr>
        <w:t>[279]</w:t>
      </w:r>
      <w:r w:rsidRPr="00987104">
        <w:rPr>
          <w:rFonts w:ascii="Times New Roman" w:eastAsia="Times New Roman" w:hAnsi="Times New Roman" w:cs="Times New Roman"/>
          <w:i/>
          <w:iCs/>
          <w:color w:val="333333"/>
          <w:sz w:val="27"/>
          <w:szCs w:val="27"/>
          <w:lang w:eastAsia="ru-RU"/>
        </w:rPr>
        <w:t xml:space="preserve">. По данным исследований метод </w:t>
      </w:r>
      <w:proofErr w:type="spellStart"/>
      <w:r w:rsidRPr="00987104">
        <w:rPr>
          <w:rFonts w:ascii="Times New Roman" w:eastAsia="Times New Roman" w:hAnsi="Times New Roman" w:cs="Times New Roman"/>
          <w:i/>
          <w:iCs/>
          <w:color w:val="333333"/>
          <w:sz w:val="27"/>
          <w:szCs w:val="27"/>
          <w:lang w:eastAsia="ru-RU"/>
        </w:rPr>
        <w:t>МакКензи</w:t>
      </w:r>
      <w:proofErr w:type="spellEnd"/>
      <w:r w:rsidRPr="00987104">
        <w:rPr>
          <w:rFonts w:ascii="Times New Roman" w:eastAsia="Times New Roman" w:hAnsi="Times New Roman" w:cs="Times New Roman"/>
          <w:i/>
          <w:iCs/>
          <w:color w:val="333333"/>
          <w:sz w:val="27"/>
          <w:szCs w:val="27"/>
          <w:lang w:eastAsia="ru-RU"/>
        </w:rPr>
        <w:t xml:space="preserve"> показал более высокую эффективность в краткосрочной перспективе в сравнении с другими видами консервативной терапии, включая медикаментозное лечение, мануальную терапию и устные рекомендации. В 1 </w:t>
      </w:r>
      <w:r w:rsidRPr="00987104">
        <w:rPr>
          <w:rFonts w:ascii="Times New Roman" w:eastAsia="Times New Roman" w:hAnsi="Times New Roman" w:cs="Times New Roman"/>
          <w:i/>
          <w:iCs/>
          <w:color w:val="333333"/>
          <w:sz w:val="27"/>
          <w:szCs w:val="27"/>
          <w:lang w:eastAsia="ru-RU"/>
        </w:rPr>
        <w:lastRenderedPageBreak/>
        <w:t xml:space="preserve">РКИ метод </w:t>
      </w:r>
      <w:proofErr w:type="spellStart"/>
      <w:r w:rsidRPr="00987104">
        <w:rPr>
          <w:rFonts w:ascii="Times New Roman" w:eastAsia="Times New Roman" w:hAnsi="Times New Roman" w:cs="Times New Roman"/>
          <w:i/>
          <w:iCs/>
          <w:color w:val="333333"/>
          <w:sz w:val="27"/>
          <w:szCs w:val="27"/>
          <w:lang w:eastAsia="ru-RU"/>
        </w:rPr>
        <w:t>МакКензи</w:t>
      </w:r>
      <w:proofErr w:type="spellEnd"/>
      <w:r w:rsidRPr="00987104">
        <w:rPr>
          <w:rFonts w:ascii="Times New Roman" w:eastAsia="Times New Roman" w:hAnsi="Times New Roman" w:cs="Times New Roman"/>
          <w:i/>
          <w:iCs/>
          <w:color w:val="333333"/>
          <w:sz w:val="27"/>
          <w:szCs w:val="27"/>
          <w:lang w:eastAsia="ru-RU"/>
        </w:rPr>
        <w:t xml:space="preserve"> в дополнении к устным рекомендациям показал более высокую эффективность в сравнении с методом мануальной терапии у пациентов длительной болью в спине </w:t>
      </w:r>
      <w:r w:rsidRPr="00987104">
        <w:rPr>
          <w:rFonts w:ascii="Times New Roman" w:eastAsia="Times New Roman" w:hAnsi="Times New Roman" w:cs="Times New Roman"/>
          <w:color w:val="222222"/>
          <w:sz w:val="27"/>
          <w:szCs w:val="27"/>
          <w:lang w:eastAsia="ru-RU"/>
        </w:rPr>
        <w:t>[280]</w:t>
      </w:r>
      <w:r w:rsidRPr="00987104">
        <w:rPr>
          <w:rFonts w:ascii="Times New Roman" w:eastAsia="Times New Roman" w:hAnsi="Times New Roman" w:cs="Times New Roman"/>
          <w:i/>
          <w:iCs/>
          <w:color w:val="333333"/>
          <w:sz w:val="27"/>
          <w:szCs w:val="27"/>
          <w:lang w:eastAsia="ru-RU"/>
        </w:rPr>
        <w:t xml:space="preserve">. В 1 РКИ с анализом данных 154 пациентов с хронической </w:t>
      </w:r>
      <w:proofErr w:type="spellStart"/>
      <w:r w:rsidRPr="00987104">
        <w:rPr>
          <w:rFonts w:ascii="Times New Roman" w:eastAsia="Times New Roman" w:hAnsi="Times New Roman" w:cs="Times New Roman"/>
          <w:i/>
          <w:iCs/>
          <w:color w:val="333333"/>
          <w:sz w:val="27"/>
          <w:szCs w:val="27"/>
          <w:lang w:eastAsia="ru-RU"/>
        </w:rPr>
        <w:t>дискогенной</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радикулопатией</w:t>
      </w:r>
      <w:proofErr w:type="spellEnd"/>
      <w:r w:rsidRPr="00987104">
        <w:rPr>
          <w:rFonts w:ascii="Times New Roman" w:eastAsia="Times New Roman" w:hAnsi="Times New Roman" w:cs="Times New Roman"/>
          <w:i/>
          <w:iCs/>
          <w:color w:val="333333"/>
          <w:sz w:val="27"/>
          <w:szCs w:val="27"/>
          <w:lang w:eastAsia="ru-RU"/>
        </w:rPr>
        <w:t xml:space="preserve"> выводы были сделаны в пользу мультимодальных упражнений </w:t>
      </w:r>
      <w:r w:rsidRPr="00987104">
        <w:rPr>
          <w:rFonts w:ascii="Times New Roman" w:eastAsia="Times New Roman" w:hAnsi="Times New Roman" w:cs="Times New Roman"/>
          <w:color w:val="222222"/>
          <w:sz w:val="27"/>
          <w:szCs w:val="27"/>
          <w:lang w:eastAsia="ru-RU"/>
        </w:rPr>
        <w:t>[280]</w:t>
      </w:r>
      <w:r w:rsidRPr="00987104">
        <w:rPr>
          <w:rFonts w:ascii="Times New Roman" w:eastAsia="Times New Roman" w:hAnsi="Times New Roman" w:cs="Times New Roman"/>
          <w:i/>
          <w:iCs/>
          <w:color w:val="333333"/>
          <w:sz w:val="27"/>
          <w:szCs w:val="27"/>
          <w:lang w:eastAsia="ru-RU"/>
        </w:rPr>
        <w:t xml:space="preserve">. Исследование продемонстрировало эффективность мультимодальных упражнений в сочетании с постуральной коррекцией в снижении боли в спине и ноге и улучшение функции как в краткосрочной, так и долгосрочной перспективе. В еще 1 РКИ на основе данных 54 пациентов в анализе подгрупп была продемонстрирована эффективность мультимодальных упражнений, включающих упражнения на специфическую мышечную активацию, в сравнении с устными рекомендациями, а именно уменьшение интенсивности боли в течение 10 недель </w:t>
      </w:r>
      <w:proofErr w:type="gramStart"/>
      <w:r w:rsidRPr="00987104">
        <w:rPr>
          <w:rFonts w:ascii="Times New Roman" w:eastAsia="Times New Roman" w:hAnsi="Times New Roman" w:cs="Times New Roman"/>
          <w:i/>
          <w:iCs/>
          <w:color w:val="333333"/>
          <w:sz w:val="27"/>
          <w:szCs w:val="27"/>
          <w:lang w:eastAsia="ru-RU"/>
        </w:rPr>
        <w:t>и  улучшение</w:t>
      </w:r>
      <w:proofErr w:type="gramEnd"/>
      <w:r w:rsidRPr="00987104">
        <w:rPr>
          <w:rFonts w:ascii="Times New Roman" w:eastAsia="Times New Roman" w:hAnsi="Times New Roman" w:cs="Times New Roman"/>
          <w:i/>
          <w:iCs/>
          <w:color w:val="333333"/>
          <w:sz w:val="27"/>
          <w:szCs w:val="27"/>
          <w:lang w:eastAsia="ru-RU"/>
        </w:rPr>
        <w:t xml:space="preserve"> функции в течение года </w:t>
      </w:r>
      <w:r w:rsidRPr="00987104">
        <w:rPr>
          <w:rFonts w:ascii="Times New Roman" w:eastAsia="Times New Roman" w:hAnsi="Times New Roman" w:cs="Times New Roman"/>
          <w:color w:val="222222"/>
          <w:sz w:val="27"/>
          <w:szCs w:val="27"/>
          <w:lang w:eastAsia="ru-RU"/>
        </w:rPr>
        <w:t>[281].</w:t>
      </w:r>
    </w:p>
    <w:p w14:paraId="4E5EEA95" w14:textId="77777777" w:rsidR="00987104" w:rsidRPr="00987104" w:rsidRDefault="00987104" w:rsidP="00987104">
      <w:pPr>
        <w:numPr>
          <w:ilvl w:val="0"/>
          <w:numId w:val="11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для оценки выраженности функциональных нарушений при наличии болевого синдрома в шее, а также в связи с необходимостью динамического контроля уровня боли во время лечения, состояния и динамики функционального статуса пациента при оценке результатов физической терапии использовать домены международной классификации функционирования [311, 312].</w:t>
      </w:r>
    </w:p>
    <w:p w14:paraId="2A5A31B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xml:space="preserve">Комментарии: могут быть использованы домены МКФ максимально </w:t>
      </w:r>
      <w:proofErr w:type="spellStart"/>
      <w:r w:rsidRPr="00987104">
        <w:rPr>
          <w:rFonts w:ascii="Times New Roman" w:eastAsia="Times New Roman" w:hAnsi="Times New Roman" w:cs="Times New Roman"/>
          <w:b/>
          <w:bCs/>
          <w:color w:val="222222"/>
          <w:sz w:val="27"/>
          <w:szCs w:val="27"/>
          <w:lang w:eastAsia="ru-RU"/>
        </w:rPr>
        <w:t>соответсвующие</w:t>
      </w:r>
      <w:proofErr w:type="spellEnd"/>
      <w:r w:rsidRPr="00987104">
        <w:rPr>
          <w:rFonts w:ascii="Times New Roman" w:eastAsia="Times New Roman" w:hAnsi="Times New Roman" w:cs="Times New Roman"/>
          <w:b/>
          <w:bCs/>
          <w:color w:val="222222"/>
          <w:sz w:val="27"/>
          <w:szCs w:val="27"/>
          <w:lang w:eastAsia="ru-RU"/>
        </w:rPr>
        <w:t xml:space="preserve"> функциональному статусу пациента, в качестве примера:</w:t>
      </w:r>
    </w:p>
    <w:p w14:paraId="61312BC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1. Боль в шее с двигательными </w:t>
      </w:r>
      <w:proofErr w:type="spellStart"/>
      <w:r w:rsidRPr="00987104">
        <w:rPr>
          <w:rFonts w:ascii="Times New Roman" w:eastAsia="Times New Roman" w:hAnsi="Times New Roman" w:cs="Times New Roman"/>
          <w:color w:val="222222"/>
          <w:sz w:val="27"/>
          <w:szCs w:val="27"/>
          <w:lang w:eastAsia="ru-RU"/>
        </w:rPr>
        <w:t>нарушеними</w:t>
      </w:r>
      <w:proofErr w:type="spellEnd"/>
      <w:r w:rsidRPr="00987104">
        <w:rPr>
          <w:rFonts w:ascii="Times New Roman" w:eastAsia="Times New Roman" w:hAnsi="Times New Roman" w:cs="Times New Roman"/>
          <w:color w:val="222222"/>
          <w:sz w:val="27"/>
          <w:szCs w:val="27"/>
          <w:lang w:eastAsia="ru-RU"/>
        </w:rPr>
        <w:t>:</w:t>
      </w:r>
    </w:p>
    <w:p w14:paraId="3669D214" w14:textId="77777777" w:rsidR="00987104" w:rsidRPr="00987104" w:rsidRDefault="00987104" w:rsidP="00987104">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B28010 боль в голове и шее, B7101 подвижность нескольких суставов;</w:t>
      </w:r>
    </w:p>
    <w:p w14:paraId="14AD201C" w14:textId="77777777" w:rsidR="00987104" w:rsidRPr="00987104" w:rsidRDefault="00987104" w:rsidP="00987104">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S76000 шейный отдел позвоночника;</w:t>
      </w:r>
    </w:p>
    <w:p w14:paraId="50B599A7" w14:textId="77777777" w:rsidR="00987104" w:rsidRPr="00987104" w:rsidRDefault="00987104" w:rsidP="00987104">
      <w:pPr>
        <w:numPr>
          <w:ilvl w:val="0"/>
          <w:numId w:val="11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D4108 изменение позы тела (движение головы и шеи при взгляде вправо или влево).</w:t>
      </w:r>
    </w:p>
    <w:p w14:paraId="61D4807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Боль в шее с головной болью:</w:t>
      </w:r>
    </w:p>
    <w:p w14:paraId="30507B05" w14:textId="77777777" w:rsidR="00987104" w:rsidRPr="00987104" w:rsidRDefault="00987104" w:rsidP="00987104">
      <w:pPr>
        <w:numPr>
          <w:ilvl w:val="0"/>
          <w:numId w:val="11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b28010 боль в голове и шее;</w:t>
      </w:r>
    </w:p>
    <w:p w14:paraId="1A8C2DFC" w14:textId="77777777" w:rsidR="00987104" w:rsidRPr="00987104" w:rsidRDefault="00987104" w:rsidP="00987104">
      <w:pPr>
        <w:numPr>
          <w:ilvl w:val="0"/>
          <w:numId w:val="11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s7103 суставы головы и шеи, s7104 мышцы головы и шеи;</w:t>
      </w:r>
    </w:p>
    <w:p w14:paraId="0ECCD4BF" w14:textId="77777777" w:rsidR="00987104" w:rsidRPr="00987104" w:rsidRDefault="00987104" w:rsidP="00987104">
      <w:pPr>
        <w:numPr>
          <w:ilvl w:val="0"/>
          <w:numId w:val="11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d4158 поддержание положения тела (поддержании положения головы и шеи в согнутом состоянии при чтении книги и разогнутом при работе с монитором).</w:t>
      </w:r>
    </w:p>
    <w:p w14:paraId="630A5FB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3. Боль в шее с нарушением координации движений:</w:t>
      </w:r>
    </w:p>
    <w:p w14:paraId="20065EB3" w14:textId="77777777" w:rsidR="00987104" w:rsidRPr="00987104" w:rsidRDefault="00987104" w:rsidP="00987104">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b7601 Контроль сложных произвольных движений;</w:t>
      </w:r>
    </w:p>
    <w:p w14:paraId="2F6BB87E" w14:textId="77777777" w:rsidR="00987104" w:rsidRPr="00987104" w:rsidRDefault="00987104" w:rsidP="00987104">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Структуры: s7105 Связки и фасции головы и шеи; S </w:t>
      </w:r>
      <w:proofErr w:type="gramStart"/>
      <w:r w:rsidRPr="00987104">
        <w:rPr>
          <w:rFonts w:ascii="Times New Roman" w:eastAsia="Times New Roman" w:hAnsi="Times New Roman" w:cs="Times New Roman"/>
          <w:color w:val="222222"/>
          <w:sz w:val="27"/>
          <w:szCs w:val="27"/>
          <w:lang w:eastAsia="ru-RU"/>
        </w:rPr>
        <w:t>7104  мышцы</w:t>
      </w:r>
      <w:proofErr w:type="gramEnd"/>
      <w:r w:rsidRPr="00987104">
        <w:rPr>
          <w:rFonts w:ascii="Times New Roman" w:eastAsia="Times New Roman" w:hAnsi="Times New Roman" w:cs="Times New Roman"/>
          <w:color w:val="222222"/>
          <w:sz w:val="27"/>
          <w:szCs w:val="27"/>
          <w:lang w:eastAsia="ru-RU"/>
        </w:rPr>
        <w:t xml:space="preserve"> головы и шеи;</w:t>
      </w:r>
    </w:p>
    <w:p w14:paraId="52918DD8" w14:textId="77777777" w:rsidR="00987104" w:rsidRPr="00987104" w:rsidRDefault="00987104" w:rsidP="00987104">
      <w:pPr>
        <w:numPr>
          <w:ilvl w:val="0"/>
          <w:numId w:val="11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d4158 Поддержание положения тела, другое уточненное (поддержание позиции головы шеи и грудного отдела в нейтральном положении).</w:t>
      </w:r>
    </w:p>
    <w:p w14:paraId="34FB69A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4. Боль в шее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w:t>
      </w:r>
    </w:p>
    <w:p w14:paraId="2C118290" w14:textId="77777777" w:rsidR="00987104" w:rsidRPr="00987104" w:rsidRDefault="00987104" w:rsidP="00987104">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Функции: b2804 Иррадиирущая боль в сегменте или области;</w:t>
      </w:r>
    </w:p>
    <w:p w14:paraId="36CAA60E" w14:textId="77777777" w:rsidR="00987104" w:rsidRPr="00987104" w:rsidRDefault="00987104" w:rsidP="00987104">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Структуры: s1201 Спинномозговые нервы;</w:t>
      </w:r>
    </w:p>
    <w:p w14:paraId="17513577" w14:textId="77777777" w:rsidR="00987104" w:rsidRPr="00987104" w:rsidRDefault="00987104" w:rsidP="00987104">
      <w:pPr>
        <w:numPr>
          <w:ilvl w:val="0"/>
          <w:numId w:val="11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Активность и участие: d4452 Вытягивание (Использование кистей и рук, чтобы достать, коснуться и схватить что-либо, например, чтобы дотянуться через стол или парту до книги).</w:t>
      </w:r>
    </w:p>
    <w:p w14:paraId="217CC98F" w14:textId="77777777" w:rsidR="00987104" w:rsidRPr="00987104" w:rsidRDefault="00987104" w:rsidP="00987104">
      <w:pPr>
        <w:numPr>
          <w:ilvl w:val="0"/>
          <w:numId w:val="119"/>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использование классификации боли в шее при выборе типов упражнений для ее лечения.</w:t>
      </w:r>
    </w:p>
    <w:p w14:paraId="4B4D36A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14:paraId="6C37B93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proofErr w:type="gramStart"/>
      <w:r w:rsidRPr="00987104">
        <w:rPr>
          <w:rFonts w:ascii="Times New Roman" w:eastAsia="Times New Roman" w:hAnsi="Times New Roman" w:cs="Times New Roman"/>
          <w:b/>
          <w:bCs/>
          <w:color w:val="222222"/>
          <w:sz w:val="27"/>
          <w:szCs w:val="27"/>
          <w:lang w:eastAsia="ru-RU"/>
        </w:rPr>
        <w:t>:</w:t>
      </w:r>
      <w:r w:rsidRPr="00987104">
        <w:rPr>
          <w:rFonts w:ascii="Times New Roman" w:eastAsia="Times New Roman" w:hAnsi="Times New Roman" w:cs="Times New Roman"/>
          <w:i/>
          <w:iCs/>
          <w:color w:val="333333"/>
          <w:sz w:val="27"/>
          <w:szCs w:val="27"/>
          <w:lang w:eastAsia="ru-RU"/>
        </w:rPr>
        <w:t> Можно</w:t>
      </w:r>
      <w:proofErr w:type="gramEnd"/>
      <w:r w:rsidRPr="00987104">
        <w:rPr>
          <w:rFonts w:ascii="Times New Roman" w:eastAsia="Times New Roman" w:hAnsi="Times New Roman" w:cs="Times New Roman"/>
          <w:i/>
          <w:iCs/>
          <w:color w:val="333333"/>
          <w:sz w:val="27"/>
          <w:szCs w:val="27"/>
          <w:lang w:eastAsia="ru-RU"/>
        </w:rPr>
        <w:t xml:space="preserve"> выделить 4 основных типа боли в шее:</w:t>
      </w:r>
    </w:p>
    <w:p w14:paraId="30C8F3BB" w14:textId="77777777" w:rsidR="00987104" w:rsidRPr="00987104" w:rsidRDefault="00987104" w:rsidP="00987104">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Боль в шее с ограничением движения;</w:t>
      </w:r>
    </w:p>
    <w:p w14:paraId="283B1FE2" w14:textId="77777777" w:rsidR="00987104" w:rsidRPr="00987104" w:rsidRDefault="00987104" w:rsidP="00987104">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Боли в шее с нарушением координации движений (механизм возникновения часто связан с хлыстовой травмой шеи в анамнезе или боль имеет похожую симптоматику);</w:t>
      </w:r>
    </w:p>
    <w:p w14:paraId="7F42D77F" w14:textId="77777777" w:rsidR="00987104" w:rsidRPr="00987104" w:rsidRDefault="00987104" w:rsidP="00987104">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Боль в шее с сочетанной головной болью;</w:t>
      </w:r>
    </w:p>
    <w:p w14:paraId="42521E65" w14:textId="77777777" w:rsidR="00987104" w:rsidRPr="00987104" w:rsidRDefault="00987104" w:rsidP="00987104">
      <w:pPr>
        <w:numPr>
          <w:ilvl w:val="0"/>
          <w:numId w:val="12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Боль в шее с </w:t>
      </w:r>
      <w:proofErr w:type="spellStart"/>
      <w:r w:rsidRPr="00987104">
        <w:rPr>
          <w:rFonts w:ascii="Times New Roman" w:eastAsia="Times New Roman" w:hAnsi="Times New Roman" w:cs="Times New Roman"/>
          <w:i/>
          <w:iCs/>
          <w:color w:val="333333"/>
          <w:sz w:val="27"/>
          <w:szCs w:val="27"/>
          <w:lang w:eastAsia="ru-RU"/>
        </w:rPr>
        <w:t>радикулопатией</w:t>
      </w:r>
      <w:proofErr w:type="spellEnd"/>
      <w:r w:rsidRPr="00987104">
        <w:rPr>
          <w:rFonts w:ascii="Times New Roman" w:eastAsia="Times New Roman" w:hAnsi="Times New Roman" w:cs="Times New Roman"/>
          <w:i/>
          <w:iCs/>
          <w:color w:val="333333"/>
          <w:sz w:val="27"/>
          <w:szCs w:val="27"/>
          <w:lang w:eastAsia="ru-RU"/>
        </w:rPr>
        <w:t>.</w:t>
      </w:r>
    </w:p>
    <w:p w14:paraId="6364DAE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Данная рекомендация основана как минимум на 2 РКИ </w:t>
      </w:r>
      <w:r w:rsidRPr="00987104">
        <w:rPr>
          <w:rFonts w:ascii="Times New Roman" w:eastAsia="Times New Roman" w:hAnsi="Times New Roman" w:cs="Times New Roman"/>
          <w:color w:val="222222"/>
          <w:sz w:val="27"/>
          <w:szCs w:val="27"/>
          <w:lang w:eastAsia="ru-RU"/>
        </w:rPr>
        <w:t>[282, 283].</w:t>
      </w:r>
    </w:p>
    <w:p w14:paraId="2F2E1A45" w14:textId="77777777" w:rsidR="00987104" w:rsidRPr="00987104" w:rsidRDefault="00987104" w:rsidP="00987104">
      <w:pPr>
        <w:numPr>
          <w:ilvl w:val="0"/>
          <w:numId w:val="12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при хронической боли в шее с ограничением движения</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выполнять комбинированные (мультимодальные) упражнения для шейного отдела, плечевого пояса и верхней конечности, упражнения на укрепление и повышение выносливости мышц, упражнения на растяжку упражнения для улучшения подвижности и мобильности, упражнения для статической/динамической стабилизации (в т.ч. укрепление глубоких мышц) [284-286].</w:t>
      </w:r>
    </w:p>
    <w:p w14:paraId="16B2A0C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1).</w:t>
      </w:r>
    </w:p>
    <w:p w14:paraId="5DCFF39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В поддержку данной рекомендации выполнено как минимум 3 систематических обзора, включая 2 обзора с </w:t>
      </w:r>
      <w:proofErr w:type="spellStart"/>
      <w:r w:rsidRPr="00987104">
        <w:rPr>
          <w:rFonts w:ascii="Times New Roman" w:eastAsia="Times New Roman" w:hAnsi="Times New Roman" w:cs="Times New Roman"/>
          <w:i/>
          <w:iCs/>
          <w:color w:val="333333"/>
          <w:sz w:val="27"/>
          <w:szCs w:val="27"/>
          <w:lang w:eastAsia="ru-RU"/>
        </w:rPr>
        <w:t>метанализом</w:t>
      </w:r>
      <w:proofErr w:type="spellEnd"/>
      <w:proofErr w:type="gramStart"/>
      <w:r w:rsidRPr="00987104">
        <w:rPr>
          <w:rFonts w:ascii="Times New Roman" w:eastAsia="Times New Roman" w:hAnsi="Times New Roman" w:cs="Times New Roman"/>
          <w:i/>
          <w:iCs/>
          <w:color w:val="333333"/>
          <w:sz w:val="27"/>
          <w:szCs w:val="27"/>
          <w:lang w:eastAsia="ru-RU"/>
        </w:rPr>
        <w:t>.</w:t>
      </w:r>
      <w:proofErr w:type="gramEnd"/>
      <w:r w:rsidRPr="00987104">
        <w:rPr>
          <w:rFonts w:ascii="Times New Roman" w:eastAsia="Times New Roman" w:hAnsi="Times New Roman" w:cs="Times New Roman"/>
          <w:i/>
          <w:iCs/>
          <w:color w:val="333333"/>
          <w:sz w:val="27"/>
          <w:szCs w:val="27"/>
          <w:lang w:eastAsia="ru-RU"/>
        </w:rPr>
        <w:t xml:space="preserve"> в которых продемонстрирована эффективность применения этих упражнений, и в большей степени комбинации этих упражнений, для уменьшения боли и улучшения функции </w:t>
      </w:r>
      <w:r w:rsidRPr="00987104">
        <w:rPr>
          <w:rFonts w:ascii="Times New Roman" w:eastAsia="Times New Roman" w:hAnsi="Times New Roman" w:cs="Times New Roman"/>
          <w:color w:val="222222"/>
          <w:sz w:val="27"/>
          <w:szCs w:val="27"/>
          <w:lang w:eastAsia="ru-RU"/>
        </w:rPr>
        <w:t>[284-286].</w:t>
      </w:r>
    </w:p>
    <w:p w14:paraId="0DC02818" w14:textId="77777777" w:rsidR="00987104" w:rsidRPr="00987104" w:rsidRDefault="00987104" w:rsidP="00987104">
      <w:pPr>
        <w:numPr>
          <w:ilvl w:val="0"/>
          <w:numId w:val="12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 xml:space="preserve">при хронической боли в шее с нарушением координации (контроля) </w:t>
      </w:r>
      <w:proofErr w:type="gramStart"/>
      <w:r w:rsidRPr="00987104">
        <w:rPr>
          <w:rFonts w:ascii="Times New Roman" w:eastAsia="Times New Roman" w:hAnsi="Times New Roman" w:cs="Times New Roman"/>
          <w:color w:val="222222"/>
          <w:sz w:val="27"/>
          <w:szCs w:val="27"/>
          <w:lang w:eastAsia="ru-RU"/>
        </w:rPr>
        <w:t>движений  применять</w:t>
      </w:r>
      <w:proofErr w:type="gramEnd"/>
      <w:r w:rsidRPr="00987104">
        <w:rPr>
          <w:rFonts w:ascii="Times New Roman" w:eastAsia="Times New Roman" w:hAnsi="Times New Roman" w:cs="Times New Roman"/>
          <w:color w:val="222222"/>
          <w:sz w:val="27"/>
          <w:szCs w:val="27"/>
          <w:lang w:eastAsia="ru-RU"/>
        </w:rPr>
        <w:t xml:space="preserve"> упражнения с </w:t>
      </w:r>
      <w:proofErr w:type="spellStart"/>
      <w:r w:rsidRPr="00987104">
        <w:rPr>
          <w:rFonts w:ascii="Times New Roman" w:eastAsia="Times New Roman" w:hAnsi="Times New Roman" w:cs="Times New Roman"/>
          <w:color w:val="222222"/>
          <w:sz w:val="27"/>
          <w:szCs w:val="27"/>
          <w:lang w:eastAsia="ru-RU"/>
        </w:rPr>
        <w:t>субмаксимально</w:t>
      </w:r>
      <w:proofErr w:type="spellEnd"/>
      <w:r w:rsidRPr="00987104">
        <w:rPr>
          <w:rFonts w:ascii="Times New Roman" w:eastAsia="Times New Roman" w:hAnsi="Times New Roman" w:cs="Times New Roman"/>
          <w:color w:val="222222"/>
          <w:sz w:val="27"/>
          <w:szCs w:val="27"/>
          <w:lang w:eastAsia="ru-RU"/>
        </w:rPr>
        <w:t xml:space="preserve"> прогрессивной нагрузкой, включая упражнения на растяжку, укрепление мышц шейного и грудного отделов, на повышение выносливости мышц, гибкости и координации под контролем специалиста, а также упражнения для вестибулярной реабилитации [287, 288].</w:t>
      </w:r>
    </w:p>
    <w:p w14:paraId="1FCEE47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14:paraId="5F1F17C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В поддержку данной рекомендации выполнено, как минимум, 2 систематических обзора. Первый включил 4761 статью и 21 </w:t>
      </w:r>
      <w:proofErr w:type="gramStart"/>
      <w:r w:rsidRPr="00987104">
        <w:rPr>
          <w:rFonts w:ascii="Times New Roman" w:eastAsia="Times New Roman" w:hAnsi="Times New Roman" w:cs="Times New Roman"/>
          <w:i/>
          <w:iCs/>
          <w:color w:val="333333"/>
          <w:sz w:val="27"/>
          <w:szCs w:val="27"/>
          <w:lang w:eastAsia="ru-RU"/>
        </w:rPr>
        <w:t>РКИ</w:t>
      </w:r>
      <w:proofErr w:type="gramEnd"/>
      <w:r w:rsidRPr="00987104">
        <w:rPr>
          <w:rFonts w:ascii="Times New Roman" w:eastAsia="Times New Roman" w:hAnsi="Times New Roman" w:cs="Times New Roman"/>
          <w:i/>
          <w:iCs/>
          <w:color w:val="333333"/>
          <w:sz w:val="27"/>
          <w:szCs w:val="27"/>
          <w:lang w:eastAsia="ru-RU"/>
        </w:rPr>
        <w:t xml:space="preserve"> в которых продемонстрированы лучшие результаты в виде уменьшения боли, улучшения функции и улучшения качества жизни в группах где применялись данные виды упражнений по сравнению с другими группами </w:t>
      </w:r>
      <w:r w:rsidRPr="00987104">
        <w:rPr>
          <w:rFonts w:ascii="Times New Roman" w:eastAsia="Times New Roman" w:hAnsi="Times New Roman" w:cs="Times New Roman"/>
          <w:color w:val="222222"/>
          <w:sz w:val="27"/>
          <w:szCs w:val="27"/>
          <w:lang w:eastAsia="ru-RU"/>
        </w:rPr>
        <w:t>[287].</w:t>
      </w:r>
      <w:r w:rsidRPr="00987104">
        <w:rPr>
          <w:rFonts w:ascii="Times New Roman" w:eastAsia="Times New Roman" w:hAnsi="Times New Roman" w:cs="Times New Roman"/>
          <w:i/>
          <w:iCs/>
          <w:color w:val="333333"/>
          <w:sz w:val="27"/>
          <w:szCs w:val="27"/>
          <w:lang w:eastAsia="ru-RU"/>
        </w:rPr>
        <w:t xml:space="preserve"> Второй обзор, на базе 12 РКИ, показал эффективность упражнений у пациентов с хроническим хлыстовым синдромом (хроническим болевым синдромом после хлыстовой травмы), а также улучшение по Шкале оценки головокружения - </w:t>
      </w:r>
      <w:proofErr w:type="spellStart"/>
      <w:r w:rsidRPr="00987104">
        <w:rPr>
          <w:rFonts w:ascii="Times New Roman" w:eastAsia="Times New Roman" w:hAnsi="Times New Roman" w:cs="Times New Roman"/>
          <w:i/>
          <w:iCs/>
          <w:color w:val="333333"/>
          <w:sz w:val="27"/>
          <w:szCs w:val="27"/>
          <w:lang w:eastAsia="ru-RU"/>
        </w:rPr>
        <w:t>Dizziness</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Handicap</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Inventory</w:t>
      </w:r>
      <w:proofErr w:type="spellEnd"/>
      <w:r w:rsidRPr="00987104">
        <w:rPr>
          <w:rFonts w:ascii="Times New Roman" w:eastAsia="Times New Roman" w:hAnsi="Times New Roman" w:cs="Times New Roman"/>
          <w:i/>
          <w:iCs/>
          <w:color w:val="333333"/>
          <w:sz w:val="27"/>
          <w:szCs w:val="27"/>
          <w:lang w:eastAsia="ru-RU"/>
        </w:rPr>
        <w:t xml:space="preserve"> </w:t>
      </w:r>
      <w:proofErr w:type="spellStart"/>
      <w:r w:rsidRPr="00987104">
        <w:rPr>
          <w:rFonts w:ascii="Times New Roman" w:eastAsia="Times New Roman" w:hAnsi="Times New Roman" w:cs="Times New Roman"/>
          <w:i/>
          <w:iCs/>
          <w:color w:val="333333"/>
          <w:sz w:val="27"/>
          <w:szCs w:val="27"/>
          <w:lang w:eastAsia="ru-RU"/>
        </w:rPr>
        <w:t>scores</w:t>
      </w:r>
      <w:proofErr w:type="spellEnd"/>
      <w:r w:rsidRPr="00987104">
        <w:rPr>
          <w:rFonts w:ascii="Times New Roman" w:eastAsia="Times New Roman" w:hAnsi="Times New Roman" w:cs="Times New Roman"/>
          <w:i/>
          <w:iCs/>
          <w:color w:val="333333"/>
          <w:sz w:val="27"/>
          <w:szCs w:val="27"/>
          <w:lang w:eastAsia="ru-RU"/>
        </w:rPr>
        <w:t xml:space="preserve"> при выполнении упражнений для вестибулярной реабилитации </w:t>
      </w:r>
      <w:r w:rsidRPr="00987104">
        <w:rPr>
          <w:rFonts w:ascii="Times New Roman" w:eastAsia="Times New Roman" w:hAnsi="Times New Roman" w:cs="Times New Roman"/>
          <w:color w:val="222222"/>
          <w:sz w:val="27"/>
          <w:szCs w:val="27"/>
          <w:lang w:eastAsia="ru-RU"/>
        </w:rPr>
        <w:t>[288].</w:t>
      </w:r>
    </w:p>
    <w:p w14:paraId="46DFD468" w14:textId="77777777" w:rsidR="00987104" w:rsidRPr="00987104" w:rsidRDefault="00987104" w:rsidP="00987104">
      <w:pPr>
        <w:numPr>
          <w:ilvl w:val="0"/>
          <w:numId w:val="12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при хронической боли в шее с сочетанной головной болью статические и динамические упражнения на укрепление, повышение выносливости мышц шеи и плечевого пояса, растяжение, упражнения на активацию и тренировку глубоких мышц шеи (сгибателей) с биологической обратной связью по давлению [284, 289, 290].</w:t>
      </w:r>
    </w:p>
    <w:p w14:paraId="13E46C9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14:paraId="3D26389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В поддержку данной рекомендации выполнено, как минимум, 3 систематических обзора, в которых продемонстрирована эффективность применения этих упражнений, изменения выражались в виде уменьшения боли и улучшения функции </w:t>
      </w:r>
      <w:r w:rsidRPr="00987104">
        <w:rPr>
          <w:rFonts w:ascii="Times New Roman" w:eastAsia="Times New Roman" w:hAnsi="Times New Roman" w:cs="Times New Roman"/>
          <w:color w:val="222222"/>
          <w:sz w:val="27"/>
          <w:szCs w:val="27"/>
          <w:lang w:eastAsia="ru-RU"/>
        </w:rPr>
        <w:t>[284, 289]</w:t>
      </w:r>
      <w:r w:rsidRPr="00987104">
        <w:rPr>
          <w:rFonts w:ascii="Times New Roman" w:eastAsia="Times New Roman" w:hAnsi="Times New Roman" w:cs="Times New Roman"/>
          <w:i/>
          <w:iCs/>
          <w:color w:val="333333"/>
          <w:sz w:val="27"/>
          <w:szCs w:val="27"/>
          <w:lang w:eastAsia="ru-RU"/>
        </w:rPr>
        <w:t>. В одном из обзоров продемонстрирована наибольшая эффективность в комбинации с мануальной терапией </w:t>
      </w:r>
      <w:r w:rsidRPr="00987104">
        <w:rPr>
          <w:rFonts w:ascii="Times New Roman" w:eastAsia="Times New Roman" w:hAnsi="Times New Roman" w:cs="Times New Roman"/>
          <w:color w:val="222222"/>
          <w:sz w:val="27"/>
          <w:szCs w:val="27"/>
          <w:lang w:eastAsia="ru-RU"/>
        </w:rPr>
        <w:t>[290].</w:t>
      </w:r>
    </w:p>
    <w:p w14:paraId="7E55D5FD" w14:textId="77777777" w:rsidR="00987104" w:rsidRPr="00987104" w:rsidRDefault="00987104" w:rsidP="00987104">
      <w:pPr>
        <w:numPr>
          <w:ilvl w:val="0"/>
          <w:numId w:val="12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Рекомендовано </w:t>
      </w:r>
      <w:r w:rsidRPr="00987104">
        <w:rPr>
          <w:rFonts w:ascii="Times New Roman" w:eastAsia="Times New Roman" w:hAnsi="Times New Roman" w:cs="Times New Roman"/>
          <w:color w:val="222222"/>
          <w:sz w:val="27"/>
          <w:szCs w:val="27"/>
          <w:lang w:eastAsia="ru-RU"/>
        </w:rPr>
        <w:t xml:space="preserve">при хронической боли в шее с </w:t>
      </w:r>
      <w:proofErr w:type="spellStart"/>
      <w:r w:rsidRPr="00987104">
        <w:rPr>
          <w:rFonts w:ascii="Times New Roman" w:eastAsia="Times New Roman" w:hAnsi="Times New Roman" w:cs="Times New Roman"/>
          <w:color w:val="222222"/>
          <w:sz w:val="27"/>
          <w:szCs w:val="27"/>
          <w:lang w:eastAsia="ru-RU"/>
        </w:rPr>
        <w:t>радикулопатией</w:t>
      </w:r>
      <w:proofErr w:type="spellEnd"/>
      <w:r w:rsidRPr="00987104">
        <w:rPr>
          <w:rFonts w:ascii="Times New Roman" w:eastAsia="Times New Roman" w:hAnsi="Times New Roman" w:cs="Times New Roman"/>
          <w:color w:val="222222"/>
          <w:sz w:val="27"/>
          <w:szCs w:val="27"/>
          <w:lang w:eastAsia="ru-RU"/>
        </w:rPr>
        <w:t xml:space="preserve"> общие упражнения, в том числе на растяжение и укрепление мышц, упражнения с преимущественным направлением движения (</w:t>
      </w:r>
      <w:proofErr w:type="spellStart"/>
      <w:r w:rsidRPr="00987104">
        <w:rPr>
          <w:rFonts w:ascii="Times New Roman" w:eastAsia="Times New Roman" w:hAnsi="Times New Roman" w:cs="Times New Roman"/>
          <w:color w:val="222222"/>
          <w:sz w:val="27"/>
          <w:szCs w:val="27"/>
          <w:lang w:eastAsia="ru-RU"/>
        </w:rPr>
        <w:t>централизационные</w:t>
      </w:r>
      <w:proofErr w:type="spellEnd"/>
      <w:r w:rsidRPr="00987104">
        <w:rPr>
          <w:rFonts w:ascii="Times New Roman" w:eastAsia="Times New Roman" w:hAnsi="Times New Roman" w:cs="Times New Roman"/>
          <w:color w:val="222222"/>
          <w:sz w:val="27"/>
          <w:szCs w:val="27"/>
          <w:lang w:eastAsia="ru-RU"/>
        </w:rPr>
        <w:t>) [284, 291, 292].</w:t>
      </w:r>
    </w:p>
    <w:p w14:paraId="3DFF42A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- 1).</w:t>
      </w:r>
    </w:p>
    <w:p w14:paraId="04AC97F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В поддержку упражнений с преимущественным направлением движения приводим 1 </w:t>
      </w:r>
      <w:proofErr w:type="gramStart"/>
      <w:r w:rsidRPr="00987104">
        <w:rPr>
          <w:rFonts w:ascii="Times New Roman" w:eastAsia="Times New Roman" w:hAnsi="Times New Roman" w:cs="Times New Roman"/>
          <w:i/>
          <w:iCs/>
          <w:color w:val="333333"/>
          <w:sz w:val="27"/>
          <w:szCs w:val="27"/>
          <w:lang w:eastAsia="ru-RU"/>
        </w:rPr>
        <w:t>РКИ</w:t>
      </w:r>
      <w:proofErr w:type="gramEnd"/>
      <w:r w:rsidRPr="00987104">
        <w:rPr>
          <w:rFonts w:ascii="Times New Roman" w:eastAsia="Times New Roman" w:hAnsi="Times New Roman" w:cs="Times New Roman"/>
          <w:i/>
          <w:iCs/>
          <w:color w:val="333333"/>
          <w:sz w:val="27"/>
          <w:szCs w:val="27"/>
          <w:lang w:eastAsia="ru-RU"/>
        </w:rPr>
        <w:t xml:space="preserve"> в котором демонстрируется снижение боли и снижение индекса ограничения жизнедеятельности из-за боли в шее как в краткосрочной и так и в среднесрочной перспективе, тем не менее исследование не позволяет однозначно судить об эффективности упражнений </w:t>
      </w:r>
      <w:proofErr w:type="spellStart"/>
      <w:r w:rsidRPr="00987104">
        <w:rPr>
          <w:rFonts w:ascii="Times New Roman" w:eastAsia="Times New Roman" w:hAnsi="Times New Roman" w:cs="Times New Roman"/>
          <w:i/>
          <w:iCs/>
          <w:color w:val="333333"/>
          <w:sz w:val="27"/>
          <w:szCs w:val="27"/>
          <w:lang w:eastAsia="ru-RU"/>
        </w:rPr>
        <w:t>McKenzie</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[291]</w:t>
      </w:r>
      <w:r w:rsidRPr="00987104">
        <w:rPr>
          <w:rFonts w:ascii="Times New Roman" w:eastAsia="Times New Roman" w:hAnsi="Times New Roman" w:cs="Times New Roman"/>
          <w:i/>
          <w:iCs/>
          <w:color w:val="333333"/>
          <w:sz w:val="27"/>
          <w:szCs w:val="27"/>
          <w:lang w:eastAsia="ru-RU"/>
        </w:rPr>
        <w:t xml:space="preserve">. В пользу эффективности различных видов упражнений для пациентов с шейной </w:t>
      </w:r>
      <w:proofErr w:type="spellStart"/>
      <w:r w:rsidRPr="00987104">
        <w:rPr>
          <w:rFonts w:ascii="Times New Roman" w:eastAsia="Times New Roman" w:hAnsi="Times New Roman" w:cs="Times New Roman"/>
          <w:i/>
          <w:iCs/>
          <w:color w:val="333333"/>
          <w:sz w:val="27"/>
          <w:szCs w:val="27"/>
          <w:lang w:eastAsia="ru-RU"/>
        </w:rPr>
        <w:t>радикулопатией</w:t>
      </w:r>
      <w:proofErr w:type="spellEnd"/>
      <w:r w:rsidRPr="00987104">
        <w:rPr>
          <w:rFonts w:ascii="Times New Roman" w:eastAsia="Times New Roman" w:hAnsi="Times New Roman" w:cs="Times New Roman"/>
          <w:i/>
          <w:iCs/>
          <w:color w:val="333333"/>
          <w:sz w:val="27"/>
          <w:szCs w:val="27"/>
          <w:lang w:eastAsia="ru-RU"/>
        </w:rPr>
        <w:t xml:space="preserve"> мы учитываем также 2 систематических обзора с мета-анализом, в одном из них показано снижение уровня боли по ВАШ и улучшение по NDI (Индекс ограничения жизнедеятельности из-за боли в шее). Тем не менее с учетом </w:t>
      </w:r>
      <w:proofErr w:type="gramStart"/>
      <w:r w:rsidRPr="00987104">
        <w:rPr>
          <w:rFonts w:ascii="Times New Roman" w:eastAsia="Times New Roman" w:hAnsi="Times New Roman" w:cs="Times New Roman"/>
          <w:i/>
          <w:iCs/>
          <w:color w:val="333333"/>
          <w:sz w:val="27"/>
          <w:szCs w:val="27"/>
          <w:lang w:eastAsia="ru-RU"/>
        </w:rPr>
        <w:t>разнородности данных исследований</w:t>
      </w:r>
      <w:proofErr w:type="gramEnd"/>
      <w:r w:rsidRPr="00987104">
        <w:rPr>
          <w:rFonts w:ascii="Times New Roman" w:eastAsia="Times New Roman" w:hAnsi="Times New Roman" w:cs="Times New Roman"/>
          <w:i/>
          <w:iCs/>
          <w:color w:val="333333"/>
          <w:sz w:val="27"/>
          <w:szCs w:val="27"/>
          <w:lang w:eastAsia="ru-RU"/>
        </w:rPr>
        <w:t xml:space="preserve"> на которых базируются эти мета-анализы, уровень доказательности можно расценивать как низкий </w:t>
      </w:r>
      <w:r w:rsidRPr="00987104">
        <w:rPr>
          <w:rFonts w:ascii="Times New Roman" w:eastAsia="Times New Roman" w:hAnsi="Times New Roman" w:cs="Times New Roman"/>
          <w:color w:val="222222"/>
          <w:sz w:val="27"/>
          <w:szCs w:val="27"/>
          <w:lang w:eastAsia="ru-RU"/>
        </w:rPr>
        <w:t>[284, 292].</w:t>
      </w:r>
    </w:p>
    <w:p w14:paraId="6C4EF1BD" w14:textId="77777777" w:rsidR="00987104" w:rsidRPr="00987104" w:rsidRDefault="00987104" w:rsidP="00987104">
      <w:pPr>
        <w:numPr>
          <w:ilvl w:val="0"/>
          <w:numId w:val="125"/>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применение импульсного низкочастотного электромагнитного поля (</w:t>
      </w:r>
      <w:r w:rsidRPr="00987104">
        <w:rPr>
          <w:rFonts w:ascii="Times New Roman" w:eastAsia="Times New Roman" w:hAnsi="Times New Roman" w:cs="Times New Roman"/>
          <w:b/>
          <w:bCs/>
          <w:color w:val="222222"/>
          <w:sz w:val="27"/>
          <w:szCs w:val="27"/>
          <w:lang w:eastAsia="ru-RU"/>
        </w:rPr>
        <w:t>A17.30.036)</w:t>
      </w:r>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пациентам с дегенеративными заболеваниями позвоночника для купирования болевого синдрома, повышения функциональных возможностей (М 54.5, М 51.1) [293, 294].</w:t>
      </w:r>
    </w:p>
    <w:p w14:paraId="2B9CC80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С (уровень достоверности доказательств – 1).</w:t>
      </w:r>
    </w:p>
    <w:p w14:paraId="38B2DC2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Данная рекомендация основана на результатах 6 РКИ (391 пациент), 1 системного обзора (11 РКИ, 210 участников; 6,8 балла по шкале </w:t>
      </w:r>
      <w:proofErr w:type="spellStart"/>
      <w:r w:rsidRPr="00987104">
        <w:rPr>
          <w:rFonts w:ascii="Times New Roman" w:eastAsia="Times New Roman" w:hAnsi="Times New Roman" w:cs="Times New Roman"/>
          <w:i/>
          <w:iCs/>
          <w:color w:val="333333"/>
          <w:sz w:val="27"/>
          <w:szCs w:val="27"/>
          <w:lang w:eastAsia="ru-RU"/>
        </w:rPr>
        <w:t>PEDRo</w:t>
      </w:r>
      <w:proofErr w:type="spellEnd"/>
      <w:r w:rsidRPr="00987104">
        <w:rPr>
          <w:rFonts w:ascii="Times New Roman" w:eastAsia="Times New Roman" w:hAnsi="Times New Roman" w:cs="Times New Roman"/>
          <w:i/>
          <w:iCs/>
          <w:color w:val="333333"/>
          <w:sz w:val="27"/>
          <w:szCs w:val="27"/>
          <w:lang w:eastAsia="ru-RU"/>
        </w:rPr>
        <w:t xml:space="preserve">, уровень доказательности 1b) и 1 </w:t>
      </w:r>
      <w:proofErr w:type="spellStart"/>
      <w:r w:rsidRPr="00987104">
        <w:rPr>
          <w:rFonts w:ascii="Times New Roman" w:eastAsia="Times New Roman" w:hAnsi="Times New Roman" w:cs="Times New Roman"/>
          <w:i/>
          <w:iCs/>
          <w:color w:val="333333"/>
          <w:sz w:val="27"/>
          <w:szCs w:val="27"/>
          <w:lang w:eastAsia="ru-RU"/>
        </w:rPr>
        <w:t>Кокрановского</w:t>
      </w:r>
      <w:proofErr w:type="spellEnd"/>
      <w:r w:rsidRPr="00987104">
        <w:rPr>
          <w:rFonts w:ascii="Times New Roman" w:eastAsia="Times New Roman" w:hAnsi="Times New Roman" w:cs="Times New Roman"/>
          <w:i/>
          <w:iCs/>
          <w:color w:val="333333"/>
          <w:sz w:val="27"/>
          <w:szCs w:val="27"/>
          <w:lang w:eastAsia="ru-RU"/>
        </w:rPr>
        <w:t xml:space="preserve"> обзора (636 больных). РКИ выявили значительное (на 30%) уменьшение болей, снижение показателя инвалидности (</w:t>
      </w:r>
      <w:proofErr w:type="gramStart"/>
      <w:r w:rsidRPr="00987104">
        <w:rPr>
          <w:rFonts w:ascii="Times New Roman" w:eastAsia="Times New Roman" w:hAnsi="Times New Roman" w:cs="Times New Roman"/>
          <w:i/>
          <w:iCs/>
          <w:color w:val="333333"/>
          <w:sz w:val="27"/>
          <w:szCs w:val="27"/>
          <w:lang w:eastAsia="ru-RU"/>
        </w:rPr>
        <w:t>p&lt;</w:t>
      </w:r>
      <w:proofErr w:type="gramEnd"/>
      <w:r w:rsidRPr="00987104">
        <w:rPr>
          <w:rFonts w:ascii="Times New Roman" w:eastAsia="Times New Roman" w:hAnsi="Times New Roman" w:cs="Times New Roman"/>
          <w:i/>
          <w:iCs/>
          <w:color w:val="333333"/>
          <w:sz w:val="27"/>
          <w:szCs w:val="27"/>
          <w:lang w:eastAsia="ru-RU"/>
        </w:rPr>
        <w:t>0,05) через 4 недели после лечения импульсными магнитными полями </w:t>
      </w:r>
      <w:r w:rsidRPr="00987104">
        <w:rPr>
          <w:rFonts w:ascii="Times New Roman" w:eastAsia="Times New Roman" w:hAnsi="Times New Roman" w:cs="Times New Roman"/>
          <w:color w:val="222222"/>
          <w:sz w:val="27"/>
          <w:szCs w:val="27"/>
          <w:lang w:eastAsia="ru-RU"/>
        </w:rPr>
        <w:t>[293, 294]. </w:t>
      </w:r>
      <w:r w:rsidRPr="00987104">
        <w:rPr>
          <w:rFonts w:ascii="Times New Roman" w:eastAsia="Times New Roman" w:hAnsi="Times New Roman" w:cs="Times New Roman"/>
          <w:i/>
          <w:iCs/>
          <w:color w:val="333333"/>
          <w:sz w:val="27"/>
          <w:szCs w:val="27"/>
          <w:lang w:eastAsia="ru-RU"/>
        </w:rPr>
        <w:t>Систематический обзор показал, что импульсное электромагнитное поле способно уменьшить интенсивность боли и улучшить функциональные возможности у людей с болями в пояснице (анкета боли и инвалидности показала среднее снижение на 42%) </w:t>
      </w:r>
      <w:r w:rsidRPr="00987104">
        <w:rPr>
          <w:rFonts w:ascii="Times New Roman" w:eastAsia="Times New Roman" w:hAnsi="Times New Roman" w:cs="Times New Roman"/>
          <w:color w:val="222222"/>
          <w:sz w:val="27"/>
          <w:szCs w:val="27"/>
          <w:lang w:eastAsia="ru-RU"/>
        </w:rPr>
        <w:t>[293]</w:t>
      </w:r>
    </w:p>
    <w:p w14:paraId="40B4D109" w14:textId="77777777" w:rsidR="00987104" w:rsidRPr="00987104" w:rsidRDefault="00987104" w:rsidP="00987104">
      <w:pPr>
        <w:numPr>
          <w:ilvl w:val="0"/>
          <w:numId w:val="126"/>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воздействие низкоинтенсивным лазерным излучением </w:t>
      </w:r>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b/>
          <w:bCs/>
          <w:color w:val="222222"/>
          <w:sz w:val="27"/>
          <w:szCs w:val="27"/>
          <w:lang w:eastAsia="ru-RU"/>
        </w:rPr>
        <w:t>A17.30.036) </w:t>
      </w:r>
      <w:r w:rsidRPr="00987104">
        <w:rPr>
          <w:rFonts w:ascii="Times New Roman" w:eastAsia="Times New Roman" w:hAnsi="Times New Roman" w:cs="Times New Roman"/>
          <w:color w:val="222222"/>
          <w:sz w:val="27"/>
          <w:szCs w:val="27"/>
          <w:lang w:eastAsia="ru-RU"/>
        </w:rPr>
        <w:t>пациентам с дегенеративными заболеваниями позвоночника для купирования болевого синдрома (М.54.5, М 51.1) [295-297].</w:t>
      </w:r>
    </w:p>
    <w:p w14:paraId="73C40C5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 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4319C5F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Комментарии:</w:t>
      </w:r>
      <w:r w:rsidRPr="00987104">
        <w:rPr>
          <w:rFonts w:ascii="Times New Roman" w:eastAsia="Times New Roman" w:hAnsi="Times New Roman" w:cs="Times New Roman"/>
          <w:i/>
          <w:iCs/>
          <w:color w:val="333333"/>
          <w:sz w:val="27"/>
          <w:szCs w:val="27"/>
          <w:lang w:eastAsia="ru-RU"/>
        </w:rPr>
        <w:t xml:space="preserve"> Данная рекомендация основана на результатах 4 РКИ (664 пациента с острой и хронической поясничной болью), 3 мета-анализов (22 РКИ, 1433 больных) и 1 </w:t>
      </w:r>
      <w:proofErr w:type="spellStart"/>
      <w:r w:rsidRPr="00987104">
        <w:rPr>
          <w:rFonts w:ascii="Times New Roman" w:eastAsia="Times New Roman" w:hAnsi="Times New Roman" w:cs="Times New Roman"/>
          <w:i/>
          <w:iCs/>
          <w:color w:val="333333"/>
          <w:sz w:val="27"/>
          <w:szCs w:val="27"/>
          <w:lang w:eastAsia="ru-RU"/>
        </w:rPr>
        <w:t>Кокрановского</w:t>
      </w:r>
      <w:proofErr w:type="spellEnd"/>
      <w:r w:rsidRPr="00987104">
        <w:rPr>
          <w:rFonts w:ascii="Times New Roman" w:eastAsia="Times New Roman" w:hAnsi="Times New Roman" w:cs="Times New Roman"/>
          <w:i/>
          <w:iCs/>
          <w:color w:val="333333"/>
          <w:sz w:val="27"/>
          <w:szCs w:val="27"/>
          <w:lang w:eastAsia="ru-RU"/>
        </w:rPr>
        <w:t xml:space="preserve"> обзора (4 РКИ, 224 больных) Метаанализы показали, что использование низкоинтенсивной лазеротерапии приводит к уменьшению боли на срок до 3-6 месяцев при отсутствии побочных эффектов при неспецифической боли в нижней части спины, снижении инвалидности со средним уровнем доказательности </w:t>
      </w:r>
      <w:r w:rsidRPr="00987104">
        <w:rPr>
          <w:rFonts w:ascii="Times New Roman" w:eastAsia="Times New Roman" w:hAnsi="Times New Roman" w:cs="Times New Roman"/>
          <w:color w:val="222222"/>
          <w:sz w:val="27"/>
          <w:szCs w:val="27"/>
          <w:lang w:eastAsia="ru-RU"/>
        </w:rPr>
        <w:t>[295, 296, 298]</w:t>
      </w:r>
      <w:r w:rsidRPr="00987104">
        <w:rPr>
          <w:rFonts w:ascii="Times New Roman" w:eastAsia="Times New Roman" w:hAnsi="Times New Roman" w:cs="Times New Roman"/>
          <w:i/>
          <w:iCs/>
          <w:color w:val="333333"/>
          <w:sz w:val="27"/>
          <w:szCs w:val="27"/>
          <w:lang w:eastAsia="ru-RU"/>
        </w:rPr>
        <w:t>. Снижение интенсивности боли (</w:t>
      </w:r>
      <w:proofErr w:type="gramStart"/>
      <w:r w:rsidRPr="00987104">
        <w:rPr>
          <w:rFonts w:ascii="Times New Roman" w:eastAsia="Times New Roman" w:hAnsi="Times New Roman" w:cs="Times New Roman"/>
          <w:i/>
          <w:iCs/>
          <w:color w:val="333333"/>
          <w:sz w:val="27"/>
          <w:szCs w:val="27"/>
          <w:lang w:eastAsia="ru-RU"/>
        </w:rPr>
        <w:t>р&lt;</w:t>
      </w:r>
      <w:proofErr w:type="gramEnd"/>
      <w:r w:rsidRPr="00987104">
        <w:rPr>
          <w:rFonts w:ascii="Times New Roman" w:eastAsia="Times New Roman" w:hAnsi="Times New Roman" w:cs="Times New Roman"/>
          <w:i/>
          <w:iCs/>
          <w:color w:val="333333"/>
          <w:sz w:val="27"/>
          <w:szCs w:val="27"/>
          <w:lang w:eastAsia="ru-RU"/>
        </w:rPr>
        <w:t xml:space="preserve">0,0001) и индекса инвалидности </w:t>
      </w:r>
      <w:proofErr w:type="spellStart"/>
      <w:r w:rsidRPr="00987104">
        <w:rPr>
          <w:rFonts w:ascii="Times New Roman" w:eastAsia="Times New Roman" w:hAnsi="Times New Roman" w:cs="Times New Roman"/>
          <w:i/>
          <w:iCs/>
          <w:color w:val="333333"/>
          <w:sz w:val="27"/>
          <w:szCs w:val="27"/>
          <w:lang w:eastAsia="ru-RU"/>
        </w:rPr>
        <w:t>Освестри</w:t>
      </w:r>
      <w:proofErr w:type="spellEnd"/>
      <w:r w:rsidRPr="00987104">
        <w:rPr>
          <w:rFonts w:ascii="Times New Roman" w:eastAsia="Times New Roman" w:hAnsi="Times New Roman" w:cs="Times New Roman"/>
          <w:i/>
          <w:iCs/>
          <w:color w:val="333333"/>
          <w:sz w:val="27"/>
          <w:szCs w:val="27"/>
          <w:lang w:eastAsia="ru-RU"/>
        </w:rPr>
        <w:t xml:space="preserve"> (p&lt;0,05) наблюдалось как при краткосрочных (2 месяца), так и долгосрочных (12 месяцев) сроках наблюдения </w:t>
      </w:r>
      <w:r w:rsidRPr="00987104">
        <w:rPr>
          <w:rFonts w:ascii="Times New Roman" w:eastAsia="Times New Roman" w:hAnsi="Times New Roman" w:cs="Times New Roman"/>
          <w:color w:val="222222"/>
          <w:sz w:val="27"/>
          <w:szCs w:val="27"/>
          <w:lang w:eastAsia="ru-RU"/>
        </w:rPr>
        <w:t>[297].</w:t>
      </w:r>
    </w:p>
    <w:p w14:paraId="4ECD3BDF" w14:textId="77777777" w:rsidR="00987104" w:rsidRPr="00987104" w:rsidRDefault="00987104" w:rsidP="00987104">
      <w:pPr>
        <w:numPr>
          <w:ilvl w:val="0"/>
          <w:numId w:val="127"/>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воздействие интерференционными токами (</w:t>
      </w:r>
      <w:r w:rsidRPr="00987104">
        <w:rPr>
          <w:rFonts w:ascii="Times New Roman" w:eastAsia="Times New Roman" w:hAnsi="Times New Roman" w:cs="Times New Roman"/>
          <w:b/>
          <w:bCs/>
          <w:color w:val="222222"/>
          <w:sz w:val="27"/>
          <w:szCs w:val="27"/>
          <w:lang w:eastAsia="ru-RU"/>
        </w:rPr>
        <w:t>A17.30.005)</w:t>
      </w:r>
      <w:r w:rsidRPr="00987104">
        <w:rPr>
          <w:rFonts w:ascii="Times New Roman" w:eastAsia="Times New Roman" w:hAnsi="Times New Roman" w:cs="Times New Roman"/>
          <w:color w:val="222222"/>
          <w:sz w:val="27"/>
          <w:szCs w:val="27"/>
          <w:lang w:eastAsia="ru-RU"/>
        </w:rPr>
        <w:t xml:space="preserve"> и </w:t>
      </w:r>
      <w:proofErr w:type="spellStart"/>
      <w:r w:rsidRPr="00987104">
        <w:rPr>
          <w:rFonts w:ascii="Times New Roman" w:eastAsia="Times New Roman" w:hAnsi="Times New Roman" w:cs="Times New Roman"/>
          <w:color w:val="222222"/>
          <w:sz w:val="27"/>
          <w:szCs w:val="27"/>
          <w:lang w:eastAsia="ru-RU"/>
        </w:rPr>
        <w:t>чрескожной</w:t>
      </w:r>
      <w:proofErr w:type="spellEnd"/>
      <w:r w:rsidRPr="00987104">
        <w:rPr>
          <w:rFonts w:ascii="Times New Roman" w:eastAsia="Times New Roman" w:hAnsi="Times New Roman" w:cs="Times New Roman"/>
          <w:color w:val="222222"/>
          <w:sz w:val="27"/>
          <w:szCs w:val="27"/>
          <w:lang w:eastAsia="ru-RU"/>
        </w:rPr>
        <w:t> </w:t>
      </w:r>
      <w:proofErr w:type="spellStart"/>
      <w:r w:rsidRPr="00987104">
        <w:rPr>
          <w:rFonts w:ascii="Times New Roman" w:eastAsia="Times New Roman" w:hAnsi="Times New Roman" w:cs="Times New Roman"/>
          <w:color w:val="222222"/>
          <w:sz w:val="27"/>
          <w:szCs w:val="27"/>
          <w:lang w:eastAsia="ru-RU"/>
        </w:rPr>
        <w:t>электронейростимуляции</w:t>
      </w:r>
      <w:proofErr w:type="spellEnd"/>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b/>
          <w:bCs/>
          <w:color w:val="222222"/>
          <w:sz w:val="27"/>
          <w:szCs w:val="27"/>
          <w:lang w:eastAsia="ru-RU"/>
        </w:rPr>
        <w:t>A17.24.001)</w:t>
      </w:r>
      <w:r w:rsidRPr="00987104">
        <w:rPr>
          <w:rFonts w:ascii="Times New Roman" w:eastAsia="Times New Roman" w:hAnsi="Times New Roman" w:cs="Times New Roman"/>
          <w:color w:val="222222"/>
          <w:sz w:val="27"/>
          <w:szCs w:val="27"/>
          <w:lang w:eastAsia="ru-RU"/>
        </w:rPr>
        <w:t> у пациентов с дегенеративными заболеваниями позвоночника (М54.5, М51.1), в том числе в послеоперационном периоде для купирования болевого синдрома, улучшения функциональных возможностей, предотвращения послеоперационных осложнений [299-302].</w:t>
      </w:r>
    </w:p>
    <w:p w14:paraId="327EC65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В</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(уровень достоверности доказательств – 1).</w:t>
      </w:r>
    </w:p>
    <w:p w14:paraId="448C83E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Данная рекомендация основана на результатах 6 РКИ (225 пациентов с хронической болью в пояснице и 48 добровольцев), 4 мета-анализов (44 РКИ, 2688 пациентов). </w:t>
      </w:r>
      <w:proofErr w:type="spellStart"/>
      <w:r w:rsidRPr="00987104">
        <w:rPr>
          <w:rFonts w:ascii="Times New Roman" w:eastAsia="Times New Roman" w:hAnsi="Times New Roman" w:cs="Times New Roman"/>
          <w:i/>
          <w:iCs/>
          <w:color w:val="333333"/>
          <w:sz w:val="27"/>
          <w:szCs w:val="27"/>
          <w:lang w:eastAsia="ru-RU"/>
        </w:rPr>
        <w:t>Метанализы</w:t>
      </w:r>
      <w:proofErr w:type="spellEnd"/>
      <w:r w:rsidRPr="00987104">
        <w:rPr>
          <w:rFonts w:ascii="Times New Roman" w:eastAsia="Times New Roman" w:hAnsi="Times New Roman" w:cs="Times New Roman"/>
          <w:i/>
          <w:iCs/>
          <w:color w:val="333333"/>
          <w:sz w:val="27"/>
          <w:szCs w:val="27"/>
          <w:lang w:eastAsia="ru-RU"/>
        </w:rPr>
        <w:t xml:space="preserve"> (6 баллов по шкале </w:t>
      </w:r>
      <w:proofErr w:type="spellStart"/>
      <w:r w:rsidRPr="00987104">
        <w:rPr>
          <w:rFonts w:ascii="Times New Roman" w:eastAsia="Times New Roman" w:hAnsi="Times New Roman" w:cs="Times New Roman"/>
          <w:i/>
          <w:iCs/>
          <w:color w:val="333333"/>
          <w:sz w:val="27"/>
          <w:szCs w:val="27"/>
          <w:lang w:eastAsia="ru-RU"/>
        </w:rPr>
        <w:t>PEDro</w:t>
      </w:r>
      <w:proofErr w:type="spellEnd"/>
      <w:r w:rsidRPr="00987104">
        <w:rPr>
          <w:rFonts w:ascii="Times New Roman" w:eastAsia="Times New Roman" w:hAnsi="Times New Roman" w:cs="Times New Roman"/>
          <w:i/>
          <w:iCs/>
          <w:color w:val="333333"/>
          <w:sz w:val="27"/>
          <w:szCs w:val="27"/>
          <w:lang w:eastAsia="ru-RU"/>
        </w:rPr>
        <w:t xml:space="preserve">) выявили регресс хронической боли в пояснице на 9-14% как при использовании </w:t>
      </w:r>
      <w:proofErr w:type="spellStart"/>
      <w:r w:rsidRPr="00987104">
        <w:rPr>
          <w:rFonts w:ascii="Times New Roman" w:eastAsia="Times New Roman" w:hAnsi="Times New Roman" w:cs="Times New Roman"/>
          <w:i/>
          <w:iCs/>
          <w:color w:val="333333"/>
          <w:sz w:val="27"/>
          <w:szCs w:val="27"/>
          <w:lang w:eastAsia="ru-RU"/>
        </w:rPr>
        <w:t>чрескожной</w:t>
      </w:r>
      <w:proofErr w:type="spellEnd"/>
      <w:r w:rsidRPr="00987104">
        <w:rPr>
          <w:rFonts w:ascii="Times New Roman" w:eastAsia="Times New Roman" w:hAnsi="Times New Roman" w:cs="Times New Roman"/>
          <w:i/>
          <w:iCs/>
          <w:color w:val="333333"/>
          <w:sz w:val="27"/>
          <w:szCs w:val="27"/>
          <w:lang w:eastAsia="ru-RU"/>
        </w:rPr>
        <w:t xml:space="preserve"> электрической стимуляция нервов, так и при использовании интерференционного тока (0,36, ДИ от -0,56 до 1,27, I</w:t>
      </w:r>
      <w:r w:rsidRPr="00987104">
        <w:rPr>
          <w:rFonts w:ascii="Times New Roman" w:eastAsia="Times New Roman" w:hAnsi="Times New Roman" w:cs="Times New Roman"/>
          <w:i/>
          <w:iCs/>
          <w:color w:val="333333"/>
          <w:sz w:val="20"/>
          <w:szCs w:val="20"/>
          <w:vertAlign w:val="superscript"/>
          <w:lang w:eastAsia="ru-RU"/>
        </w:rPr>
        <w:t>2</w:t>
      </w:r>
      <w:r w:rsidRPr="00987104">
        <w:rPr>
          <w:rFonts w:ascii="Times New Roman" w:eastAsia="Times New Roman" w:hAnsi="Times New Roman" w:cs="Times New Roman"/>
          <w:i/>
          <w:iCs/>
          <w:color w:val="333333"/>
          <w:sz w:val="27"/>
          <w:szCs w:val="27"/>
          <w:lang w:eastAsia="ru-RU"/>
        </w:rPr>
        <w:t>= 91%) </w:t>
      </w:r>
      <w:r w:rsidRPr="00987104">
        <w:rPr>
          <w:rFonts w:ascii="Times New Roman" w:eastAsia="Times New Roman" w:hAnsi="Times New Roman" w:cs="Times New Roman"/>
          <w:color w:val="222222"/>
          <w:sz w:val="27"/>
          <w:szCs w:val="27"/>
          <w:lang w:eastAsia="ru-RU"/>
        </w:rPr>
        <w:t>[299, 300].</w:t>
      </w:r>
      <w:r w:rsidRPr="00987104">
        <w:rPr>
          <w:rFonts w:ascii="Times New Roman" w:eastAsia="Times New Roman" w:hAnsi="Times New Roman" w:cs="Times New Roman"/>
          <w:i/>
          <w:iCs/>
          <w:color w:val="333333"/>
          <w:sz w:val="27"/>
          <w:szCs w:val="27"/>
          <w:lang w:eastAsia="ru-RU"/>
        </w:rPr>
        <w:t xml:space="preserve"> Другой </w:t>
      </w:r>
      <w:proofErr w:type="spellStart"/>
      <w:r w:rsidRPr="00987104">
        <w:rPr>
          <w:rFonts w:ascii="Times New Roman" w:eastAsia="Times New Roman" w:hAnsi="Times New Roman" w:cs="Times New Roman"/>
          <w:i/>
          <w:iCs/>
          <w:color w:val="333333"/>
          <w:sz w:val="27"/>
          <w:szCs w:val="27"/>
          <w:lang w:eastAsia="ru-RU"/>
        </w:rPr>
        <w:t>метанализ</w:t>
      </w:r>
      <w:proofErr w:type="spellEnd"/>
      <w:r w:rsidRPr="00987104">
        <w:rPr>
          <w:rFonts w:ascii="Times New Roman" w:eastAsia="Times New Roman" w:hAnsi="Times New Roman" w:cs="Times New Roman"/>
          <w:i/>
          <w:iCs/>
          <w:color w:val="333333"/>
          <w:sz w:val="27"/>
          <w:szCs w:val="27"/>
          <w:lang w:eastAsia="ru-RU"/>
        </w:rPr>
        <w:t xml:space="preserve"> (16 РКИ, 655 участников) показал аналогичные результаты, при этом уменьшение болей в пояснице было как во время терапии (p=0,02), так и через 1-3 месяца после нее (p = 0,99) </w:t>
      </w:r>
      <w:r w:rsidRPr="00987104">
        <w:rPr>
          <w:rFonts w:ascii="Times New Roman" w:eastAsia="Times New Roman" w:hAnsi="Times New Roman" w:cs="Times New Roman"/>
          <w:color w:val="222222"/>
          <w:sz w:val="27"/>
          <w:szCs w:val="27"/>
          <w:lang w:eastAsia="ru-RU"/>
        </w:rPr>
        <w:t>[303].</w:t>
      </w:r>
      <w:r w:rsidRPr="00987104">
        <w:rPr>
          <w:rFonts w:ascii="Times New Roman" w:eastAsia="Times New Roman" w:hAnsi="Times New Roman" w:cs="Times New Roman"/>
          <w:i/>
          <w:iCs/>
          <w:color w:val="333333"/>
          <w:sz w:val="27"/>
          <w:szCs w:val="27"/>
          <w:lang w:eastAsia="ru-RU"/>
        </w:rPr>
        <w:t xml:space="preserve"> Известны доказательства среднего качества, поддерживающие использование послеоперационной электростимуляции - электрическая стимуляция увеличивала вероятность успешного результата (отсутствие таких осложнений, как </w:t>
      </w:r>
      <w:proofErr w:type="spellStart"/>
      <w:r w:rsidRPr="00987104">
        <w:rPr>
          <w:rFonts w:ascii="Times New Roman" w:eastAsia="Times New Roman" w:hAnsi="Times New Roman" w:cs="Times New Roman"/>
          <w:i/>
          <w:iCs/>
          <w:color w:val="333333"/>
          <w:sz w:val="27"/>
          <w:szCs w:val="27"/>
          <w:lang w:eastAsia="ru-RU"/>
        </w:rPr>
        <w:t>несращение</w:t>
      </w:r>
      <w:proofErr w:type="spellEnd"/>
      <w:r w:rsidRPr="00987104">
        <w:rPr>
          <w:rFonts w:ascii="Times New Roman" w:eastAsia="Times New Roman" w:hAnsi="Times New Roman" w:cs="Times New Roman"/>
          <w:i/>
          <w:iCs/>
          <w:color w:val="333333"/>
          <w:sz w:val="27"/>
          <w:szCs w:val="27"/>
          <w:lang w:eastAsia="ru-RU"/>
        </w:rPr>
        <w:t xml:space="preserve">) в 2,5 раза по сравнению с контролем (ОШ=2,53, 95% ДИ от 1,86 до 3,43, р &lt;0,00001) у больных после хирургического </w:t>
      </w:r>
      <w:proofErr w:type="spellStart"/>
      <w:r w:rsidRPr="00987104">
        <w:rPr>
          <w:rFonts w:ascii="Times New Roman" w:eastAsia="Times New Roman" w:hAnsi="Times New Roman" w:cs="Times New Roman"/>
          <w:i/>
          <w:iCs/>
          <w:color w:val="333333"/>
          <w:sz w:val="27"/>
          <w:szCs w:val="27"/>
          <w:lang w:eastAsia="ru-RU"/>
        </w:rPr>
        <w:t>спондилодеза</w:t>
      </w:r>
      <w:proofErr w:type="spellEnd"/>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[301].</w:t>
      </w:r>
    </w:p>
    <w:p w14:paraId="5DADE008"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 xml:space="preserve">5. Профилактика и диспансерное наблюдение, медицинские показания и </w:t>
      </w:r>
      <w:r w:rsidRPr="00987104">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профилактики</w:t>
      </w:r>
    </w:p>
    <w:p w14:paraId="727870F0" w14:textId="77777777" w:rsidR="00987104" w:rsidRPr="00987104" w:rsidRDefault="00987104" w:rsidP="00987104">
      <w:pPr>
        <w:numPr>
          <w:ilvl w:val="0"/>
          <w:numId w:val="128"/>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пациенту с дегенеративной патологией позвоночника для профилактики ее развития и прогрессирования:</w:t>
      </w:r>
    </w:p>
    <w:p w14:paraId="1191A5D2" w14:textId="77777777" w:rsidR="00987104" w:rsidRPr="00987104" w:rsidRDefault="00987104" w:rsidP="00987104">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соблюдать ортопедические рекомендации;</w:t>
      </w:r>
    </w:p>
    <w:p w14:paraId="1B931BDE" w14:textId="77777777" w:rsidR="00987104" w:rsidRPr="00987104" w:rsidRDefault="00987104" w:rsidP="00987104">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поддерживать оптимальные </w:t>
      </w:r>
      <w:proofErr w:type="spellStart"/>
      <w:r w:rsidRPr="00987104">
        <w:rPr>
          <w:rFonts w:ascii="Times New Roman" w:eastAsia="Times New Roman" w:hAnsi="Times New Roman" w:cs="Times New Roman"/>
          <w:color w:val="222222"/>
          <w:sz w:val="27"/>
          <w:szCs w:val="27"/>
          <w:lang w:eastAsia="ru-RU"/>
        </w:rPr>
        <w:t>росто</w:t>
      </w:r>
      <w:proofErr w:type="spellEnd"/>
      <w:r w:rsidRPr="00987104">
        <w:rPr>
          <w:rFonts w:ascii="Times New Roman" w:eastAsia="Times New Roman" w:hAnsi="Times New Roman" w:cs="Times New Roman"/>
          <w:color w:val="222222"/>
          <w:sz w:val="27"/>
          <w:szCs w:val="27"/>
          <w:lang w:eastAsia="ru-RU"/>
        </w:rPr>
        <w:t>-весовые показатели;</w:t>
      </w:r>
    </w:p>
    <w:p w14:paraId="75A0DE6D" w14:textId="77777777" w:rsidR="00987104" w:rsidRPr="00987104" w:rsidRDefault="00987104" w:rsidP="00987104">
      <w:pPr>
        <w:numPr>
          <w:ilvl w:val="0"/>
          <w:numId w:val="12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систематически выполнять оптимальные физические нагрузки [1].</w:t>
      </w:r>
    </w:p>
    <w:p w14:paraId="3781E01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0C7E291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Большинство «позвоночных» болей могли быть предотвращены контролем осанки, походки и веса, достаточной ежедневной физической, в том числе спортивной активностью, соответствующей возрасту и здоровью. В массе своей люди с возрастом снижают двигательную активность, набирают вес и не уделяют внимания физическим упражнениям и тогда даже при несущественной физической нагрузке она становится избыточной и травмирующей.</w:t>
      </w:r>
    </w:p>
    <w:p w14:paraId="5EFA6E2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В качестве мер профилактики развития и прогрессирования спондилоартроза рассматриваются:</w:t>
      </w:r>
    </w:p>
    <w:p w14:paraId="4860CD79"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снижение лишнего веса;</w:t>
      </w:r>
    </w:p>
    <w:p w14:paraId="44B765BC"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регулярные доступные и разнообразные физические нагрузки (лечебная физкультура, прогулки по свежему воздуху, фитнес, тренажеры, скандинавская ходьба и пр.);</w:t>
      </w:r>
    </w:p>
    <w:p w14:paraId="4AC6C1C6"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рациональное и сбалансированное по составу и калорийности питание;</w:t>
      </w:r>
    </w:p>
    <w:p w14:paraId="4604B906"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профилактика травматизма;</w:t>
      </w:r>
    </w:p>
    <w:p w14:paraId="3E3AEAD4"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правильное распределение нагрузки на позвоночник;</w:t>
      </w:r>
    </w:p>
    <w:p w14:paraId="754FA413"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индивидуальный подбор матраца и подушки;</w:t>
      </w:r>
    </w:p>
    <w:p w14:paraId="0B565DAC"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ношение ортопедической обуви;</w:t>
      </w:r>
    </w:p>
    <w:p w14:paraId="0B545133" w14:textId="77777777" w:rsidR="00987104" w:rsidRPr="00987104" w:rsidRDefault="00987104" w:rsidP="00987104">
      <w:pPr>
        <w:numPr>
          <w:ilvl w:val="0"/>
          <w:numId w:val="13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санация инфекционных очагов.</w:t>
      </w:r>
    </w:p>
    <w:p w14:paraId="3CBBD078" w14:textId="77777777" w:rsidR="00987104" w:rsidRPr="00987104" w:rsidRDefault="00987104" w:rsidP="00987104">
      <w:pPr>
        <w:numPr>
          <w:ilvl w:val="0"/>
          <w:numId w:val="13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диспансерное наблюдение пациента с дегенеративной патологией позвоночника у врача-невролога по месту жительства с целью оценки клинического состояния, а при необходимости проведения инструментального диагностического обследования [1].</w:t>
      </w:r>
    </w:p>
    <w:p w14:paraId="0C39554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14:paraId="0E8840EF" w14:textId="77777777" w:rsidR="00987104" w:rsidRPr="00987104" w:rsidRDefault="00987104" w:rsidP="00987104">
      <w:pPr>
        <w:numPr>
          <w:ilvl w:val="0"/>
          <w:numId w:val="13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проинформировать пациента с дегенеративной патологией позвоночника для понимания им особенностей течения, вариантах лечения и исходов заболевания [304]:</w:t>
      </w:r>
    </w:p>
    <w:p w14:paraId="1C2FCBA5" w14:textId="77777777" w:rsidR="00987104" w:rsidRPr="00987104" w:rsidRDefault="00987104" w:rsidP="00987104">
      <w:pPr>
        <w:numPr>
          <w:ilvl w:val="0"/>
          <w:numId w:val="13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 применяемых технологиях лечения;</w:t>
      </w:r>
    </w:p>
    <w:p w14:paraId="70A442F8" w14:textId="77777777" w:rsidR="00987104" w:rsidRPr="00987104" w:rsidRDefault="00987104" w:rsidP="00987104">
      <w:pPr>
        <w:numPr>
          <w:ilvl w:val="0"/>
          <w:numId w:val="13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 возможных исходах хирургического лечения;</w:t>
      </w:r>
    </w:p>
    <w:p w14:paraId="68AA0F9D" w14:textId="77777777" w:rsidR="00987104" w:rsidRPr="00987104" w:rsidRDefault="00987104" w:rsidP="00987104">
      <w:pPr>
        <w:numPr>
          <w:ilvl w:val="0"/>
          <w:numId w:val="13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 необходимости медицинской реабилитации в дальнейшем.</w:t>
      </w:r>
    </w:p>
    <w:p w14:paraId="5F25ED0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4D03DE98" w14:textId="77777777" w:rsidR="00987104" w:rsidRPr="00987104" w:rsidRDefault="00987104" w:rsidP="00987104">
      <w:pPr>
        <w:numPr>
          <w:ilvl w:val="0"/>
          <w:numId w:val="134"/>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для профилактики осложнений хирургического лечения пациента учитывать топографо-анатомические особенности пораженного сегмента, корректно подбирать инструментарий и имплантаты, соблюдать правила асептики и антисептики на всех этапах лечения [1, 304]:</w:t>
      </w:r>
    </w:p>
    <w:p w14:paraId="287F430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14:paraId="353AA31B"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14:paraId="2590148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Показания для экстренной госпитализации в медицинскую организацию:</w:t>
      </w:r>
    </w:p>
    <w:p w14:paraId="23716BF2" w14:textId="77777777" w:rsidR="00987104" w:rsidRPr="00987104" w:rsidRDefault="00987104" w:rsidP="00987104">
      <w:pPr>
        <w:numPr>
          <w:ilvl w:val="0"/>
          <w:numId w:val="135"/>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гипералгическая</w:t>
      </w:r>
      <w:proofErr w:type="spellEnd"/>
      <w:r w:rsidRPr="00987104">
        <w:rPr>
          <w:rFonts w:ascii="Times New Roman" w:eastAsia="Times New Roman" w:hAnsi="Times New Roman" w:cs="Times New Roman"/>
          <w:color w:val="222222"/>
          <w:sz w:val="27"/>
          <w:szCs w:val="27"/>
          <w:lang w:eastAsia="ru-RU"/>
        </w:rPr>
        <w:t xml:space="preserve"> форма корешкового синдрома;</w:t>
      </w:r>
    </w:p>
    <w:p w14:paraId="5146ED04" w14:textId="77777777" w:rsidR="00987104" w:rsidRPr="00987104" w:rsidRDefault="00987104" w:rsidP="00987104">
      <w:pPr>
        <w:numPr>
          <w:ilvl w:val="0"/>
          <w:numId w:val="135"/>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proofErr w:type="gramStart"/>
      <w:r w:rsidRPr="00987104">
        <w:rPr>
          <w:rFonts w:ascii="Times New Roman" w:eastAsia="Times New Roman" w:hAnsi="Times New Roman" w:cs="Times New Roman"/>
          <w:color w:val="222222"/>
          <w:sz w:val="27"/>
          <w:szCs w:val="27"/>
          <w:lang w:eastAsia="ru-RU"/>
        </w:rPr>
        <w:t>каудо</w:t>
      </w:r>
      <w:proofErr w:type="spellEnd"/>
      <w:r w:rsidRPr="00987104">
        <w:rPr>
          <w:rFonts w:ascii="Times New Roman" w:eastAsia="Times New Roman" w:hAnsi="Times New Roman" w:cs="Times New Roman"/>
          <w:color w:val="222222"/>
          <w:sz w:val="27"/>
          <w:szCs w:val="27"/>
          <w:lang w:eastAsia="ru-RU"/>
        </w:rPr>
        <w:t>-медуллярный</w:t>
      </w:r>
      <w:proofErr w:type="gramEnd"/>
      <w:r w:rsidRPr="00987104">
        <w:rPr>
          <w:rFonts w:ascii="Times New Roman" w:eastAsia="Times New Roman" w:hAnsi="Times New Roman" w:cs="Times New Roman"/>
          <w:color w:val="222222"/>
          <w:sz w:val="27"/>
          <w:szCs w:val="27"/>
          <w:lang w:eastAsia="ru-RU"/>
        </w:rPr>
        <w:t xml:space="preserve"> синдром;</w:t>
      </w:r>
    </w:p>
    <w:p w14:paraId="28FFA4F2" w14:textId="77777777" w:rsidR="00987104" w:rsidRPr="00987104" w:rsidRDefault="00987104" w:rsidP="00987104">
      <w:pPr>
        <w:numPr>
          <w:ilvl w:val="0"/>
          <w:numId w:val="13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остроразвивающаяся </w:t>
      </w:r>
      <w:proofErr w:type="spellStart"/>
      <w:r w:rsidRPr="00987104">
        <w:rPr>
          <w:rFonts w:ascii="Times New Roman" w:eastAsia="Times New Roman" w:hAnsi="Times New Roman" w:cs="Times New Roman"/>
          <w:color w:val="222222"/>
          <w:sz w:val="27"/>
          <w:szCs w:val="27"/>
          <w:lang w:eastAsia="ru-RU"/>
        </w:rPr>
        <w:t>миелопатия</w:t>
      </w:r>
      <w:proofErr w:type="spellEnd"/>
      <w:r w:rsidRPr="00987104">
        <w:rPr>
          <w:rFonts w:ascii="Times New Roman" w:eastAsia="Times New Roman" w:hAnsi="Times New Roman" w:cs="Times New Roman"/>
          <w:color w:val="222222"/>
          <w:sz w:val="27"/>
          <w:szCs w:val="27"/>
          <w:lang w:eastAsia="ru-RU"/>
        </w:rPr>
        <w:t>;</w:t>
      </w:r>
    </w:p>
    <w:p w14:paraId="7267A05E" w14:textId="77777777" w:rsidR="00987104" w:rsidRPr="00987104" w:rsidRDefault="00987104" w:rsidP="00987104">
      <w:pPr>
        <w:numPr>
          <w:ilvl w:val="0"/>
          <w:numId w:val="13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парализующий </w:t>
      </w:r>
      <w:proofErr w:type="spellStart"/>
      <w:r w:rsidRPr="00987104">
        <w:rPr>
          <w:rFonts w:ascii="Times New Roman" w:eastAsia="Times New Roman" w:hAnsi="Times New Roman" w:cs="Times New Roman"/>
          <w:color w:val="222222"/>
          <w:sz w:val="27"/>
          <w:szCs w:val="27"/>
          <w:lang w:eastAsia="ru-RU"/>
        </w:rPr>
        <w:t>ишиаз</w:t>
      </w:r>
      <w:proofErr w:type="spellEnd"/>
      <w:r w:rsidRPr="00987104">
        <w:rPr>
          <w:rFonts w:ascii="Times New Roman" w:eastAsia="Times New Roman" w:hAnsi="Times New Roman" w:cs="Times New Roman"/>
          <w:color w:val="222222"/>
          <w:sz w:val="27"/>
          <w:szCs w:val="27"/>
          <w:lang w:eastAsia="ru-RU"/>
        </w:rPr>
        <w:t>.</w:t>
      </w:r>
    </w:p>
    <w:p w14:paraId="0C8028C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Показания для плановой госпитализации в медицинскую организацию:</w:t>
      </w:r>
    </w:p>
    <w:p w14:paraId="2BA9A3ED" w14:textId="77777777" w:rsidR="00987104" w:rsidRPr="00987104" w:rsidRDefault="00987104" w:rsidP="00987104">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корешковый болевой синдром и (или) </w:t>
      </w:r>
      <w:proofErr w:type="spellStart"/>
      <w:r w:rsidRPr="00987104">
        <w:rPr>
          <w:rFonts w:ascii="Times New Roman" w:eastAsia="Times New Roman" w:hAnsi="Times New Roman" w:cs="Times New Roman"/>
          <w:color w:val="222222"/>
          <w:sz w:val="27"/>
          <w:szCs w:val="27"/>
          <w:lang w:eastAsia="ru-RU"/>
        </w:rPr>
        <w:t>анталгический</w:t>
      </w:r>
      <w:proofErr w:type="spellEnd"/>
      <w:r w:rsidRPr="00987104">
        <w:rPr>
          <w:rFonts w:ascii="Times New Roman" w:eastAsia="Times New Roman" w:hAnsi="Times New Roman" w:cs="Times New Roman"/>
          <w:color w:val="222222"/>
          <w:sz w:val="27"/>
          <w:szCs w:val="27"/>
          <w:lang w:eastAsia="ru-RU"/>
        </w:rPr>
        <w:t xml:space="preserve"> сколиоз, резистентный к консервативной терапии 4-6 </w:t>
      </w:r>
      <w:proofErr w:type="spellStart"/>
      <w:r w:rsidRPr="00987104">
        <w:rPr>
          <w:rFonts w:ascii="Times New Roman" w:eastAsia="Times New Roman" w:hAnsi="Times New Roman" w:cs="Times New Roman"/>
          <w:color w:val="222222"/>
          <w:sz w:val="27"/>
          <w:szCs w:val="27"/>
          <w:lang w:eastAsia="ru-RU"/>
        </w:rPr>
        <w:t>нед</w:t>
      </w:r>
      <w:proofErr w:type="spellEnd"/>
      <w:r w:rsidRPr="00987104">
        <w:rPr>
          <w:rFonts w:ascii="Times New Roman" w:eastAsia="Times New Roman" w:hAnsi="Times New Roman" w:cs="Times New Roman"/>
          <w:color w:val="222222"/>
          <w:sz w:val="27"/>
          <w:szCs w:val="27"/>
          <w:lang w:eastAsia="ru-RU"/>
        </w:rPr>
        <w:t>.;</w:t>
      </w:r>
    </w:p>
    <w:p w14:paraId="26028D12" w14:textId="77777777" w:rsidR="00987104" w:rsidRPr="00987104" w:rsidRDefault="00987104" w:rsidP="00987104">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lastRenderedPageBreak/>
        <w:t>радикулопатия</w:t>
      </w:r>
      <w:proofErr w:type="spellEnd"/>
      <w:r w:rsidRPr="00987104">
        <w:rPr>
          <w:rFonts w:ascii="Times New Roman" w:eastAsia="Times New Roman" w:hAnsi="Times New Roman" w:cs="Times New Roman"/>
          <w:color w:val="222222"/>
          <w:sz w:val="27"/>
          <w:szCs w:val="27"/>
          <w:lang w:eastAsia="ru-RU"/>
        </w:rPr>
        <w:t xml:space="preserve"> с нарастающим неврологическим дефицитом (парез 4 и менее баллов);</w:t>
      </w:r>
    </w:p>
    <w:p w14:paraId="4AEABA70" w14:textId="77777777" w:rsidR="00987104" w:rsidRPr="00987104" w:rsidRDefault="00987104" w:rsidP="00987104">
      <w:pPr>
        <w:numPr>
          <w:ilvl w:val="0"/>
          <w:numId w:val="13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нейрогенная перемежающаяся хромота.</w:t>
      </w:r>
    </w:p>
    <w:p w14:paraId="29FF3EC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Показания для госпитализации в дневной стационар:</w:t>
      </w:r>
    </w:p>
    <w:p w14:paraId="4018BEFF" w14:textId="77777777" w:rsidR="00987104" w:rsidRPr="00987104" w:rsidRDefault="00987104" w:rsidP="00987104">
      <w:pPr>
        <w:numPr>
          <w:ilvl w:val="0"/>
          <w:numId w:val="13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корешковый болевой синдром, местный болевой синдром (при ранее </w:t>
      </w:r>
      <w:proofErr w:type="spellStart"/>
      <w:r w:rsidRPr="00987104">
        <w:rPr>
          <w:rFonts w:ascii="Times New Roman" w:eastAsia="Times New Roman" w:hAnsi="Times New Roman" w:cs="Times New Roman"/>
          <w:color w:val="222222"/>
          <w:sz w:val="27"/>
          <w:szCs w:val="27"/>
          <w:lang w:eastAsia="ru-RU"/>
        </w:rPr>
        <w:t>непроводимом</w:t>
      </w:r>
      <w:proofErr w:type="spellEnd"/>
      <w:r w:rsidRPr="00987104">
        <w:rPr>
          <w:rFonts w:ascii="Times New Roman" w:eastAsia="Times New Roman" w:hAnsi="Times New Roman" w:cs="Times New Roman"/>
          <w:color w:val="222222"/>
          <w:sz w:val="27"/>
          <w:szCs w:val="27"/>
          <w:lang w:eastAsia="ru-RU"/>
        </w:rPr>
        <w:t xml:space="preserve"> консервативном лечении, либо отсутствие эффекта от терапии амбулаторно в течение 6-ти </w:t>
      </w:r>
      <w:proofErr w:type="spellStart"/>
      <w:r w:rsidRPr="00987104">
        <w:rPr>
          <w:rFonts w:ascii="Times New Roman" w:eastAsia="Times New Roman" w:hAnsi="Times New Roman" w:cs="Times New Roman"/>
          <w:color w:val="222222"/>
          <w:sz w:val="27"/>
          <w:szCs w:val="27"/>
          <w:lang w:eastAsia="ru-RU"/>
        </w:rPr>
        <w:t>нед</w:t>
      </w:r>
      <w:proofErr w:type="spellEnd"/>
      <w:r w:rsidRPr="00987104">
        <w:rPr>
          <w:rFonts w:ascii="Times New Roman" w:eastAsia="Times New Roman" w:hAnsi="Times New Roman" w:cs="Times New Roman"/>
          <w:color w:val="222222"/>
          <w:sz w:val="27"/>
          <w:szCs w:val="27"/>
          <w:lang w:eastAsia="ru-RU"/>
        </w:rPr>
        <w:t>).</w:t>
      </w:r>
    </w:p>
    <w:p w14:paraId="106420E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Показания к выписке пациента из медицинской организации:</w:t>
      </w:r>
    </w:p>
    <w:p w14:paraId="6C4EA603" w14:textId="77777777" w:rsidR="00987104" w:rsidRPr="00987104" w:rsidRDefault="00987104" w:rsidP="00987104">
      <w:pPr>
        <w:numPr>
          <w:ilvl w:val="0"/>
          <w:numId w:val="13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завершенность хирургического лечения или его этапа(-</w:t>
      </w:r>
      <w:proofErr w:type="spellStart"/>
      <w:r w:rsidRPr="00987104">
        <w:rPr>
          <w:rFonts w:ascii="Times New Roman" w:eastAsia="Times New Roman" w:hAnsi="Times New Roman" w:cs="Times New Roman"/>
          <w:color w:val="222222"/>
          <w:sz w:val="27"/>
          <w:szCs w:val="27"/>
          <w:lang w:eastAsia="ru-RU"/>
        </w:rPr>
        <w:t>ов</w:t>
      </w:r>
      <w:proofErr w:type="spellEnd"/>
      <w:r w:rsidRPr="00987104">
        <w:rPr>
          <w:rFonts w:ascii="Times New Roman" w:eastAsia="Times New Roman" w:hAnsi="Times New Roman" w:cs="Times New Roman"/>
          <w:color w:val="222222"/>
          <w:sz w:val="27"/>
          <w:szCs w:val="27"/>
          <w:lang w:eastAsia="ru-RU"/>
        </w:rPr>
        <w:t>) при многоэтапном вмешательстве.</w:t>
      </w:r>
    </w:p>
    <w:p w14:paraId="2043C37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Показания к выписке пациента из дневного стационара:</w:t>
      </w:r>
    </w:p>
    <w:p w14:paraId="62AE882A" w14:textId="77777777" w:rsidR="00987104" w:rsidRPr="00987104" w:rsidRDefault="00987104" w:rsidP="00987104">
      <w:pPr>
        <w:numPr>
          <w:ilvl w:val="0"/>
          <w:numId w:val="13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Законченный курс восстановительного лечения</w:t>
      </w:r>
    </w:p>
    <w:p w14:paraId="5CAAAE97"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14:paraId="1AF8AFF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качестве возможных исходов</w:t>
      </w:r>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хирургического лечения целесообразно использовать классификацию [305, 306]:</w:t>
      </w:r>
    </w:p>
    <w:p w14:paraId="5182AFA1" w14:textId="77777777" w:rsidR="00987104" w:rsidRPr="00987104" w:rsidRDefault="00987104" w:rsidP="00987104">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Осложнение (</w:t>
      </w:r>
      <w:proofErr w:type="spellStart"/>
      <w:r w:rsidRPr="00987104">
        <w:rPr>
          <w:rFonts w:ascii="Times New Roman" w:eastAsia="Times New Roman" w:hAnsi="Times New Roman" w:cs="Times New Roman"/>
          <w:color w:val="222222"/>
          <w:sz w:val="27"/>
          <w:szCs w:val="27"/>
          <w:lang w:eastAsia="ru-RU"/>
        </w:rPr>
        <w:t>Complications</w:t>
      </w:r>
      <w:proofErr w:type="spellEnd"/>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w:t>
      </w:r>
      <w:r w:rsidRPr="00987104">
        <w:rPr>
          <w:rFonts w:ascii="Times New Roman" w:eastAsia="Times New Roman" w:hAnsi="Times New Roman" w:cs="Times New Roman"/>
          <w:color w:val="222222"/>
          <w:sz w:val="27"/>
          <w:szCs w:val="27"/>
          <w:lang w:eastAsia="ru-RU"/>
        </w:rPr>
        <w:t>любое отклонение от нормального послеоперационного течения, которое не вложено в саму эту процедуру и которое не является последствие лечения;</w:t>
      </w:r>
    </w:p>
    <w:p w14:paraId="1D988FBA" w14:textId="77777777" w:rsidR="00987104" w:rsidRPr="00987104" w:rsidRDefault="00987104" w:rsidP="00987104">
      <w:pPr>
        <w:numPr>
          <w:ilvl w:val="0"/>
          <w:numId w:val="140"/>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Неспособность вылечить (</w:t>
      </w:r>
      <w:proofErr w:type="spellStart"/>
      <w:r w:rsidRPr="00987104">
        <w:rPr>
          <w:rFonts w:ascii="Times New Roman" w:eastAsia="Times New Roman" w:hAnsi="Times New Roman" w:cs="Times New Roman"/>
          <w:color w:val="222222"/>
          <w:sz w:val="27"/>
          <w:szCs w:val="27"/>
          <w:lang w:eastAsia="ru-RU"/>
        </w:rPr>
        <w:t>failure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to</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cure</w:t>
      </w:r>
      <w:proofErr w:type="spellEnd"/>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color w:val="222222"/>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color w:val="222222"/>
          <w:sz w:val="27"/>
          <w:szCs w:val="27"/>
          <w:lang w:eastAsia="ru-RU"/>
        </w:rPr>
        <w:t>заболевания и состояния, которые остаются неизменными после операции;</w:t>
      </w:r>
    </w:p>
    <w:p w14:paraId="00CE9D0E" w14:textId="77777777" w:rsidR="00987104" w:rsidRPr="00987104" w:rsidRDefault="00987104" w:rsidP="00987104">
      <w:pPr>
        <w:numPr>
          <w:ilvl w:val="0"/>
          <w:numId w:val="14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Последствия (</w:t>
      </w:r>
      <w:proofErr w:type="spellStart"/>
      <w:r w:rsidRPr="00987104">
        <w:rPr>
          <w:rFonts w:ascii="Times New Roman" w:eastAsia="Times New Roman" w:hAnsi="Times New Roman" w:cs="Times New Roman"/>
          <w:color w:val="222222"/>
          <w:sz w:val="27"/>
          <w:szCs w:val="27"/>
          <w:lang w:eastAsia="ru-RU"/>
        </w:rPr>
        <w:t>sequelae</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 это</w:t>
      </w:r>
      <w:proofErr w:type="gramEnd"/>
      <w:r w:rsidRPr="00987104">
        <w:rPr>
          <w:rFonts w:ascii="Times New Roman" w:eastAsia="Times New Roman" w:hAnsi="Times New Roman" w:cs="Times New Roman"/>
          <w:color w:val="222222"/>
          <w:sz w:val="27"/>
          <w:szCs w:val="27"/>
          <w:lang w:eastAsia="ru-RU"/>
        </w:rPr>
        <w:t xml:space="preserve"> изменения, присущие вмешательству; неизбежны после операции.</w:t>
      </w:r>
    </w:p>
    <w:p w14:paraId="116BC45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Согласно данной классификации, объяснение пациенту возможных исходов может позволить пациенту подробно оценить необходимость и пользу от предлагаемого хирургического вмешательства, а врачу избежать двояких толкований в случае спорных моментов.</w:t>
      </w:r>
    </w:p>
    <w:p w14:paraId="6E57A4B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Осложнение необходимо классифицировать на три группы: специфические, технические и общие.</w:t>
      </w:r>
    </w:p>
    <w:p w14:paraId="33577396" w14:textId="77777777" w:rsidR="00987104" w:rsidRPr="00987104" w:rsidRDefault="00987104" w:rsidP="00987104">
      <w:pPr>
        <w:numPr>
          <w:ilvl w:val="0"/>
          <w:numId w:val="141"/>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 </w:t>
      </w:r>
      <w:r w:rsidRPr="00987104">
        <w:rPr>
          <w:rFonts w:ascii="Times New Roman" w:eastAsia="Times New Roman" w:hAnsi="Times New Roman" w:cs="Times New Roman"/>
          <w:color w:val="222222"/>
          <w:sz w:val="27"/>
          <w:szCs w:val="27"/>
          <w:lang w:eastAsia="ru-RU"/>
        </w:rPr>
        <w:t xml:space="preserve">классифицировать послеоперационные осложнения согласно классификации </w:t>
      </w:r>
      <w:proofErr w:type="spellStart"/>
      <w:r w:rsidRPr="00987104">
        <w:rPr>
          <w:rFonts w:ascii="Times New Roman" w:eastAsia="Times New Roman" w:hAnsi="Times New Roman" w:cs="Times New Roman"/>
          <w:color w:val="222222"/>
          <w:sz w:val="27"/>
          <w:szCs w:val="27"/>
          <w:lang w:eastAsia="ru-RU"/>
        </w:rPr>
        <w:t>Clavien-Dindo</w:t>
      </w:r>
      <w:proofErr w:type="spellEnd"/>
      <w:r w:rsidRPr="00987104">
        <w:rPr>
          <w:rFonts w:ascii="Times New Roman" w:eastAsia="Times New Roman" w:hAnsi="Times New Roman" w:cs="Times New Roman"/>
          <w:color w:val="222222"/>
          <w:sz w:val="27"/>
          <w:szCs w:val="27"/>
          <w:lang w:eastAsia="ru-RU"/>
        </w:rPr>
        <w:t xml:space="preserve"> [305]</w:t>
      </w:r>
    </w:p>
    <w:p w14:paraId="3CFA150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С</w:t>
      </w:r>
      <w:r w:rsidRPr="00987104">
        <w:rPr>
          <w:rFonts w:ascii="Times New Roman" w:eastAsia="Times New Roman" w:hAnsi="Times New Roman" w:cs="Times New Roman"/>
          <w:b/>
          <w:bCs/>
          <w:color w:val="222222"/>
          <w:sz w:val="27"/>
          <w:szCs w:val="27"/>
          <w:lang w:eastAsia="ru-RU"/>
        </w:rPr>
        <w:t> (уровень достоверности доказательств – 5).</w:t>
      </w:r>
    </w:p>
    <w:p w14:paraId="6105E86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Комментарии</w:t>
      </w:r>
      <w:r w:rsidRPr="00987104">
        <w:rPr>
          <w:rFonts w:ascii="Times New Roman" w:eastAsia="Times New Roman" w:hAnsi="Times New Roman" w:cs="Times New Roman"/>
          <w:i/>
          <w:iCs/>
          <w:color w:val="333333"/>
          <w:sz w:val="27"/>
          <w:szCs w:val="27"/>
          <w:lang w:eastAsia="ru-RU"/>
        </w:rPr>
        <w:t xml:space="preserve">. Классификация </w:t>
      </w:r>
      <w:proofErr w:type="spellStart"/>
      <w:r w:rsidRPr="00987104">
        <w:rPr>
          <w:rFonts w:ascii="Times New Roman" w:eastAsia="Times New Roman" w:hAnsi="Times New Roman" w:cs="Times New Roman"/>
          <w:i/>
          <w:iCs/>
          <w:color w:val="333333"/>
          <w:sz w:val="27"/>
          <w:szCs w:val="27"/>
          <w:lang w:eastAsia="ru-RU"/>
        </w:rPr>
        <w:t>Clavien-Dindo</w:t>
      </w:r>
      <w:proofErr w:type="spellEnd"/>
      <w:r w:rsidRPr="00987104">
        <w:rPr>
          <w:rFonts w:ascii="Times New Roman" w:eastAsia="Times New Roman" w:hAnsi="Times New Roman" w:cs="Times New Roman"/>
          <w:i/>
          <w:iCs/>
          <w:color w:val="333333"/>
          <w:sz w:val="27"/>
          <w:szCs w:val="27"/>
          <w:lang w:eastAsia="ru-RU"/>
        </w:rPr>
        <w:t xml:space="preserve"> для послеоперационных осложнений включает 6 </w:t>
      </w:r>
      <w:proofErr w:type="spellStart"/>
      <w:r w:rsidRPr="00987104">
        <w:rPr>
          <w:rFonts w:ascii="Times New Roman" w:eastAsia="Times New Roman" w:hAnsi="Times New Roman" w:cs="Times New Roman"/>
          <w:i/>
          <w:iCs/>
          <w:color w:val="333333"/>
          <w:sz w:val="27"/>
          <w:szCs w:val="27"/>
          <w:lang w:eastAsia="ru-RU"/>
        </w:rPr>
        <w:t>градиции</w:t>
      </w:r>
      <w:proofErr w:type="spellEnd"/>
      <w:r w:rsidRPr="00987104">
        <w:rPr>
          <w:rFonts w:ascii="Times New Roman" w:eastAsia="Times New Roman" w:hAnsi="Times New Roman" w:cs="Times New Roman"/>
          <w:i/>
          <w:iCs/>
          <w:color w:val="333333"/>
          <w:sz w:val="27"/>
          <w:szCs w:val="27"/>
          <w:lang w:eastAsia="ru-RU"/>
        </w:rPr>
        <w:t xml:space="preserve"> [305]: Легкое</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требуются только небольшие процедуры, которые можно проводить у постели больного, такие как установка внутривенных и мочевых катетеров (A11.12.001 Катетеризация подключичной и других центральных вен, А11.12.002 Катетеризация </w:t>
      </w:r>
      <w:proofErr w:type="spellStart"/>
      <w:r w:rsidRPr="00987104">
        <w:rPr>
          <w:rFonts w:ascii="Times New Roman" w:eastAsia="Times New Roman" w:hAnsi="Times New Roman" w:cs="Times New Roman"/>
          <w:i/>
          <w:iCs/>
          <w:color w:val="333333"/>
          <w:sz w:val="27"/>
          <w:szCs w:val="27"/>
          <w:lang w:eastAsia="ru-RU"/>
        </w:rPr>
        <w:t>кубитальной</w:t>
      </w:r>
      <w:proofErr w:type="spellEnd"/>
      <w:r w:rsidRPr="00987104">
        <w:rPr>
          <w:rFonts w:ascii="Times New Roman" w:eastAsia="Times New Roman" w:hAnsi="Times New Roman" w:cs="Times New Roman"/>
          <w:i/>
          <w:iCs/>
          <w:color w:val="333333"/>
          <w:sz w:val="27"/>
          <w:szCs w:val="27"/>
          <w:lang w:eastAsia="ru-RU"/>
        </w:rPr>
        <w:t xml:space="preserve"> и других периферических вен, A11.28.007 Катетеризация мочевого пузыря). Разрешены физиотерапия и следующие препараты: противорвотные препараты, анальгетики, диуретики, растворы, влияющие на водно-электролитный баланс; Умеренное</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xml:space="preserve">требуется фармакологическое лечение лекарствами, отличными от разрешенных при легких осложнениях, например, </w:t>
      </w:r>
      <w:proofErr w:type="spellStart"/>
      <w:r w:rsidRPr="00987104">
        <w:rPr>
          <w:rFonts w:ascii="Times New Roman" w:eastAsia="Times New Roman" w:hAnsi="Times New Roman" w:cs="Times New Roman"/>
          <w:i/>
          <w:iCs/>
          <w:color w:val="333333"/>
          <w:sz w:val="27"/>
          <w:szCs w:val="27"/>
          <w:lang w:eastAsia="ru-RU"/>
        </w:rPr>
        <w:t>антибактеральными</w:t>
      </w:r>
      <w:proofErr w:type="spellEnd"/>
      <w:r w:rsidRPr="00987104">
        <w:rPr>
          <w:rFonts w:ascii="Times New Roman" w:eastAsia="Times New Roman" w:hAnsi="Times New Roman" w:cs="Times New Roman"/>
          <w:i/>
          <w:iCs/>
          <w:color w:val="333333"/>
          <w:sz w:val="27"/>
          <w:szCs w:val="27"/>
          <w:lang w:eastAsia="ru-RU"/>
        </w:rPr>
        <w:t xml:space="preserve"> препаратами системного действия. Также сюда входит трансфузия крови (A18.05.012 Гемотрансфузия) и полное парентеральное питание; Тяжелое (вмешательство без общей анестезии*)</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требуется проведение эндоскопической, инвазивной процедуры или повторной операции без общей анестезии; Тяжелое (операция под общим наркозом)</w:t>
      </w:r>
      <w:r w:rsidRPr="00987104">
        <w:rPr>
          <w:rFonts w:ascii="Times New Roman" w:eastAsia="Times New Roman" w:hAnsi="Times New Roman" w:cs="Times New Roman"/>
          <w:b/>
          <w:bCs/>
          <w:i/>
          <w:iCs/>
          <w:color w:val="333333"/>
          <w:sz w:val="27"/>
          <w:szCs w:val="27"/>
          <w:lang w:eastAsia="ru-RU"/>
        </w:rPr>
        <w:t> </w:t>
      </w:r>
      <w:r w:rsidRPr="00987104">
        <w:rPr>
          <w:rFonts w:ascii="Times New Roman" w:eastAsia="Times New Roman" w:hAnsi="Times New Roman" w:cs="Times New Roman"/>
          <w:i/>
          <w:iCs/>
          <w:color w:val="333333"/>
          <w:sz w:val="27"/>
          <w:szCs w:val="27"/>
          <w:lang w:eastAsia="ru-RU"/>
        </w:rPr>
        <w:t>- требуется проведение операции под общим наркозом; Тяжелое (системная недостаточность органов **); Смерть (послеоперационная смерть).</w:t>
      </w:r>
    </w:p>
    <w:p w14:paraId="3AB204C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Например: ревизия раны с применением снотворных и седативных средств и/или местной анестезии.</w:t>
      </w:r>
    </w:p>
    <w:p w14:paraId="5A6EDB3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 С такими осложнениями обычно можно справиться в условиях отделения интенсивной терапии, но в некоторых случаях пациенты с осложнениями меньшей степени тяжести также могут быть госпитализированы в отделение интенсивной терапии. Для </w:t>
      </w:r>
      <w:proofErr w:type="spellStart"/>
      <w:r w:rsidRPr="00987104">
        <w:rPr>
          <w:rFonts w:ascii="Times New Roman" w:eastAsia="Times New Roman" w:hAnsi="Times New Roman" w:cs="Times New Roman"/>
          <w:i/>
          <w:iCs/>
          <w:color w:val="333333"/>
          <w:sz w:val="27"/>
          <w:szCs w:val="27"/>
          <w:lang w:eastAsia="ru-RU"/>
        </w:rPr>
        <w:t>интраоперационных</w:t>
      </w:r>
      <w:proofErr w:type="spellEnd"/>
      <w:r w:rsidRPr="00987104">
        <w:rPr>
          <w:rFonts w:ascii="Times New Roman" w:eastAsia="Times New Roman" w:hAnsi="Times New Roman" w:cs="Times New Roman"/>
          <w:i/>
          <w:iCs/>
          <w:color w:val="333333"/>
          <w:sz w:val="27"/>
          <w:szCs w:val="27"/>
          <w:lang w:eastAsia="ru-RU"/>
        </w:rPr>
        <w:t xml:space="preserve"> осложнений рекомендуется применять классификацию </w:t>
      </w:r>
      <w:proofErr w:type="spellStart"/>
      <w:r w:rsidRPr="00987104">
        <w:rPr>
          <w:rFonts w:ascii="Times New Roman" w:eastAsia="Times New Roman" w:hAnsi="Times New Roman" w:cs="Times New Roman"/>
          <w:i/>
          <w:iCs/>
          <w:color w:val="333333"/>
          <w:sz w:val="27"/>
          <w:szCs w:val="27"/>
          <w:lang w:eastAsia="ru-RU"/>
        </w:rPr>
        <w:t>Stava</w:t>
      </w:r>
      <w:proofErr w:type="spellEnd"/>
      <w:r w:rsidRPr="00987104">
        <w:rPr>
          <w:rFonts w:ascii="Times New Roman" w:eastAsia="Times New Roman" w:hAnsi="Times New Roman" w:cs="Times New Roman"/>
          <w:i/>
          <w:iCs/>
          <w:color w:val="333333"/>
          <w:sz w:val="27"/>
          <w:szCs w:val="27"/>
          <w:lang w:eastAsia="ru-RU"/>
        </w:rPr>
        <w:t>. Выделено три класса осложнений: I класс — ошибки без последствий; II класс — ошибки с непосредственным распознаванием и коррекцией; III класс — нераспознанные ошибки, ведущие к значимым негативным последствиям </w:t>
      </w:r>
      <w:r w:rsidRPr="00987104">
        <w:rPr>
          <w:rFonts w:ascii="Times New Roman" w:eastAsia="Times New Roman" w:hAnsi="Times New Roman" w:cs="Times New Roman"/>
          <w:color w:val="222222"/>
          <w:sz w:val="27"/>
          <w:szCs w:val="27"/>
          <w:lang w:eastAsia="ru-RU"/>
        </w:rPr>
        <w:t>[307]</w:t>
      </w:r>
      <w:r w:rsidRPr="00987104">
        <w:rPr>
          <w:rFonts w:ascii="Times New Roman" w:eastAsia="Times New Roman" w:hAnsi="Times New Roman" w:cs="Times New Roman"/>
          <w:i/>
          <w:iCs/>
          <w:color w:val="333333"/>
          <w:sz w:val="27"/>
          <w:szCs w:val="27"/>
          <w:lang w:eastAsia="ru-RU"/>
        </w:rPr>
        <w:t>.</w:t>
      </w:r>
    </w:p>
    <w:p w14:paraId="69DD271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 xml:space="preserve">Классификация </w:t>
      </w:r>
      <w:proofErr w:type="spellStart"/>
      <w:r w:rsidRPr="00987104">
        <w:rPr>
          <w:rFonts w:ascii="Times New Roman" w:eastAsia="Times New Roman" w:hAnsi="Times New Roman" w:cs="Times New Roman"/>
          <w:i/>
          <w:iCs/>
          <w:color w:val="333333"/>
          <w:sz w:val="27"/>
          <w:szCs w:val="27"/>
          <w:lang w:eastAsia="ru-RU"/>
        </w:rPr>
        <w:t>Clavien-Dindo</w:t>
      </w:r>
      <w:proofErr w:type="spellEnd"/>
      <w:r w:rsidRPr="00987104">
        <w:rPr>
          <w:rFonts w:ascii="Times New Roman" w:eastAsia="Times New Roman" w:hAnsi="Times New Roman" w:cs="Times New Roman"/>
          <w:i/>
          <w:iCs/>
          <w:color w:val="333333"/>
          <w:sz w:val="27"/>
          <w:szCs w:val="27"/>
          <w:lang w:eastAsia="ru-RU"/>
        </w:rPr>
        <w:t xml:space="preserve"> имеет </w:t>
      </w:r>
      <w:proofErr w:type="spellStart"/>
      <w:r w:rsidRPr="00987104">
        <w:rPr>
          <w:rFonts w:ascii="Times New Roman" w:eastAsia="Times New Roman" w:hAnsi="Times New Roman" w:cs="Times New Roman"/>
          <w:i/>
          <w:iCs/>
          <w:color w:val="333333"/>
          <w:sz w:val="27"/>
          <w:szCs w:val="27"/>
          <w:lang w:eastAsia="ru-RU"/>
        </w:rPr>
        <w:t>отилчную</w:t>
      </w:r>
      <w:proofErr w:type="spellEnd"/>
      <w:r w:rsidRPr="00987104">
        <w:rPr>
          <w:rFonts w:ascii="Times New Roman" w:eastAsia="Times New Roman" w:hAnsi="Times New Roman" w:cs="Times New Roman"/>
          <w:i/>
          <w:iCs/>
          <w:color w:val="333333"/>
          <w:sz w:val="27"/>
          <w:szCs w:val="27"/>
          <w:lang w:eastAsia="ru-RU"/>
        </w:rPr>
        <w:t xml:space="preserve"> внутри- (каппа&gt;0.8) и </w:t>
      </w:r>
      <w:proofErr w:type="spellStart"/>
      <w:r w:rsidRPr="00987104">
        <w:rPr>
          <w:rFonts w:ascii="Times New Roman" w:eastAsia="Times New Roman" w:hAnsi="Times New Roman" w:cs="Times New Roman"/>
          <w:i/>
          <w:iCs/>
          <w:color w:val="333333"/>
          <w:sz w:val="27"/>
          <w:szCs w:val="27"/>
          <w:lang w:eastAsia="ru-RU"/>
        </w:rPr>
        <w:t>межэкспертную</w:t>
      </w:r>
      <w:proofErr w:type="spellEnd"/>
      <w:r w:rsidRPr="00987104">
        <w:rPr>
          <w:rFonts w:ascii="Times New Roman" w:eastAsia="Times New Roman" w:hAnsi="Times New Roman" w:cs="Times New Roman"/>
          <w:i/>
          <w:iCs/>
          <w:color w:val="333333"/>
          <w:sz w:val="27"/>
          <w:szCs w:val="27"/>
          <w:lang w:eastAsia="ru-RU"/>
        </w:rPr>
        <w:t xml:space="preserve"> воспроизводимость (каппа&gt;0.8) в хирургии позвоночника </w:t>
      </w:r>
      <w:proofErr w:type="spellStart"/>
      <w:r w:rsidRPr="00987104">
        <w:rPr>
          <w:rFonts w:ascii="Times New Roman" w:eastAsia="Times New Roman" w:hAnsi="Times New Roman" w:cs="Times New Roman"/>
          <w:i/>
          <w:iCs/>
          <w:color w:val="333333"/>
          <w:sz w:val="27"/>
          <w:szCs w:val="27"/>
          <w:lang w:eastAsia="ru-RU"/>
        </w:rPr>
        <w:t>возрослых</w:t>
      </w:r>
      <w:proofErr w:type="spellEnd"/>
      <w:r w:rsidRPr="00987104">
        <w:rPr>
          <w:rFonts w:ascii="Times New Roman" w:eastAsia="Times New Roman" w:hAnsi="Times New Roman" w:cs="Times New Roman"/>
          <w:i/>
          <w:iCs/>
          <w:color w:val="333333"/>
          <w:sz w:val="27"/>
          <w:szCs w:val="27"/>
          <w:lang w:eastAsia="ru-RU"/>
        </w:rPr>
        <w:t xml:space="preserve"> [310].</w:t>
      </w:r>
    </w:p>
    <w:p w14:paraId="6431BA8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i/>
          <w:iCs/>
          <w:color w:val="333333"/>
          <w:sz w:val="27"/>
          <w:szCs w:val="27"/>
          <w:lang w:eastAsia="ru-RU"/>
        </w:rPr>
        <w:lastRenderedPageBreak/>
        <w:t>Интра</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послеоперационно</w:t>
      </w:r>
      <w:proofErr w:type="spellEnd"/>
      <w:r w:rsidRPr="00987104">
        <w:rPr>
          <w:rFonts w:ascii="Times New Roman" w:eastAsia="Times New Roman" w:hAnsi="Times New Roman" w:cs="Times New Roman"/>
          <w:i/>
          <w:iCs/>
          <w:color w:val="333333"/>
          <w:sz w:val="27"/>
          <w:szCs w:val="27"/>
          <w:lang w:eastAsia="ru-RU"/>
        </w:rPr>
        <w:t xml:space="preserve"> после </w:t>
      </w:r>
      <w:proofErr w:type="spellStart"/>
      <w:r w:rsidRPr="00987104">
        <w:rPr>
          <w:rFonts w:ascii="Times New Roman" w:eastAsia="Times New Roman" w:hAnsi="Times New Roman" w:cs="Times New Roman"/>
          <w:i/>
          <w:iCs/>
          <w:color w:val="333333"/>
          <w:sz w:val="27"/>
          <w:szCs w:val="27"/>
          <w:lang w:eastAsia="ru-RU"/>
        </w:rPr>
        <w:t>декомпрессивных</w:t>
      </w:r>
      <w:proofErr w:type="spellEnd"/>
      <w:r w:rsidRPr="00987104">
        <w:rPr>
          <w:rFonts w:ascii="Times New Roman" w:eastAsia="Times New Roman" w:hAnsi="Times New Roman" w:cs="Times New Roman"/>
          <w:i/>
          <w:iCs/>
          <w:color w:val="333333"/>
          <w:sz w:val="27"/>
          <w:szCs w:val="27"/>
          <w:lang w:eastAsia="ru-RU"/>
        </w:rPr>
        <w:t xml:space="preserve"> и </w:t>
      </w:r>
      <w:proofErr w:type="spellStart"/>
      <w:r w:rsidRPr="00987104">
        <w:rPr>
          <w:rFonts w:ascii="Times New Roman" w:eastAsia="Times New Roman" w:hAnsi="Times New Roman" w:cs="Times New Roman"/>
          <w:i/>
          <w:iCs/>
          <w:color w:val="333333"/>
          <w:sz w:val="27"/>
          <w:szCs w:val="27"/>
          <w:lang w:eastAsia="ru-RU"/>
        </w:rPr>
        <w:t>декомпрессивно-стабилизирущих</w:t>
      </w:r>
      <w:proofErr w:type="spellEnd"/>
      <w:r w:rsidRPr="00987104">
        <w:rPr>
          <w:rFonts w:ascii="Times New Roman" w:eastAsia="Times New Roman" w:hAnsi="Times New Roman" w:cs="Times New Roman"/>
          <w:i/>
          <w:iCs/>
          <w:color w:val="333333"/>
          <w:sz w:val="27"/>
          <w:szCs w:val="27"/>
          <w:lang w:eastAsia="ru-RU"/>
        </w:rPr>
        <w:t xml:space="preserve"> хирургических вмешательств возможно развитие следующих специфических </w:t>
      </w:r>
      <w:proofErr w:type="spellStart"/>
      <w:r w:rsidRPr="00987104">
        <w:rPr>
          <w:rFonts w:ascii="Times New Roman" w:eastAsia="Times New Roman" w:hAnsi="Times New Roman" w:cs="Times New Roman"/>
          <w:i/>
          <w:iCs/>
          <w:color w:val="333333"/>
          <w:sz w:val="27"/>
          <w:szCs w:val="27"/>
          <w:lang w:eastAsia="ru-RU"/>
        </w:rPr>
        <w:t>осложенний</w:t>
      </w:r>
      <w:proofErr w:type="spellEnd"/>
      <w:r w:rsidRPr="00987104">
        <w:rPr>
          <w:rFonts w:ascii="Times New Roman" w:eastAsia="Times New Roman" w:hAnsi="Times New Roman" w:cs="Times New Roman"/>
          <w:i/>
          <w:iCs/>
          <w:color w:val="333333"/>
          <w:sz w:val="27"/>
          <w:szCs w:val="27"/>
          <w:lang w:eastAsia="ru-RU"/>
        </w:rPr>
        <w:t xml:space="preserve">: повреждение твёрдой мозговой оболочки, послеоперационная </w:t>
      </w:r>
      <w:proofErr w:type="spellStart"/>
      <w:r w:rsidRPr="00987104">
        <w:rPr>
          <w:rFonts w:ascii="Times New Roman" w:eastAsia="Times New Roman" w:hAnsi="Times New Roman" w:cs="Times New Roman"/>
          <w:i/>
          <w:iCs/>
          <w:color w:val="333333"/>
          <w:sz w:val="27"/>
          <w:szCs w:val="27"/>
          <w:lang w:eastAsia="ru-RU"/>
        </w:rPr>
        <w:t>ликворея</w:t>
      </w:r>
      <w:proofErr w:type="spellEnd"/>
      <w:r w:rsidRPr="00987104">
        <w:rPr>
          <w:rFonts w:ascii="Times New Roman" w:eastAsia="Times New Roman" w:hAnsi="Times New Roman" w:cs="Times New Roman"/>
          <w:i/>
          <w:iCs/>
          <w:color w:val="333333"/>
          <w:sz w:val="27"/>
          <w:szCs w:val="27"/>
          <w:lang w:eastAsia="ru-RU"/>
        </w:rPr>
        <w:t xml:space="preserve">; появление или усугубление неврологического дефицита (двигательные нарушения, нарушения чувствительности, нарушение функций тазовых органов; эпидуральная гематома; </w:t>
      </w:r>
      <w:proofErr w:type="spellStart"/>
      <w:r w:rsidRPr="00987104">
        <w:rPr>
          <w:rFonts w:ascii="Times New Roman" w:eastAsia="Times New Roman" w:hAnsi="Times New Roman" w:cs="Times New Roman"/>
          <w:i/>
          <w:iCs/>
          <w:color w:val="333333"/>
          <w:sz w:val="27"/>
          <w:szCs w:val="27"/>
          <w:lang w:eastAsia="ru-RU"/>
        </w:rPr>
        <w:t>мальпозиция</w:t>
      </w:r>
      <w:proofErr w:type="spellEnd"/>
      <w:r w:rsidRPr="00987104">
        <w:rPr>
          <w:rFonts w:ascii="Times New Roman" w:eastAsia="Times New Roman" w:hAnsi="Times New Roman" w:cs="Times New Roman"/>
          <w:i/>
          <w:iCs/>
          <w:color w:val="333333"/>
          <w:sz w:val="27"/>
          <w:szCs w:val="27"/>
          <w:lang w:eastAsia="ru-RU"/>
        </w:rPr>
        <w:t xml:space="preserve"> винтов и миграция </w:t>
      </w:r>
      <w:proofErr w:type="spellStart"/>
      <w:r w:rsidRPr="00987104">
        <w:rPr>
          <w:rFonts w:ascii="Times New Roman" w:eastAsia="Times New Roman" w:hAnsi="Times New Roman" w:cs="Times New Roman"/>
          <w:i/>
          <w:iCs/>
          <w:color w:val="333333"/>
          <w:sz w:val="27"/>
          <w:szCs w:val="27"/>
          <w:lang w:eastAsia="ru-RU"/>
        </w:rPr>
        <w:t>имлантатов</w:t>
      </w:r>
      <w:proofErr w:type="spellEnd"/>
      <w:r w:rsidRPr="00987104">
        <w:rPr>
          <w:rFonts w:ascii="Times New Roman" w:eastAsia="Times New Roman" w:hAnsi="Times New Roman" w:cs="Times New Roman"/>
          <w:i/>
          <w:iCs/>
          <w:color w:val="333333"/>
          <w:sz w:val="27"/>
          <w:szCs w:val="27"/>
          <w:lang w:eastAsia="ru-RU"/>
        </w:rPr>
        <w:t>; перелом частей позвонка; переломы элементов металлоконструкций; инфекции области хирургического вмешательства [316-318].</w:t>
      </w:r>
    </w:p>
    <w:p w14:paraId="62CEB69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Хирургические осложнения, возникшие у оперированных пациентов, могут подразумевать проведение повторного оперативного вмешательства.</w:t>
      </w:r>
    </w:p>
    <w:p w14:paraId="2F3EE8D7"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 xml:space="preserve">7.2 Особенности диагностики и </w:t>
      </w:r>
      <w:proofErr w:type="spellStart"/>
      <w:r w:rsidRPr="00987104">
        <w:rPr>
          <w:rFonts w:ascii="Times New Roman" w:eastAsia="Times New Roman" w:hAnsi="Times New Roman" w:cs="Times New Roman"/>
          <w:b/>
          <w:bCs/>
          <w:color w:val="222222"/>
          <w:sz w:val="33"/>
          <w:szCs w:val="33"/>
          <w:lang w:eastAsia="ru-RU"/>
        </w:rPr>
        <w:t>хиругического</w:t>
      </w:r>
      <w:proofErr w:type="spellEnd"/>
      <w:r w:rsidRPr="00987104">
        <w:rPr>
          <w:rFonts w:ascii="Times New Roman" w:eastAsia="Times New Roman" w:hAnsi="Times New Roman" w:cs="Times New Roman"/>
          <w:b/>
          <w:bCs/>
          <w:color w:val="222222"/>
          <w:sz w:val="33"/>
          <w:szCs w:val="33"/>
          <w:lang w:eastAsia="ru-RU"/>
        </w:rPr>
        <w:t xml:space="preserve"> лечения болевых и/или неврологических синдромов у беременных</w:t>
      </w:r>
    </w:p>
    <w:p w14:paraId="1B7745DE" w14:textId="77777777" w:rsidR="00987104" w:rsidRPr="00987104" w:rsidRDefault="00987104" w:rsidP="00987104">
      <w:pPr>
        <w:numPr>
          <w:ilvl w:val="0"/>
          <w:numId w:val="142"/>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xml:space="preserve"> выполнение МРТ позвоночника для уточнения патологического </w:t>
      </w:r>
      <w:proofErr w:type="spellStart"/>
      <w:r w:rsidRPr="00987104">
        <w:rPr>
          <w:rFonts w:ascii="Times New Roman" w:eastAsia="Times New Roman" w:hAnsi="Times New Roman" w:cs="Times New Roman"/>
          <w:color w:val="222222"/>
          <w:sz w:val="27"/>
          <w:szCs w:val="27"/>
          <w:lang w:eastAsia="ru-RU"/>
        </w:rPr>
        <w:t>субстарата</w:t>
      </w:r>
      <w:proofErr w:type="spellEnd"/>
      <w:r w:rsidRPr="00987104">
        <w:rPr>
          <w:rFonts w:ascii="Times New Roman" w:eastAsia="Times New Roman" w:hAnsi="Times New Roman" w:cs="Times New Roman"/>
          <w:color w:val="222222"/>
          <w:sz w:val="27"/>
          <w:szCs w:val="27"/>
          <w:lang w:eastAsia="ru-RU"/>
        </w:rPr>
        <w:t xml:space="preserve"> дегенеративного заболевания позвоночника у беременных женщин при выраженном болевом синдроме и/или прогрессировании неврологического дефицита [319, 322].</w:t>
      </w:r>
    </w:p>
    <w:p w14:paraId="49C00D3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B (уровень достоверности доказательств – 2).</w:t>
      </w:r>
    </w:p>
    <w:p w14:paraId="67C8FB2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w:t>
      </w:r>
      <w:r w:rsidRPr="00987104">
        <w:rPr>
          <w:rFonts w:ascii="Times New Roman" w:eastAsia="Times New Roman" w:hAnsi="Times New Roman" w:cs="Times New Roman"/>
          <w:i/>
          <w:iCs/>
          <w:color w:val="333333"/>
          <w:sz w:val="27"/>
          <w:szCs w:val="27"/>
          <w:lang w:eastAsia="ru-RU"/>
        </w:rPr>
        <w:t> МРТ позвоночника представляет собой первый уровень и самый безопасный диагностический инструмент для беременных женщин, страдающих проблемами позвоночника, позволяющий провести неинвазивное и детальное обследование позвоночника.</w:t>
      </w:r>
    </w:p>
    <w:p w14:paraId="245916FD" w14:textId="77777777" w:rsidR="00987104" w:rsidRPr="00987104" w:rsidRDefault="00987104" w:rsidP="00987104">
      <w:pPr>
        <w:numPr>
          <w:ilvl w:val="0"/>
          <w:numId w:val="143"/>
        </w:numPr>
        <w:spacing w:after="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Рекомендовано</w:t>
      </w:r>
      <w:r w:rsidRPr="00987104">
        <w:rPr>
          <w:rFonts w:ascii="Times New Roman" w:eastAsia="Times New Roman" w:hAnsi="Times New Roman" w:cs="Times New Roman"/>
          <w:color w:val="222222"/>
          <w:sz w:val="27"/>
          <w:szCs w:val="27"/>
          <w:lang w:eastAsia="ru-RU"/>
        </w:rPr>
        <w:t> при возникновении выраженной корешковой боли, прогрессирующего неврологического дефицита, нарушениях функции тазовых органов, обусловленных грыжей межпозвонкового диска, не поддающихся медикаментозному лечению, рассмотреть возможность хирургического вмешательства [319].</w:t>
      </w:r>
    </w:p>
    <w:p w14:paraId="08D3A462"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Уровень убедительности рекомендаций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b/>
          <w:bCs/>
          <w:color w:val="222222"/>
          <w:sz w:val="27"/>
          <w:szCs w:val="27"/>
          <w:lang w:eastAsia="ru-RU"/>
        </w:rPr>
        <w:t>B (уровень достоверности доказательств – 2).</w:t>
      </w:r>
    </w:p>
    <w:p w14:paraId="3A55E71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i/>
          <w:iCs/>
          <w:color w:val="333333"/>
          <w:sz w:val="27"/>
          <w:szCs w:val="27"/>
          <w:lang w:eastAsia="ru-RU"/>
        </w:rPr>
        <w:t>Комментарии. </w:t>
      </w:r>
      <w:proofErr w:type="spellStart"/>
      <w:r w:rsidRPr="00987104">
        <w:rPr>
          <w:rFonts w:ascii="Times New Roman" w:eastAsia="Times New Roman" w:hAnsi="Times New Roman" w:cs="Times New Roman"/>
          <w:i/>
          <w:iCs/>
          <w:color w:val="333333"/>
          <w:sz w:val="27"/>
          <w:szCs w:val="27"/>
          <w:lang w:eastAsia="ru-RU"/>
        </w:rPr>
        <w:t>Декомпрессивное</w:t>
      </w:r>
      <w:proofErr w:type="spellEnd"/>
      <w:r w:rsidRPr="00987104">
        <w:rPr>
          <w:rFonts w:ascii="Times New Roman" w:eastAsia="Times New Roman" w:hAnsi="Times New Roman" w:cs="Times New Roman"/>
          <w:i/>
          <w:iCs/>
          <w:color w:val="333333"/>
          <w:sz w:val="27"/>
          <w:szCs w:val="27"/>
          <w:lang w:eastAsia="ru-RU"/>
        </w:rPr>
        <w:t xml:space="preserve"> вмешательство (</w:t>
      </w:r>
      <w:proofErr w:type="spellStart"/>
      <w:r w:rsidRPr="00987104">
        <w:rPr>
          <w:rFonts w:ascii="Times New Roman" w:eastAsia="Times New Roman" w:hAnsi="Times New Roman" w:cs="Times New Roman"/>
          <w:i/>
          <w:iCs/>
          <w:color w:val="333333"/>
          <w:sz w:val="27"/>
          <w:szCs w:val="27"/>
          <w:lang w:eastAsia="ru-RU"/>
        </w:rPr>
        <w:t>микродискэктомия</w:t>
      </w:r>
      <w:proofErr w:type="spellEnd"/>
      <w:r w:rsidRPr="00987104">
        <w:rPr>
          <w:rFonts w:ascii="Times New Roman" w:eastAsia="Times New Roman" w:hAnsi="Times New Roman" w:cs="Times New Roman"/>
          <w:i/>
          <w:iCs/>
          <w:color w:val="333333"/>
          <w:sz w:val="27"/>
          <w:szCs w:val="27"/>
          <w:lang w:eastAsia="ru-RU"/>
        </w:rPr>
        <w:t xml:space="preserve">) при грыже диска у беременных женщин является предпочтительным методом, высокоэффективным и безопасным, который не оказывает негативного влияния на течение беременности, роды или здоровье ребенка [320, 321]; </w:t>
      </w:r>
      <w:proofErr w:type="spellStart"/>
      <w:r w:rsidRPr="00987104">
        <w:rPr>
          <w:rFonts w:ascii="Times New Roman" w:eastAsia="Times New Roman" w:hAnsi="Times New Roman" w:cs="Times New Roman"/>
          <w:i/>
          <w:iCs/>
          <w:color w:val="333333"/>
          <w:sz w:val="27"/>
          <w:szCs w:val="27"/>
          <w:lang w:eastAsia="ru-RU"/>
        </w:rPr>
        <w:t>декомпрессивно</w:t>
      </w:r>
      <w:proofErr w:type="spellEnd"/>
      <w:r w:rsidRPr="00987104">
        <w:rPr>
          <w:rFonts w:ascii="Times New Roman" w:eastAsia="Times New Roman" w:hAnsi="Times New Roman" w:cs="Times New Roman"/>
          <w:i/>
          <w:iCs/>
          <w:color w:val="333333"/>
          <w:sz w:val="27"/>
          <w:szCs w:val="27"/>
          <w:lang w:eastAsia="ru-RU"/>
        </w:rPr>
        <w:t xml:space="preserve">-стабилизирующие вмешательства не рекомендуются, так как могут привести к неблагоприятным последствиям для плода [320]. В качестве альтернативы традиционной </w:t>
      </w:r>
      <w:proofErr w:type="spellStart"/>
      <w:r w:rsidRPr="00987104">
        <w:rPr>
          <w:rFonts w:ascii="Times New Roman" w:eastAsia="Times New Roman" w:hAnsi="Times New Roman" w:cs="Times New Roman"/>
          <w:i/>
          <w:iCs/>
          <w:color w:val="333333"/>
          <w:sz w:val="27"/>
          <w:szCs w:val="27"/>
          <w:lang w:eastAsia="ru-RU"/>
        </w:rPr>
        <w:t>микродискэктомии</w:t>
      </w:r>
      <w:proofErr w:type="spellEnd"/>
      <w:r w:rsidRPr="00987104">
        <w:rPr>
          <w:rFonts w:ascii="Times New Roman" w:eastAsia="Times New Roman" w:hAnsi="Times New Roman" w:cs="Times New Roman"/>
          <w:i/>
          <w:iCs/>
          <w:color w:val="333333"/>
          <w:sz w:val="27"/>
          <w:szCs w:val="27"/>
          <w:lang w:eastAsia="ru-RU"/>
        </w:rPr>
        <w:t xml:space="preserve"> может быть рассмотрена </w:t>
      </w:r>
      <w:r w:rsidRPr="00987104">
        <w:rPr>
          <w:rFonts w:ascii="Times New Roman" w:eastAsia="Times New Roman" w:hAnsi="Times New Roman" w:cs="Times New Roman"/>
          <w:i/>
          <w:iCs/>
          <w:color w:val="333333"/>
          <w:sz w:val="27"/>
          <w:szCs w:val="27"/>
          <w:lang w:eastAsia="ru-RU"/>
        </w:rPr>
        <w:lastRenderedPageBreak/>
        <w:t xml:space="preserve">эндоскопическая </w:t>
      </w:r>
      <w:proofErr w:type="spellStart"/>
      <w:r w:rsidRPr="00987104">
        <w:rPr>
          <w:rFonts w:ascii="Times New Roman" w:eastAsia="Times New Roman" w:hAnsi="Times New Roman" w:cs="Times New Roman"/>
          <w:i/>
          <w:iCs/>
          <w:color w:val="333333"/>
          <w:sz w:val="27"/>
          <w:szCs w:val="27"/>
          <w:lang w:eastAsia="ru-RU"/>
        </w:rPr>
        <w:t>дискэктомия</w:t>
      </w:r>
      <w:proofErr w:type="spellEnd"/>
      <w:r w:rsidRPr="00987104">
        <w:rPr>
          <w:rFonts w:ascii="Times New Roman" w:eastAsia="Times New Roman" w:hAnsi="Times New Roman" w:cs="Times New Roman"/>
          <w:i/>
          <w:iCs/>
          <w:color w:val="333333"/>
          <w:sz w:val="27"/>
          <w:szCs w:val="27"/>
          <w:lang w:eastAsia="ru-RU"/>
        </w:rPr>
        <w:t xml:space="preserve">. Наиболее подходящие сроки и положение пациентки при хирургическом вмешательстве выбираются на основе </w:t>
      </w:r>
      <w:proofErr w:type="spellStart"/>
      <w:r w:rsidRPr="00987104">
        <w:rPr>
          <w:rFonts w:ascii="Times New Roman" w:eastAsia="Times New Roman" w:hAnsi="Times New Roman" w:cs="Times New Roman"/>
          <w:i/>
          <w:iCs/>
          <w:color w:val="333333"/>
          <w:sz w:val="27"/>
          <w:szCs w:val="27"/>
          <w:lang w:eastAsia="ru-RU"/>
        </w:rPr>
        <w:t>гестационного</w:t>
      </w:r>
      <w:proofErr w:type="spellEnd"/>
      <w:r w:rsidRPr="00987104">
        <w:rPr>
          <w:rFonts w:ascii="Times New Roman" w:eastAsia="Times New Roman" w:hAnsi="Times New Roman" w:cs="Times New Roman"/>
          <w:i/>
          <w:iCs/>
          <w:color w:val="333333"/>
          <w:sz w:val="27"/>
          <w:szCs w:val="27"/>
          <w:lang w:eastAsia="ru-RU"/>
        </w:rPr>
        <w:t xml:space="preserve"> срока и места патологии [319].</w:t>
      </w:r>
    </w:p>
    <w:p w14:paraId="0C90477D"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0196" w:type="dxa"/>
        <w:tblInd w:w="-575" w:type="dxa"/>
        <w:tblCellMar>
          <w:left w:w="0" w:type="dxa"/>
          <w:right w:w="0" w:type="dxa"/>
        </w:tblCellMar>
        <w:tblLook w:val="04A0" w:firstRow="1" w:lastRow="0" w:firstColumn="1" w:lastColumn="0" w:noHBand="0" w:noVBand="1"/>
      </w:tblPr>
      <w:tblGrid>
        <w:gridCol w:w="993"/>
        <w:gridCol w:w="8079"/>
        <w:gridCol w:w="1124"/>
      </w:tblGrid>
      <w:tr w:rsidR="00987104" w:rsidRPr="00F56E79" w14:paraId="46E6B799" w14:textId="77777777" w:rsidTr="00F56E79">
        <w:trPr>
          <w:tblHeader/>
        </w:trPr>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161334DE" w14:textId="77777777" w:rsidR="00987104" w:rsidRPr="00F56E79" w:rsidRDefault="00987104" w:rsidP="00987104">
            <w:pPr>
              <w:spacing w:after="0" w:line="240" w:lineRule="atLeast"/>
              <w:jc w:val="both"/>
              <w:rPr>
                <w:rFonts w:ascii="Verdana" w:eastAsia="Times New Roman" w:hAnsi="Verdana" w:cs="Times New Roman"/>
                <w:b/>
                <w:bCs/>
                <w:sz w:val="20"/>
                <w:szCs w:val="20"/>
                <w:lang w:eastAsia="ru-RU"/>
              </w:rPr>
            </w:pPr>
            <w:r w:rsidRPr="00F56E79">
              <w:rPr>
                <w:rFonts w:ascii="Verdana" w:eastAsia="Times New Roman" w:hAnsi="Verdana" w:cs="Times New Roman"/>
                <w:b/>
                <w:bCs/>
                <w:sz w:val="20"/>
                <w:szCs w:val="20"/>
                <w:lang w:eastAsia="ru-RU"/>
              </w:rPr>
              <w:t>1.       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79DFF3CC" w14:textId="77777777" w:rsidR="00987104" w:rsidRPr="00F56E79" w:rsidRDefault="00987104" w:rsidP="00987104">
            <w:pPr>
              <w:spacing w:after="0" w:line="240" w:lineRule="atLeast"/>
              <w:jc w:val="both"/>
              <w:rPr>
                <w:rFonts w:ascii="Verdana" w:eastAsia="Times New Roman" w:hAnsi="Verdana" w:cs="Times New Roman"/>
                <w:b/>
                <w:bCs/>
                <w:sz w:val="20"/>
                <w:szCs w:val="20"/>
                <w:lang w:eastAsia="ru-RU"/>
              </w:rPr>
            </w:pPr>
            <w:r w:rsidRPr="00F56E79">
              <w:rPr>
                <w:rFonts w:ascii="Verdana" w:eastAsia="Times New Roman" w:hAnsi="Verdana" w:cs="Times New Roman"/>
                <w:b/>
                <w:bCs/>
                <w:sz w:val="20"/>
                <w:szCs w:val="20"/>
                <w:lang w:eastAsia="ru-RU"/>
              </w:rPr>
              <w:t>Проведена консервативная лекарственная и немедикаментозная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1F98E06F" w14:textId="77777777" w:rsidR="00987104" w:rsidRPr="00F56E79" w:rsidRDefault="00987104" w:rsidP="00987104">
            <w:pPr>
              <w:spacing w:after="0" w:line="240" w:lineRule="atLeast"/>
              <w:jc w:val="both"/>
              <w:rPr>
                <w:rFonts w:ascii="Verdana" w:eastAsia="Times New Roman" w:hAnsi="Verdana" w:cs="Times New Roman"/>
                <w:b/>
                <w:bCs/>
                <w:sz w:val="20"/>
                <w:szCs w:val="20"/>
                <w:lang w:eastAsia="ru-RU"/>
              </w:rPr>
            </w:pPr>
            <w:r w:rsidRPr="00F56E79">
              <w:rPr>
                <w:rFonts w:ascii="Verdana" w:eastAsia="Times New Roman" w:hAnsi="Verdana" w:cs="Times New Roman"/>
                <w:b/>
                <w:bCs/>
                <w:sz w:val="20"/>
                <w:szCs w:val="20"/>
                <w:lang w:eastAsia="ru-RU"/>
              </w:rPr>
              <w:t>Да/нет</w:t>
            </w:r>
          </w:p>
        </w:tc>
      </w:tr>
      <w:tr w:rsidR="00987104" w:rsidRPr="00F56E79" w14:paraId="4D0866EB"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C1E480B"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2.       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0BE9135"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 xml:space="preserve">Проведена МРТ </w:t>
            </w:r>
            <w:proofErr w:type="gramStart"/>
            <w:r w:rsidRPr="00F56E79">
              <w:rPr>
                <w:rFonts w:ascii="Verdana" w:eastAsia="Times New Roman" w:hAnsi="Verdana" w:cs="Times New Roman"/>
                <w:sz w:val="20"/>
                <w:szCs w:val="20"/>
                <w:lang w:eastAsia="ru-RU"/>
              </w:rPr>
              <w:t>позвоночника  и</w:t>
            </w:r>
            <w:proofErr w:type="gramEnd"/>
            <w:r w:rsidRPr="00F56E79">
              <w:rPr>
                <w:rFonts w:ascii="Verdana" w:eastAsia="Times New Roman" w:hAnsi="Verdana" w:cs="Times New Roman"/>
                <w:sz w:val="20"/>
                <w:szCs w:val="20"/>
                <w:lang w:eastAsia="ru-RU"/>
              </w:rPr>
              <w:t>/или рентгенография позвоночника и /или компьютерная томография позвоночника пациентам с жалобами на боль в области позвоночника и конечностях при отсутствии эффекта от консервативной лекарственной и немедикаментозной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9D57579"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r w:rsidR="00987104" w:rsidRPr="00F56E79" w14:paraId="7E829D7F"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661158B"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3.       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5845CF8"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Проведено удаление грыжи поясничных межпозвонковых дисков пациентам, у которых корешковый болевой синдром (с наличием или без неврологического дефицита) обусловлен грыжей межпозвонкового диска,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1EF9061"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r w:rsidR="00987104" w:rsidRPr="00F56E79" w14:paraId="3332F769"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3E0FD2E"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4.       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95DCB38"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 xml:space="preserve">Проведена резекция гипертрофированной желтой связки, компримирующей части </w:t>
            </w:r>
            <w:proofErr w:type="spellStart"/>
            <w:r w:rsidRPr="00F56E79">
              <w:rPr>
                <w:rFonts w:ascii="Verdana" w:eastAsia="Times New Roman" w:hAnsi="Verdana" w:cs="Times New Roman"/>
                <w:sz w:val="20"/>
                <w:szCs w:val="20"/>
                <w:lang w:eastAsia="ru-RU"/>
              </w:rPr>
              <w:t>дугоотросчатых</w:t>
            </w:r>
            <w:proofErr w:type="spellEnd"/>
            <w:r w:rsidRPr="00F56E79">
              <w:rPr>
                <w:rFonts w:ascii="Verdana" w:eastAsia="Times New Roman" w:hAnsi="Verdana" w:cs="Times New Roman"/>
                <w:sz w:val="20"/>
                <w:szCs w:val="20"/>
                <w:lang w:eastAsia="ru-RU"/>
              </w:rPr>
              <w:t xml:space="preserve"> суставов, </w:t>
            </w:r>
            <w:proofErr w:type="spellStart"/>
            <w:r w:rsidRPr="00F56E79">
              <w:rPr>
                <w:rFonts w:ascii="Verdana" w:eastAsia="Times New Roman" w:hAnsi="Verdana" w:cs="Times New Roman"/>
                <w:sz w:val="20"/>
                <w:szCs w:val="20"/>
                <w:lang w:eastAsia="ru-RU"/>
              </w:rPr>
              <w:t>оссифицированной</w:t>
            </w:r>
            <w:proofErr w:type="spellEnd"/>
            <w:r w:rsidRPr="00F56E79">
              <w:rPr>
                <w:rFonts w:ascii="Verdana" w:eastAsia="Times New Roman" w:hAnsi="Verdana" w:cs="Times New Roman"/>
                <w:sz w:val="20"/>
                <w:szCs w:val="20"/>
                <w:lang w:eastAsia="ru-RU"/>
              </w:rPr>
              <w:t xml:space="preserve"> задней продольной связки, остеофитов тел смежных позвонков при стенозе позвоночного канала поясничного отдела с дегенеративным </w:t>
            </w:r>
            <w:proofErr w:type="spellStart"/>
            <w:r w:rsidRPr="00F56E79">
              <w:rPr>
                <w:rFonts w:ascii="Verdana" w:eastAsia="Times New Roman" w:hAnsi="Verdana" w:cs="Times New Roman"/>
                <w:sz w:val="20"/>
                <w:szCs w:val="20"/>
                <w:lang w:eastAsia="ru-RU"/>
              </w:rPr>
              <w:t>спондилолистезом</w:t>
            </w:r>
            <w:proofErr w:type="spellEnd"/>
            <w:r w:rsidRPr="00F56E79">
              <w:rPr>
                <w:rFonts w:ascii="Verdana" w:eastAsia="Times New Roman" w:hAnsi="Verdana" w:cs="Times New Roman"/>
                <w:sz w:val="20"/>
                <w:szCs w:val="20"/>
                <w:lang w:eastAsia="ru-RU"/>
              </w:rPr>
              <w:t xml:space="preserve">, </w:t>
            </w:r>
            <w:proofErr w:type="spellStart"/>
            <w:proofErr w:type="gramStart"/>
            <w:r w:rsidRPr="00F56E79">
              <w:rPr>
                <w:rFonts w:ascii="Verdana" w:eastAsia="Times New Roman" w:hAnsi="Verdana" w:cs="Times New Roman"/>
                <w:sz w:val="20"/>
                <w:szCs w:val="20"/>
                <w:lang w:eastAsia="ru-RU"/>
              </w:rPr>
              <w:t>протрузией</w:t>
            </w:r>
            <w:proofErr w:type="spellEnd"/>
            <w:r w:rsidRPr="00F56E79">
              <w:rPr>
                <w:rFonts w:ascii="Verdana" w:eastAsia="Times New Roman" w:hAnsi="Verdana" w:cs="Times New Roman"/>
                <w:sz w:val="20"/>
                <w:szCs w:val="20"/>
                <w:lang w:eastAsia="ru-RU"/>
              </w:rPr>
              <w:t>  грыжей</w:t>
            </w:r>
            <w:proofErr w:type="gramEnd"/>
            <w:r w:rsidRPr="00F56E79">
              <w:rPr>
                <w:rFonts w:ascii="Verdana" w:eastAsia="Times New Roman" w:hAnsi="Verdana" w:cs="Times New Roman"/>
                <w:sz w:val="20"/>
                <w:szCs w:val="20"/>
                <w:lang w:eastAsia="ru-RU"/>
              </w:rPr>
              <w:t xml:space="preserve"> диска или без них,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E49E069"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r w:rsidR="00987104" w:rsidRPr="00F56E79" w14:paraId="49578171"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54A33C3"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5.       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AB097A8"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 xml:space="preserve">Проведена на шейном уровне позвоночника декомпрессия спинного мозга и его корешков у пациентов с корешковым болевым синдромом, </w:t>
            </w:r>
            <w:proofErr w:type="spellStart"/>
            <w:r w:rsidRPr="00F56E79">
              <w:rPr>
                <w:rFonts w:ascii="Verdana" w:eastAsia="Times New Roman" w:hAnsi="Verdana" w:cs="Times New Roman"/>
                <w:sz w:val="20"/>
                <w:szCs w:val="20"/>
                <w:lang w:eastAsia="ru-RU"/>
              </w:rPr>
              <w:t>радикулопатией</w:t>
            </w:r>
            <w:proofErr w:type="spellEnd"/>
            <w:r w:rsidRPr="00F56E79">
              <w:rPr>
                <w:rFonts w:ascii="Verdana" w:eastAsia="Times New Roman" w:hAnsi="Verdana" w:cs="Times New Roman"/>
                <w:sz w:val="20"/>
                <w:szCs w:val="20"/>
                <w:lang w:eastAsia="ru-RU"/>
              </w:rPr>
              <w:t>, морфологическим субстратом которых является грыжа диска и (или) дегенеративный стеноз,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3B6DD5F"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r w:rsidR="00987104" w:rsidRPr="00F56E79" w14:paraId="7EBDC678"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D0DB6AD"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6.       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225D088"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 xml:space="preserve">Проведена стабилизации поясничного отдела позвоночника пациентам в случаях выявленной до операции нестабильности </w:t>
            </w:r>
            <w:proofErr w:type="spellStart"/>
            <w:r w:rsidRPr="00F56E79">
              <w:rPr>
                <w:rFonts w:ascii="Verdana" w:eastAsia="Times New Roman" w:hAnsi="Verdana" w:cs="Times New Roman"/>
                <w:sz w:val="20"/>
                <w:szCs w:val="20"/>
                <w:lang w:eastAsia="ru-RU"/>
              </w:rPr>
              <w:t>позвоночно</w:t>
            </w:r>
            <w:proofErr w:type="spellEnd"/>
            <w:r w:rsidRPr="00F56E79">
              <w:rPr>
                <w:rFonts w:ascii="Verdana" w:eastAsia="Times New Roman" w:hAnsi="Verdana" w:cs="Times New Roman"/>
                <w:sz w:val="20"/>
                <w:szCs w:val="20"/>
                <w:lang w:eastAsia="ru-RU"/>
              </w:rPr>
              <w:t xml:space="preserve">-двигательного сегмента; вынужденной резекции одной и более опорных колонн </w:t>
            </w:r>
            <w:proofErr w:type="spellStart"/>
            <w:r w:rsidRPr="00F56E79">
              <w:rPr>
                <w:rFonts w:ascii="Verdana" w:eastAsia="Times New Roman" w:hAnsi="Verdana" w:cs="Times New Roman"/>
                <w:sz w:val="20"/>
                <w:szCs w:val="20"/>
                <w:lang w:eastAsia="ru-RU"/>
              </w:rPr>
              <w:t>позвоночно</w:t>
            </w:r>
            <w:proofErr w:type="spellEnd"/>
            <w:r w:rsidRPr="00F56E79">
              <w:rPr>
                <w:rFonts w:ascii="Verdana" w:eastAsia="Times New Roman" w:hAnsi="Verdana" w:cs="Times New Roman"/>
                <w:sz w:val="20"/>
                <w:szCs w:val="20"/>
                <w:lang w:eastAsia="ru-RU"/>
              </w:rPr>
              <w:t>-двигательного сегмента при операции; необходимости коррекции деформации (сегментарной, глобальной),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FBDC867"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r w:rsidR="00987104" w:rsidRPr="00F56E79" w14:paraId="243DDDC7" w14:textId="77777777" w:rsidTr="00F56E79">
        <w:tc>
          <w:tcPr>
            <w:tcW w:w="993"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173EC7E"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7.       </w:t>
            </w:r>
          </w:p>
        </w:tc>
        <w:tc>
          <w:tcPr>
            <w:tcW w:w="8079" w:type="dxa"/>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7448433"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 xml:space="preserve">Проведена стабилизация шейного отдела позвоночника пациентам при </w:t>
            </w:r>
            <w:proofErr w:type="spellStart"/>
            <w:r w:rsidRPr="00F56E79">
              <w:rPr>
                <w:rFonts w:ascii="Verdana" w:eastAsia="Times New Roman" w:hAnsi="Verdana" w:cs="Times New Roman"/>
                <w:sz w:val="20"/>
                <w:szCs w:val="20"/>
                <w:lang w:eastAsia="ru-RU"/>
              </w:rPr>
              <w:t>вертеброгенной</w:t>
            </w:r>
            <w:proofErr w:type="spellEnd"/>
            <w:r w:rsidRPr="00F56E79">
              <w:rPr>
                <w:rFonts w:ascii="Verdana" w:eastAsia="Times New Roman" w:hAnsi="Verdana" w:cs="Times New Roman"/>
                <w:sz w:val="20"/>
                <w:szCs w:val="20"/>
                <w:lang w:eastAsia="ru-RU"/>
              </w:rPr>
              <w:t xml:space="preserve"> (дегенеративный стеноз, грыжа диска) </w:t>
            </w:r>
            <w:proofErr w:type="spellStart"/>
            <w:r w:rsidRPr="00F56E79">
              <w:rPr>
                <w:rFonts w:ascii="Verdana" w:eastAsia="Times New Roman" w:hAnsi="Verdana" w:cs="Times New Roman"/>
                <w:sz w:val="20"/>
                <w:szCs w:val="20"/>
                <w:lang w:eastAsia="ru-RU"/>
              </w:rPr>
              <w:t>миелопатии</w:t>
            </w:r>
            <w:proofErr w:type="spellEnd"/>
            <w:r w:rsidRPr="00F56E79">
              <w:rPr>
                <w:rFonts w:ascii="Verdana" w:eastAsia="Times New Roman" w:hAnsi="Verdana" w:cs="Times New Roman"/>
                <w:sz w:val="20"/>
                <w:szCs w:val="20"/>
                <w:lang w:eastAsia="ru-RU"/>
              </w:rPr>
              <w:t xml:space="preserve"> шейного отдела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A907DFB" w14:textId="77777777" w:rsidR="00987104" w:rsidRPr="00F56E79" w:rsidRDefault="00987104" w:rsidP="00987104">
            <w:pPr>
              <w:spacing w:after="0" w:line="240" w:lineRule="atLeast"/>
              <w:jc w:val="both"/>
              <w:rPr>
                <w:rFonts w:ascii="Verdana" w:eastAsia="Times New Roman" w:hAnsi="Verdana" w:cs="Times New Roman"/>
                <w:sz w:val="20"/>
                <w:szCs w:val="20"/>
                <w:lang w:eastAsia="ru-RU"/>
              </w:rPr>
            </w:pPr>
            <w:r w:rsidRPr="00F56E79">
              <w:rPr>
                <w:rFonts w:ascii="Verdana" w:eastAsia="Times New Roman" w:hAnsi="Verdana" w:cs="Times New Roman"/>
                <w:sz w:val="20"/>
                <w:szCs w:val="20"/>
                <w:lang w:eastAsia="ru-RU"/>
              </w:rPr>
              <w:t>Да/нет</w:t>
            </w:r>
          </w:p>
        </w:tc>
      </w:tr>
    </w:tbl>
    <w:p w14:paraId="7471DBBA"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Список литературы</w:t>
      </w:r>
    </w:p>
    <w:p w14:paraId="4F0776D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lastRenderedPageBreak/>
        <w:t>Луцик</w:t>
      </w:r>
      <w:proofErr w:type="spellEnd"/>
      <w:r w:rsidRPr="00987104">
        <w:rPr>
          <w:rFonts w:ascii="Times New Roman" w:eastAsia="Times New Roman" w:hAnsi="Times New Roman" w:cs="Times New Roman"/>
          <w:color w:val="222222"/>
          <w:sz w:val="27"/>
          <w:szCs w:val="27"/>
          <w:lang w:eastAsia="ru-RU"/>
        </w:rPr>
        <w:t xml:space="preserve"> А.А., Садовой М.А., Крутько А.В. и др. Дегенеративно-дистрофические заболевания позвоночника. Новосибирск; 2012. 264 с.</w:t>
      </w:r>
    </w:p>
    <w:p w14:paraId="6C67E5B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Калашникова Е.В., </w:t>
      </w:r>
      <w:proofErr w:type="spellStart"/>
      <w:r w:rsidRPr="00987104">
        <w:rPr>
          <w:rFonts w:ascii="Times New Roman" w:eastAsia="Times New Roman" w:hAnsi="Times New Roman" w:cs="Times New Roman"/>
          <w:color w:val="222222"/>
          <w:sz w:val="27"/>
          <w:szCs w:val="27"/>
          <w:lang w:eastAsia="ru-RU"/>
        </w:rPr>
        <w:t>Зайдман</w:t>
      </w:r>
      <w:proofErr w:type="spellEnd"/>
      <w:r w:rsidRPr="00987104">
        <w:rPr>
          <w:rFonts w:ascii="Times New Roman" w:eastAsia="Times New Roman" w:hAnsi="Times New Roman" w:cs="Times New Roman"/>
          <w:color w:val="222222"/>
          <w:sz w:val="27"/>
          <w:szCs w:val="27"/>
          <w:lang w:eastAsia="ru-RU"/>
        </w:rPr>
        <w:t xml:space="preserve"> А.М., Фомичев Н.Г., </w:t>
      </w:r>
      <w:proofErr w:type="spellStart"/>
      <w:r w:rsidRPr="00987104">
        <w:rPr>
          <w:rFonts w:ascii="Times New Roman" w:eastAsia="Times New Roman" w:hAnsi="Times New Roman" w:cs="Times New Roman"/>
          <w:color w:val="222222"/>
          <w:sz w:val="27"/>
          <w:szCs w:val="27"/>
          <w:lang w:eastAsia="ru-RU"/>
        </w:rPr>
        <w:t>Аксенович</w:t>
      </w:r>
      <w:proofErr w:type="spellEnd"/>
      <w:r w:rsidRPr="00987104">
        <w:rPr>
          <w:rFonts w:ascii="Times New Roman" w:eastAsia="Times New Roman" w:hAnsi="Times New Roman" w:cs="Times New Roman"/>
          <w:color w:val="222222"/>
          <w:sz w:val="27"/>
          <w:szCs w:val="27"/>
          <w:lang w:eastAsia="ru-RU"/>
        </w:rPr>
        <w:t xml:space="preserve"> Т.И. К вопросу этиологии остеохондроза позвоночника. // Новые аспекты остеохондроза. Санкт-Петербург: МОРСАР АВ; 2002. С. 43–49.</w:t>
      </w:r>
    </w:p>
    <w:p w14:paraId="68E4406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Guiot</w:t>
      </w:r>
      <w:proofErr w:type="spellEnd"/>
      <w:r w:rsidRPr="009626A5">
        <w:rPr>
          <w:rFonts w:ascii="Times New Roman" w:eastAsia="Times New Roman" w:hAnsi="Times New Roman" w:cs="Times New Roman"/>
          <w:color w:val="222222"/>
          <w:sz w:val="27"/>
          <w:szCs w:val="27"/>
          <w:lang w:val="en-US" w:eastAsia="ru-RU"/>
        </w:rPr>
        <w:t xml:space="preserve"> B.H., Fessler R.G. Molecular Biology of Degenerative Disc Disease // Neurosurgery. </w:t>
      </w:r>
      <w:r w:rsidRPr="00987104">
        <w:rPr>
          <w:rFonts w:ascii="Times New Roman" w:eastAsia="Times New Roman" w:hAnsi="Times New Roman" w:cs="Times New Roman"/>
          <w:color w:val="222222"/>
          <w:sz w:val="27"/>
          <w:szCs w:val="27"/>
          <w:lang w:eastAsia="ru-RU"/>
        </w:rPr>
        <w:t xml:space="preserve">2000 </w:t>
      </w:r>
      <w:proofErr w:type="spellStart"/>
      <w:r w:rsidRPr="00987104">
        <w:rPr>
          <w:rFonts w:ascii="Times New Roman" w:eastAsia="Times New Roman" w:hAnsi="Times New Roman" w:cs="Times New Roman"/>
          <w:color w:val="222222"/>
          <w:sz w:val="27"/>
          <w:szCs w:val="27"/>
          <w:lang w:eastAsia="ru-RU"/>
        </w:rPr>
        <w:t>Nov</w:t>
      </w:r>
      <w:proofErr w:type="spellEnd"/>
      <w:r w:rsidRPr="00987104">
        <w:rPr>
          <w:rFonts w:ascii="Times New Roman" w:eastAsia="Times New Roman" w:hAnsi="Times New Roman" w:cs="Times New Roman"/>
          <w:color w:val="222222"/>
          <w:sz w:val="27"/>
          <w:szCs w:val="27"/>
          <w:lang w:eastAsia="ru-RU"/>
        </w:rPr>
        <w:t xml:space="preserve"> 1;47(5):1034–1040. doi:10.1097/00006123-200011000-00003.</w:t>
      </w:r>
    </w:p>
    <w:p w14:paraId="1787556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Melrose J., Roberts S., Smith S. et al. Increased Nerve and Blood Vessel Ingrowth Associated </w:t>
      </w:r>
      <w:proofErr w:type="gramStart"/>
      <w:r w:rsidRPr="009626A5">
        <w:rPr>
          <w:rFonts w:ascii="Times New Roman" w:eastAsia="Times New Roman" w:hAnsi="Times New Roman" w:cs="Times New Roman"/>
          <w:color w:val="222222"/>
          <w:sz w:val="27"/>
          <w:szCs w:val="27"/>
          <w:lang w:val="en-US" w:eastAsia="ru-RU"/>
        </w:rPr>
        <w:t>With</w:t>
      </w:r>
      <w:proofErr w:type="gramEnd"/>
      <w:r w:rsidRPr="009626A5">
        <w:rPr>
          <w:rFonts w:ascii="Times New Roman" w:eastAsia="Times New Roman" w:hAnsi="Times New Roman" w:cs="Times New Roman"/>
          <w:color w:val="222222"/>
          <w:sz w:val="27"/>
          <w:szCs w:val="27"/>
          <w:lang w:val="en-US" w:eastAsia="ru-RU"/>
        </w:rPr>
        <w:t xml:space="preserve"> Proteoglycan Depletion in an Ovine </w:t>
      </w:r>
      <w:proofErr w:type="spellStart"/>
      <w:r w:rsidRPr="009626A5">
        <w:rPr>
          <w:rFonts w:ascii="Times New Roman" w:eastAsia="Times New Roman" w:hAnsi="Times New Roman" w:cs="Times New Roman"/>
          <w:color w:val="222222"/>
          <w:sz w:val="27"/>
          <w:szCs w:val="27"/>
          <w:lang w:val="en-US" w:eastAsia="ru-RU"/>
        </w:rPr>
        <w:t>Anular</w:t>
      </w:r>
      <w:proofErr w:type="spellEnd"/>
      <w:r w:rsidRPr="009626A5">
        <w:rPr>
          <w:rFonts w:ascii="Times New Roman" w:eastAsia="Times New Roman" w:hAnsi="Times New Roman" w:cs="Times New Roman"/>
          <w:color w:val="222222"/>
          <w:sz w:val="27"/>
          <w:szCs w:val="27"/>
          <w:lang w:val="en-US" w:eastAsia="ru-RU"/>
        </w:rPr>
        <w:t xml:space="preserve"> Lesion Model of Experimental Disc Degeneration // Spine (Phila Pa 1976). 2002 Jun;27(12):1278–1285. doi:10.1097/00007632-200206150-00007.</w:t>
      </w:r>
    </w:p>
    <w:p w14:paraId="3DE4542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Chuang C.W., Hung S.K., Pan P.T., Kao M.C. Diagnosis and interventional pain management options for sacroiliac joint pain // Ci Ji Yi </w:t>
      </w:r>
      <w:proofErr w:type="spellStart"/>
      <w:r w:rsidRPr="009626A5">
        <w:rPr>
          <w:rFonts w:ascii="Times New Roman" w:eastAsia="Times New Roman" w:hAnsi="Times New Roman" w:cs="Times New Roman"/>
          <w:color w:val="222222"/>
          <w:sz w:val="27"/>
          <w:szCs w:val="27"/>
          <w:lang w:val="en-US" w:eastAsia="ru-RU"/>
        </w:rPr>
        <w:t>Xue</w:t>
      </w:r>
      <w:proofErr w:type="spellEnd"/>
      <w:r w:rsidRPr="009626A5">
        <w:rPr>
          <w:rFonts w:ascii="Times New Roman" w:eastAsia="Times New Roman" w:hAnsi="Times New Roman" w:cs="Times New Roman"/>
          <w:color w:val="222222"/>
          <w:sz w:val="27"/>
          <w:szCs w:val="27"/>
          <w:lang w:val="en-US" w:eastAsia="ru-RU"/>
        </w:rPr>
        <w:t xml:space="preserve"> Za </w:t>
      </w:r>
      <w:proofErr w:type="spellStart"/>
      <w:r w:rsidRPr="009626A5">
        <w:rPr>
          <w:rFonts w:ascii="Times New Roman" w:eastAsia="Times New Roman" w:hAnsi="Times New Roman" w:cs="Times New Roman"/>
          <w:color w:val="222222"/>
          <w:sz w:val="27"/>
          <w:szCs w:val="27"/>
          <w:lang w:val="en-US" w:eastAsia="ru-RU"/>
        </w:rPr>
        <w:t>Zhi</w:t>
      </w:r>
      <w:proofErr w:type="spellEnd"/>
      <w:r w:rsidRPr="009626A5">
        <w:rPr>
          <w:rFonts w:ascii="Times New Roman" w:eastAsia="Times New Roman" w:hAnsi="Times New Roman" w:cs="Times New Roman"/>
          <w:color w:val="222222"/>
          <w:sz w:val="27"/>
          <w:szCs w:val="27"/>
          <w:lang w:val="en-US" w:eastAsia="ru-RU"/>
        </w:rPr>
        <w:t xml:space="preserve">. 2019 Sep 16;31(4):207–210.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10.4103/tcmj.tcmj_54_19. </w:t>
      </w:r>
      <w:r w:rsidRPr="00987104">
        <w:rPr>
          <w:rFonts w:ascii="Times New Roman" w:eastAsia="Times New Roman" w:hAnsi="Times New Roman" w:cs="Times New Roman"/>
          <w:color w:val="222222"/>
          <w:sz w:val="27"/>
          <w:szCs w:val="27"/>
          <w:lang w:eastAsia="ru-RU"/>
        </w:rPr>
        <w:t>PMID: 31867247; PMCID: PMC6905244.</w:t>
      </w:r>
    </w:p>
    <w:p w14:paraId="7B7CCF5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Подчуфарова Е.В., Яхно Н.Н., Алексеев В.В. и др. Хронические болевые синдромы пояснично-крестцовой локализации: значение структурных скелетно-мышечных расстройств и психологических факторов // Боль. </w:t>
      </w:r>
      <w:proofErr w:type="gramStart"/>
      <w:r w:rsidRPr="00987104">
        <w:rPr>
          <w:rFonts w:ascii="Times New Roman" w:eastAsia="Times New Roman" w:hAnsi="Times New Roman" w:cs="Times New Roman"/>
          <w:color w:val="222222"/>
          <w:sz w:val="27"/>
          <w:szCs w:val="27"/>
          <w:lang w:eastAsia="ru-RU"/>
        </w:rPr>
        <w:t>2003;1:38</w:t>
      </w:r>
      <w:proofErr w:type="gramEnd"/>
      <w:r w:rsidRPr="00987104">
        <w:rPr>
          <w:rFonts w:ascii="Times New Roman" w:eastAsia="Times New Roman" w:hAnsi="Times New Roman" w:cs="Times New Roman"/>
          <w:color w:val="222222"/>
          <w:sz w:val="27"/>
          <w:szCs w:val="27"/>
          <w:lang w:eastAsia="ru-RU"/>
        </w:rPr>
        <w:t>–43.</w:t>
      </w:r>
    </w:p>
    <w:p w14:paraId="7E2BAD9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Гайдар Б.В. Практическая нейрохирургия / под ред. Гиппократ. Санкт-Петербург; 2002. С. 533–539.</w:t>
      </w:r>
    </w:p>
    <w:p w14:paraId="6CAEC03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Войтенко Р.М., Дубинина И.А., Коробов М.В. Справочник по медико-социальной экспертизе и реабилитации. Санкт-Петербург: Гиппократ; 2003. 856 с.</w:t>
      </w:r>
    </w:p>
    <w:p w14:paraId="0711A3E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Крылов В.В., Лебедев В.В., </w:t>
      </w:r>
      <w:proofErr w:type="spellStart"/>
      <w:r w:rsidRPr="00987104">
        <w:rPr>
          <w:rFonts w:ascii="Times New Roman" w:eastAsia="Times New Roman" w:hAnsi="Times New Roman" w:cs="Times New Roman"/>
          <w:color w:val="222222"/>
          <w:sz w:val="27"/>
          <w:szCs w:val="27"/>
          <w:lang w:eastAsia="ru-RU"/>
        </w:rPr>
        <w:t>Гринь</w:t>
      </w:r>
      <w:proofErr w:type="spellEnd"/>
      <w:r w:rsidRPr="00987104">
        <w:rPr>
          <w:rFonts w:ascii="Times New Roman" w:eastAsia="Times New Roman" w:hAnsi="Times New Roman" w:cs="Times New Roman"/>
          <w:color w:val="222222"/>
          <w:sz w:val="27"/>
          <w:szCs w:val="27"/>
          <w:lang w:eastAsia="ru-RU"/>
        </w:rPr>
        <w:t xml:space="preserve"> А.А. и др. Состояние нейрохирургической помощи больным с травмами и заболеваниями позвоночника и спинного мозга в г. Москве (по данным нейрохирургических стационаров Комитета здравоохранения за 1997-1999 гг.) // Нейрохирургия. </w:t>
      </w:r>
      <w:proofErr w:type="gramStart"/>
      <w:r w:rsidRPr="00987104">
        <w:rPr>
          <w:rFonts w:ascii="Times New Roman" w:eastAsia="Times New Roman" w:hAnsi="Times New Roman" w:cs="Times New Roman"/>
          <w:color w:val="222222"/>
          <w:sz w:val="27"/>
          <w:szCs w:val="27"/>
          <w:lang w:eastAsia="ru-RU"/>
        </w:rPr>
        <w:t>2001;1:60</w:t>
      </w:r>
      <w:proofErr w:type="gramEnd"/>
      <w:r w:rsidRPr="00987104">
        <w:rPr>
          <w:rFonts w:ascii="Times New Roman" w:eastAsia="Times New Roman" w:hAnsi="Times New Roman" w:cs="Times New Roman"/>
          <w:color w:val="222222"/>
          <w:sz w:val="27"/>
          <w:szCs w:val="27"/>
          <w:lang w:eastAsia="ru-RU"/>
        </w:rPr>
        <w:t>–66.</w:t>
      </w:r>
    </w:p>
    <w:p w14:paraId="4ACA84C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Чертков А.К., Кутепов С.М., </w:t>
      </w:r>
      <w:proofErr w:type="spellStart"/>
      <w:r w:rsidRPr="00987104">
        <w:rPr>
          <w:rFonts w:ascii="Times New Roman" w:eastAsia="Times New Roman" w:hAnsi="Times New Roman" w:cs="Times New Roman"/>
          <w:color w:val="222222"/>
          <w:sz w:val="27"/>
          <w:szCs w:val="27"/>
          <w:lang w:eastAsia="ru-RU"/>
        </w:rPr>
        <w:t>Мухочев</w:t>
      </w:r>
      <w:proofErr w:type="spellEnd"/>
      <w:r w:rsidRPr="00987104">
        <w:rPr>
          <w:rFonts w:ascii="Times New Roman" w:eastAsia="Times New Roman" w:hAnsi="Times New Roman" w:cs="Times New Roman"/>
          <w:color w:val="222222"/>
          <w:sz w:val="27"/>
          <w:szCs w:val="27"/>
          <w:lang w:eastAsia="ru-RU"/>
        </w:rPr>
        <w:t xml:space="preserve"> В.А. Лечение остеохондроза поясничного отдела позвоночника протезированием межпозвонковых дисков </w:t>
      </w:r>
      <w:r w:rsidRPr="00987104">
        <w:rPr>
          <w:rFonts w:ascii="Times New Roman" w:eastAsia="Times New Roman" w:hAnsi="Times New Roman" w:cs="Times New Roman"/>
          <w:color w:val="222222"/>
          <w:sz w:val="27"/>
          <w:szCs w:val="27"/>
          <w:lang w:eastAsia="ru-RU"/>
        </w:rPr>
        <w:lastRenderedPageBreak/>
        <w:t xml:space="preserve">функциональными эндопротезами // Травматология И Ортопедия России. </w:t>
      </w:r>
      <w:proofErr w:type="gramStart"/>
      <w:r w:rsidRPr="00987104">
        <w:rPr>
          <w:rFonts w:ascii="Times New Roman" w:eastAsia="Times New Roman" w:hAnsi="Times New Roman" w:cs="Times New Roman"/>
          <w:color w:val="222222"/>
          <w:sz w:val="27"/>
          <w:szCs w:val="27"/>
          <w:lang w:eastAsia="ru-RU"/>
        </w:rPr>
        <w:t>2000;3:58</w:t>
      </w:r>
      <w:proofErr w:type="gramEnd"/>
      <w:r w:rsidRPr="00987104">
        <w:rPr>
          <w:rFonts w:ascii="Times New Roman" w:eastAsia="Times New Roman" w:hAnsi="Times New Roman" w:cs="Times New Roman"/>
          <w:color w:val="222222"/>
          <w:sz w:val="27"/>
          <w:szCs w:val="27"/>
          <w:lang w:eastAsia="ru-RU"/>
        </w:rPr>
        <w:t>–62.</w:t>
      </w:r>
    </w:p>
    <w:p w14:paraId="5653A8C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Rashbaum</w:t>
      </w:r>
      <w:proofErr w:type="spellEnd"/>
      <w:r w:rsidRPr="009626A5">
        <w:rPr>
          <w:rFonts w:ascii="Times New Roman" w:eastAsia="Times New Roman" w:hAnsi="Times New Roman" w:cs="Times New Roman"/>
          <w:color w:val="222222"/>
          <w:sz w:val="27"/>
          <w:szCs w:val="27"/>
          <w:lang w:val="en-US" w:eastAsia="ru-RU"/>
        </w:rPr>
        <w:t xml:space="preserve"> R.F., </w:t>
      </w:r>
      <w:proofErr w:type="spellStart"/>
      <w:r w:rsidRPr="009626A5">
        <w:rPr>
          <w:rFonts w:ascii="Times New Roman" w:eastAsia="Times New Roman" w:hAnsi="Times New Roman" w:cs="Times New Roman"/>
          <w:color w:val="222222"/>
          <w:sz w:val="27"/>
          <w:szCs w:val="27"/>
          <w:lang w:val="en-US" w:eastAsia="ru-RU"/>
        </w:rPr>
        <w:t>Ohnmeiss</w:t>
      </w:r>
      <w:proofErr w:type="spellEnd"/>
      <w:r w:rsidRPr="009626A5">
        <w:rPr>
          <w:rFonts w:ascii="Times New Roman" w:eastAsia="Times New Roman" w:hAnsi="Times New Roman" w:cs="Times New Roman"/>
          <w:color w:val="222222"/>
          <w:sz w:val="27"/>
          <w:szCs w:val="27"/>
          <w:lang w:val="en-US" w:eastAsia="ru-RU"/>
        </w:rPr>
        <w:t xml:space="preserve"> D.D., Lindley E.M., </w:t>
      </w:r>
      <w:proofErr w:type="spellStart"/>
      <w:r w:rsidRPr="009626A5">
        <w:rPr>
          <w:rFonts w:ascii="Times New Roman" w:eastAsia="Times New Roman" w:hAnsi="Times New Roman" w:cs="Times New Roman"/>
          <w:color w:val="222222"/>
          <w:sz w:val="27"/>
          <w:szCs w:val="27"/>
          <w:lang w:val="en-US" w:eastAsia="ru-RU"/>
        </w:rPr>
        <w:t>Kitchel</w:t>
      </w:r>
      <w:proofErr w:type="spellEnd"/>
      <w:r w:rsidRPr="009626A5">
        <w:rPr>
          <w:rFonts w:ascii="Times New Roman" w:eastAsia="Times New Roman" w:hAnsi="Times New Roman" w:cs="Times New Roman"/>
          <w:color w:val="222222"/>
          <w:sz w:val="27"/>
          <w:szCs w:val="27"/>
          <w:lang w:val="en-US" w:eastAsia="ru-RU"/>
        </w:rPr>
        <w:t xml:space="preserve"> S.H., Patel V.V. Sacroiliac Joint Pain and Its Treatment // Clin Spine Surg. 2016 Mar;29(2):42-8.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10.1097/BSD.0000000000000359. </w:t>
      </w:r>
      <w:r w:rsidRPr="00987104">
        <w:rPr>
          <w:rFonts w:ascii="Times New Roman" w:eastAsia="Times New Roman" w:hAnsi="Times New Roman" w:cs="Times New Roman"/>
          <w:color w:val="222222"/>
          <w:sz w:val="27"/>
          <w:szCs w:val="27"/>
          <w:lang w:eastAsia="ru-RU"/>
        </w:rPr>
        <w:t>PMID: 26889985.</w:t>
      </w:r>
    </w:p>
    <w:p w14:paraId="627F54E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Grogan J., Nowicki B.H., Schmidt T.A., Haughton V.M. Lumbar facet joint tropism does not accelerate degeneration of the facet joints // Am J </w:t>
      </w:r>
      <w:proofErr w:type="spellStart"/>
      <w:r w:rsidRPr="009626A5">
        <w:rPr>
          <w:rFonts w:ascii="Times New Roman" w:eastAsia="Times New Roman" w:hAnsi="Times New Roman" w:cs="Times New Roman"/>
          <w:color w:val="222222"/>
          <w:sz w:val="27"/>
          <w:szCs w:val="27"/>
          <w:lang w:val="en-US" w:eastAsia="ru-RU"/>
        </w:rPr>
        <w:t>Neuroradiol</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1997;18(7):1325–9.</w:t>
      </w:r>
    </w:p>
    <w:p w14:paraId="49E9F87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Pfirrmann</w:t>
      </w:r>
      <w:proofErr w:type="spellEnd"/>
      <w:r w:rsidRPr="009626A5">
        <w:rPr>
          <w:rFonts w:ascii="Times New Roman" w:eastAsia="Times New Roman" w:hAnsi="Times New Roman" w:cs="Times New Roman"/>
          <w:color w:val="222222"/>
          <w:sz w:val="27"/>
          <w:szCs w:val="27"/>
          <w:lang w:val="en-US" w:eastAsia="ru-RU"/>
        </w:rPr>
        <w:t xml:space="preserve"> C.W.A., </w:t>
      </w:r>
      <w:proofErr w:type="spellStart"/>
      <w:r w:rsidRPr="009626A5">
        <w:rPr>
          <w:rFonts w:ascii="Times New Roman" w:eastAsia="Times New Roman" w:hAnsi="Times New Roman" w:cs="Times New Roman"/>
          <w:color w:val="222222"/>
          <w:sz w:val="27"/>
          <w:szCs w:val="27"/>
          <w:lang w:val="en-US" w:eastAsia="ru-RU"/>
        </w:rPr>
        <w:t>Metzdorf</w:t>
      </w:r>
      <w:proofErr w:type="spellEnd"/>
      <w:r w:rsidRPr="009626A5">
        <w:rPr>
          <w:rFonts w:ascii="Times New Roman" w:eastAsia="Times New Roman" w:hAnsi="Times New Roman" w:cs="Times New Roman"/>
          <w:color w:val="222222"/>
          <w:sz w:val="27"/>
          <w:szCs w:val="27"/>
          <w:lang w:val="en-US" w:eastAsia="ru-RU"/>
        </w:rPr>
        <w:t xml:space="preserve"> A., Zanetti M. et al. Magnetic Resonance Classification of Lumbar Intervertebral Disc Degeneration // Spine. 2001;26(17):1873–8.</w:t>
      </w:r>
    </w:p>
    <w:p w14:paraId="2FEEBEE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Fardon</w:t>
      </w:r>
      <w:proofErr w:type="spellEnd"/>
      <w:r w:rsidRPr="009626A5">
        <w:rPr>
          <w:rFonts w:ascii="Times New Roman" w:eastAsia="Times New Roman" w:hAnsi="Times New Roman" w:cs="Times New Roman"/>
          <w:color w:val="222222"/>
          <w:sz w:val="27"/>
          <w:szCs w:val="27"/>
          <w:lang w:val="en-US" w:eastAsia="ru-RU"/>
        </w:rPr>
        <w:t xml:space="preserve"> D.F., Williams A.L., </w:t>
      </w:r>
      <w:proofErr w:type="spellStart"/>
      <w:r w:rsidRPr="009626A5">
        <w:rPr>
          <w:rFonts w:ascii="Times New Roman" w:eastAsia="Times New Roman" w:hAnsi="Times New Roman" w:cs="Times New Roman"/>
          <w:color w:val="222222"/>
          <w:sz w:val="27"/>
          <w:szCs w:val="27"/>
          <w:lang w:val="en-US" w:eastAsia="ru-RU"/>
        </w:rPr>
        <w:t>Dohring</w:t>
      </w:r>
      <w:proofErr w:type="spellEnd"/>
      <w:r w:rsidRPr="009626A5">
        <w:rPr>
          <w:rFonts w:ascii="Times New Roman" w:eastAsia="Times New Roman" w:hAnsi="Times New Roman" w:cs="Times New Roman"/>
          <w:color w:val="222222"/>
          <w:sz w:val="27"/>
          <w:szCs w:val="27"/>
          <w:lang w:val="en-US" w:eastAsia="ru-RU"/>
        </w:rPr>
        <w:t xml:space="preserve"> E.J. et al. Lumbar disc nomenclature: version 2.0: Recommendations of the combined task forces of the North American Spine Society, the American Society of Spine Radiology and the American Society of Neuroradiology // Spine J. 2014;14(11):2525–45. </w:t>
      </w:r>
      <w:proofErr w:type="gramStart"/>
      <w:r w:rsidRPr="009626A5">
        <w:rPr>
          <w:rFonts w:ascii="Times New Roman" w:eastAsia="Times New Roman" w:hAnsi="Times New Roman" w:cs="Times New Roman"/>
          <w:color w:val="222222"/>
          <w:sz w:val="27"/>
          <w:szCs w:val="27"/>
          <w:lang w:val="en-US" w:eastAsia="ru-RU"/>
        </w:rPr>
        <w:t>doi:10.1016/j.spinee</w:t>
      </w:r>
      <w:proofErr w:type="gramEnd"/>
      <w:r w:rsidRPr="009626A5">
        <w:rPr>
          <w:rFonts w:ascii="Times New Roman" w:eastAsia="Times New Roman" w:hAnsi="Times New Roman" w:cs="Times New Roman"/>
          <w:color w:val="222222"/>
          <w:sz w:val="27"/>
          <w:szCs w:val="27"/>
          <w:lang w:val="en-US" w:eastAsia="ru-RU"/>
        </w:rPr>
        <w:t>.2014.04.022.</w:t>
      </w:r>
    </w:p>
    <w:p w14:paraId="751FA36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Verbiest</w:t>
      </w:r>
      <w:proofErr w:type="spellEnd"/>
      <w:r w:rsidRPr="009626A5">
        <w:rPr>
          <w:rFonts w:ascii="Times New Roman" w:eastAsia="Times New Roman" w:hAnsi="Times New Roman" w:cs="Times New Roman"/>
          <w:color w:val="222222"/>
          <w:sz w:val="27"/>
          <w:szCs w:val="27"/>
          <w:lang w:val="en-US" w:eastAsia="ru-RU"/>
        </w:rPr>
        <w:t xml:space="preserve"> H. Stenosis of the Lumbar Vertebral Canal and Sciatica //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Rev. 1980;3(1):75–89.</w:t>
      </w:r>
    </w:p>
    <w:p w14:paraId="59CC725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Arnoldi</w:t>
      </w:r>
      <w:proofErr w:type="spellEnd"/>
      <w:r w:rsidRPr="009626A5">
        <w:rPr>
          <w:rFonts w:ascii="Times New Roman" w:eastAsia="Times New Roman" w:hAnsi="Times New Roman" w:cs="Times New Roman"/>
          <w:color w:val="222222"/>
          <w:sz w:val="27"/>
          <w:szCs w:val="27"/>
          <w:lang w:val="en-US" w:eastAsia="ru-RU"/>
        </w:rPr>
        <w:t xml:space="preserve"> C.C., Brodsky A.E., </w:t>
      </w:r>
      <w:proofErr w:type="spellStart"/>
      <w:r w:rsidRPr="009626A5">
        <w:rPr>
          <w:rFonts w:ascii="Times New Roman" w:eastAsia="Times New Roman" w:hAnsi="Times New Roman" w:cs="Times New Roman"/>
          <w:color w:val="222222"/>
          <w:sz w:val="27"/>
          <w:szCs w:val="27"/>
          <w:lang w:val="en-US" w:eastAsia="ru-RU"/>
        </w:rPr>
        <w:t>Cauchoix</w:t>
      </w:r>
      <w:proofErr w:type="spellEnd"/>
      <w:r w:rsidRPr="009626A5">
        <w:rPr>
          <w:rFonts w:ascii="Times New Roman" w:eastAsia="Times New Roman" w:hAnsi="Times New Roman" w:cs="Times New Roman"/>
          <w:color w:val="222222"/>
          <w:sz w:val="27"/>
          <w:szCs w:val="27"/>
          <w:lang w:val="en-US" w:eastAsia="ru-RU"/>
        </w:rPr>
        <w:t xml:space="preserve"> J. et al. Lumbar spinal stenosis and nerve root entrapment syndromes. Definition and classification // Clin </w:t>
      </w:r>
      <w:proofErr w:type="spellStart"/>
      <w:r w:rsidRPr="009626A5">
        <w:rPr>
          <w:rFonts w:ascii="Times New Roman" w:eastAsia="Times New Roman" w:hAnsi="Times New Roman" w:cs="Times New Roman"/>
          <w:color w:val="222222"/>
          <w:sz w:val="27"/>
          <w:szCs w:val="27"/>
          <w:lang w:val="en-US" w:eastAsia="ru-RU"/>
        </w:rPr>
        <w:t>Orthop</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Relat</w:t>
      </w:r>
      <w:proofErr w:type="spellEnd"/>
      <w:r w:rsidRPr="009626A5">
        <w:rPr>
          <w:rFonts w:ascii="Times New Roman" w:eastAsia="Times New Roman" w:hAnsi="Times New Roman" w:cs="Times New Roman"/>
          <w:color w:val="222222"/>
          <w:sz w:val="27"/>
          <w:szCs w:val="27"/>
          <w:lang w:val="en-US" w:eastAsia="ru-RU"/>
        </w:rPr>
        <w:t xml:space="preserve"> Res. </w:t>
      </w:r>
      <w:proofErr w:type="gramStart"/>
      <w:r w:rsidRPr="009626A5">
        <w:rPr>
          <w:rFonts w:ascii="Times New Roman" w:eastAsia="Times New Roman" w:hAnsi="Times New Roman" w:cs="Times New Roman"/>
          <w:color w:val="222222"/>
          <w:sz w:val="27"/>
          <w:szCs w:val="27"/>
          <w:lang w:val="en-US" w:eastAsia="ru-RU"/>
        </w:rPr>
        <w:t>1976;Mar</w:t>
      </w:r>
      <w:proofErr w:type="gramEnd"/>
      <w:r w:rsidRPr="009626A5">
        <w:rPr>
          <w:rFonts w:ascii="Times New Roman" w:eastAsia="Times New Roman" w:hAnsi="Times New Roman" w:cs="Times New Roman"/>
          <w:color w:val="222222"/>
          <w:sz w:val="27"/>
          <w:szCs w:val="27"/>
          <w:lang w:val="en-US" w:eastAsia="ru-RU"/>
        </w:rPr>
        <w:t>-Apr;(115):4–5.</w:t>
      </w:r>
    </w:p>
    <w:p w14:paraId="134A8DC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Lee S., Lee J.W., Kim K. et al. A Practical MRI Grading System for Lumbar Foraminal Stenosis // AJR Am J </w:t>
      </w:r>
      <w:proofErr w:type="spellStart"/>
      <w:r w:rsidRPr="009626A5">
        <w:rPr>
          <w:rFonts w:ascii="Times New Roman" w:eastAsia="Times New Roman" w:hAnsi="Times New Roman" w:cs="Times New Roman"/>
          <w:color w:val="222222"/>
          <w:sz w:val="27"/>
          <w:szCs w:val="27"/>
          <w:lang w:val="en-US" w:eastAsia="ru-RU"/>
        </w:rPr>
        <w:t>Roentgenol</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2010;194(</w:t>
      </w:r>
      <w:proofErr w:type="spellStart"/>
      <w:r w:rsidRPr="00987104">
        <w:rPr>
          <w:rFonts w:ascii="Times New Roman" w:eastAsia="Times New Roman" w:hAnsi="Times New Roman" w:cs="Times New Roman"/>
          <w:color w:val="222222"/>
          <w:sz w:val="27"/>
          <w:szCs w:val="27"/>
          <w:lang w:eastAsia="ru-RU"/>
        </w:rPr>
        <w:t>April</w:t>
      </w:r>
      <w:proofErr w:type="spellEnd"/>
      <w:r w:rsidRPr="00987104">
        <w:rPr>
          <w:rFonts w:ascii="Times New Roman" w:eastAsia="Times New Roman" w:hAnsi="Times New Roman" w:cs="Times New Roman"/>
          <w:color w:val="222222"/>
          <w:sz w:val="27"/>
          <w:szCs w:val="27"/>
          <w:lang w:eastAsia="ru-RU"/>
        </w:rPr>
        <w:t>):1095–8. doi:10.2214/AJR.09.2772.</w:t>
      </w:r>
    </w:p>
    <w:p w14:paraId="2E2DEAE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Schizas</w:t>
      </w:r>
      <w:proofErr w:type="spellEnd"/>
      <w:r w:rsidRPr="009626A5">
        <w:rPr>
          <w:rFonts w:ascii="Times New Roman" w:eastAsia="Times New Roman" w:hAnsi="Times New Roman" w:cs="Times New Roman"/>
          <w:color w:val="222222"/>
          <w:sz w:val="27"/>
          <w:szCs w:val="27"/>
          <w:lang w:val="en-US" w:eastAsia="ru-RU"/>
        </w:rPr>
        <w:t xml:space="preserve"> C., </w:t>
      </w:r>
      <w:proofErr w:type="spellStart"/>
      <w:r w:rsidRPr="009626A5">
        <w:rPr>
          <w:rFonts w:ascii="Times New Roman" w:eastAsia="Times New Roman" w:hAnsi="Times New Roman" w:cs="Times New Roman"/>
          <w:color w:val="222222"/>
          <w:sz w:val="27"/>
          <w:szCs w:val="27"/>
          <w:lang w:val="en-US" w:eastAsia="ru-RU"/>
        </w:rPr>
        <w:t>Theumann</w:t>
      </w:r>
      <w:proofErr w:type="spellEnd"/>
      <w:r w:rsidRPr="009626A5">
        <w:rPr>
          <w:rFonts w:ascii="Times New Roman" w:eastAsia="Times New Roman" w:hAnsi="Times New Roman" w:cs="Times New Roman"/>
          <w:color w:val="222222"/>
          <w:sz w:val="27"/>
          <w:szCs w:val="27"/>
          <w:lang w:val="en-US" w:eastAsia="ru-RU"/>
        </w:rPr>
        <w:t xml:space="preserve"> N., Burn A. et al. Qualitative Grading of Severity of Lumbar Spinal Stenosis Based on the Morphology of the Dural Sac on Magnetic Resonance Images // Spine (Phila Pa 1976). 2010;35(21):1919–24. </w:t>
      </w:r>
      <w:proofErr w:type="spellStart"/>
      <w:proofErr w:type="gramStart"/>
      <w:r w:rsidRPr="009626A5">
        <w:rPr>
          <w:rFonts w:ascii="Times New Roman" w:eastAsia="Times New Roman" w:hAnsi="Times New Roman" w:cs="Times New Roman"/>
          <w:color w:val="222222"/>
          <w:sz w:val="27"/>
          <w:szCs w:val="27"/>
          <w:lang w:val="en-US" w:eastAsia="ru-RU"/>
        </w:rPr>
        <w:t>doi:doi</w:t>
      </w:r>
      <w:proofErr w:type="spellEnd"/>
      <w:proofErr w:type="gramEnd"/>
      <w:r w:rsidRPr="009626A5">
        <w:rPr>
          <w:rFonts w:ascii="Times New Roman" w:eastAsia="Times New Roman" w:hAnsi="Times New Roman" w:cs="Times New Roman"/>
          <w:color w:val="222222"/>
          <w:sz w:val="27"/>
          <w:szCs w:val="27"/>
          <w:lang w:val="en-US" w:eastAsia="ru-RU"/>
        </w:rPr>
        <w:t>: 10.1097/BRS.0b013e3181d359bd.</w:t>
      </w:r>
    </w:p>
    <w:p w14:paraId="3299711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Aebi M. The adult scoliosis // Eur Spine J. 2005;14(10):925–48. doi:10.1007/s00586-005-1053-9.</w:t>
      </w:r>
    </w:p>
    <w:p w14:paraId="4393682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Schwab F., Ungar B., Blondel B. et al. Scoliosis Research Society-Schwab adult spinal deformity classification: a validation study // Spine (Phila Pa 1976). 2012;37(12):1077–82. doi:10.1097/BRS.0b013e31823e15e2.</w:t>
      </w:r>
    </w:p>
    <w:p w14:paraId="090F64E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Berjano</w:t>
      </w:r>
      <w:proofErr w:type="spellEnd"/>
      <w:r w:rsidRPr="009626A5">
        <w:rPr>
          <w:rFonts w:ascii="Times New Roman" w:eastAsia="Times New Roman" w:hAnsi="Times New Roman" w:cs="Times New Roman"/>
          <w:color w:val="222222"/>
          <w:sz w:val="27"/>
          <w:szCs w:val="27"/>
          <w:lang w:val="en-US" w:eastAsia="ru-RU"/>
        </w:rPr>
        <w:t xml:space="preserve"> P., </w:t>
      </w:r>
      <w:proofErr w:type="spellStart"/>
      <w:r w:rsidRPr="009626A5">
        <w:rPr>
          <w:rFonts w:ascii="Times New Roman" w:eastAsia="Times New Roman" w:hAnsi="Times New Roman" w:cs="Times New Roman"/>
          <w:color w:val="222222"/>
          <w:sz w:val="27"/>
          <w:szCs w:val="27"/>
          <w:lang w:val="en-US" w:eastAsia="ru-RU"/>
        </w:rPr>
        <w:t>Lamartina</w:t>
      </w:r>
      <w:proofErr w:type="spellEnd"/>
      <w:r w:rsidRPr="009626A5">
        <w:rPr>
          <w:rFonts w:ascii="Times New Roman" w:eastAsia="Times New Roman" w:hAnsi="Times New Roman" w:cs="Times New Roman"/>
          <w:color w:val="222222"/>
          <w:sz w:val="27"/>
          <w:szCs w:val="27"/>
          <w:lang w:val="en-US" w:eastAsia="ru-RU"/>
        </w:rPr>
        <w:t xml:space="preserve"> C. Far lateral approaches (XLIF) in adult scoliosis // Eur Spine J. 2013;22:242–53. doi:10.1007/s00586-012-2426-5.</w:t>
      </w:r>
    </w:p>
    <w:p w14:paraId="2E9DD4D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Foley B.S., Buschbacher R.M. Sacroiliac joint pain: anatomy, biomechanics, diagnosis, and treatment // Am J Phys Med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 xml:space="preserve">2006 Dec;85(12):997-1006.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10.1097/01.phm.</w:t>
      </w:r>
      <w:proofErr w:type="gramStart"/>
      <w:r w:rsidRPr="00987104">
        <w:rPr>
          <w:rFonts w:ascii="Times New Roman" w:eastAsia="Times New Roman" w:hAnsi="Times New Roman" w:cs="Times New Roman"/>
          <w:color w:val="222222"/>
          <w:sz w:val="27"/>
          <w:szCs w:val="27"/>
          <w:lang w:eastAsia="ru-RU"/>
        </w:rPr>
        <w:t>0000247633.68694.c</w:t>
      </w:r>
      <w:proofErr w:type="gramEnd"/>
      <w:r w:rsidRPr="00987104">
        <w:rPr>
          <w:rFonts w:ascii="Times New Roman" w:eastAsia="Times New Roman" w:hAnsi="Times New Roman" w:cs="Times New Roman"/>
          <w:color w:val="222222"/>
          <w:sz w:val="27"/>
          <w:szCs w:val="27"/>
          <w:lang w:eastAsia="ru-RU"/>
        </w:rPr>
        <w:t>1. PMID: 17117004.</w:t>
      </w:r>
    </w:p>
    <w:p w14:paraId="77FC2D4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Методические рекомендации. Применение шкал и анкет в обследовании пациентов с дегенеративным поражением поясничного отдела позвоночника. Иркутск: ФГБУ «НЦРВХ» СО РАМН ГБОУ ДПО ИГМАПО Минздравсоцразвития России; 2013.</w:t>
      </w:r>
    </w:p>
    <w:p w14:paraId="2061D47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Rabin R., de Charro F. EQ-5D: a measure of health status from the </w:t>
      </w:r>
      <w:proofErr w:type="spellStart"/>
      <w:r w:rsidRPr="009626A5">
        <w:rPr>
          <w:rFonts w:ascii="Times New Roman" w:eastAsia="Times New Roman" w:hAnsi="Times New Roman" w:cs="Times New Roman"/>
          <w:color w:val="222222"/>
          <w:sz w:val="27"/>
          <w:szCs w:val="27"/>
          <w:lang w:val="en-US" w:eastAsia="ru-RU"/>
        </w:rPr>
        <w:t>EuroQol</w:t>
      </w:r>
      <w:proofErr w:type="spellEnd"/>
      <w:r w:rsidRPr="009626A5">
        <w:rPr>
          <w:rFonts w:ascii="Times New Roman" w:eastAsia="Times New Roman" w:hAnsi="Times New Roman" w:cs="Times New Roman"/>
          <w:color w:val="222222"/>
          <w:sz w:val="27"/>
          <w:szCs w:val="27"/>
          <w:lang w:val="en-US" w:eastAsia="ru-RU"/>
        </w:rPr>
        <w:t xml:space="preserve"> Group // Ann Med. 2001 Jul;33(5):337-43.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10.3109/07853890109002087. </w:t>
      </w:r>
      <w:r w:rsidRPr="00987104">
        <w:rPr>
          <w:rFonts w:ascii="Times New Roman" w:eastAsia="Times New Roman" w:hAnsi="Times New Roman" w:cs="Times New Roman"/>
          <w:color w:val="222222"/>
          <w:sz w:val="27"/>
          <w:szCs w:val="27"/>
          <w:lang w:eastAsia="ru-RU"/>
        </w:rPr>
        <w:t>PMID: 11491192.</w:t>
      </w:r>
    </w:p>
    <w:p w14:paraId="64207A6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Steinhaus M.E., </w:t>
      </w:r>
      <w:proofErr w:type="spellStart"/>
      <w:r w:rsidRPr="009626A5">
        <w:rPr>
          <w:rFonts w:ascii="Times New Roman" w:eastAsia="Times New Roman" w:hAnsi="Times New Roman" w:cs="Times New Roman"/>
          <w:color w:val="222222"/>
          <w:sz w:val="27"/>
          <w:szCs w:val="27"/>
          <w:lang w:val="en-US" w:eastAsia="ru-RU"/>
        </w:rPr>
        <w:t>Iyer</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Lovecchio</w:t>
      </w:r>
      <w:proofErr w:type="spellEnd"/>
      <w:r w:rsidRPr="009626A5">
        <w:rPr>
          <w:rFonts w:ascii="Times New Roman" w:eastAsia="Times New Roman" w:hAnsi="Times New Roman" w:cs="Times New Roman"/>
          <w:color w:val="222222"/>
          <w:sz w:val="27"/>
          <w:szCs w:val="27"/>
          <w:lang w:val="en-US" w:eastAsia="ru-RU"/>
        </w:rPr>
        <w:t xml:space="preserve"> F. et al. Which NDI domains best predict change in physical function in patients undergoing cervical spine surgery? // Spine J. 2019 Oct;19(10):1698-1705.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10.1016/j.spinee.2019.06.006.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2019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15. PMID: 31207316.</w:t>
      </w:r>
    </w:p>
    <w:p w14:paraId="4D056CF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American Spinal Injury Association. Standards for Neurological Classification of Spinal Injury Patients. </w:t>
      </w:r>
      <w:r w:rsidRPr="00987104">
        <w:rPr>
          <w:rFonts w:ascii="Times New Roman" w:eastAsia="Times New Roman" w:hAnsi="Times New Roman" w:cs="Times New Roman"/>
          <w:color w:val="222222"/>
          <w:sz w:val="27"/>
          <w:szCs w:val="27"/>
          <w:lang w:eastAsia="ru-RU"/>
        </w:rPr>
        <w:t>Chicago: ASIA; 1982.</w:t>
      </w:r>
    </w:p>
    <w:p w14:paraId="6432BAA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American Spinal Injury Association. Standard for Neurological Classification of Spinal Injured Patients (3rd edition). </w:t>
      </w:r>
      <w:r w:rsidRPr="00987104">
        <w:rPr>
          <w:rFonts w:ascii="Times New Roman" w:eastAsia="Times New Roman" w:hAnsi="Times New Roman" w:cs="Times New Roman"/>
          <w:color w:val="222222"/>
          <w:sz w:val="27"/>
          <w:szCs w:val="27"/>
          <w:lang w:eastAsia="ru-RU"/>
        </w:rPr>
        <w:t>Chicago: ASIA; 1989-1990.</w:t>
      </w:r>
    </w:p>
    <w:p w14:paraId="092FF1A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Леонова О.Н., Байков Е.С., Крутько А.В. Минимальная клинически значимая разница как способ оценки эффективности лечения в хирургии позвоночника по шкалам и опросникам // Хирургия позвоночника. 2022. Т. 19. № 4. С. 60–67. DOI: 10.14531/ss2022.4.60-67.</w:t>
      </w:r>
    </w:p>
    <w:p w14:paraId="0F56BB7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Abdi S., </w:t>
      </w:r>
      <w:proofErr w:type="spellStart"/>
      <w:r w:rsidRPr="009626A5">
        <w:rPr>
          <w:rFonts w:ascii="Times New Roman" w:eastAsia="Times New Roman" w:hAnsi="Times New Roman" w:cs="Times New Roman"/>
          <w:color w:val="222222"/>
          <w:sz w:val="27"/>
          <w:szCs w:val="27"/>
          <w:lang w:val="en-US" w:eastAsia="ru-RU"/>
        </w:rPr>
        <w:t>Atluri</w:t>
      </w:r>
      <w:proofErr w:type="spellEnd"/>
      <w:r w:rsidRPr="009626A5">
        <w:rPr>
          <w:rFonts w:ascii="Times New Roman" w:eastAsia="Times New Roman" w:hAnsi="Times New Roman" w:cs="Times New Roman"/>
          <w:color w:val="222222"/>
          <w:sz w:val="27"/>
          <w:szCs w:val="27"/>
          <w:lang w:val="en-US" w:eastAsia="ru-RU"/>
        </w:rPr>
        <w:t xml:space="preserve"> S. et al. An update of comprehensive evidence-based guidelines for interventional techniques in chronic spinal pain. Part II: guidance and recommendations // Pain Physician. 2013 Apr;16(2 Suppl</w:t>
      </w:r>
      <w:proofErr w:type="gramStart"/>
      <w:r w:rsidRPr="009626A5">
        <w:rPr>
          <w:rFonts w:ascii="Times New Roman" w:eastAsia="Times New Roman" w:hAnsi="Times New Roman" w:cs="Times New Roman"/>
          <w:color w:val="222222"/>
          <w:sz w:val="27"/>
          <w:szCs w:val="27"/>
          <w:lang w:val="en-US" w:eastAsia="ru-RU"/>
        </w:rPr>
        <w:t>):S</w:t>
      </w:r>
      <w:proofErr w:type="gramEnd"/>
      <w:r w:rsidRPr="009626A5">
        <w:rPr>
          <w:rFonts w:ascii="Times New Roman" w:eastAsia="Times New Roman" w:hAnsi="Times New Roman" w:cs="Times New Roman"/>
          <w:color w:val="222222"/>
          <w:sz w:val="27"/>
          <w:szCs w:val="27"/>
          <w:lang w:val="en-US" w:eastAsia="ru-RU"/>
        </w:rPr>
        <w:t xml:space="preserve">49-283. </w:t>
      </w:r>
      <w:r w:rsidRPr="00987104">
        <w:rPr>
          <w:rFonts w:ascii="Times New Roman" w:eastAsia="Times New Roman" w:hAnsi="Times New Roman" w:cs="Times New Roman"/>
          <w:color w:val="222222"/>
          <w:sz w:val="27"/>
          <w:szCs w:val="27"/>
          <w:lang w:eastAsia="ru-RU"/>
        </w:rPr>
        <w:t>PMID: 23615883.</w:t>
      </w:r>
    </w:p>
    <w:p w14:paraId="0D615F6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Hancock M.J., Maher C.G., Latimer J. et al. Systematic review of tests to identify the disc, SIJ or facet joint as the source of low back pain // Eur Spine J. 2007 Oct;16(10):1539-50.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10.1007/s00586-007-0391-1.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2007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14. PMID: 17566796; PMCID: PMC2078309.</w:t>
      </w:r>
    </w:p>
    <w:p w14:paraId="6B95B03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Szadek</w:t>
      </w:r>
      <w:proofErr w:type="spellEnd"/>
      <w:r w:rsidRPr="009626A5">
        <w:rPr>
          <w:rFonts w:ascii="Times New Roman" w:eastAsia="Times New Roman" w:hAnsi="Times New Roman" w:cs="Times New Roman"/>
          <w:color w:val="222222"/>
          <w:sz w:val="27"/>
          <w:szCs w:val="27"/>
          <w:lang w:val="en-US" w:eastAsia="ru-RU"/>
        </w:rPr>
        <w:t xml:space="preserve"> K.M., van der </w:t>
      </w:r>
      <w:proofErr w:type="spellStart"/>
      <w:r w:rsidRPr="009626A5">
        <w:rPr>
          <w:rFonts w:ascii="Times New Roman" w:eastAsia="Times New Roman" w:hAnsi="Times New Roman" w:cs="Times New Roman"/>
          <w:color w:val="222222"/>
          <w:sz w:val="27"/>
          <w:szCs w:val="27"/>
          <w:lang w:val="en-US" w:eastAsia="ru-RU"/>
        </w:rPr>
        <w:t>Wurff</w:t>
      </w:r>
      <w:proofErr w:type="spellEnd"/>
      <w:r w:rsidRPr="009626A5">
        <w:rPr>
          <w:rFonts w:ascii="Times New Roman" w:eastAsia="Times New Roman" w:hAnsi="Times New Roman" w:cs="Times New Roman"/>
          <w:color w:val="222222"/>
          <w:sz w:val="27"/>
          <w:szCs w:val="27"/>
          <w:lang w:val="en-US" w:eastAsia="ru-RU"/>
        </w:rPr>
        <w:t xml:space="preserve"> P., van </w:t>
      </w:r>
      <w:proofErr w:type="spellStart"/>
      <w:r w:rsidRPr="009626A5">
        <w:rPr>
          <w:rFonts w:ascii="Times New Roman" w:eastAsia="Times New Roman" w:hAnsi="Times New Roman" w:cs="Times New Roman"/>
          <w:color w:val="222222"/>
          <w:sz w:val="27"/>
          <w:szCs w:val="27"/>
          <w:lang w:val="en-US" w:eastAsia="ru-RU"/>
        </w:rPr>
        <w:t>Tulder</w:t>
      </w:r>
      <w:proofErr w:type="spellEnd"/>
      <w:r w:rsidRPr="009626A5">
        <w:rPr>
          <w:rFonts w:ascii="Times New Roman" w:eastAsia="Times New Roman" w:hAnsi="Times New Roman" w:cs="Times New Roman"/>
          <w:color w:val="222222"/>
          <w:sz w:val="27"/>
          <w:szCs w:val="27"/>
          <w:lang w:val="en-US" w:eastAsia="ru-RU"/>
        </w:rPr>
        <w:t xml:space="preserve"> M.W. et al. Diagnostic validity of criteria for sacroiliac joint pain: a systematic review // J Pain. 2009 Apr;10(4):354-68.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10.1016/j.jpain.2008.09.014.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2008 </w:t>
      </w:r>
      <w:proofErr w:type="spellStart"/>
      <w:r w:rsidRPr="00987104">
        <w:rPr>
          <w:rFonts w:ascii="Times New Roman" w:eastAsia="Times New Roman" w:hAnsi="Times New Roman" w:cs="Times New Roman"/>
          <w:color w:val="222222"/>
          <w:sz w:val="27"/>
          <w:szCs w:val="27"/>
          <w:lang w:eastAsia="ru-RU"/>
        </w:rPr>
        <w:t>Dec</w:t>
      </w:r>
      <w:proofErr w:type="spellEnd"/>
      <w:r w:rsidRPr="00987104">
        <w:rPr>
          <w:rFonts w:ascii="Times New Roman" w:eastAsia="Times New Roman" w:hAnsi="Times New Roman" w:cs="Times New Roman"/>
          <w:color w:val="222222"/>
          <w:sz w:val="27"/>
          <w:szCs w:val="27"/>
          <w:lang w:eastAsia="ru-RU"/>
        </w:rPr>
        <w:t xml:space="preserve"> 19. PMID: 19101212.</w:t>
      </w:r>
    </w:p>
    <w:p w14:paraId="6896C20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Laslett</w:t>
      </w:r>
      <w:proofErr w:type="spellEnd"/>
      <w:r w:rsidRPr="009626A5">
        <w:rPr>
          <w:rFonts w:ascii="Times New Roman" w:eastAsia="Times New Roman" w:hAnsi="Times New Roman" w:cs="Times New Roman"/>
          <w:color w:val="222222"/>
          <w:sz w:val="27"/>
          <w:szCs w:val="27"/>
          <w:lang w:val="en-US" w:eastAsia="ru-RU"/>
        </w:rPr>
        <w:t xml:space="preserve"> M., </w:t>
      </w:r>
      <w:proofErr w:type="spellStart"/>
      <w:r w:rsidRPr="009626A5">
        <w:rPr>
          <w:rFonts w:ascii="Times New Roman" w:eastAsia="Times New Roman" w:hAnsi="Times New Roman" w:cs="Times New Roman"/>
          <w:color w:val="222222"/>
          <w:sz w:val="27"/>
          <w:szCs w:val="27"/>
          <w:lang w:val="en-US" w:eastAsia="ru-RU"/>
        </w:rPr>
        <w:t>Aprill</w:t>
      </w:r>
      <w:proofErr w:type="spellEnd"/>
      <w:r w:rsidRPr="009626A5">
        <w:rPr>
          <w:rFonts w:ascii="Times New Roman" w:eastAsia="Times New Roman" w:hAnsi="Times New Roman" w:cs="Times New Roman"/>
          <w:color w:val="222222"/>
          <w:sz w:val="27"/>
          <w:szCs w:val="27"/>
          <w:lang w:val="en-US" w:eastAsia="ru-RU"/>
        </w:rPr>
        <w:t xml:space="preserve"> C.N., McDonald B., Young S.B. Diagnosis of sacroiliac joint pain: validity of individual provocation tests and composites of tests // Man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2005 Aug;10(3):207-18.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10.1016/j.math.2005.01.003. </w:t>
      </w:r>
      <w:r w:rsidRPr="00987104">
        <w:rPr>
          <w:rFonts w:ascii="Times New Roman" w:eastAsia="Times New Roman" w:hAnsi="Times New Roman" w:cs="Times New Roman"/>
          <w:color w:val="222222"/>
          <w:sz w:val="27"/>
          <w:szCs w:val="27"/>
          <w:lang w:eastAsia="ru-RU"/>
        </w:rPr>
        <w:t>PMID: 16038856.</w:t>
      </w:r>
    </w:p>
    <w:p w14:paraId="7A9DF39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Halvorsen S., </w:t>
      </w:r>
      <w:proofErr w:type="spellStart"/>
      <w:r w:rsidRPr="009626A5">
        <w:rPr>
          <w:rFonts w:ascii="Times New Roman" w:eastAsia="Times New Roman" w:hAnsi="Times New Roman" w:cs="Times New Roman"/>
          <w:color w:val="222222"/>
          <w:sz w:val="27"/>
          <w:szCs w:val="27"/>
          <w:lang w:val="en-US" w:eastAsia="ru-RU"/>
        </w:rPr>
        <w:t>Mehilli</w:t>
      </w:r>
      <w:proofErr w:type="spellEnd"/>
      <w:r w:rsidRPr="009626A5">
        <w:rPr>
          <w:rFonts w:ascii="Times New Roman" w:eastAsia="Times New Roman" w:hAnsi="Times New Roman" w:cs="Times New Roman"/>
          <w:color w:val="222222"/>
          <w:sz w:val="27"/>
          <w:szCs w:val="27"/>
          <w:lang w:val="en-US" w:eastAsia="ru-RU"/>
        </w:rPr>
        <w:t xml:space="preserve"> J., Cassese S. et al.; ESC Scientific Document Group. 2022 ESC Guidelines on cardiovascular assessment and management of patients undergoing non-cardiac surgery // Eur Heart J. 2022; 43(39): 3826-3924.</w:t>
      </w:r>
    </w:p>
    <w:p w14:paraId="18969D0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Duceppe E., </w:t>
      </w:r>
      <w:proofErr w:type="spellStart"/>
      <w:r w:rsidRPr="009626A5">
        <w:rPr>
          <w:rFonts w:ascii="Times New Roman" w:eastAsia="Times New Roman" w:hAnsi="Times New Roman" w:cs="Times New Roman"/>
          <w:color w:val="222222"/>
          <w:sz w:val="27"/>
          <w:szCs w:val="27"/>
          <w:lang w:val="en-US" w:eastAsia="ru-RU"/>
        </w:rPr>
        <w:t>Parlow</w:t>
      </w:r>
      <w:proofErr w:type="spellEnd"/>
      <w:r w:rsidRPr="009626A5">
        <w:rPr>
          <w:rFonts w:ascii="Times New Roman" w:eastAsia="Times New Roman" w:hAnsi="Times New Roman" w:cs="Times New Roman"/>
          <w:color w:val="222222"/>
          <w:sz w:val="27"/>
          <w:szCs w:val="27"/>
          <w:lang w:val="en-US" w:eastAsia="ru-RU"/>
        </w:rPr>
        <w:t xml:space="preserve"> J., MacDonald P. et al.; Canadian Cardiovascular Society. Guidelines on Perioperative Cardiac Risk Assessment and Management for Patients Who Undergo Noncardiac Surgery // Can. J. </w:t>
      </w:r>
      <w:proofErr w:type="spellStart"/>
      <w:r w:rsidRPr="009626A5">
        <w:rPr>
          <w:rFonts w:ascii="Times New Roman" w:eastAsia="Times New Roman" w:hAnsi="Times New Roman" w:cs="Times New Roman"/>
          <w:color w:val="222222"/>
          <w:sz w:val="27"/>
          <w:szCs w:val="27"/>
          <w:lang w:val="en-US" w:eastAsia="ru-RU"/>
        </w:rPr>
        <w:t>Cardiol</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2017; 33(1): 17-32.</w:t>
      </w:r>
    </w:p>
    <w:p w14:paraId="6513FAB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Сумин А.Н., </w:t>
      </w:r>
      <w:proofErr w:type="spellStart"/>
      <w:r w:rsidRPr="00987104">
        <w:rPr>
          <w:rFonts w:ascii="Times New Roman" w:eastAsia="Times New Roman" w:hAnsi="Times New Roman" w:cs="Times New Roman"/>
          <w:color w:val="222222"/>
          <w:sz w:val="27"/>
          <w:szCs w:val="27"/>
          <w:lang w:eastAsia="ru-RU"/>
        </w:rPr>
        <w:t>Дупляков</w:t>
      </w:r>
      <w:proofErr w:type="spellEnd"/>
      <w:r w:rsidRPr="00987104">
        <w:rPr>
          <w:rFonts w:ascii="Times New Roman" w:eastAsia="Times New Roman" w:hAnsi="Times New Roman" w:cs="Times New Roman"/>
          <w:color w:val="222222"/>
          <w:sz w:val="27"/>
          <w:szCs w:val="27"/>
          <w:lang w:eastAsia="ru-RU"/>
        </w:rPr>
        <w:t xml:space="preserve"> Д.Б., </w:t>
      </w:r>
      <w:proofErr w:type="spellStart"/>
      <w:r w:rsidRPr="00987104">
        <w:rPr>
          <w:rFonts w:ascii="Times New Roman" w:eastAsia="Times New Roman" w:hAnsi="Times New Roman" w:cs="Times New Roman"/>
          <w:color w:val="222222"/>
          <w:sz w:val="27"/>
          <w:szCs w:val="27"/>
          <w:lang w:eastAsia="ru-RU"/>
        </w:rPr>
        <w:t>Белялов</w:t>
      </w:r>
      <w:proofErr w:type="spellEnd"/>
      <w:r w:rsidRPr="00987104">
        <w:rPr>
          <w:rFonts w:ascii="Times New Roman" w:eastAsia="Times New Roman" w:hAnsi="Times New Roman" w:cs="Times New Roman"/>
          <w:color w:val="222222"/>
          <w:sz w:val="27"/>
          <w:szCs w:val="27"/>
          <w:lang w:eastAsia="ru-RU"/>
        </w:rPr>
        <w:t xml:space="preserve"> Ф.И. и др. Рекомендации по оценке и коррекции сердечно-сосудистых рисков при несердечных операциях // Росс. </w:t>
      </w:r>
      <w:proofErr w:type="spellStart"/>
      <w:r w:rsidRPr="00987104">
        <w:rPr>
          <w:rFonts w:ascii="Times New Roman" w:eastAsia="Times New Roman" w:hAnsi="Times New Roman" w:cs="Times New Roman"/>
          <w:color w:val="222222"/>
          <w:sz w:val="27"/>
          <w:szCs w:val="27"/>
          <w:lang w:eastAsia="ru-RU"/>
        </w:rPr>
        <w:t>Кардиол</w:t>
      </w:r>
      <w:proofErr w:type="spellEnd"/>
      <w:r w:rsidRPr="00987104">
        <w:rPr>
          <w:rFonts w:ascii="Times New Roman" w:eastAsia="Times New Roman" w:hAnsi="Times New Roman" w:cs="Times New Roman"/>
          <w:color w:val="222222"/>
          <w:sz w:val="27"/>
          <w:szCs w:val="27"/>
          <w:lang w:eastAsia="ru-RU"/>
        </w:rPr>
        <w:t>. журн. 2023; 28 (8): 5555.</w:t>
      </w:r>
    </w:p>
    <w:p w14:paraId="4A8686D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Zreik</w:t>
      </w:r>
      <w:proofErr w:type="spellEnd"/>
      <w:r w:rsidRPr="009626A5">
        <w:rPr>
          <w:rFonts w:ascii="Times New Roman" w:eastAsia="Times New Roman" w:hAnsi="Times New Roman" w:cs="Times New Roman"/>
          <w:color w:val="222222"/>
          <w:sz w:val="27"/>
          <w:szCs w:val="27"/>
          <w:lang w:val="en-US" w:eastAsia="ru-RU"/>
        </w:rPr>
        <w:t xml:space="preserve"> J., Goyal A., </w:t>
      </w:r>
      <w:proofErr w:type="spellStart"/>
      <w:r w:rsidRPr="009626A5">
        <w:rPr>
          <w:rFonts w:ascii="Times New Roman" w:eastAsia="Times New Roman" w:hAnsi="Times New Roman" w:cs="Times New Roman"/>
          <w:color w:val="222222"/>
          <w:sz w:val="27"/>
          <w:szCs w:val="27"/>
          <w:lang w:val="en-US" w:eastAsia="ru-RU"/>
        </w:rPr>
        <w:t>Alvi</w:t>
      </w:r>
      <w:proofErr w:type="spellEnd"/>
      <w:r w:rsidRPr="009626A5">
        <w:rPr>
          <w:rFonts w:ascii="Times New Roman" w:eastAsia="Times New Roman" w:hAnsi="Times New Roman" w:cs="Times New Roman"/>
          <w:color w:val="222222"/>
          <w:sz w:val="27"/>
          <w:szCs w:val="27"/>
          <w:lang w:val="en-US" w:eastAsia="ru-RU"/>
        </w:rPr>
        <w:t xml:space="preserve"> M.A. et al. Utility of Preoperative Laboratory Testing in Assessing Risk of Adverse Outcomes After Anterior Cervical Discectomy and Fusion: Insights from National Surgical Registry // World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2020;</w:t>
      </w:r>
      <w:proofErr w:type="gramStart"/>
      <w:r w:rsidRPr="009626A5">
        <w:rPr>
          <w:rFonts w:ascii="Times New Roman" w:eastAsia="Times New Roman" w:hAnsi="Times New Roman" w:cs="Times New Roman"/>
          <w:color w:val="222222"/>
          <w:sz w:val="27"/>
          <w:szCs w:val="27"/>
          <w:lang w:val="en-US" w:eastAsia="ru-RU"/>
        </w:rPr>
        <w:t>136:e</w:t>
      </w:r>
      <w:proofErr w:type="gramEnd"/>
      <w:r w:rsidRPr="009626A5">
        <w:rPr>
          <w:rFonts w:ascii="Times New Roman" w:eastAsia="Times New Roman" w:hAnsi="Times New Roman" w:cs="Times New Roman"/>
          <w:color w:val="222222"/>
          <w:sz w:val="27"/>
          <w:szCs w:val="27"/>
          <w:lang w:val="en-US" w:eastAsia="ru-RU"/>
        </w:rPr>
        <w:t xml:space="preserve">398–406. </w:t>
      </w:r>
      <w:proofErr w:type="gramStart"/>
      <w:r w:rsidRPr="009626A5">
        <w:rPr>
          <w:rFonts w:ascii="Times New Roman" w:eastAsia="Times New Roman" w:hAnsi="Times New Roman" w:cs="Times New Roman"/>
          <w:color w:val="222222"/>
          <w:sz w:val="27"/>
          <w:szCs w:val="27"/>
          <w:lang w:val="en-US" w:eastAsia="ru-RU"/>
        </w:rPr>
        <w:t>doi:10.1016/j.wneu</w:t>
      </w:r>
      <w:proofErr w:type="gramEnd"/>
      <w:r w:rsidRPr="009626A5">
        <w:rPr>
          <w:rFonts w:ascii="Times New Roman" w:eastAsia="Times New Roman" w:hAnsi="Times New Roman" w:cs="Times New Roman"/>
          <w:color w:val="222222"/>
          <w:sz w:val="27"/>
          <w:szCs w:val="27"/>
          <w:lang w:val="en-US" w:eastAsia="ru-RU"/>
        </w:rPr>
        <w:t>.2020.01.023</w:t>
      </w:r>
    </w:p>
    <w:p w14:paraId="25EFB4B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Wassenaar M., van Rijn R.M., van </w:t>
      </w:r>
      <w:proofErr w:type="spellStart"/>
      <w:r w:rsidRPr="009626A5">
        <w:rPr>
          <w:rFonts w:ascii="Times New Roman" w:eastAsia="Times New Roman" w:hAnsi="Times New Roman" w:cs="Times New Roman"/>
          <w:color w:val="222222"/>
          <w:sz w:val="27"/>
          <w:szCs w:val="27"/>
          <w:lang w:val="en-US" w:eastAsia="ru-RU"/>
        </w:rPr>
        <w:t>Tulder</w:t>
      </w:r>
      <w:proofErr w:type="spellEnd"/>
      <w:r w:rsidRPr="009626A5">
        <w:rPr>
          <w:rFonts w:ascii="Times New Roman" w:eastAsia="Times New Roman" w:hAnsi="Times New Roman" w:cs="Times New Roman"/>
          <w:color w:val="222222"/>
          <w:sz w:val="27"/>
          <w:szCs w:val="27"/>
          <w:lang w:val="en-US" w:eastAsia="ru-RU"/>
        </w:rPr>
        <w:t xml:space="preserve"> M.W. Magnetic resonance imaging for diagnosing lumbar spinal pathology in adult patients with low back pain or sciatica: a diagnostic systematic review // Eur Spine J. 2019;21(2):220–7. doi:10.1007/s00586-011-2019-8</w:t>
      </w:r>
    </w:p>
    <w:p w14:paraId="77F44BF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Kreiner</w:t>
      </w:r>
      <w:proofErr w:type="spellEnd"/>
      <w:r w:rsidRPr="009626A5">
        <w:rPr>
          <w:rFonts w:ascii="Times New Roman" w:eastAsia="Times New Roman" w:hAnsi="Times New Roman" w:cs="Times New Roman"/>
          <w:color w:val="222222"/>
          <w:sz w:val="27"/>
          <w:szCs w:val="27"/>
          <w:lang w:val="en-US" w:eastAsia="ru-RU"/>
        </w:rPr>
        <w:t xml:space="preserve"> D.S., Hwang S.W., </w:t>
      </w:r>
      <w:proofErr w:type="spellStart"/>
      <w:r w:rsidRPr="009626A5">
        <w:rPr>
          <w:rFonts w:ascii="Times New Roman" w:eastAsia="Times New Roman" w:hAnsi="Times New Roman" w:cs="Times New Roman"/>
          <w:color w:val="222222"/>
          <w:sz w:val="27"/>
          <w:szCs w:val="27"/>
          <w:lang w:val="en-US" w:eastAsia="ru-RU"/>
        </w:rPr>
        <w:t>Easa</w:t>
      </w:r>
      <w:proofErr w:type="spellEnd"/>
      <w:r w:rsidRPr="009626A5">
        <w:rPr>
          <w:rFonts w:ascii="Times New Roman" w:eastAsia="Times New Roman" w:hAnsi="Times New Roman" w:cs="Times New Roman"/>
          <w:color w:val="222222"/>
          <w:sz w:val="27"/>
          <w:szCs w:val="27"/>
          <w:lang w:val="en-US" w:eastAsia="ru-RU"/>
        </w:rPr>
        <w:t xml:space="preserve"> J.E. et al. An evidence-based clinical guideline for the diagnosis and treatment of lumbar disc herniation with radiculopathy // Spine J. 2014;14(1):180–91. </w:t>
      </w:r>
      <w:proofErr w:type="gramStart"/>
      <w:r w:rsidRPr="009626A5">
        <w:rPr>
          <w:rFonts w:ascii="Times New Roman" w:eastAsia="Times New Roman" w:hAnsi="Times New Roman" w:cs="Times New Roman"/>
          <w:color w:val="222222"/>
          <w:sz w:val="27"/>
          <w:szCs w:val="27"/>
          <w:lang w:val="en-US" w:eastAsia="ru-RU"/>
        </w:rPr>
        <w:t>doi:10.1016/j.spinee</w:t>
      </w:r>
      <w:proofErr w:type="gramEnd"/>
      <w:r w:rsidRPr="009626A5">
        <w:rPr>
          <w:rFonts w:ascii="Times New Roman" w:eastAsia="Times New Roman" w:hAnsi="Times New Roman" w:cs="Times New Roman"/>
          <w:color w:val="222222"/>
          <w:sz w:val="27"/>
          <w:szCs w:val="27"/>
          <w:lang w:val="en-US" w:eastAsia="ru-RU"/>
        </w:rPr>
        <w:t>.2013.08.003</w:t>
      </w:r>
    </w:p>
    <w:p w14:paraId="7213E048"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lastRenderedPageBreak/>
        <w:t>Mahatthanatrakul</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Kotheeranurak</w:t>
      </w:r>
      <w:proofErr w:type="spellEnd"/>
      <w:r w:rsidRPr="009626A5">
        <w:rPr>
          <w:rFonts w:ascii="Times New Roman" w:eastAsia="Times New Roman" w:hAnsi="Times New Roman" w:cs="Times New Roman"/>
          <w:color w:val="222222"/>
          <w:sz w:val="27"/>
          <w:szCs w:val="27"/>
          <w:lang w:val="en-US" w:eastAsia="ru-RU"/>
        </w:rPr>
        <w:t xml:space="preserve"> V., Lin G.X. et al. Comparative analysis of the intervertebral disc signal and annulus changes between immediate and 1-year postoperative MRI after transforaminal endoscopic lumbar discectomy and annuloplasty // Neuroradiology. 2019;61(4):411–9. doi:10.1007/s00234-019-02174-4</w:t>
      </w:r>
    </w:p>
    <w:p w14:paraId="7F900CF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Weber C., </w:t>
      </w:r>
      <w:proofErr w:type="spellStart"/>
      <w:r w:rsidRPr="009626A5">
        <w:rPr>
          <w:rFonts w:ascii="Times New Roman" w:eastAsia="Times New Roman" w:hAnsi="Times New Roman" w:cs="Times New Roman"/>
          <w:color w:val="222222"/>
          <w:sz w:val="27"/>
          <w:szCs w:val="27"/>
          <w:lang w:val="en-US" w:eastAsia="ru-RU"/>
        </w:rPr>
        <w:t>Kvistad</w:t>
      </w:r>
      <w:proofErr w:type="spellEnd"/>
      <w:r w:rsidRPr="009626A5">
        <w:rPr>
          <w:rFonts w:ascii="Times New Roman" w:eastAsia="Times New Roman" w:hAnsi="Times New Roman" w:cs="Times New Roman"/>
          <w:color w:val="222222"/>
          <w:sz w:val="27"/>
          <w:szCs w:val="27"/>
          <w:lang w:val="en-US" w:eastAsia="ru-RU"/>
        </w:rPr>
        <w:t xml:space="preserve"> K.A., </w:t>
      </w:r>
      <w:proofErr w:type="spellStart"/>
      <w:r w:rsidRPr="009626A5">
        <w:rPr>
          <w:rFonts w:ascii="Times New Roman" w:eastAsia="Times New Roman" w:hAnsi="Times New Roman" w:cs="Times New Roman"/>
          <w:color w:val="222222"/>
          <w:sz w:val="27"/>
          <w:szCs w:val="27"/>
          <w:lang w:val="en-US" w:eastAsia="ru-RU"/>
        </w:rPr>
        <w:t>Moholdt</w:t>
      </w:r>
      <w:proofErr w:type="spellEnd"/>
      <w:r w:rsidRPr="009626A5">
        <w:rPr>
          <w:rFonts w:ascii="Times New Roman" w:eastAsia="Times New Roman" w:hAnsi="Times New Roman" w:cs="Times New Roman"/>
          <w:color w:val="222222"/>
          <w:sz w:val="27"/>
          <w:szCs w:val="27"/>
          <w:lang w:val="en-US" w:eastAsia="ru-RU"/>
        </w:rPr>
        <w:t xml:space="preserve"> V.A. et al. Repeated 3.0 tesla magnetic resonance imaging after clinically successful lumbar disc surgery // Spine (Phila Pa 1976). 2016;41(3):239–45. doi:10.1097/BRS.0000000000001189</w:t>
      </w:r>
    </w:p>
    <w:p w14:paraId="544F0FD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Крутько А.В. Сагиттальный баланс. Гармония в формулах. Новосибирск: АНО “Клиника НИИТО”; 2016.</w:t>
      </w:r>
    </w:p>
    <w:p w14:paraId="782075E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Крутько А.В., </w:t>
      </w:r>
      <w:proofErr w:type="spellStart"/>
      <w:r w:rsidRPr="00987104">
        <w:rPr>
          <w:rFonts w:ascii="Times New Roman" w:eastAsia="Times New Roman" w:hAnsi="Times New Roman" w:cs="Times New Roman"/>
          <w:color w:val="222222"/>
          <w:sz w:val="27"/>
          <w:szCs w:val="27"/>
          <w:lang w:eastAsia="ru-RU"/>
        </w:rPr>
        <w:t>Сангинов</w:t>
      </w:r>
      <w:proofErr w:type="spellEnd"/>
      <w:r w:rsidRPr="00987104">
        <w:rPr>
          <w:rFonts w:ascii="Times New Roman" w:eastAsia="Times New Roman" w:hAnsi="Times New Roman" w:cs="Times New Roman"/>
          <w:color w:val="222222"/>
          <w:sz w:val="27"/>
          <w:szCs w:val="27"/>
          <w:lang w:eastAsia="ru-RU"/>
        </w:rPr>
        <w:t xml:space="preserve"> А.Д. К вопросу об объеме предоперационных радиологического и </w:t>
      </w:r>
      <w:proofErr w:type="spellStart"/>
      <w:r w:rsidRPr="00987104">
        <w:rPr>
          <w:rFonts w:ascii="Times New Roman" w:eastAsia="Times New Roman" w:hAnsi="Times New Roman" w:cs="Times New Roman"/>
          <w:color w:val="222222"/>
          <w:sz w:val="27"/>
          <w:szCs w:val="27"/>
          <w:lang w:eastAsia="ru-RU"/>
        </w:rPr>
        <w:t>томографического</w:t>
      </w:r>
      <w:proofErr w:type="spellEnd"/>
      <w:r w:rsidRPr="00987104">
        <w:rPr>
          <w:rFonts w:ascii="Times New Roman" w:eastAsia="Times New Roman" w:hAnsi="Times New Roman" w:cs="Times New Roman"/>
          <w:color w:val="222222"/>
          <w:sz w:val="27"/>
          <w:szCs w:val="27"/>
          <w:lang w:eastAsia="ru-RU"/>
        </w:rPr>
        <w:t xml:space="preserve"> обследований пациентов с дегенеративными заболеваниями поясничного отдела позвоночника // Хирургия позвоночника. 2018;15(2):66–75.</w:t>
      </w:r>
    </w:p>
    <w:p w14:paraId="105869A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Zaidi Q., </w:t>
      </w:r>
      <w:proofErr w:type="spellStart"/>
      <w:r w:rsidRPr="009626A5">
        <w:rPr>
          <w:rFonts w:ascii="Times New Roman" w:eastAsia="Times New Roman" w:hAnsi="Times New Roman" w:cs="Times New Roman"/>
          <w:color w:val="222222"/>
          <w:sz w:val="27"/>
          <w:szCs w:val="27"/>
          <w:lang w:val="en-US" w:eastAsia="ru-RU"/>
        </w:rPr>
        <w:t>Danisa</w:t>
      </w:r>
      <w:proofErr w:type="spellEnd"/>
      <w:r w:rsidRPr="009626A5">
        <w:rPr>
          <w:rFonts w:ascii="Times New Roman" w:eastAsia="Times New Roman" w:hAnsi="Times New Roman" w:cs="Times New Roman"/>
          <w:color w:val="222222"/>
          <w:sz w:val="27"/>
          <w:szCs w:val="27"/>
          <w:lang w:val="en-US" w:eastAsia="ru-RU"/>
        </w:rPr>
        <w:t xml:space="preserve"> O.A., Cheng W. Measurement Techniques and Utility of Hounsfield Unit Values for Assessment of Bone Quality Prior to Spinal Instrumentation: A Review of Current Literature // Spine (Phila Pa 1976). </w:t>
      </w:r>
      <w:r w:rsidRPr="00987104">
        <w:rPr>
          <w:rFonts w:ascii="Times New Roman" w:eastAsia="Times New Roman" w:hAnsi="Times New Roman" w:cs="Times New Roman"/>
          <w:color w:val="222222"/>
          <w:sz w:val="27"/>
          <w:szCs w:val="27"/>
          <w:lang w:eastAsia="ru-RU"/>
        </w:rPr>
        <w:t>2019;44(4</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239–44. doi:10.1097/BRS.0000000000002813</w:t>
      </w:r>
    </w:p>
    <w:p w14:paraId="2ADAD968"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Zou D., </w:t>
      </w:r>
      <w:proofErr w:type="spellStart"/>
      <w:r w:rsidRPr="009626A5">
        <w:rPr>
          <w:rFonts w:ascii="Times New Roman" w:eastAsia="Times New Roman" w:hAnsi="Times New Roman" w:cs="Times New Roman"/>
          <w:color w:val="222222"/>
          <w:sz w:val="27"/>
          <w:szCs w:val="27"/>
          <w:lang w:val="en-US" w:eastAsia="ru-RU"/>
        </w:rPr>
        <w:t>Muheremu</w:t>
      </w:r>
      <w:proofErr w:type="spellEnd"/>
      <w:r w:rsidRPr="009626A5">
        <w:rPr>
          <w:rFonts w:ascii="Times New Roman" w:eastAsia="Times New Roman" w:hAnsi="Times New Roman" w:cs="Times New Roman"/>
          <w:color w:val="222222"/>
          <w:sz w:val="27"/>
          <w:szCs w:val="27"/>
          <w:lang w:val="en-US" w:eastAsia="ru-RU"/>
        </w:rPr>
        <w:t xml:space="preserve"> A., Sun Z. et al. Computed tomography Hounsfield unit–based prediction of pedicle screw loosening after surgery for degenerative lumbar spine disease // J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Spine. 2020;32(5):716–21. doi:10.3171/2019.</w:t>
      </w:r>
      <w:proofErr w:type="gramStart"/>
      <w:r w:rsidRPr="009626A5">
        <w:rPr>
          <w:rFonts w:ascii="Times New Roman" w:eastAsia="Times New Roman" w:hAnsi="Times New Roman" w:cs="Times New Roman"/>
          <w:color w:val="222222"/>
          <w:sz w:val="27"/>
          <w:szCs w:val="27"/>
          <w:lang w:val="en-US" w:eastAsia="ru-RU"/>
        </w:rPr>
        <w:t>11.SPINE</w:t>
      </w:r>
      <w:proofErr w:type="gramEnd"/>
      <w:r w:rsidRPr="009626A5">
        <w:rPr>
          <w:rFonts w:ascii="Times New Roman" w:eastAsia="Times New Roman" w:hAnsi="Times New Roman" w:cs="Times New Roman"/>
          <w:color w:val="222222"/>
          <w:sz w:val="27"/>
          <w:szCs w:val="27"/>
          <w:lang w:val="en-US" w:eastAsia="ru-RU"/>
        </w:rPr>
        <w:t>19868</w:t>
      </w:r>
    </w:p>
    <w:p w14:paraId="28D3302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Sakai Y., </w:t>
      </w:r>
      <w:proofErr w:type="spellStart"/>
      <w:r w:rsidRPr="009626A5">
        <w:rPr>
          <w:rFonts w:ascii="Times New Roman" w:eastAsia="Times New Roman" w:hAnsi="Times New Roman" w:cs="Times New Roman"/>
          <w:color w:val="222222"/>
          <w:sz w:val="27"/>
          <w:szCs w:val="27"/>
          <w:lang w:val="en-US" w:eastAsia="ru-RU"/>
        </w:rPr>
        <w:t>Takenaka</w:t>
      </w:r>
      <w:proofErr w:type="spellEnd"/>
      <w:r w:rsidRPr="009626A5">
        <w:rPr>
          <w:rFonts w:ascii="Times New Roman" w:eastAsia="Times New Roman" w:hAnsi="Times New Roman" w:cs="Times New Roman"/>
          <w:color w:val="222222"/>
          <w:sz w:val="27"/>
          <w:szCs w:val="27"/>
          <w:lang w:val="en-US" w:eastAsia="ru-RU"/>
        </w:rPr>
        <w:t xml:space="preserve"> S., Matsuo Y. et al. Hounsfield unit of screw trajectory as a predictor of pedicle screw loosening after single level lumbar interbody fusion // J </w:t>
      </w:r>
      <w:proofErr w:type="spellStart"/>
      <w:r w:rsidRPr="009626A5">
        <w:rPr>
          <w:rFonts w:ascii="Times New Roman" w:eastAsia="Times New Roman" w:hAnsi="Times New Roman" w:cs="Times New Roman"/>
          <w:color w:val="222222"/>
          <w:sz w:val="27"/>
          <w:szCs w:val="27"/>
          <w:lang w:val="en-US" w:eastAsia="ru-RU"/>
        </w:rPr>
        <w:t>Orthop</w:t>
      </w:r>
      <w:proofErr w:type="spellEnd"/>
      <w:r w:rsidRPr="009626A5">
        <w:rPr>
          <w:rFonts w:ascii="Times New Roman" w:eastAsia="Times New Roman" w:hAnsi="Times New Roman" w:cs="Times New Roman"/>
          <w:color w:val="222222"/>
          <w:sz w:val="27"/>
          <w:szCs w:val="27"/>
          <w:lang w:val="en-US" w:eastAsia="ru-RU"/>
        </w:rPr>
        <w:t xml:space="preserve"> Sci. 2018;23(5):734–8. </w:t>
      </w:r>
      <w:proofErr w:type="gramStart"/>
      <w:r w:rsidRPr="009626A5">
        <w:rPr>
          <w:rFonts w:ascii="Times New Roman" w:eastAsia="Times New Roman" w:hAnsi="Times New Roman" w:cs="Times New Roman"/>
          <w:color w:val="222222"/>
          <w:sz w:val="27"/>
          <w:szCs w:val="27"/>
          <w:lang w:val="en-US" w:eastAsia="ru-RU"/>
        </w:rPr>
        <w:t>doi:10.1016/j.jos</w:t>
      </w:r>
      <w:proofErr w:type="gramEnd"/>
      <w:r w:rsidRPr="009626A5">
        <w:rPr>
          <w:rFonts w:ascii="Times New Roman" w:eastAsia="Times New Roman" w:hAnsi="Times New Roman" w:cs="Times New Roman"/>
          <w:color w:val="222222"/>
          <w:sz w:val="27"/>
          <w:szCs w:val="27"/>
          <w:lang w:val="en-US" w:eastAsia="ru-RU"/>
        </w:rPr>
        <w:t>.2018.04.006</w:t>
      </w:r>
    </w:p>
    <w:p w14:paraId="48EB9CB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Deshpande N., </w:t>
      </w:r>
      <w:proofErr w:type="spellStart"/>
      <w:r w:rsidRPr="009626A5">
        <w:rPr>
          <w:rFonts w:ascii="Times New Roman" w:eastAsia="Times New Roman" w:hAnsi="Times New Roman" w:cs="Times New Roman"/>
          <w:color w:val="222222"/>
          <w:sz w:val="27"/>
          <w:szCs w:val="27"/>
          <w:lang w:val="en-US" w:eastAsia="ru-RU"/>
        </w:rPr>
        <w:t>Hadi</w:t>
      </w:r>
      <w:proofErr w:type="spellEnd"/>
      <w:r w:rsidRPr="009626A5">
        <w:rPr>
          <w:rFonts w:ascii="Times New Roman" w:eastAsia="Times New Roman" w:hAnsi="Times New Roman" w:cs="Times New Roman"/>
          <w:color w:val="222222"/>
          <w:sz w:val="27"/>
          <w:szCs w:val="27"/>
          <w:lang w:val="en-US" w:eastAsia="ru-RU"/>
        </w:rPr>
        <w:t xml:space="preserve"> M.S., Lillard J.C. et al. Alternatives to DEXA for the assessment of bone density: a systematic review of the literature and future recommendations // J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Spine. 2023 Jan 6;38(4):436-445.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10.3171/2022.</w:t>
      </w:r>
      <w:proofErr w:type="gramStart"/>
      <w:r w:rsidRPr="009626A5">
        <w:rPr>
          <w:rFonts w:ascii="Times New Roman" w:eastAsia="Times New Roman" w:hAnsi="Times New Roman" w:cs="Times New Roman"/>
          <w:color w:val="222222"/>
          <w:sz w:val="27"/>
          <w:szCs w:val="27"/>
          <w:lang w:val="en-US" w:eastAsia="ru-RU"/>
        </w:rPr>
        <w:t>11.SPINE</w:t>
      </w:r>
      <w:proofErr w:type="gramEnd"/>
      <w:r w:rsidRPr="009626A5">
        <w:rPr>
          <w:rFonts w:ascii="Times New Roman" w:eastAsia="Times New Roman" w:hAnsi="Times New Roman" w:cs="Times New Roman"/>
          <w:color w:val="222222"/>
          <w:sz w:val="27"/>
          <w:szCs w:val="27"/>
          <w:lang w:val="en-US" w:eastAsia="ru-RU"/>
        </w:rPr>
        <w:t>22875. PMID: 36609369.</w:t>
      </w:r>
    </w:p>
    <w:p w14:paraId="11E8E49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Zou D., Sun Z., Zhou S. et al. Hounsfield units value is a better predictor of pedicle screw loosening than the T-score of DXA in patients with lumbar degenerative </w:t>
      </w:r>
      <w:r w:rsidRPr="009626A5">
        <w:rPr>
          <w:rFonts w:ascii="Times New Roman" w:eastAsia="Times New Roman" w:hAnsi="Times New Roman" w:cs="Times New Roman"/>
          <w:color w:val="222222"/>
          <w:sz w:val="27"/>
          <w:szCs w:val="27"/>
          <w:lang w:val="en-US" w:eastAsia="ru-RU"/>
        </w:rPr>
        <w:lastRenderedPageBreak/>
        <w:t xml:space="preserve">diseases // Eur Spine J. 2020 May;29(5):1105-1111.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10.1007/s00586-020-06386-8.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2020 </w:t>
      </w:r>
      <w:proofErr w:type="spellStart"/>
      <w:r w:rsidRPr="00987104">
        <w:rPr>
          <w:rFonts w:ascii="Times New Roman" w:eastAsia="Times New Roman" w:hAnsi="Times New Roman" w:cs="Times New Roman"/>
          <w:color w:val="222222"/>
          <w:sz w:val="27"/>
          <w:szCs w:val="27"/>
          <w:lang w:eastAsia="ru-RU"/>
        </w:rPr>
        <w:t>Mar</w:t>
      </w:r>
      <w:proofErr w:type="spellEnd"/>
      <w:r w:rsidRPr="00987104">
        <w:rPr>
          <w:rFonts w:ascii="Times New Roman" w:eastAsia="Times New Roman" w:hAnsi="Times New Roman" w:cs="Times New Roman"/>
          <w:color w:val="222222"/>
          <w:sz w:val="27"/>
          <w:szCs w:val="27"/>
          <w:lang w:eastAsia="ru-RU"/>
        </w:rPr>
        <w:t xml:space="preserve"> 24. PMID: 32211997.</w:t>
      </w:r>
    </w:p>
    <w:p w14:paraId="2E95435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Ahern D.P., McDonnell J.M., </w:t>
      </w:r>
      <w:proofErr w:type="spellStart"/>
      <w:r w:rsidRPr="009626A5">
        <w:rPr>
          <w:rFonts w:ascii="Times New Roman" w:eastAsia="Times New Roman" w:hAnsi="Times New Roman" w:cs="Times New Roman"/>
          <w:color w:val="222222"/>
          <w:sz w:val="27"/>
          <w:szCs w:val="27"/>
          <w:lang w:val="en-US" w:eastAsia="ru-RU"/>
        </w:rPr>
        <w:t>Riffault</w:t>
      </w:r>
      <w:proofErr w:type="spellEnd"/>
      <w:r w:rsidRPr="009626A5">
        <w:rPr>
          <w:rFonts w:ascii="Times New Roman" w:eastAsia="Times New Roman" w:hAnsi="Times New Roman" w:cs="Times New Roman"/>
          <w:color w:val="222222"/>
          <w:sz w:val="27"/>
          <w:szCs w:val="27"/>
          <w:lang w:val="en-US" w:eastAsia="ru-RU"/>
        </w:rPr>
        <w:t xml:space="preserve"> M. et al. A meta-analysis of the diagnostic accuracy of Hounsfield units on computed tomography relative to dual-energy X-ray absorptiometry for the diagnosis of osteoporosis in the spine surgery population // Spine J. 2021 Oct;21(10):1738-1749.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10.1016/j.spinee.2021.03.008.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2021 </w:t>
      </w:r>
      <w:proofErr w:type="spellStart"/>
      <w:r w:rsidRPr="00987104">
        <w:rPr>
          <w:rFonts w:ascii="Times New Roman" w:eastAsia="Times New Roman" w:hAnsi="Times New Roman" w:cs="Times New Roman"/>
          <w:color w:val="222222"/>
          <w:sz w:val="27"/>
          <w:szCs w:val="27"/>
          <w:lang w:eastAsia="ru-RU"/>
        </w:rPr>
        <w:t>Mar</w:t>
      </w:r>
      <w:proofErr w:type="spellEnd"/>
      <w:r w:rsidRPr="00987104">
        <w:rPr>
          <w:rFonts w:ascii="Times New Roman" w:eastAsia="Times New Roman" w:hAnsi="Times New Roman" w:cs="Times New Roman"/>
          <w:color w:val="222222"/>
          <w:sz w:val="27"/>
          <w:szCs w:val="27"/>
          <w:lang w:eastAsia="ru-RU"/>
        </w:rPr>
        <w:t xml:space="preserve"> 13. PMID: 33722727.</w:t>
      </w:r>
    </w:p>
    <w:p w14:paraId="2F45A1C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Li J., Zhang Z., </w:t>
      </w:r>
      <w:proofErr w:type="spellStart"/>
      <w:r w:rsidRPr="009626A5">
        <w:rPr>
          <w:rFonts w:ascii="Times New Roman" w:eastAsia="Times New Roman" w:hAnsi="Times New Roman" w:cs="Times New Roman"/>
          <w:color w:val="222222"/>
          <w:sz w:val="27"/>
          <w:szCs w:val="27"/>
          <w:lang w:val="en-US" w:eastAsia="ru-RU"/>
        </w:rPr>
        <w:t>Xie</w:t>
      </w:r>
      <w:proofErr w:type="spellEnd"/>
      <w:r w:rsidRPr="009626A5">
        <w:rPr>
          <w:rFonts w:ascii="Times New Roman" w:eastAsia="Times New Roman" w:hAnsi="Times New Roman" w:cs="Times New Roman"/>
          <w:color w:val="222222"/>
          <w:sz w:val="27"/>
          <w:szCs w:val="27"/>
          <w:lang w:val="en-US" w:eastAsia="ru-RU"/>
        </w:rPr>
        <w:t xml:space="preserve"> T. et al. The preoperative Hounsfield unit value at the position of the future screw insertion is a better predictor of screw loosening than other methods // Eur </w:t>
      </w:r>
      <w:proofErr w:type="spellStart"/>
      <w:r w:rsidRPr="009626A5">
        <w:rPr>
          <w:rFonts w:ascii="Times New Roman" w:eastAsia="Times New Roman" w:hAnsi="Times New Roman" w:cs="Times New Roman"/>
          <w:color w:val="222222"/>
          <w:sz w:val="27"/>
          <w:szCs w:val="27"/>
          <w:lang w:val="en-US" w:eastAsia="ru-RU"/>
        </w:rPr>
        <w:t>Radiol</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 xml:space="preserve">2023 Mar;33(3):1526-1536.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10.1007/s00330-022-09157-9.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2022 </w:t>
      </w:r>
      <w:proofErr w:type="spellStart"/>
      <w:r w:rsidRPr="00987104">
        <w:rPr>
          <w:rFonts w:ascii="Times New Roman" w:eastAsia="Times New Roman" w:hAnsi="Times New Roman" w:cs="Times New Roman"/>
          <w:color w:val="222222"/>
          <w:sz w:val="27"/>
          <w:szCs w:val="27"/>
          <w:lang w:eastAsia="ru-RU"/>
        </w:rPr>
        <w:t>Oct</w:t>
      </w:r>
      <w:proofErr w:type="spellEnd"/>
      <w:r w:rsidRPr="00987104">
        <w:rPr>
          <w:rFonts w:ascii="Times New Roman" w:eastAsia="Times New Roman" w:hAnsi="Times New Roman" w:cs="Times New Roman"/>
          <w:color w:val="222222"/>
          <w:sz w:val="27"/>
          <w:szCs w:val="27"/>
          <w:lang w:eastAsia="ru-RU"/>
        </w:rPr>
        <w:t xml:space="preserve"> 14. PMID: 36241918; PMCID: PMC9935714.</w:t>
      </w:r>
    </w:p>
    <w:p w14:paraId="1D5BE6B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Zou D., Sun Z., Zhou S. et al. Hounsfield units value is a better predictor of pedicle screw loosening than the T-score of DXA in patients with lumbar degenerative diseases // Eur Spine J. 2020 May;29(5):1105-1111.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10.1007/s00586-020-06386-8.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2020 </w:t>
      </w:r>
      <w:proofErr w:type="spellStart"/>
      <w:r w:rsidRPr="00987104">
        <w:rPr>
          <w:rFonts w:ascii="Times New Roman" w:eastAsia="Times New Roman" w:hAnsi="Times New Roman" w:cs="Times New Roman"/>
          <w:color w:val="222222"/>
          <w:sz w:val="27"/>
          <w:szCs w:val="27"/>
          <w:lang w:eastAsia="ru-RU"/>
        </w:rPr>
        <w:t>Mar</w:t>
      </w:r>
      <w:proofErr w:type="spellEnd"/>
      <w:r w:rsidRPr="00987104">
        <w:rPr>
          <w:rFonts w:ascii="Times New Roman" w:eastAsia="Times New Roman" w:hAnsi="Times New Roman" w:cs="Times New Roman"/>
          <w:color w:val="222222"/>
          <w:sz w:val="27"/>
          <w:szCs w:val="27"/>
          <w:lang w:eastAsia="ru-RU"/>
        </w:rPr>
        <w:t xml:space="preserve"> 24. PMID: 32211997.</w:t>
      </w:r>
    </w:p>
    <w:p w14:paraId="69B0019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Eno J.J., Boone C.R., </w:t>
      </w:r>
      <w:proofErr w:type="spellStart"/>
      <w:r w:rsidRPr="009626A5">
        <w:rPr>
          <w:rFonts w:ascii="Times New Roman" w:eastAsia="Times New Roman" w:hAnsi="Times New Roman" w:cs="Times New Roman"/>
          <w:color w:val="222222"/>
          <w:sz w:val="27"/>
          <w:szCs w:val="27"/>
          <w:lang w:val="en-US" w:eastAsia="ru-RU"/>
        </w:rPr>
        <w:t>Bellino</w:t>
      </w:r>
      <w:proofErr w:type="spellEnd"/>
      <w:r w:rsidRPr="009626A5">
        <w:rPr>
          <w:rFonts w:ascii="Times New Roman" w:eastAsia="Times New Roman" w:hAnsi="Times New Roman" w:cs="Times New Roman"/>
          <w:color w:val="222222"/>
          <w:sz w:val="27"/>
          <w:szCs w:val="27"/>
          <w:lang w:val="en-US" w:eastAsia="ru-RU"/>
        </w:rPr>
        <w:t xml:space="preserve"> M.J., Bishop J.A. The prevalence of sacroiliac joint degeneration in asymptomatic adults // J Bone Joint Surg Am. 2015 Jun 3;97(11):932-6.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10.2106/JBJS.N.01101.PMID: 26041855.</w:t>
      </w:r>
    </w:p>
    <w:p w14:paraId="203A777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Zelle</w:t>
      </w:r>
      <w:proofErr w:type="spellEnd"/>
      <w:r w:rsidRPr="009626A5">
        <w:rPr>
          <w:rFonts w:ascii="Times New Roman" w:eastAsia="Times New Roman" w:hAnsi="Times New Roman" w:cs="Times New Roman"/>
          <w:color w:val="222222"/>
          <w:sz w:val="27"/>
          <w:szCs w:val="27"/>
          <w:lang w:val="en-US" w:eastAsia="ru-RU"/>
        </w:rPr>
        <w:t xml:space="preserve"> B.A., Gruen G.S., Brown S., George S. Sacroiliac joint dysfunction: evaluation and management // Clin J Pain. 2005 Sep-Oct;21(5):446-55.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10.1097/01.ajp.0000131413.07468.8e. PMID: 16093751.</w:t>
      </w:r>
    </w:p>
    <w:p w14:paraId="7E05059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Falco F.J., Datta S., </w:t>
      </w: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et al. An updated review of the diagnostic utility of cervical facet joint injections // Pain Physician. </w:t>
      </w:r>
      <w:r w:rsidRPr="00987104">
        <w:rPr>
          <w:rFonts w:ascii="Times New Roman" w:eastAsia="Times New Roman" w:hAnsi="Times New Roman" w:cs="Times New Roman"/>
          <w:color w:val="222222"/>
          <w:sz w:val="27"/>
          <w:szCs w:val="27"/>
          <w:lang w:eastAsia="ru-RU"/>
        </w:rPr>
        <w:t>2012 Nov-Dec;15(6</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807-38. PMID: 23159977.</w:t>
      </w:r>
    </w:p>
    <w:p w14:paraId="21B5308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Lee C.H., Chung C.K., Kim C.H. The efficacy of conventional radiofrequency denervation in patients with chronic low back pain originating from the facet joints: a meta-analysis of randomized controlled trials // Spine J. 2017 Nov;17(11):1770-1780.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10.1016/j.spinee.2017.05.006.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2017 </w:t>
      </w:r>
      <w:proofErr w:type="spellStart"/>
      <w:r w:rsidRPr="00987104">
        <w:rPr>
          <w:rFonts w:ascii="Times New Roman" w:eastAsia="Times New Roman" w:hAnsi="Times New Roman" w:cs="Times New Roman"/>
          <w:color w:val="222222"/>
          <w:sz w:val="27"/>
          <w:szCs w:val="27"/>
          <w:lang w:eastAsia="ru-RU"/>
        </w:rPr>
        <w:t>May</w:t>
      </w:r>
      <w:proofErr w:type="spellEnd"/>
      <w:r w:rsidRPr="00987104">
        <w:rPr>
          <w:rFonts w:ascii="Times New Roman" w:eastAsia="Times New Roman" w:hAnsi="Times New Roman" w:cs="Times New Roman"/>
          <w:color w:val="222222"/>
          <w:sz w:val="27"/>
          <w:szCs w:val="27"/>
          <w:lang w:eastAsia="ru-RU"/>
        </w:rPr>
        <w:t xml:space="preserve"> 30. PMID: 28576500.</w:t>
      </w:r>
    </w:p>
    <w:p w14:paraId="3F13727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Simopoulos</w:t>
      </w:r>
      <w:proofErr w:type="spellEnd"/>
      <w:r w:rsidRPr="009626A5">
        <w:rPr>
          <w:rFonts w:ascii="Times New Roman" w:eastAsia="Times New Roman" w:hAnsi="Times New Roman" w:cs="Times New Roman"/>
          <w:color w:val="222222"/>
          <w:sz w:val="27"/>
          <w:szCs w:val="27"/>
          <w:lang w:val="en-US" w:eastAsia="ru-RU"/>
        </w:rPr>
        <w:t xml:space="preserve"> T.T., </w:t>
      </w: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et al. A systematic evaluation of prevalence and diagnostic accuracy of sacroiliac joint interventions // Pain Physician. </w:t>
      </w:r>
      <w:r w:rsidRPr="00987104">
        <w:rPr>
          <w:rFonts w:ascii="Times New Roman" w:eastAsia="Times New Roman" w:hAnsi="Times New Roman" w:cs="Times New Roman"/>
          <w:color w:val="222222"/>
          <w:sz w:val="27"/>
          <w:szCs w:val="27"/>
          <w:lang w:eastAsia="ru-RU"/>
        </w:rPr>
        <w:t>2012 May-Jun;15(3</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305-44. PMID: 22622915.</w:t>
      </w:r>
    </w:p>
    <w:p w14:paraId="681A839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lastRenderedPageBreak/>
        <w:t>Manchikanti</w:t>
      </w:r>
      <w:proofErr w:type="spellEnd"/>
      <w:r w:rsidRPr="009626A5">
        <w:rPr>
          <w:rFonts w:ascii="Times New Roman" w:eastAsia="Times New Roman" w:hAnsi="Times New Roman" w:cs="Times New Roman"/>
          <w:color w:val="222222"/>
          <w:sz w:val="27"/>
          <w:szCs w:val="27"/>
          <w:lang w:val="en-US" w:eastAsia="ru-RU"/>
        </w:rPr>
        <w:t xml:space="preserve"> L., Glaser S.E., Wolfer L. et al. Systematic review of lumbar discography as a diagnostic test for chronic low back pain // Pain Physician. 2009 May-Jun;12(3):541-59. </w:t>
      </w:r>
      <w:r w:rsidRPr="00987104">
        <w:rPr>
          <w:rFonts w:ascii="Times New Roman" w:eastAsia="Times New Roman" w:hAnsi="Times New Roman" w:cs="Times New Roman"/>
          <w:color w:val="222222"/>
          <w:sz w:val="27"/>
          <w:szCs w:val="27"/>
          <w:lang w:eastAsia="ru-RU"/>
        </w:rPr>
        <w:t>PMID: 19461822.</w:t>
      </w:r>
    </w:p>
    <w:p w14:paraId="5C36FB3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Benyamin R.M., Singh V. et al. An update of the systematic appraisal of the accuracy and utility of lumbar discography in chronic low back pain // Pain Physician. </w:t>
      </w:r>
      <w:r w:rsidRPr="00987104">
        <w:rPr>
          <w:rFonts w:ascii="Times New Roman" w:eastAsia="Times New Roman" w:hAnsi="Times New Roman" w:cs="Times New Roman"/>
          <w:color w:val="222222"/>
          <w:sz w:val="27"/>
          <w:szCs w:val="27"/>
          <w:lang w:eastAsia="ru-RU"/>
        </w:rPr>
        <w:t xml:space="preserve">2013 Apr;16(2 </w:t>
      </w:r>
      <w:proofErr w:type="spellStart"/>
      <w:r w:rsidRPr="00987104">
        <w:rPr>
          <w:rFonts w:ascii="Times New Roman" w:eastAsia="Times New Roman" w:hAnsi="Times New Roman" w:cs="Times New Roman"/>
          <w:color w:val="222222"/>
          <w:sz w:val="27"/>
          <w:szCs w:val="27"/>
          <w:lang w:eastAsia="ru-RU"/>
        </w:rPr>
        <w:t>Suppl</w:t>
      </w:r>
      <w:proofErr w:type="spellEnd"/>
      <w:r w:rsidRPr="00987104">
        <w:rPr>
          <w:rFonts w:ascii="Times New Roman" w:eastAsia="Times New Roman" w:hAnsi="Times New Roman" w:cs="Times New Roman"/>
          <w:color w:val="222222"/>
          <w:sz w:val="27"/>
          <w:szCs w:val="27"/>
          <w:lang w:eastAsia="ru-RU"/>
        </w:rPr>
        <w:t>):SE55-95. PMID: 23615887.</w:t>
      </w:r>
    </w:p>
    <w:p w14:paraId="4450522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Derby R., Lee J.E., Lee S.H. Analgesic discography: Effect of adding a local anesthetic to routine lumbar provocation discography // Pain Med. 2010; 11:1335-1342.</w:t>
      </w:r>
    </w:p>
    <w:p w14:paraId="586BC46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Derby R., </w:t>
      </w:r>
      <w:proofErr w:type="spellStart"/>
      <w:r w:rsidRPr="009626A5">
        <w:rPr>
          <w:rFonts w:ascii="Times New Roman" w:eastAsia="Times New Roman" w:hAnsi="Times New Roman" w:cs="Times New Roman"/>
          <w:color w:val="222222"/>
          <w:sz w:val="27"/>
          <w:szCs w:val="27"/>
          <w:lang w:val="en-US" w:eastAsia="ru-RU"/>
        </w:rPr>
        <w:t>Aprill</w:t>
      </w:r>
      <w:proofErr w:type="spellEnd"/>
      <w:r w:rsidRPr="009626A5">
        <w:rPr>
          <w:rFonts w:ascii="Times New Roman" w:eastAsia="Times New Roman" w:hAnsi="Times New Roman" w:cs="Times New Roman"/>
          <w:color w:val="222222"/>
          <w:sz w:val="27"/>
          <w:szCs w:val="27"/>
          <w:lang w:val="en-US" w:eastAsia="ru-RU"/>
        </w:rPr>
        <w:t xml:space="preserve"> C.N., Lee J.E. et al. Comparison of four different analgesic discogram protocols comparing the incidence of reported pain relief following local anesthetic injection into concordantly painful lumbar intervertebral discs // Pain Med. 2012 Oct 30.</w:t>
      </w:r>
    </w:p>
    <w:p w14:paraId="395BA73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Заболевания позвоночника / под ред. А.В. Авдеева, А.К. </w:t>
      </w:r>
      <w:proofErr w:type="spellStart"/>
      <w:r w:rsidRPr="00987104">
        <w:rPr>
          <w:rFonts w:ascii="Times New Roman" w:eastAsia="Times New Roman" w:hAnsi="Times New Roman" w:cs="Times New Roman"/>
          <w:color w:val="222222"/>
          <w:sz w:val="27"/>
          <w:szCs w:val="27"/>
          <w:lang w:eastAsia="ru-RU"/>
        </w:rPr>
        <w:t>Вешкина</w:t>
      </w:r>
      <w:proofErr w:type="spellEnd"/>
      <w:r w:rsidRPr="00987104">
        <w:rPr>
          <w:rFonts w:ascii="Times New Roman" w:eastAsia="Times New Roman" w:hAnsi="Times New Roman" w:cs="Times New Roman"/>
          <w:color w:val="222222"/>
          <w:sz w:val="27"/>
          <w:szCs w:val="27"/>
          <w:lang w:eastAsia="ru-RU"/>
        </w:rPr>
        <w:t xml:space="preserve">, В.Ф. </w:t>
      </w:r>
      <w:proofErr w:type="spellStart"/>
      <w:r w:rsidRPr="00987104">
        <w:rPr>
          <w:rFonts w:ascii="Times New Roman" w:eastAsia="Times New Roman" w:hAnsi="Times New Roman" w:cs="Times New Roman"/>
          <w:color w:val="222222"/>
          <w:sz w:val="27"/>
          <w:szCs w:val="27"/>
          <w:lang w:eastAsia="ru-RU"/>
        </w:rPr>
        <w:t>Гладенина</w:t>
      </w:r>
      <w:proofErr w:type="spellEnd"/>
      <w:r w:rsidRPr="00987104">
        <w:rPr>
          <w:rFonts w:ascii="Times New Roman" w:eastAsia="Times New Roman" w:hAnsi="Times New Roman" w:cs="Times New Roman"/>
          <w:color w:val="222222"/>
          <w:sz w:val="27"/>
          <w:szCs w:val="27"/>
          <w:lang w:eastAsia="ru-RU"/>
        </w:rPr>
        <w:t xml:space="preserve"> и др. М.: Научная книга / T8RUGRAM, 2017. – 586 с. ISBN 978-5-521-05194-6.</w:t>
      </w:r>
    </w:p>
    <w:p w14:paraId="0C2BFC5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Неврология. Национальное руководство. Краткое издание / под ред. Е. И. Гусева, А. Н. Коновалова, А. Б. </w:t>
      </w:r>
      <w:proofErr w:type="spellStart"/>
      <w:r w:rsidRPr="00987104">
        <w:rPr>
          <w:rFonts w:ascii="Times New Roman" w:eastAsia="Times New Roman" w:hAnsi="Times New Roman" w:cs="Times New Roman"/>
          <w:color w:val="222222"/>
          <w:sz w:val="27"/>
          <w:szCs w:val="27"/>
          <w:lang w:eastAsia="ru-RU"/>
        </w:rPr>
        <w:t>Гехта</w:t>
      </w:r>
      <w:proofErr w:type="spellEnd"/>
      <w:r w:rsidRPr="00987104">
        <w:rPr>
          <w:rFonts w:ascii="Times New Roman" w:eastAsia="Times New Roman" w:hAnsi="Times New Roman" w:cs="Times New Roman"/>
          <w:color w:val="222222"/>
          <w:sz w:val="27"/>
          <w:szCs w:val="27"/>
          <w:lang w:eastAsia="ru-RU"/>
        </w:rPr>
        <w:t>. М.: ГЭОТАР-Медиа, 2018. 688 с. ISBN 978-5-9704-4405-4.</w:t>
      </w:r>
    </w:p>
    <w:p w14:paraId="0E7BA6D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Traeger A.C., </w:t>
      </w:r>
      <w:proofErr w:type="spellStart"/>
      <w:r w:rsidRPr="009626A5">
        <w:rPr>
          <w:rFonts w:ascii="Times New Roman" w:eastAsia="Times New Roman" w:hAnsi="Times New Roman" w:cs="Times New Roman"/>
          <w:color w:val="222222"/>
          <w:sz w:val="27"/>
          <w:szCs w:val="27"/>
          <w:lang w:val="en-US" w:eastAsia="ru-RU"/>
        </w:rPr>
        <w:t>Hübscher</w:t>
      </w:r>
      <w:proofErr w:type="spellEnd"/>
      <w:r w:rsidRPr="009626A5">
        <w:rPr>
          <w:rFonts w:ascii="Times New Roman" w:eastAsia="Times New Roman" w:hAnsi="Times New Roman" w:cs="Times New Roman"/>
          <w:color w:val="222222"/>
          <w:sz w:val="27"/>
          <w:szCs w:val="27"/>
          <w:lang w:val="en-US" w:eastAsia="ru-RU"/>
        </w:rPr>
        <w:t xml:space="preserve"> M., </w:t>
      </w:r>
      <w:proofErr w:type="spellStart"/>
      <w:r w:rsidRPr="009626A5">
        <w:rPr>
          <w:rFonts w:ascii="Times New Roman" w:eastAsia="Times New Roman" w:hAnsi="Times New Roman" w:cs="Times New Roman"/>
          <w:color w:val="222222"/>
          <w:sz w:val="27"/>
          <w:szCs w:val="27"/>
          <w:lang w:val="en-US" w:eastAsia="ru-RU"/>
        </w:rPr>
        <w:t>Henschke</w:t>
      </w:r>
      <w:proofErr w:type="spellEnd"/>
      <w:r w:rsidRPr="009626A5">
        <w:rPr>
          <w:rFonts w:ascii="Times New Roman" w:eastAsia="Times New Roman" w:hAnsi="Times New Roman" w:cs="Times New Roman"/>
          <w:color w:val="222222"/>
          <w:sz w:val="27"/>
          <w:szCs w:val="27"/>
          <w:lang w:val="en-US" w:eastAsia="ru-RU"/>
        </w:rPr>
        <w:t xml:space="preserve"> N., Moseley G.L., Lee H., McAuley J.H. Effect of primary care-based education on reassurance in patients with acute low back pain: systematic review and meta-analysis // JAMA Intern Med. 2015;175(3):733-743. doi:10.1001/jamainternmed.2015.0217. </w:t>
      </w:r>
      <w:r w:rsidRPr="00987104">
        <w:rPr>
          <w:rFonts w:ascii="Times New Roman" w:eastAsia="Times New Roman" w:hAnsi="Times New Roman" w:cs="Times New Roman"/>
          <w:color w:val="222222"/>
          <w:sz w:val="27"/>
          <w:szCs w:val="27"/>
          <w:lang w:eastAsia="ru-RU"/>
        </w:rPr>
        <w:t>PMID: 25664854.</w:t>
      </w:r>
    </w:p>
    <w:p w14:paraId="38BD344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Gianola</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Bargeri</w:t>
      </w:r>
      <w:proofErr w:type="spellEnd"/>
      <w:r w:rsidRPr="009626A5">
        <w:rPr>
          <w:rFonts w:ascii="Times New Roman" w:eastAsia="Times New Roman" w:hAnsi="Times New Roman" w:cs="Times New Roman"/>
          <w:color w:val="222222"/>
          <w:sz w:val="27"/>
          <w:szCs w:val="27"/>
          <w:lang w:val="en-US" w:eastAsia="ru-RU"/>
        </w:rPr>
        <w:t xml:space="preserve"> S., Del Castillo G. et al. Effectiveness of treatments for acute and subacute mechanical non-specific low back pain: a systematic review with network meta-analysis // Br J Sports Med. 2022 Jan;56(1):41-50. doi:10.1136/bjsports-2020-103596.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2021 </w:t>
      </w:r>
      <w:proofErr w:type="spellStart"/>
      <w:r w:rsidRPr="00987104">
        <w:rPr>
          <w:rFonts w:ascii="Times New Roman" w:eastAsia="Times New Roman" w:hAnsi="Times New Roman" w:cs="Times New Roman"/>
          <w:color w:val="222222"/>
          <w:sz w:val="27"/>
          <w:szCs w:val="27"/>
          <w:lang w:eastAsia="ru-RU"/>
        </w:rPr>
        <w:t>Apr</w:t>
      </w:r>
      <w:proofErr w:type="spellEnd"/>
      <w:r w:rsidRPr="00987104">
        <w:rPr>
          <w:rFonts w:ascii="Times New Roman" w:eastAsia="Times New Roman" w:hAnsi="Times New Roman" w:cs="Times New Roman"/>
          <w:color w:val="222222"/>
          <w:sz w:val="27"/>
          <w:szCs w:val="27"/>
          <w:lang w:eastAsia="ru-RU"/>
        </w:rPr>
        <w:t xml:space="preserve"> 13. PMID: 33849907; PMCID: PMC8685632.</w:t>
      </w:r>
    </w:p>
    <w:p w14:paraId="4D8BEA1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Wewege</w:t>
      </w:r>
      <w:proofErr w:type="spellEnd"/>
      <w:r w:rsidRPr="009626A5">
        <w:rPr>
          <w:rFonts w:ascii="Times New Roman" w:eastAsia="Times New Roman" w:hAnsi="Times New Roman" w:cs="Times New Roman"/>
          <w:color w:val="222222"/>
          <w:sz w:val="27"/>
          <w:szCs w:val="27"/>
          <w:lang w:val="en-US" w:eastAsia="ru-RU"/>
        </w:rPr>
        <w:t xml:space="preserve"> M.A., </w:t>
      </w:r>
      <w:proofErr w:type="spellStart"/>
      <w:r w:rsidRPr="009626A5">
        <w:rPr>
          <w:rFonts w:ascii="Times New Roman" w:eastAsia="Times New Roman" w:hAnsi="Times New Roman" w:cs="Times New Roman"/>
          <w:color w:val="222222"/>
          <w:sz w:val="27"/>
          <w:szCs w:val="27"/>
          <w:lang w:val="en-US" w:eastAsia="ru-RU"/>
        </w:rPr>
        <w:t>Bagg</w:t>
      </w:r>
      <w:proofErr w:type="spellEnd"/>
      <w:r w:rsidRPr="009626A5">
        <w:rPr>
          <w:rFonts w:ascii="Times New Roman" w:eastAsia="Times New Roman" w:hAnsi="Times New Roman" w:cs="Times New Roman"/>
          <w:color w:val="222222"/>
          <w:sz w:val="27"/>
          <w:szCs w:val="27"/>
          <w:lang w:val="en-US" w:eastAsia="ru-RU"/>
        </w:rPr>
        <w:t xml:space="preserve"> M.K., Jones M.D. et al. Comparative effectiveness and safety of analgesic medicines for adults with acute non-specific low back pain: systematic review and network meta-analysis // BMJ. 2023 Mar 22;</w:t>
      </w:r>
      <w:proofErr w:type="gramStart"/>
      <w:r w:rsidRPr="009626A5">
        <w:rPr>
          <w:rFonts w:ascii="Times New Roman" w:eastAsia="Times New Roman" w:hAnsi="Times New Roman" w:cs="Times New Roman"/>
          <w:color w:val="222222"/>
          <w:sz w:val="27"/>
          <w:szCs w:val="27"/>
          <w:lang w:val="en-US" w:eastAsia="ru-RU"/>
        </w:rPr>
        <w:t>380:e</w:t>
      </w:r>
      <w:proofErr w:type="gramEnd"/>
      <w:r w:rsidRPr="009626A5">
        <w:rPr>
          <w:rFonts w:ascii="Times New Roman" w:eastAsia="Times New Roman" w:hAnsi="Times New Roman" w:cs="Times New Roman"/>
          <w:color w:val="222222"/>
          <w:sz w:val="27"/>
          <w:szCs w:val="27"/>
          <w:lang w:val="en-US" w:eastAsia="ru-RU"/>
        </w:rPr>
        <w:t xml:space="preserve">072962. doi:10.1136/bmj-2022-072962. </w:t>
      </w:r>
      <w:r w:rsidRPr="00987104">
        <w:rPr>
          <w:rFonts w:ascii="Times New Roman" w:eastAsia="Times New Roman" w:hAnsi="Times New Roman" w:cs="Times New Roman"/>
          <w:color w:val="222222"/>
          <w:sz w:val="27"/>
          <w:szCs w:val="27"/>
          <w:lang w:eastAsia="ru-RU"/>
        </w:rPr>
        <w:t>PMID: 36948512; PMCID: PMC10540836.</w:t>
      </w:r>
    </w:p>
    <w:p w14:paraId="0B9FCA0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Williams C.M., Maher C.G., Latimer J. et al. Efficacy of paracetamol for acute low-back pain: a double-blind, randomized controlled trial // Lancet. 2014;384(9954):1586-1596. doi:10.1016/S0140-6736(14)60805-9.</w:t>
      </w:r>
    </w:p>
    <w:p w14:paraId="0C1609F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Abdel Shaheed C., Maher C.G., Williams K.A., McLachlan A.J. Efficacy and tolerability of muscle relaxants for low back pain: Systematic review and meta-analysis // Eur J Pain. 2017 Feb;21(2):228-237. doi:10.1002/ejp.907.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2016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22. PMID: 27329976.</w:t>
      </w:r>
    </w:p>
    <w:p w14:paraId="4489350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Pareek A., </w:t>
      </w:r>
      <w:proofErr w:type="spellStart"/>
      <w:r w:rsidRPr="009626A5">
        <w:rPr>
          <w:rFonts w:ascii="Times New Roman" w:eastAsia="Times New Roman" w:hAnsi="Times New Roman" w:cs="Times New Roman"/>
          <w:color w:val="222222"/>
          <w:sz w:val="27"/>
          <w:szCs w:val="27"/>
          <w:lang w:val="en-US" w:eastAsia="ru-RU"/>
        </w:rPr>
        <w:t>Chandurkar</w:t>
      </w:r>
      <w:proofErr w:type="spellEnd"/>
      <w:r w:rsidRPr="009626A5">
        <w:rPr>
          <w:rFonts w:ascii="Times New Roman" w:eastAsia="Times New Roman" w:hAnsi="Times New Roman" w:cs="Times New Roman"/>
          <w:color w:val="222222"/>
          <w:sz w:val="27"/>
          <w:szCs w:val="27"/>
          <w:lang w:val="en-US" w:eastAsia="ru-RU"/>
        </w:rPr>
        <w:t xml:space="preserve"> N., </w:t>
      </w:r>
      <w:proofErr w:type="spellStart"/>
      <w:r w:rsidRPr="009626A5">
        <w:rPr>
          <w:rFonts w:ascii="Times New Roman" w:eastAsia="Times New Roman" w:hAnsi="Times New Roman" w:cs="Times New Roman"/>
          <w:color w:val="222222"/>
          <w:sz w:val="27"/>
          <w:szCs w:val="27"/>
          <w:lang w:val="en-US" w:eastAsia="ru-RU"/>
        </w:rPr>
        <w:t>Chandanwale</w:t>
      </w:r>
      <w:proofErr w:type="spellEnd"/>
      <w:r w:rsidRPr="009626A5">
        <w:rPr>
          <w:rFonts w:ascii="Times New Roman" w:eastAsia="Times New Roman" w:hAnsi="Times New Roman" w:cs="Times New Roman"/>
          <w:color w:val="222222"/>
          <w:sz w:val="27"/>
          <w:szCs w:val="27"/>
          <w:lang w:val="en-US" w:eastAsia="ru-RU"/>
        </w:rPr>
        <w:t xml:space="preserve"> A.S. et al. </w:t>
      </w:r>
      <w:proofErr w:type="spellStart"/>
      <w:r w:rsidRPr="009626A5">
        <w:rPr>
          <w:rFonts w:ascii="Times New Roman" w:eastAsia="Times New Roman" w:hAnsi="Times New Roman" w:cs="Times New Roman"/>
          <w:color w:val="222222"/>
          <w:sz w:val="27"/>
          <w:szCs w:val="27"/>
          <w:lang w:val="en-US" w:eastAsia="ru-RU"/>
        </w:rPr>
        <w:t>Aceclofenac</w:t>
      </w:r>
      <w:proofErr w:type="spellEnd"/>
      <w:r w:rsidRPr="009626A5">
        <w:rPr>
          <w:rFonts w:ascii="Times New Roman" w:eastAsia="Times New Roman" w:hAnsi="Times New Roman" w:cs="Times New Roman"/>
          <w:color w:val="222222"/>
          <w:sz w:val="27"/>
          <w:szCs w:val="27"/>
          <w:lang w:val="en-US" w:eastAsia="ru-RU"/>
        </w:rPr>
        <w:t xml:space="preserve">-tizanidine in the treatment of acute low back pain: a double-blind, double-dummy, randomized, multicentric, comparative study against </w:t>
      </w:r>
      <w:proofErr w:type="spellStart"/>
      <w:r w:rsidRPr="009626A5">
        <w:rPr>
          <w:rFonts w:ascii="Times New Roman" w:eastAsia="Times New Roman" w:hAnsi="Times New Roman" w:cs="Times New Roman"/>
          <w:color w:val="222222"/>
          <w:sz w:val="27"/>
          <w:szCs w:val="27"/>
          <w:lang w:val="en-US" w:eastAsia="ru-RU"/>
        </w:rPr>
        <w:t>aceclofenac</w:t>
      </w:r>
      <w:proofErr w:type="spellEnd"/>
      <w:r w:rsidRPr="009626A5">
        <w:rPr>
          <w:rFonts w:ascii="Times New Roman" w:eastAsia="Times New Roman" w:hAnsi="Times New Roman" w:cs="Times New Roman"/>
          <w:color w:val="222222"/>
          <w:sz w:val="27"/>
          <w:szCs w:val="27"/>
          <w:lang w:val="en-US" w:eastAsia="ru-RU"/>
        </w:rPr>
        <w:t xml:space="preserve"> alone // Eur Spine J. 2009.</w:t>
      </w:r>
    </w:p>
    <w:p w14:paraId="5EC32CE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Cashin A.G., Folly T., </w:t>
      </w:r>
      <w:proofErr w:type="spellStart"/>
      <w:r w:rsidRPr="009626A5">
        <w:rPr>
          <w:rFonts w:ascii="Times New Roman" w:eastAsia="Times New Roman" w:hAnsi="Times New Roman" w:cs="Times New Roman"/>
          <w:color w:val="222222"/>
          <w:sz w:val="27"/>
          <w:szCs w:val="27"/>
          <w:lang w:val="en-US" w:eastAsia="ru-RU"/>
        </w:rPr>
        <w:t>Bagg</w:t>
      </w:r>
      <w:proofErr w:type="spellEnd"/>
      <w:r w:rsidRPr="009626A5">
        <w:rPr>
          <w:rFonts w:ascii="Times New Roman" w:eastAsia="Times New Roman" w:hAnsi="Times New Roman" w:cs="Times New Roman"/>
          <w:color w:val="222222"/>
          <w:sz w:val="27"/>
          <w:szCs w:val="27"/>
          <w:lang w:val="en-US" w:eastAsia="ru-RU"/>
        </w:rPr>
        <w:t xml:space="preserve"> M.K. et al. Efficacy, acceptability, and safety of muscle relaxants for adults with non-specific low back pain: systematic review and meta-analysis // BMJ. 2021 Jul 7;</w:t>
      </w:r>
      <w:proofErr w:type="gramStart"/>
      <w:r w:rsidRPr="009626A5">
        <w:rPr>
          <w:rFonts w:ascii="Times New Roman" w:eastAsia="Times New Roman" w:hAnsi="Times New Roman" w:cs="Times New Roman"/>
          <w:color w:val="222222"/>
          <w:sz w:val="27"/>
          <w:szCs w:val="27"/>
          <w:lang w:val="en-US" w:eastAsia="ru-RU"/>
        </w:rPr>
        <w:t>374:n</w:t>
      </w:r>
      <w:proofErr w:type="gramEnd"/>
      <w:r w:rsidRPr="009626A5">
        <w:rPr>
          <w:rFonts w:ascii="Times New Roman" w:eastAsia="Times New Roman" w:hAnsi="Times New Roman" w:cs="Times New Roman"/>
          <w:color w:val="222222"/>
          <w:sz w:val="27"/>
          <w:szCs w:val="27"/>
          <w:lang w:val="en-US" w:eastAsia="ru-RU"/>
        </w:rPr>
        <w:t>1446. doi:10.1136/</w:t>
      </w:r>
      <w:proofErr w:type="gramStart"/>
      <w:r w:rsidRPr="009626A5">
        <w:rPr>
          <w:rFonts w:ascii="Times New Roman" w:eastAsia="Times New Roman" w:hAnsi="Times New Roman" w:cs="Times New Roman"/>
          <w:color w:val="222222"/>
          <w:sz w:val="27"/>
          <w:szCs w:val="27"/>
          <w:lang w:val="en-US" w:eastAsia="ru-RU"/>
        </w:rPr>
        <w:t>bmj.n</w:t>
      </w:r>
      <w:proofErr w:type="gramEnd"/>
      <w:r w:rsidRPr="009626A5">
        <w:rPr>
          <w:rFonts w:ascii="Times New Roman" w:eastAsia="Times New Roman" w:hAnsi="Times New Roman" w:cs="Times New Roman"/>
          <w:color w:val="222222"/>
          <w:sz w:val="27"/>
          <w:szCs w:val="27"/>
          <w:lang w:val="en-US" w:eastAsia="ru-RU"/>
        </w:rPr>
        <w:t xml:space="preserve">1446. </w:t>
      </w:r>
      <w:r w:rsidRPr="00987104">
        <w:rPr>
          <w:rFonts w:ascii="Times New Roman" w:eastAsia="Times New Roman" w:hAnsi="Times New Roman" w:cs="Times New Roman"/>
          <w:color w:val="222222"/>
          <w:sz w:val="27"/>
          <w:szCs w:val="27"/>
          <w:lang w:eastAsia="ru-RU"/>
        </w:rPr>
        <w:t>PMID: 34233900; PMCID: PMC8262447.</w:t>
      </w:r>
    </w:p>
    <w:p w14:paraId="009E3C9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Calderon-Ospina C.A., Nava-Mesa M.O., Arbeláez Ariza C.E. Effect of Combined Diclofenac and B Vitamins (Thiamine, Pyridoxine, and Cyanocobalamin) for Low Back Pain Management: Systematic Review and Meta-analysis // Pain Med. 2020 Apr 1;21(4):766-781. doi:10.1093/pm/pnz216. </w:t>
      </w:r>
      <w:r w:rsidRPr="00987104">
        <w:rPr>
          <w:rFonts w:ascii="Times New Roman" w:eastAsia="Times New Roman" w:hAnsi="Times New Roman" w:cs="Times New Roman"/>
          <w:color w:val="222222"/>
          <w:sz w:val="27"/>
          <w:szCs w:val="27"/>
          <w:lang w:eastAsia="ru-RU"/>
        </w:rPr>
        <w:t>PMID: 31529101; PMCID: PMC7139211.</w:t>
      </w:r>
    </w:p>
    <w:p w14:paraId="51880A5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Friedman B.W., Holden L., </w:t>
      </w:r>
      <w:proofErr w:type="spellStart"/>
      <w:r w:rsidRPr="009626A5">
        <w:rPr>
          <w:rFonts w:ascii="Times New Roman" w:eastAsia="Times New Roman" w:hAnsi="Times New Roman" w:cs="Times New Roman"/>
          <w:color w:val="222222"/>
          <w:sz w:val="27"/>
          <w:szCs w:val="27"/>
          <w:lang w:val="en-US" w:eastAsia="ru-RU"/>
        </w:rPr>
        <w:t>Esses</w:t>
      </w:r>
      <w:proofErr w:type="spellEnd"/>
      <w:r w:rsidRPr="009626A5">
        <w:rPr>
          <w:rFonts w:ascii="Times New Roman" w:eastAsia="Times New Roman" w:hAnsi="Times New Roman" w:cs="Times New Roman"/>
          <w:color w:val="222222"/>
          <w:sz w:val="27"/>
          <w:szCs w:val="27"/>
          <w:lang w:val="en-US" w:eastAsia="ru-RU"/>
        </w:rPr>
        <w:t xml:space="preserve"> D. et al. Parenteral corticosteroids for Emergency Department patients with non-radicular low back pain // J </w:t>
      </w:r>
      <w:proofErr w:type="spellStart"/>
      <w:r w:rsidRPr="009626A5">
        <w:rPr>
          <w:rFonts w:ascii="Times New Roman" w:eastAsia="Times New Roman" w:hAnsi="Times New Roman" w:cs="Times New Roman"/>
          <w:color w:val="222222"/>
          <w:sz w:val="27"/>
          <w:szCs w:val="27"/>
          <w:lang w:val="en-US" w:eastAsia="ru-RU"/>
        </w:rPr>
        <w:t>Emerg</w:t>
      </w:r>
      <w:proofErr w:type="spellEnd"/>
      <w:r w:rsidRPr="009626A5">
        <w:rPr>
          <w:rFonts w:ascii="Times New Roman" w:eastAsia="Times New Roman" w:hAnsi="Times New Roman" w:cs="Times New Roman"/>
          <w:color w:val="222222"/>
          <w:sz w:val="27"/>
          <w:szCs w:val="27"/>
          <w:lang w:val="en-US" w:eastAsia="ru-RU"/>
        </w:rPr>
        <w:t xml:space="preserve"> Med. 2006 Nov;31(4):365-70. </w:t>
      </w:r>
      <w:proofErr w:type="gramStart"/>
      <w:r w:rsidRPr="009626A5">
        <w:rPr>
          <w:rFonts w:ascii="Times New Roman" w:eastAsia="Times New Roman" w:hAnsi="Times New Roman" w:cs="Times New Roman"/>
          <w:color w:val="222222"/>
          <w:sz w:val="27"/>
          <w:szCs w:val="27"/>
          <w:lang w:val="en-US" w:eastAsia="ru-RU"/>
        </w:rPr>
        <w:t>doi:10.1016/j.jemermed</w:t>
      </w:r>
      <w:proofErr w:type="gramEnd"/>
      <w:r w:rsidRPr="009626A5">
        <w:rPr>
          <w:rFonts w:ascii="Times New Roman" w:eastAsia="Times New Roman" w:hAnsi="Times New Roman" w:cs="Times New Roman"/>
          <w:color w:val="222222"/>
          <w:sz w:val="27"/>
          <w:szCs w:val="27"/>
          <w:lang w:val="en-US" w:eastAsia="ru-RU"/>
        </w:rPr>
        <w:t xml:space="preserve">.2005.09.023. </w:t>
      </w:r>
      <w:r w:rsidRPr="00987104">
        <w:rPr>
          <w:rFonts w:ascii="Times New Roman" w:eastAsia="Times New Roman" w:hAnsi="Times New Roman" w:cs="Times New Roman"/>
          <w:color w:val="222222"/>
          <w:sz w:val="27"/>
          <w:szCs w:val="27"/>
          <w:lang w:eastAsia="ru-RU"/>
        </w:rPr>
        <w:t>PMID: 17046475.</w:t>
      </w:r>
    </w:p>
    <w:p w14:paraId="6B013AA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Eskin</w:t>
      </w:r>
      <w:proofErr w:type="spellEnd"/>
      <w:r w:rsidRPr="009626A5">
        <w:rPr>
          <w:rFonts w:ascii="Times New Roman" w:eastAsia="Times New Roman" w:hAnsi="Times New Roman" w:cs="Times New Roman"/>
          <w:color w:val="222222"/>
          <w:sz w:val="27"/>
          <w:szCs w:val="27"/>
          <w:lang w:val="en-US" w:eastAsia="ru-RU"/>
        </w:rPr>
        <w:t xml:space="preserve"> B., Shih R.D., </w:t>
      </w:r>
      <w:proofErr w:type="spellStart"/>
      <w:r w:rsidRPr="009626A5">
        <w:rPr>
          <w:rFonts w:ascii="Times New Roman" w:eastAsia="Times New Roman" w:hAnsi="Times New Roman" w:cs="Times New Roman"/>
          <w:color w:val="222222"/>
          <w:sz w:val="27"/>
          <w:szCs w:val="27"/>
          <w:lang w:val="en-US" w:eastAsia="ru-RU"/>
        </w:rPr>
        <w:t>Fiesseler</w:t>
      </w:r>
      <w:proofErr w:type="spellEnd"/>
      <w:r w:rsidRPr="009626A5">
        <w:rPr>
          <w:rFonts w:ascii="Times New Roman" w:eastAsia="Times New Roman" w:hAnsi="Times New Roman" w:cs="Times New Roman"/>
          <w:color w:val="222222"/>
          <w:sz w:val="27"/>
          <w:szCs w:val="27"/>
          <w:lang w:val="en-US" w:eastAsia="ru-RU"/>
        </w:rPr>
        <w:t xml:space="preserve"> F.W. et al. Prednisone for emergency department low back pain: a randomized controlled trial // J </w:t>
      </w:r>
      <w:proofErr w:type="spellStart"/>
      <w:r w:rsidRPr="009626A5">
        <w:rPr>
          <w:rFonts w:ascii="Times New Roman" w:eastAsia="Times New Roman" w:hAnsi="Times New Roman" w:cs="Times New Roman"/>
          <w:color w:val="222222"/>
          <w:sz w:val="27"/>
          <w:szCs w:val="27"/>
          <w:lang w:val="en-US" w:eastAsia="ru-RU"/>
        </w:rPr>
        <w:t>Emerg</w:t>
      </w:r>
      <w:proofErr w:type="spellEnd"/>
      <w:r w:rsidRPr="009626A5">
        <w:rPr>
          <w:rFonts w:ascii="Times New Roman" w:eastAsia="Times New Roman" w:hAnsi="Times New Roman" w:cs="Times New Roman"/>
          <w:color w:val="222222"/>
          <w:sz w:val="27"/>
          <w:szCs w:val="27"/>
          <w:lang w:val="en-US" w:eastAsia="ru-RU"/>
        </w:rPr>
        <w:t xml:space="preserve"> Med. 2014 Jul;47(1):65-70.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10.1016/j.jemermed.2014.02.010.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2014 </w:t>
      </w:r>
      <w:proofErr w:type="spellStart"/>
      <w:r w:rsidRPr="00987104">
        <w:rPr>
          <w:rFonts w:ascii="Times New Roman" w:eastAsia="Times New Roman" w:hAnsi="Times New Roman" w:cs="Times New Roman"/>
          <w:color w:val="222222"/>
          <w:sz w:val="27"/>
          <w:szCs w:val="27"/>
          <w:lang w:eastAsia="ru-RU"/>
        </w:rPr>
        <w:t>Apr</w:t>
      </w:r>
      <w:proofErr w:type="spellEnd"/>
      <w:r w:rsidRPr="00987104">
        <w:rPr>
          <w:rFonts w:ascii="Times New Roman" w:eastAsia="Times New Roman" w:hAnsi="Times New Roman" w:cs="Times New Roman"/>
          <w:color w:val="222222"/>
          <w:sz w:val="27"/>
          <w:szCs w:val="27"/>
          <w:lang w:eastAsia="ru-RU"/>
        </w:rPr>
        <w:t xml:space="preserve"> 13. PMID: 24739318.</w:t>
      </w:r>
    </w:p>
    <w:p w14:paraId="2934849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Chen S., Ye Z., Shao Z. et al. Multidisciplinary Guidelines for the Rational Use of Topical Non-Steroidal Anti-Inflammatory Drugs for Musculoskeletal Pain (2022) // Clin. Med. 2023, 12, 1544.</w:t>
      </w:r>
    </w:p>
    <w:p w14:paraId="5ED07AC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Derry S., </w:t>
      </w:r>
      <w:proofErr w:type="spellStart"/>
      <w:r w:rsidRPr="009626A5">
        <w:rPr>
          <w:rFonts w:ascii="Times New Roman" w:eastAsia="Times New Roman" w:hAnsi="Times New Roman" w:cs="Times New Roman"/>
          <w:color w:val="222222"/>
          <w:sz w:val="27"/>
          <w:szCs w:val="27"/>
          <w:lang w:val="en-US" w:eastAsia="ru-RU"/>
        </w:rPr>
        <w:t>Conaghan</w:t>
      </w:r>
      <w:proofErr w:type="spellEnd"/>
      <w:r w:rsidRPr="009626A5">
        <w:rPr>
          <w:rFonts w:ascii="Times New Roman" w:eastAsia="Times New Roman" w:hAnsi="Times New Roman" w:cs="Times New Roman"/>
          <w:color w:val="222222"/>
          <w:sz w:val="27"/>
          <w:szCs w:val="27"/>
          <w:lang w:val="en-US" w:eastAsia="ru-RU"/>
        </w:rPr>
        <w:t xml:space="preserve"> P., Da Silva J.A. et al. Topical NSAIDs for chronic musculoskeletal pain in adults // Cochrane Database Syst Rev. 2016 Apr 22;4:CD007400.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10.1002/14651858.CD007400.pub3. </w:t>
      </w:r>
      <w:r w:rsidRPr="00987104">
        <w:rPr>
          <w:rFonts w:ascii="Times New Roman" w:eastAsia="Times New Roman" w:hAnsi="Times New Roman" w:cs="Times New Roman"/>
          <w:color w:val="222222"/>
          <w:sz w:val="27"/>
          <w:szCs w:val="27"/>
          <w:lang w:eastAsia="ru-RU"/>
        </w:rPr>
        <w:t>PMID: 27103611; PMCID: PMC6494263.</w:t>
      </w:r>
    </w:p>
    <w:p w14:paraId="7F03659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El-</w:t>
      </w:r>
      <w:proofErr w:type="spellStart"/>
      <w:r w:rsidRPr="009626A5">
        <w:rPr>
          <w:rFonts w:ascii="Times New Roman" w:eastAsia="Times New Roman" w:hAnsi="Times New Roman" w:cs="Times New Roman"/>
          <w:color w:val="222222"/>
          <w:sz w:val="27"/>
          <w:szCs w:val="27"/>
          <w:lang w:val="en-US" w:eastAsia="ru-RU"/>
        </w:rPr>
        <w:t>Tallawy</w:t>
      </w:r>
      <w:proofErr w:type="spellEnd"/>
      <w:r w:rsidRPr="009626A5">
        <w:rPr>
          <w:rFonts w:ascii="Times New Roman" w:eastAsia="Times New Roman" w:hAnsi="Times New Roman" w:cs="Times New Roman"/>
          <w:color w:val="222222"/>
          <w:sz w:val="27"/>
          <w:szCs w:val="27"/>
          <w:lang w:val="en-US" w:eastAsia="ru-RU"/>
        </w:rPr>
        <w:t xml:space="preserve"> S.N., </w:t>
      </w:r>
      <w:proofErr w:type="spellStart"/>
      <w:r w:rsidRPr="009626A5">
        <w:rPr>
          <w:rFonts w:ascii="Times New Roman" w:eastAsia="Times New Roman" w:hAnsi="Times New Roman" w:cs="Times New Roman"/>
          <w:color w:val="222222"/>
          <w:sz w:val="27"/>
          <w:szCs w:val="27"/>
          <w:lang w:val="en-US" w:eastAsia="ru-RU"/>
        </w:rPr>
        <w:t>Nalamasu</w:t>
      </w:r>
      <w:proofErr w:type="spellEnd"/>
      <w:r w:rsidRPr="009626A5">
        <w:rPr>
          <w:rFonts w:ascii="Times New Roman" w:eastAsia="Times New Roman" w:hAnsi="Times New Roman" w:cs="Times New Roman"/>
          <w:color w:val="222222"/>
          <w:sz w:val="27"/>
          <w:szCs w:val="27"/>
          <w:lang w:val="en-US" w:eastAsia="ru-RU"/>
        </w:rPr>
        <w:t xml:space="preserve"> R., Salem G.I. et al. Management of Musculoskeletal Pain: An Update with Emphasis on Chronic Musculoskeletal Pain // [Journal Name]. [Publication details pending].</w:t>
      </w:r>
    </w:p>
    <w:p w14:paraId="405DDD6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Patel M., Johnson A.J., Booker S.Q. et al. Applying the NIA Health Disparities Research Framework to Identify Needs and Opportunities in Chronic Musculoskeletal Pain Research // J Pain. 2022 Jan;23(1):25–44.</w:t>
      </w:r>
    </w:p>
    <w:p w14:paraId="6C046AA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Kim K.-H., </w:t>
      </w:r>
      <w:proofErr w:type="spellStart"/>
      <w:r w:rsidRPr="009626A5">
        <w:rPr>
          <w:rFonts w:ascii="Times New Roman" w:eastAsia="Times New Roman" w:hAnsi="Times New Roman" w:cs="Times New Roman"/>
          <w:color w:val="222222"/>
          <w:sz w:val="27"/>
          <w:szCs w:val="27"/>
          <w:lang w:val="en-US" w:eastAsia="ru-RU"/>
        </w:rPr>
        <w:t>Seo</w:t>
      </w:r>
      <w:proofErr w:type="spellEnd"/>
      <w:r w:rsidRPr="009626A5">
        <w:rPr>
          <w:rFonts w:ascii="Times New Roman" w:eastAsia="Times New Roman" w:hAnsi="Times New Roman" w:cs="Times New Roman"/>
          <w:color w:val="222222"/>
          <w:sz w:val="27"/>
          <w:szCs w:val="27"/>
          <w:lang w:val="en-US" w:eastAsia="ru-RU"/>
        </w:rPr>
        <w:t xml:space="preserve"> H.-J., Abdi S. et al. All about pain pharmacology: what pain physicians should know.</w:t>
      </w:r>
    </w:p>
    <w:p w14:paraId="007C4A2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Marcianò</w:t>
      </w:r>
      <w:proofErr w:type="spellEnd"/>
      <w:r w:rsidRPr="009626A5">
        <w:rPr>
          <w:rFonts w:ascii="Times New Roman" w:eastAsia="Times New Roman" w:hAnsi="Times New Roman" w:cs="Times New Roman"/>
          <w:color w:val="222222"/>
          <w:sz w:val="27"/>
          <w:szCs w:val="27"/>
          <w:lang w:val="en-US" w:eastAsia="ru-RU"/>
        </w:rPr>
        <w:t xml:space="preserve"> G., </w:t>
      </w:r>
      <w:proofErr w:type="spellStart"/>
      <w:r w:rsidRPr="009626A5">
        <w:rPr>
          <w:rFonts w:ascii="Times New Roman" w:eastAsia="Times New Roman" w:hAnsi="Times New Roman" w:cs="Times New Roman"/>
          <w:color w:val="222222"/>
          <w:sz w:val="27"/>
          <w:szCs w:val="27"/>
          <w:lang w:val="en-US" w:eastAsia="ru-RU"/>
        </w:rPr>
        <w:t>Vocca</w:t>
      </w:r>
      <w:proofErr w:type="spellEnd"/>
      <w:r w:rsidRPr="009626A5">
        <w:rPr>
          <w:rFonts w:ascii="Times New Roman" w:eastAsia="Times New Roman" w:hAnsi="Times New Roman" w:cs="Times New Roman"/>
          <w:color w:val="222222"/>
          <w:sz w:val="27"/>
          <w:szCs w:val="27"/>
          <w:lang w:val="en-US" w:eastAsia="ru-RU"/>
        </w:rPr>
        <w:t xml:space="preserve"> C., Evangelista M. et al. The Pharmacological Treatment of Chronic Pain: From Guidelines to Daily Clinical Practice // Pharmaceutics. </w:t>
      </w:r>
      <w:r w:rsidRPr="00987104">
        <w:rPr>
          <w:rFonts w:ascii="Times New Roman" w:eastAsia="Times New Roman" w:hAnsi="Times New Roman" w:cs="Times New Roman"/>
          <w:color w:val="222222"/>
          <w:sz w:val="27"/>
          <w:szCs w:val="27"/>
          <w:lang w:eastAsia="ru-RU"/>
        </w:rPr>
        <w:t>2023;15, 1165.</w:t>
      </w:r>
    </w:p>
    <w:p w14:paraId="3B35B11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Machado G.C., Maher C.G., Ferreira P.H. et al. Efficacy and safety of paracetamol for spinal pain and osteoarthritis: systematic review and meta-analysis of randomized placebo-controlled trials // BMJ. 2015 Mar 31;350:h1225.</w:t>
      </w:r>
    </w:p>
    <w:p w14:paraId="15D7303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McDonagh M.S., </w:t>
      </w:r>
      <w:proofErr w:type="spellStart"/>
      <w:r w:rsidRPr="009626A5">
        <w:rPr>
          <w:rFonts w:ascii="Times New Roman" w:eastAsia="Times New Roman" w:hAnsi="Times New Roman" w:cs="Times New Roman"/>
          <w:color w:val="222222"/>
          <w:sz w:val="27"/>
          <w:szCs w:val="27"/>
          <w:lang w:val="en-US" w:eastAsia="ru-RU"/>
        </w:rPr>
        <w:t>Selph</w:t>
      </w:r>
      <w:proofErr w:type="spellEnd"/>
      <w:r w:rsidRPr="009626A5">
        <w:rPr>
          <w:rFonts w:ascii="Times New Roman" w:eastAsia="Times New Roman" w:hAnsi="Times New Roman" w:cs="Times New Roman"/>
          <w:color w:val="222222"/>
          <w:sz w:val="27"/>
          <w:szCs w:val="27"/>
          <w:lang w:val="en-US" w:eastAsia="ru-RU"/>
        </w:rPr>
        <w:t xml:space="preserve"> S.S., Buckley D.I. et al. Nonopioid Pharmacologic Treatments for Chronic Pain; Agency for Healthcare Research and Quality: Rockville, MD, USA, 2020.</w:t>
      </w:r>
    </w:p>
    <w:p w14:paraId="7B61C57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Cashin A.G., Folly T., </w:t>
      </w:r>
      <w:proofErr w:type="spellStart"/>
      <w:r w:rsidRPr="009626A5">
        <w:rPr>
          <w:rFonts w:ascii="Times New Roman" w:eastAsia="Times New Roman" w:hAnsi="Times New Roman" w:cs="Times New Roman"/>
          <w:color w:val="222222"/>
          <w:sz w:val="27"/>
          <w:szCs w:val="27"/>
          <w:lang w:val="en-US" w:eastAsia="ru-RU"/>
        </w:rPr>
        <w:t>Bagg</w:t>
      </w:r>
      <w:proofErr w:type="spellEnd"/>
      <w:r w:rsidRPr="009626A5">
        <w:rPr>
          <w:rFonts w:ascii="Times New Roman" w:eastAsia="Times New Roman" w:hAnsi="Times New Roman" w:cs="Times New Roman"/>
          <w:color w:val="222222"/>
          <w:sz w:val="27"/>
          <w:szCs w:val="27"/>
          <w:lang w:val="en-US" w:eastAsia="ru-RU"/>
        </w:rPr>
        <w:t xml:space="preserve"> M.K. et al. Efficacy, acceptability, and safety of muscle relaxants for adults with non-specific low back pain: systematic review and meta-analysis // BMJ. 2021 Jun 3;</w:t>
      </w:r>
      <w:proofErr w:type="gramStart"/>
      <w:r w:rsidRPr="009626A5">
        <w:rPr>
          <w:rFonts w:ascii="Times New Roman" w:eastAsia="Times New Roman" w:hAnsi="Times New Roman" w:cs="Times New Roman"/>
          <w:color w:val="222222"/>
          <w:sz w:val="27"/>
          <w:szCs w:val="27"/>
          <w:lang w:val="en-US" w:eastAsia="ru-RU"/>
        </w:rPr>
        <w:t>374:n</w:t>
      </w:r>
      <w:proofErr w:type="gramEnd"/>
      <w:r w:rsidRPr="009626A5">
        <w:rPr>
          <w:rFonts w:ascii="Times New Roman" w:eastAsia="Times New Roman" w:hAnsi="Times New Roman" w:cs="Times New Roman"/>
          <w:color w:val="222222"/>
          <w:sz w:val="27"/>
          <w:szCs w:val="27"/>
          <w:lang w:val="en-US" w:eastAsia="ru-RU"/>
        </w:rPr>
        <w:t>1446.</w:t>
      </w:r>
    </w:p>
    <w:p w14:paraId="70E20A8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Dowell D., </w:t>
      </w:r>
      <w:proofErr w:type="spellStart"/>
      <w:r w:rsidRPr="009626A5">
        <w:rPr>
          <w:rFonts w:ascii="Times New Roman" w:eastAsia="Times New Roman" w:hAnsi="Times New Roman" w:cs="Times New Roman"/>
          <w:color w:val="222222"/>
          <w:sz w:val="27"/>
          <w:szCs w:val="27"/>
          <w:lang w:val="en-US" w:eastAsia="ru-RU"/>
        </w:rPr>
        <w:t>Haegerich</w:t>
      </w:r>
      <w:proofErr w:type="spellEnd"/>
      <w:r w:rsidRPr="009626A5">
        <w:rPr>
          <w:rFonts w:ascii="Times New Roman" w:eastAsia="Times New Roman" w:hAnsi="Times New Roman" w:cs="Times New Roman"/>
          <w:color w:val="222222"/>
          <w:sz w:val="27"/>
          <w:szCs w:val="27"/>
          <w:lang w:val="en-US" w:eastAsia="ru-RU"/>
        </w:rPr>
        <w:t xml:space="preserve"> T.M., Chou R. CDC Guideline for Prescribing Opioids for Chronic Pain—United States, 2016 // JAMA. 2016 Apr 19;315(15).</w:t>
      </w:r>
    </w:p>
    <w:p w14:paraId="2ABAA6D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Lentz T.A., </w:t>
      </w:r>
      <w:proofErr w:type="spellStart"/>
      <w:r w:rsidRPr="009626A5">
        <w:rPr>
          <w:rFonts w:ascii="Times New Roman" w:eastAsia="Times New Roman" w:hAnsi="Times New Roman" w:cs="Times New Roman"/>
          <w:color w:val="222222"/>
          <w:sz w:val="27"/>
          <w:szCs w:val="27"/>
          <w:lang w:val="en-US" w:eastAsia="ru-RU"/>
        </w:rPr>
        <w:t>Rhon</w:t>
      </w:r>
      <w:proofErr w:type="spellEnd"/>
      <w:r w:rsidRPr="009626A5">
        <w:rPr>
          <w:rFonts w:ascii="Times New Roman" w:eastAsia="Times New Roman" w:hAnsi="Times New Roman" w:cs="Times New Roman"/>
          <w:color w:val="222222"/>
          <w:sz w:val="27"/>
          <w:szCs w:val="27"/>
          <w:lang w:val="en-US" w:eastAsia="ru-RU"/>
        </w:rPr>
        <w:t xml:space="preserve"> D.I., George S.Z. Predicting Opioid Use, Increased Health Care Utilization and High Costs for Musculoskeletal Pain: What Factors Mediate Pain Intensity and Disability? // J Pain. 2020 Jan-Feb;21(1-2):135-145.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10.1016/j.jpain.2019.06.004.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2019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13. PMID: 31201989; PMCID: PMC6908782.</w:t>
      </w:r>
    </w:p>
    <w:p w14:paraId="559FA98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Wright S.L. Limited Utility for Benzodiazepines in Chronic Pain Management: A Narrative Review // [Journal Name]. </w:t>
      </w:r>
      <w:proofErr w:type="gramStart"/>
      <w:r w:rsidRPr="00987104">
        <w:rPr>
          <w:rFonts w:ascii="Times New Roman" w:eastAsia="Times New Roman" w:hAnsi="Times New Roman" w:cs="Times New Roman"/>
          <w:color w:val="222222"/>
          <w:sz w:val="27"/>
          <w:szCs w:val="27"/>
          <w:lang w:eastAsia="ru-RU"/>
        </w:rPr>
        <w:t>2020;37:2604</w:t>
      </w:r>
      <w:proofErr w:type="gramEnd"/>
      <w:r w:rsidRPr="00987104">
        <w:rPr>
          <w:rFonts w:ascii="Times New Roman" w:eastAsia="Times New Roman" w:hAnsi="Times New Roman" w:cs="Times New Roman"/>
          <w:color w:val="222222"/>
          <w:sz w:val="27"/>
          <w:szCs w:val="27"/>
          <w:lang w:eastAsia="ru-RU"/>
        </w:rPr>
        <w:t>–2619.</w:t>
      </w:r>
    </w:p>
    <w:p w14:paraId="6937599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lastRenderedPageBreak/>
        <w:t>Blikman</w:t>
      </w:r>
      <w:proofErr w:type="spellEnd"/>
      <w:r w:rsidRPr="009626A5">
        <w:rPr>
          <w:rFonts w:ascii="Times New Roman" w:eastAsia="Times New Roman" w:hAnsi="Times New Roman" w:cs="Times New Roman"/>
          <w:color w:val="222222"/>
          <w:sz w:val="27"/>
          <w:szCs w:val="27"/>
          <w:lang w:val="en-US" w:eastAsia="ru-RU"/>
        </w:rPr>
        <w:t xml:space="preserve"> T. et al. Duloxetine in </w:t>
      </w:r>
      <w:proofErr w:type="spellStart"/>
      <w:r w:rsidRPr="009626A5">
        <w:rPr>
          <w:rFonts w:ascii="Times New Roman" w:eastAsia="Times New Roman" w:hAnsi="Times New Roman" w:cs="Times New Roman"/>
          <w:color w:val="222222"/>
          <w:sz w:val="27"/>
          <w:szCs w:val="27"/>
          <w:lang w:val="en-US" w:eastAsia="ru-RU"/>
        </w:rPr>
        <w:t>OsteoArthritis</w:t>
      </w:r>
      <w:proofErr w:type="spellEnd"/>
      <w:r w:rsidRPr="009626A5">
        <w:rPr>
          <w:rFonts w:ascii="Times New Roman" w:eastAsia="Times New Roman" w:hAnsi="Times New Roman" w:cs="Times New Roman"/>
          <w:color w:val="222222"/>
          <w:sz w:val="27"/>
          <w:szCs w:val="27"/>
          <w:lang w:val="en-US" w:eastAsia="ru-RU"/>
        </w:rPr>
        <w:t xml:space="preserve"> (DOA) study: effects of duloxetine on pain and function in end-stage hip and knee OA – a pragmatic enriched randomized controlled trial // [Journal Name]. </w:t>
      </w:r>
      <w:proofErr w:type="gramStart"/>
      <w:r w:rsidRPr="009626A5">
        <w:rPr>
          <w:rFonts w:ascii="Times New Roman" w:eastAsia="Times New Roman" w:hAnsi="Times New Roman" w:cs="Times New Roman"/>
          <w:color w:val="222222"/>
          <w:sz w:val="27"/>
          <w:szCs w:val="27"/>
          <w:lang w:val="en-US" w:eastAsia="ru-RU"/>
        </w:rPr>
        <w:t>2022;23:115</w:t>
      </w:r>
      <w:proofErr w:type="gramEnd"/>
      <w:r w:rsidRPr="009626A5">
        <w:rPr>
          <w:rFonts w:ascii="Times New Roman" w:eastAsia="Times New Roman" w:hAnsi="Times New Roman" w:cs="Times New Roman"/>
          <w:color w:val="222222"/>
          <w:sz w:val="27"/>
          <w:szCs w:val="27"/>
          <w:lang w:val="en-US" w:eastAsia="ru-RU"/>
        </w:rPr>
        <w:t>.</w:t>
      </w:r>
    </w:p>
    <w:p w14:paraId="0B74BC8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Brown J.P., Boulay L.J. Clinical experience with duloxetine in the management of chronic musculoskeletal pain. </w:t>
      </w:r>
      <w:r w:rsidRPr="00987104">
        <w:rPr>
          <w:rFonts w:ascii="Times New Roman" w:eastAsia="Times New Roman" w:hAnsi="Times New Roman" w:cs="Times New Roman"/>
          <w:color w:val="222222"/>
          <w:sz w:val="27"/>
          <w:szCs w:val="27"/>
          <w:lang w:eastAsia="ru-RU"/>
        </w:rPr>
        <w:t xml:space="preserve">A </w:t>
      </w:r>
      <w:proofErr w:type="spellStart"/>
      <w:r w:rsidRPr="00987104">
        <w:rPr>
          <w:rFonts w:ascii="Times New Roman" w:eastAsia="Times New Roman" w:hAnsi="Times New Roman" w:cs="Times New Roman"/>
          <w:color w:val="222222"/>
          <w:sz w:val="27"/>
          <w:szCs w:val="27"/>
          <w:lang w:eastAsia="ru-RU"/>
        </w:rPr>
        <w:t>focus</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on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osteoarthritis</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of</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the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knee</w:t>
      </w:r>
      <w:proofErr w:type="spellEnd"/>
      <w:r w:rsidRPr="00987104">
        <w:rPr>
          <w:rFonts w:ascii="Times New Roman" w:eastAsia="Times New Roman" w:hAnsi="Times New Roman" w:cs="Times New Roman"/>
          <w:color w:val="222222"/>
          <w:sz w:val="27"/>
          <w:szCs w:val="27"/>
          <w:lang w:eastAsia="ru-RU"/>
        </w:rPr>
        <w:t xml:space="preserve"> // [Journal Name]. 2013;5(6):291–304.</w:t>
      </w:r>
    </w:p>
    <w:p w14:paraId="1870D27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Bidari</w:t>
      </w:r>
      <w:proofErr w:type="spellEnd"/>
      <w:r w:rsidRPr="009626A5">
        <w:rPr>
          <w:rFonts w:ascii="Times New Roman" w:eastAsia="Times New Roman" w:hAnsi="Times New Roman" w:cs="Times New Roman"/>
          <w:color w:val="222222"/>
          <w:sz w:val="27"/>
          <w:szCs w:val="27"/>
          <w:lang w:val="en-US" w:eastAsia="ru-RU"/>
        </w:rPr>
        <w:t xml:space="preserve"> A. et al. Comparison of the serum brain-derived neurotrophic factor (BDNF) between fibromyalgia and nociceptive pain groups; and effect of duloxetine on the BDNF level // BMC </w:t>
      </w:r>
      <w:proofErr w:type="spellStart"/>
      <w:r w:rsidRPr="009626A5">
        <w:rPr>
          <w:rFonts w:ascii="Times New Roman" w:eastAsia="Times New Roman" w:hAnsi="Times New Roman" w:cs="Times New Roman"/>
          <w:color w:val="222222"/>
          <w:sz w:val="27"/>
          <w:szCs w:val="27"/>
          <w:lang w:val="en-US" w:eastAsia="ru-RU"/>
        </w:rPr>
        <w:t>Musculoskelet</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Disord</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2022;23:411</w:t>
      </w:r>
      <w:proofErr w:type="gramEnd"/>
      <w:r w:rsidRPr="009626A5">
        <w:rPr>
          <w:rFonts w:ascii="Times New Roman" w:eastAsia="Times New Roman" w:hAnsi="Times New Roman" w:cs="Times New Roman"/>
          <w:color w:val="222222"/>
          <w:sz w:val="27"/>
          <w:szCs w:val="27"/>
          <w:lang w:val="en-US" w:eastAsia="ru-RU"/>
        </w:rPr>
        <w:t>.</w:t>
      </w:r>
    </w:p>
    <w:p w14:paraId="3B46259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Urquhart D.M. et al. Is low-dose amitriptyline effective in the management of chronic low back pain? </w:t>
      </w:r>
      <w:r w:rsidRPr="00987104">
        <w:rPr>
          <w:rFonts w:ascii="Times New Roman" w:eastAsia="Times New Roman" w:hAnsi="Times New Roman" w:cs="Times New Roman"/>
          <w:color w:val="222222"/>
          <w:sz w:val="27"/>
          <w:szCs w:val="27"/>
          <w:lang w:eastAsia="ru-RU"/>
        </w:rPr>
        <w:t xml:space="preserve">Study </w:t>
      </w:r>
      <w:proofErr w:type="spellStart"/>
      <w:r w:rsidRPr="00987104">
        <w:rPr>
          <w:rFonts w:ascii="Times New Roman" w:eastAsia="Times New Roman" w:hAnsi="Times New Roman" w:cs="Times New Roman"/>
          <w:color w:val="222222"/>
          <w:sz w:val="27"/>
          <w:szCs w:val="27"/>
          <w:lang w:eastAsia="ru-RU"/>
        </w:rPr>
        <w:t>protocol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for</w:t>
      </w:r>
      <w:proofErr w:type="spellEnd"/>
      <w:r w:rsidRPr="00987104">
        <w:rPr>
          <w:rFonts w:ascii="Times New Roman" w:eastAsia="Times New Roman" w:hAnsi="Times New Roman" w:cs="Times New Roman"/>
          <w:color w:val="222222"/>
          <w:sz w:val="27"/>
          <w:szCs w:val="27"/>
          <w:lang w:eastAsia="ru-RU"/>
        </w:rPr>
        <w:t xml:space="preserve"> a </w:t>
      </w:r>
      <w:proofErr w:type="spellStart"/>
      <w:r w:rsidRPr="00987104">
        <w:rPr>
          <w:rFonts w:ascii="Times New Roman" w:eastAsia="Times New Roman" w:hAnsi="Times New Roman" w:cs="Times New Roman"/>
          <w:color w:val="222222"/>
          <w:sz w:val="27"/>
          <w:szCs w:val="27"/>
          <w:lang w:eastAsia="ru-RU"/>
        </w:rPr>
        <w:t>randomised</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controlled</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trial</w:t>
      </w:r>
      <w:proofErr w:type="spellEnd"/>
      <w:r w:rsidRPr="00987104">
        <w:rPr>
          <w:rFonts w:ascii="Times New Roman" w:eastAsia="Times New Roman" w:hAnsi="Times New Roman" w:cs="Times New Roman"/>
          <w:color w:val="222222"/>
          <w:sz w:val="27"/>
          <w:szCs w:val="27"/>
          <w:lang w:eastAsia="ru-RU"/>
        </w:rPr>
        <w:t xml:space="preserve"> // </w:t>
      </w:r>
      <w:proofErr w:type="spellStart"/>
      <w:r w:rsidRPr="00987104">
        <w:rPr>
          <w:rFonts w:ascii="Times New Roman" w:eastAsia="Times New Roman" w:hAnsi="Times New Roman" w:cs="Times New Roman"/>
          <w:color w:val="222222"/>
          <w:sz w:val="27"/>
          <w:szCs w:val="27"/>
          <w:lang w:eastAsia="ru-RU"/>
        </w:rPr>
        <w:t>Trials</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2016;17:514</w:t>
      </w:r>
      <w:proofErr w:type="gramEnd"/>
      <w:r w:rsidRPr="00987104">
        <w:rPr>
          <w:rFonts w:ascii="Times New Roman" w:eastAsia="Times New Roman" w:hAnsi="Times New Roman" w:cs="Times New Roman"/>
          <w:color w:val="222222"/>
          <w:sz w:val="27"/>
          <w:szCs w:val="27"/>
          <w:lang w:eastAsia="ru-RU"/>
        </w:rPr>
        <w:t>.</w:t>
      </w:r>
    </w:p>
    <w:p w14:paraId="0D1E262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Pinto R.Z., Maher C.G., Ferreira M.L. et al. Drugs for relief of pain in patients with sciatica: systematic review and meta-analysis // BMJ. 2012;</w:t>
      </w:r>
      <w:proofErr w:type="gramStart"/>
      <w:r w:rsidRPr="009626A5">
        <w:rPr>
          <w:rFonts w:ascii="Times New Roman" w:eastAsia="Times New Roman" w:hAnsi="Times New Roman" w:cs="Times New Roman"/>
          <w:color w:val="222222"/>
          <w:sz w:val="27"/>
          <w:szCs w:val="27"/>
          <w:lang w:val="en-US" w:eastAsia="ru-RU"/>
        </w:rPr>
        <w:t>359:doi</w:t>
      </w:r>
      <w:proofErr w:type="gramEnd"/>
      <w:r w:rsidRPr="009626A5">
        <w:rPr>
          <w:rFonts w:ascii="Times New Roman" w:eastAsia="Times New Roman" w:hAnsi="Times New Roman" w:cs="Times New Roman"/>
          <w:color w:val="222222"/>
          <w:sz w:val="27"/>
          <w:szCs w:val="27"/>
          <w:lang w:val="en-US" w:eastAsia="ru-RU"/>
        </w:rPr>
        <w:t>: 10.1136/bmj.e497.</w:t>
      </w:r>
    </w:p>
    <w:p w14:paraId="58AB1E8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Rasmussen-Barr E. et al. Nonsteroidal anti-inflammatory drugs for sciatica: an updated Cochrane review // Spine. 2017;42(8):586-594.</w:t>
      </w:r>
    </w:p>
    <w:p w14:paraId="37C00CB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Herrmann W.A, </w:t>
      </w:r>
      <w:proofErr w:type="spellStart"/>
      <w:r w:rsidRPr="009626A5">
        <w:rPr>
          <w:rFonts w:ascii="Times New Roman" w:eastAsia="Times New Roman" w:hAnsi="Times New Roman" w:cs="Times New Roman"/>
          <w:color w:val="222222"/>
          <w:sz w:val="27"/>
          <w:szCs w:val="27"/>
          <w:lang w:val="en-US" w:eastAsia="ru-RU"/>
        </w:rPr>
        <w:t>Geertsen</w:t>
      </w:r>
      <w:proofErr w:type="spellEnd"/>
      <w:r w:rsidRPr="009626A5">
        <w:rPr>
          <w:rFonts w:ascii="Times New Roman" w:eastAsia="Times New Roman" w:hAnsi="Times New Roman" w:cs="Times New Roman"/>
          <w:color w:val="222222"/>
          <w:sz w:val="27"/>
          <w:szCs w:val="27"/>
          <w:lang w:val="en-US" w:eastAsia="ru-RU"/>
        </w:rPr>
        <w:t xml:space="preserve"> M.S. Efficacy and safety of lornoxicam compared with placebo and diclofenac in acute sciatica/</w:t>
      </w:r>
      <w:proofErr w:type="spellStart"/>
      <w:r w:rsidRPr="009626A5">
        <w:rPr>
          <w:rFonts w:ascii="Times New Roman" w:eastAsia="Times New Roman" w:hAnsi="Times New Roman" w:cs="Times New Roman"/>
          <w:color w:val="222222"/>
          <w:sz w:val="27"/>
          <w:szCs w:val="27"/>
          <w:lang w:val="en-US" w:eastAsia="ru-RU"/>
        </w:rPr>
        <w:t>lumbosciatica</w:t>
      </w:r>
      <w:proofErr w:type="spellEnd"/>
      <w:r w:rsidRPr="009626A5">
        <w:rPr>
          <w:rFonts w:ascii="Times New Roman" w:eastAsia="Times New Roman" w:hAnsi="Times New Roman" w:cs="Times New Roman"/>
          <w:color w:val="222222"/>
          <w:sz w:val="27"/>
          <w:szCs w:val="27"/>
          <w:lang w:val="en-US" w:eastAsia="ru-RU"/>
        </w:rPr>
        <w:t xml:space="preserve">: an analysis from a </w:t>
      </w:r>
      <w:proofErr w:type="spellStart"/>
      <w:r w:rsidRPr="009626A5">
        <w:rPr>
          <w:rFonts w:ascii="Times New Roman" w:eastAsia="Times New Roman" w:hAnsi="Times New Roman" w:cs="Times New Roman"/>
          <w:color w:val="222222"/>
          <w:sz w:val="27"/>
          <w:szCs w:val="27"/>
          <w:lang w:val="en-US" w:eastAsia="ru-RU"/>
        </w:rPr>
        <w:t>randomised</w:t>
      </w:r>
      <w:proofErr w:type="spellEnd"/>
      <w:r w:rsidRPr="009626A5">
        <w:rPr>
          <w:rFonts w:ascii="Times New Roman" w:eastAsia="Times New Roman" w:hAnsi="Times New Roman" w:cs="Times New Roman"/>
          <w:color w:val="222222"/>
          <w:sz w:val="27"/>
          <w:szCs w:val="27"/>
          <w:lang w:val="en-US" w:eastAsia="ru-RU"/>
        </w:rPr>
        <w:t xml:space="preserve">, double-blind, </w:t>
      </w:r>
      <w:proofErr w:type="spellStart"/>
      <w:r w:rsidRPr="009626A5">
        <w:rPr>
          <w:rFonts w:ascii="Times New Roman" w:eastAsia="Times New Roman" w:hAnsi="Times New Roman" w:cs="Times New Roman"/>
          <w:color w:val="222222"/>
          <w:sz w:val="27"/>
          <w:szCs w:val="27"/>
          <w:lang w:val="en-US" w:eastAsia="ru-RU"/>
        </w:rPr>
        <w:t>multicentre</w:t>
      </w:r>
      <w:proofErr w:type="spellEnd"/>
      <w:r w:rsidRPr="009626A5">
        <w:rPr>
          <w:rFonts w:ascii="Times New Roman" w:eastAsia="Times New Roman" w:hAnsi="Times New Roman" w:cs="Times New Roman"/>
          <w:color w:val="222222"/>
          <w:sz w:val="27"/>
          <w:szCs w:val="27"/>
          <w:lang w:val="en-US" w:eastAsia="ru-RU"/>
        </w:rPr>
        <w:t xml:space="preserve">, parallel-group study // Int J Clin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87104">
        <w:rPr>
          <w:rFonts w:ascii="Times New Roman" w:eastAsia="Times New Roman" w:hAnsi="Times New Roman" w:cs="Times New Roman"/>
          <w:color w:val="222222"/>
          <w:sz w:val="27"/>
          <w:szCs w:val="27"/>
          <w:lang w:eastAsia="ru-RU"/>
        </w:rPr>
        <w:t>2009;63:1613</w:t>
      </w:r>
      <w:proofErr w:type="gramEnd"/>
      <w:r w:rsidRPr="00987104">
        <w:rPr>
          <w:rFonts w:ascii="Times New Roman" w:eastAsia="Times New Roman" w:hAnsi="Times New Roman" w:cs="Times New Roman"/>
          <w:color w:val="222222"/>
          <w:sz w:val="27"/>
          <w:szCs w:val="27"/>
          <w:lang w:eastAsia="ru-RU"/>
        </w:rPr>
        <w:t>-21.</w:t>
      </w:r>
    </w:p>
    <w:p w14:paraId="5DB5C91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Finckh</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Zufferey</w:t>
      </w:r>
      <w:proofErr w:type="spellEnd"/>
      <w:r w:rsidRPr="009626A5">
        <w:rPr>
          <w:rFonts w:ascii="Times New Roman" w:eastAsia="Times New Roman" w:hAnsi="Times New Roman" w:cs="Times New Roman"/>
          <w:color w:val="222222"/>
          <w:sz w:val="27"/>
          <w:szCs w:val="27"/>
          <w:lang w:val="en-US" w:eastAsia="ru-RU"/>
        </w:rPr>
        <w:t xml:space="preserve"> P., </w:t>
      </w:r>
      <w:proofErr w:type="spellStart"/>
      <w:r w:rsidRPr="009626A5">
        <w:rPr>
          <w:rFonts w:ascii="Times New Roman" w:eastAsia="Times New Roman" w:hAnsi="Times New Roman" w:cs="Times New Roman"/>
          <w:color w:val="222222"/>
          <w:sz w:val="27"/>
          <w:szCs w:val="27"/>
          <w:lang w:val="en-US" w:eastAsia="ru-RU"/>
        </w:rPr>
        <w:t>Schurch</w:t>
      </w:r>
      <w:proofErr w:type="spellEnd"/>
      <w:r w:rsidRPr="009626A5">
        <w:rPr>
          <w:rFonts w:ascii="Times New Roman" w:eastAsia="Times New Roman" w:hAnsi="Times New Roman" w:cs="Times New Roman"/>
          <w:color w:val="222222"/>
          <w:sz w:val="27"/>
          <w:szCs w:val="27"/>
          <w:lang w:val="en-US" w:eastAsia="ru-RU"/>
        </w:rPr>
        <w:t xml:space="preserve"> M.A. et al. Short-term efficacy of intravenous pulse glucocorticoids in acute discogenic sciatica: A randomized controlled trial // Spine. </w:t>
      </w:r>
      <w:proofErr w:type="gramStart"/>
      <w:r w:rsidRPr="009626A5">
        <w:rPr>
          <w:rFonts w:ascii="Times New Roman" w:eastAsia="Times New Roman" w:hAnsi="Times New Roman" w:cs="Times New Roman"/>
          <w:color w:val="222222"/>
          <w:sz w:val="27"/>
          <w:szCs w:val="27"/>
          <w:lang w:val="en-US" w:eastAsia="ru-RU"/>
        </w:rPr>
        <w:t>2006;31:377</w:t>
      </w:r>
      <w:proofErr w:type="gramEnd"/>
      <w:r w:rsidRPr="009626A5">
        <w:rPr>
          <w:rFonts w:ascii="Times New Roman" w:eastAsia="Times New Roman" w:hAnsi="Times New Roman" w:cs="Times New Roman"/>
          <w:color w:val="222222"/>
          <w:sz w:val="27"/>
          <w:szCs w:val="27"/>
          <w:lang w:val="en-US" w:eastAsia="ru-RU"/>
        </w:rPr>
        <w:t>-81.</w:t>
      </w:r>
    </w:p>
    <w:p w14:paraId="21F038B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Friedman B.W., </w:t>
      </w:r>
      <w:proofErr w:type="spellStart"/>
      <w:r w:rsidRPr="009626A5">
        <w:rPr>
          <w:rFonts w:ascii="Times New Roman" w:eastAsia="Times New Roman" w:hAnsi="Times New Roman" w:cs="Times New Roman"/>
          <w:color w:val="222222"/>
          <w:sz w:val="27"/>
          <w:szCs w:val="27"/>
          <w:lang w:val="en-US" w:eastAsia="ru-RU"/>
        </w:rPr>
        <w:t>Esses</w:t>
      </w:r>
      <w:proofErr w:type="spellEnd"/>
      <w:r w:rsidRPr="009626A5">
        <w:rPr>
          <w:rFonts w:ascii="Times New Roman" w:eastAsia="Times New Roman" w:hAnsi="Times New Roman" w:cs="Times New Roman"/>
          <w:color w:val="222222"/>
          <w:sz w:val="27"/>
          <w:szCs w:val="27"/>
          <w:lang w:val="en-US" w:eastAsia="ru-RU"/>
        </w:rPr>
        <w:t xml:space="preserve"> D., </w:t>
      </w:r>
      <w:proofErr w:type="spellStart"/>
      <w:r w:rsidRPr="009626A5">
        <w:rPr>
          <w:rFonts w:ascii="Times New Roman" w:eastAsia="Times New Roman" w:hAnsi="Times New Roman" w:cs="Times New Roman"/>
          <w:color w:val="222222"/>
          <w:sz w:val="27"/>
          <w:szCs w:val="27"/>
          <w:lang w:val="en-US" w:eastAsia="ru-RU"/>
        </w:rPr>
        <w:t>Solorzano</w:t>
      </w:r>
      <w:proofErr w:type="spellEnd"/>
      <w:r w:rsidRPr="009626A5">
        <w:rPr>
          <w:rFonts w:ascii="Times New Roman" w:eastAsia="Times New Roman" w:hAnsi="Times New Roman" w:cs="Times New Roman"/>
          <w:color w:val="222222"/>
          <w:sz w:val="27"/>
          <w:szCs w:val="27"/>
          <w:lang w:val="en-US" w:eastAsia="ru-RU"/>
        </w:rPr>
        <w:t xml:space="preserve"> C. et al. A randomized placebo-controlled trial of single-dose IM corticosteroid for radicular low back pain // Spine. </w:t>
      </w:r>
      <w:r w:rsidRPr="00987104">
        <w:rPr>
          <w:rFonts w:ascii="Times New Roman" w:eastAsia="Times New Roman" w:hAnsi="Times New Roman" w:cs="Times New Roman"/>
          <w:color w:val="222222"/>
          <w:sz w:val="27"/>
          <w:szCs w:val="27"/>
          <w:lang w:eastAsia="ru-RU"/>
        </w:rPr>
        <w:t>2008;</w:t>
      </w:r>
      <w:proofErr w:type="gramStart"/>
      <w:r w:rsidRPr="00987104">
        <w:rPr>
          <w:rFonts w:ascii="Times New Roman" w:eastAsia="Times New Roman" w:hAnsi="Times New Roman" w:cs="Times New Roman"/>
          <w:color w:val="222222"/>
          <w:sz w:val="27"/>
          <w:szCs w:val="27"/>
          <w:lang w:eastAsia="ru-RU"/>
        </w:rPr>
        <w:t>33:e</w:t>
      </w:r>
      <w:proofErr w:type="gramEnd"/>
      <w:r w:rsidRPr="00987104">
        <w:rPr>
          <w:rFonts w:ascii="Times New Roman" w:eastAsia="Times New Roman" w:hAnsi="Times New Roman" w:cs="Times New Roman"/>
          <w:color w:val="222222"/>
          <w:sz w:val="27"/>
          <w:szCs w:val="27"/>
          <w:lang w:eastAsia="ru-RU"/>
        </w:rPr>
        <w:t>624-9.</w:t>
      </w:r>
    </w:p>
    <w:p w14:paraId="17BBC72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Holve</w:t>
      </w:r>
      <w:proofErr w:type="spellEnd"/>
      <w:r w:rsidRPr="009626A5">
        <w:rPr>
          <w:rFonts w:ascii="Times New Roman" w:eastAsia="Times New Roman" w:hAnsi="Times New Roman" w:cs="Times New Roman"/>
          <w:color w:val="222222"/>
          <w:sz w:val="27"/>
          <w:szCs w:val="27"/>
          <w:lang w:val="en-US" w:eastAsia="ru-RU"/>
        </w:rPr>
        <w:t xml:space="preserve"> R.L., </w:t>
      </w:r>
      <w:proofErr w:type="spellStart"/>
      <w:r w:rsidRPr="009626A5">
        <w:rPr>
          <w:rFonts w:ascii="Times New Roman" w:eastAsia="Times New Roman" w:hAnsi="Times New Roman" w:cs="Times New Roman"/>
          <w:color w:val="222222"/>
          <w:sz w:val="27"/>
          <w:szCs w:val="27"/>
          <w:lang w:val="en-US" w:eastAsia="ru-RU"/>
        </w:rPr>
        <w:t>Barkan</w:t>
      </w:r>
      <w:proofErr w:type="spellEnd"/>
      <w:r w:rsidRPr="009626A5">
        <w:rPr>
          <w:rFonts w:ascii="Times New Roman" w:eastAsia="Times New Roman" w:hAnsi="Times New Roman" w:cs="Times New Roman"/>
          <w:color w:val="222222"/>
          <w:sz w:val="27"/>
          <w:szCs w:val="27"/>
          <w:lang w:val="en-US" w:eastAsia="ru-RU"/>
        </w:rPr>
        <w:t xml:space="preserve"> H. Oral steroids in initial treatment of acute sciatica // J Am Board Fam Med. 2008;21:469-74.</w:t>
      </w:r>
    </w:p>
    <w:p w14:paraId="19D2F4E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Mathieson S., Maher C.G., McLachlan A.J. et al. Trial of pregabalin for acute and chronic sciatica // N </w:t>
      </w:r>
      <w:proofErr w:type="spellStart"/>
      <w:r w:rsidRPr="009626A5">
        <w:rPr>
          <w:rFonts w:ascii="Times New Roman" w:eastAsia="Times New Roman" w:hAnsi="Times New Roman" w:cs="Times New Roman"/>
          <w:color w:val="222222"/>
          <w:sz w:val="27"/>
          <w:szCs w:val="27"/>
          <w:lang w:val="en-US" w:eastAsia="ru-RU"/>
        </w:rPr>
        <w:t>Engl</w:t>
      </w:r>
      <w:proofErr w:type="spellEnd"/>
      <w:r w:rsidRPr="009626A5">
        <w:rPr>
          <w:rFonts w:ascii="Times New Roman" w:eastAsia="Times New Roman" w:hAnsi="Times New Roman" w:cs="Times New Roman"/>
          <w:color w:val="222222"/>
          <w:sz w:val="27"/>
          <w:szCs w:val="27"/>
          <w:lang w:val="en-US" w:eastAsia="ru-RU"/>
        </w:rPr>
        <w:t xml:space="preserve"> J Med. 2017;376(12):1111-1120. doi:10.1056/NEJMoa1614292.</w:t>
      </w:r>
    </w:p>
    <w:p w14:paraId="4D096F4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Enke</w:t>
      </w:r>
      <w:proofErr w:type="spellEnd"/>
      <w:r w:rsidRPr="009626A5">
        <w:rPr>
          <w:rFonts w:ascii="Times New Roman" w:eastAsia="Times New Roman" w:hAnsi="Times New Roman" w:cs="Times New Roman"/>
          <w:color w:val="222222"/>
          <w:sz w:val="27"/>
          <w:szCs w:val="27"/>
          <w:lang w:val="en-US" w:eastAsia="ru-RU"/>
        </w:rPr>
        <w:t xml:space="preserve"> O., New H.A., New C.H., Mathieson S., McLachlan A.J., Latimer J., Maher C.G., Lin C.C. Anticonvulsants in the treatment of low back pain and lumbar radicular pain: a systematic review and meta-analysis // CMAJ. 2018 Jul 3;190(26</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 xml:space="preserve">786-E793.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10.1503/cmaj.171333. </w:t>
      </w:r>
      <w:r w:rsidRPr="00987104">
        <w:rPr>
          <w:rFonts w:ascii="Times New Roman" w:eastAsia="Times New Roman" w:hAnsi="Times New Roman" w:cs="Times New Roman"/>
          <w:color w:val="222222"/>
          <w:sz w:val="27"/>
          <w:szCs w:val="27"/>
          <w:lang w:eastAsia="ru-RU"/>
        </w:rPr>
        <w:t>PMID: 29970367; PMCID: PMC6028270.</w:t>
      </w:r>
    </w:p>
    <w:p w14:paraId="7DFE9CD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Giménez</w:t>
      </w:r>
      <w:proofErr w:type="spellEnd"/>
      <w:r w:rsidRPr="009626A5">
        <w:rPr>
          <w:rFonts w:ascii="Times New Roman" w:eastAsia="Times New Roman" w:hAnsi="Times New Roman" w:cs="Times New Roman"/>
          <w:color w:val="222222"/>
          <w:sz w:val="27"/>
          <w:szCs w:val="27"/>
          <w:lang w:val="en-US" w:eastAsia="ru-RU"/>
        </w:rPr>
        <w:t xml:space="preserve">-Campos M.S., </w:t>
      </w:r>
      <w:proofErr w:type="spellStart"/>
      <w:r w:rsidRPr="009626A5">
        <w:rPr>
          <w:rFonts w:ascii="Times New Roman" w:eastAsia="Times New Roman" w:hAnsi="Times New Roman" w:cs="Times New Roman"/>
          <w:color w:val="222222"/>
          <w:sz w:val="27"/>
          <w:szCs w:val="27"/>
          <w:lang w:val="en-US" w:eastAsia="ru-RU"/>
        </w:rPr>
        <w:t>Pimenta</w:t>
      </w:r>
      <w:proofErr w:type="spellEnd"/>
      <w:r w:rsidRPr="009626A5">
        <w:rPr>
          <w:rFonts w:ascii="Times New Roman" w:eastAsia="Times New Roman" w:hAnsi="Times New Roman" w:cs="Times New Roman"/>
          <w:color w:val="222222"/>
          <w:sz w:val="27"/>
          <w:szCs w:val="27"/>
          <w:lang w:val="en-US" w:eastAsia="ru-RU"/>
        </w:rPr>
        <w:t>-</w:t>
      </w:r>
      <w:proofErr w:type="spellStart"/>
      <w:r w:rsidRPr="009626A5">
        <w:rPr>
          <w:rFonts w:ascii="Times New Roman" w:eastAsia="Times New Roman" w:hAnsi="Times New Roman" w:cs="Times New Roman"/>
          <w:color w:val="222222"/>
          <w:sz w:val="27"/>
          <w:szCs w:val="27"/>
          <w:lang w:val="en-US" w:eastAsia="ru-RU"/>
        </w:rPr>
        <w:t>Fermisson</w:t>
      </w:r>
      <w:proofErr w:type="spellEnd"/>
      <w:r w:rsidRPr="009626A5">
        <w:rPr>
          <w:rFonts w:ascii="Times New Roman" w:eastAsia="Times New Roman" w:hAnsi="Times New Roman" w:cs="Times New Roman"/>
          <w:color w:val="222222"/>
          <w:sz w:val="27"/>
          <w:szCs w:val="27"/>
          <w:lang w:val="en-US" w:eastAsia="ru-RU"/>
        </w:rPr>
        <w:t xml:space="preserve">-Ramos P., Díaz-Cambronero J.I. et al. A systematic review and meta-analysis of the effectiveness and adverse events of gabapentin and pregabalin for sciatica pain // Aten Primaria. </w:t>
      </w:r>
      <w:r w:rsidRPr="00987104">
        <w:rPr>
          <w:rFonts w:ascii="Times New Roman" w:eastAsia="Times New Roman" w:hAnsi="Times New Roman" w:cs="Times New Roman"/>
          <w:color w:val="222222"/>
          <w:sz w:val="27"/>
          <w:szCs w:val="27"/>
          <w:lang w:eastAsia="ru-RU"/>
        </w:rPr>
        <w:t xml:space="preserve">2022 Jan;54(1):102-144.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10.1016/j.aprim.2021.102144.</w:t>
      </w:r>
    </w:p>
    <w:p w14:paraId="2BD461E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Schukro</w:t>
      </w:r>
      <w:proofErr w:type="spellEnd"/>
      <w:r w:rsidRPr="009626A5">
        <w:rPr>
          <w:rFonts w:ascii="Times New Roman" w:eastAsia="Times New Roman" w:hAnsi="Times New Roman" w:cs="Times New Roman"/>
          <w:color w:val="222222"/>
          <w:sz w:val="27"/>
          <w:szCs w:val="27"/>
          <w:lang w:val="en-US" w:eastAsia="ru-RU"/>
        </w:rPr>
        <w:t xml:space="preserve"> R.P., </w:t>
      </w:r>
      <w:proofErr w:type="spellStart"/>
      <w:r w:rsidRPr="009626A5">
        <w:rPr>
          <w:rFonts w:ascii="Times New Roman" w:eastAsia="Times New Roman" w:hAnsi="Times New Roman" w:cs="Times New Roman"/>
          <w:color w:val="222222"/>
          <w:sz w:val="27"/>
          <w:szCs w:val="27"/>
          <w:lang w:val="en-US" w:eastAsia="ru-RU"/>
        </w:rPr>
        <w:t>Oehmke</w:t>
      </w:r>
      <w:proofErr w:type="spellEnd"/>
      <w:r w:rsidRPr="009626A5">
        <w:rPr>
          <w:rFonts w:ascii="Times New Roman" w:eastAsia="Times New Roman" w:hAnsi="Times New Roman" w:cs="Times New Roman"/>
          <w:color w:val="222222"/>
          <w:sz w:val="27"/>
          <w:szCs w:val="27"/>
          <w:lang w:val="en-US" w:eastAsia="ru-RU"/>
        </w:rPr>
        <w:t xml:space="preserve"> M.J., </w:t>
      </w:r>
      <w:proofErr w:type="spellStart"/>
      <w:r w:rsidRPr="009626A5">
        <w:rPr>
          <w:rFonts w:ascii="Times New Roman" w:eastAsia="Times New Roman" w:hAnsi="Times New Roman" w:cs="Times New Roman"/>
          <w:color w:val="222222"/>
          <w:sz w:val="27"/>
          <w:szCs w:val="27"/>
          <w:lang w:val="en-US" w:eastAsia="ru-RU"/>
        </w:rPr>
        <w:t>Geroldinger</w:t>
      </w:r>
      <w:proofErr w:type="spellEnd"/>
      <w:r w:rsidRPr="009626A5">
        <w:rPr>
          <w:rFonts w:ascii="Times New Roman" w:eastAsia="Times New Roman" w:hAnsi="Times New Roman" w:cs="Times New Roman"/>
          <w:color w:val="222222"/>
          <w:sz w:val="27"/>
          <w:szCs w:val="27"/>
          <w:lang w:val="en-US" w:eastAsia="ru-RU"/>
        </w:rPr>
        <w:t xml:space="preserve"> A. et al. Efficacy of Duloxetine in Chronic Low Back Pain with a Neuropathic Component: A Randomized, Double-blind, Placebo-controlled Crossover Trial // Anesthesiology. 2016 Jan;124(1):150-8.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10.1097/ALN.0000000000000902. PMID: 26517858.</w:t>
      </w:r>
    </w:p>
    <w:p w14:paraId="0DBC23B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K., </w:t>
      </w:r>
      <w:proofErr w:type="spellStart"/>
      <w:r w:rsidRPr="009626A5">
        <w:rPr>
          <w:rFonts w:ascii="Times New Roman" w:eastAsia="Times New Roman" w:hAnsi="Times New Roman" w:cs="Times New Roman"/>
          <w:color w:val="222222"/>
          <w:sz w:val="27"/>
          <w:szCs w:val="27"/>
          <w:lang w:val="en-US" w:eastAsia="ru-RU"/>
        </w:rPr>
        <w:t>Damron</w:t>
      </w:r>
      <w:proofErr w:type="spellEnd"/>
      <w:r w:rsidRPr="009626A5">
        <w:rPr>
          <w:rFonts w:ascii="Times New Roman" w:eastAsia="Times New Roman" w:hAnsi="Times New Roman" w:cs="Times New Roman"/>
          <w:color w:val="222222"/>
          <w:sz w:val="27"/>
          <w:szCs w:val="27"/>
          <w:lang w:val="en-US" w:eastAsia="ru-RU"/>
        </w:rPr>
        <w:t xml:space="preserve"> K., </w:t>
      </w:r>
      <w:proofErr w:type="spellStart"/>
      <w:r w:rsidRPr="009626A5">
        <w:rPr>
          <w:rFonts w:ascii="Times New Roman" w:eastAsia="Times New Roman" w:hAnsi="Times New Roman" w:cs="Times New Roman"/>
          <w:color w:val="222222"/>
          <w:sz w:val="27"/>
          <w:szCs w:val="27"/>
          <w:lang w:val="en-US" w:eastAsia="ru-RU"/>
        </w:rPr>
        <w:t>Pampati</w:t>
      </w:r>
      <w:proofErr w:type="spellEnd"/>
      <w:r w:rsidRPr="009626A5">
        <w:rPr>
          <w:rFonts w:ascii="Times New Roman" w:eastAsia="Times New Roman" w:hAnsi="Times New Roman" w:cs="Times New Roman"/>
          <w:color w:val="222222"/>
          <w:sz w:val="27"/>
          <w:szCs w:val="27"/>
          <w:lang w:val="en-US" w:eastAsia="ru-RU"/>
        </w:rPr>
        <w:t xml:space="preserve"> V. Effectiveness of cervical medial branch blocks in chronic neck pain: A prospective outcome study // Pain Physician. </w:t>
      </w:r>
      <w:r w:rsidRPr="00987104">
        <w:rPr>
          <w:rFonts w:ascii="Times New Roman" w:eastAsia="Times New Roman" w:hAnsi="Times New Roman" w:cs="Times New Roman"/>
          <w:color w:val="222222"/>
          <w:sz w:val="27"/>
          <w:szCs w:val="27"/>
          <w:lang w:eastAsia="ru-RU"/>
        </w:rPr>
        <w:t>2004; 7:195-201.</w:t>
      </w:r>
    </w:p>
    <w:p w14:paraId="05B2428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Falco F.J.E., Cash K.A., Fellows B. Comparative outcomes of a 2-year follow-up of cervical medial branch blocks in management of chronic neck pain: A randomized, double-blind controlled trial // Pain Physician. </w:t>
      </w:r>
      <w:r w:rsidRPr="00987104">
        <w:rPr>
          <w:rFonts w:ascii="Times New Roman" w:eastAsia="Times New Roman" w:hAnsi="Times New Roman" w:cs="Times New Roman"/>
          <w:color w:val="222222"/>
          <w:sz w:val="27"/>
          <w:szCs w:val="27"/>
          <w:lang w:eastAsia="ru-RU"/>
        </w:rPr>
        <w:t>2010; 13:437-450.</w:t>
      </w:r>
    </w:p>
    <w:p w14:paraId="22AEE6D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Paredes S., Finlayson R., </w:t>
      </w:r>
      <w:proofErr w:type="spellStart"/>
      <w:r w:rsidRPr="009626A5">
        <w:rPr>
          <w:rFonts w:ascii="Times New Roman" w:eastAsia="Times New Roman" w:hAnsi="Times New Roman" w:cs="Times New Roman"/>
          <w:color w:val="222222"/>
          <w:sz w:val="27"/>
          <w:szCs w:val="27"/>
          <w:lang w:val="en-US" w:eastAsia="ru-RU"/>
        </w:rPr>
        <w:t>Narouze</w:t>
      </w:r>
      <w:proofErr w:type="spellEnd"/>
      <w:r w:rsidRPr="009626A5">
        <w:rPr>
          <w:rFonts w:ascii="Times New Roman" w:eastAsia="Times New Roman" w:hAnsi="Times New Roman" w:cs="Times New Roman"/>
          <w:color w:val="222222"/>
          <w:sz w:val="27"/>
          <w:szCs w:val="27"/>
          <w:lang w:val="en-US" w:eastAsia="ru-RU"/>
        </w:rPr>
        <w:t xml:space="preserve"> S. et al. Ultrasound-Guided Cervical Medial Branch Blocks: A Systematic Review and Meta-Analysis // Ann Head Med. 2020;03:01. DOI: 10.30756/ahmj.2020.03.01.</w:t>
      </w:r>
    </w:p>
    <w:p w14:paraId="2ADBCAD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Finlayson R.J., Etheridge J.P., </w:t>
      </w:r>
      <w:proofErr w:type="spellStart"/>
      <w:r w:rsidRPr="009626A5">
        <w:rPr>
          <w:rFonts w:ascii="Times New Roman" w:eastAsia="Times New Roman" w:hAnsi="Times New Roman" w:cs="Times New Roman"/>
          <w:color w:val="222222"/>
          <w:sz w:val="27"/>
          <w:szCs w:val="27"/>
          <w:lang w:val="en-US" w:eastAsia="ru-RU"/>
        </w:rPr>
        <w:t>Tiyaprasertkul</w:t>
      </w:r>
      <w:proofErr w:type="spellEnd"/>
      <w:r w:rsidRPr="009626A5">
        <w:rPr>
          <w:rFonts w:ascii="Times New Roman" w:eastAsia="Times New Roman" w:hAnsi="Times New Roman" w:cs="Times New Roman"/>
          <w:color w:val="222222"/>
          <w:sz w:val="27"/>
          <w:szCs w:val="27"/>
          <w:lang w:val="en-US" w:eastAsia="ru-RU"/>
        </w:rPr>
        <w:t xml:space="preserve"> W. et al. A prospective validation of biplanar ultrasound imaging for C5-C6 cervical medial branch blocks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2014 Mar-Apr;39(2):160-3.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10.1097/AAP.0000000000000043. </w:t>
      </w:r>
      <w:r w:rsidRPr="00987104">
        <w:rPr>
          <w:rFonts w:ascii="Times New Roman" w:eastAsia="Times New Roman" w:hAnsi="Times New Roman" w:cs="Times New Roman"/>
          <w:color w:val="222222"/>
          <w:sz w:val="27"/>
          <w:szCs w:val="27"/>
          <w:lang w:eastAsia="ru-RU"/>
        </w:rPr>
        <w:t>PMID: 24509421.</w:t>
      </w:r>
    </w:p>
    <w:p w14:paraId="4D0134B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Finlayson R.J., Gupta G., </w:t>
      </w:r>
      <w:proofErr w:type="spellStart"/>
      <w:r w:rsidRPr="009626A5">
        <w:rPr>
          <w:rFonts w:ascii="Times New Roman" w:eastAsia="Times New Roman" w:hAnsi="Times New Roman" w:cs="Times New Roman"/>
          <w:color w:val="222222"/>
          <w:sz w:val="27"/>
          <w:szCs w:val="27"/>
          <w:lang w:val="en-US" w:eastAsia="ru-RU"/>
        </w:rPr>
        <w:t>Alhujairi</w:t>
      </w:r>
      <w:proofErr w:type="spellEnd"/>
      <w:r w:rsidRPr="009626A5">
        <w:rPr>
          <w:rFonts w:ascii="Times New Roman" w:eastAsia="Times New Roman" w:hAnsi="Times New Roman" w:cs="Times New Roman"/>
          <w:color w:val="222222"/>
          <w:sz w:val="27"/>
          <w:szCs w:val="27"/>
          <w:lang w:val="en-US" w:eastAsia="ru-RU"/>
        </w:rPr>
        <w:t xml:space="preserve"> M. et al. Cervical medial branch block: a novel technique using ultrasound guidance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2012 Mar-Apr;37(2):219-23.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10.1097/AAP.0b013e3182374e24. </w:t>
      </w:r>
      <w:r w:rsidRPr="00987104">
        <w:rPr>
          <w:rFonts w:ascii="Times New Roman" w:eastAsia="Times New Roman" w:hAnsi="Times New Roman" w:cs="Times New Roman"/>
          <w:color w:val="222222"/>
          <w:sz w:val="27"/>
          <w:szCs w:val="27"/>
          <w:lang w:eastAsia="ru-RU"/>
        </w:rPr>
        <w:t>PMID: 22030725.</w:t>
      </w:r>
    </w:p>
    <w:p w14:paraId="424FC9B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Park K.D., Lim D.J., Lee W.Y. et al. Ultrasound versus fluoroscopy-guided cervical medial branch block for the treatment of chronic cervical facet joint pain: a retrospective comparative study // Skeletal </w:t>
      </w:r>
      <w:proofErr w:type="spellStart"/>
      <w:r w:rsidRPr="009626A5">
        <w:rPr>
          <w:rFonts w:ascii="Times New Roman" w:eastAsia="Times New Roman" w:hAnsi="Times New Roman" w:cs="Times New Roman"/>
          <w:color w:val="222222"/>
          <w:sz w:val="27"/>
          <w:szCs w:val="27"/>
          <w:lang w:val="en-US" w:eastAsia="ru-RU"/>
        </w:rPr>
        <w:t>Radiol</w:t>
      </w:r>
      <w:proofErr w:type="spellEnd"/>
      <w:r w:rsidRPr="009626A5">
        <w:rPr>
          <w:rFonts w:ascii="Times New Roman" w:eastAsia="Times New Roman" w:hAnsi="Times New Roman" w:cs="Times New Roman"/>
          <w:color w:val="222222"/>
          <w:sz w:val="27"/>
          <w:szCs w:val="27"/>
          <w:lang w:val="en-US" w:eastAsia="ru-RU"/>
        </w:rPr>
        <w:t xml:space="preserve">. 2017 Jan;46(1):81-91.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10.1007/s00256-016-2516-2.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2016 </w:t>
      </w:r>
      <w:proofErr w:type="spellStart"/>
      <w:r w:rsidRPr="00987104">
        <w:rPr>
          <w:rFonts w:ascii="Times New Roman" w:eastAsia="Times New Roman" w:hAnsi="Times New Roman" w:cs="Times New Roman"/>
          <w:color w:val="222222"/>
          <w:sz w:val="27"/>
          <w:szCs w:val="27"/>
          <w:lang w:eastAsia="ru-RU"/>
        </w:rPr>
        <w:t>Nov</w:t>
      </w:r>
      <w:proofErr w:type="spellEnd"/>
      <w:r w:rsidRPr="00987104">
        <w:rPr>
          <w:rFonts w:ascii="Times New Roman" w:eastAsia="Times New Roman" w:hAnsi="Times New Roman" w:cs="Times New Roman"/>
          <w:color w:val="222222"/>
          <w:sz w:val="27"/>
          <w:szCs w:val="27"/>
          <w:lang w:eastAsia="ru-RU"/>
        </w:rPr>
        <w:t xml:space="preserve"> 4. PMID: 27815597.</w:t>
      </w:r>
    </w:p>
    <w:p w14:paraId="09FB242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Siegenthaler</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Mlekusch</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Trelle</w:t>
      </w:r>
      <w:proofErr w:type="spellEnd"/>
      <w:r w:rsidRPr="009626A5">
        <w:rPr>
          <w:rFonts w:ascii="Times New Roman" w:eastAsia="Times New Roman" w:hAnsi="Times New Roman" w:cs="Times New Roman"/>
          <w:color w:val="222222"/>
          <w:sz w:val="27"/>
          <w:szCs w:val="27"/>
          <w:lang w:val="en-US" w:eastAsia="ru-RU"/>
        </w:rPr>
        <w:t xml:space="preserve"> S. et al. Accuracy of ultrasound-guided nerve blocks of the cervical zygapophysial joints // Anesthesiology. 2012 Aug;117(2):347-52.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10.1097/ALN.0b013e3182605e11. </w:t>
      </w:r>
      <w:r w:rsidRPr="00987104">
        <w:rPr>
          <w:rFonts w:ascii="Times New Roman" w:eastAsia="Times New Roman" w:hAnsi="Times New Roman" w:cs="Times New Roman"/>
          <w:color w:val="222222"/>
          <w:sz w:val="27"/>
          <w:szCs w:val="27"/>
          <w:lang w:eastAsia="ru-RU"/>
        </w:rPr>
        <w:t>PMID: 22728783.</w:t>
      </w:r>
    </w:p>
    <w:p w14:paraId="02A7243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Finlayson R.J., Etheridge J.P., Vieira L. et al. A randomized comparison between ultrasound- and fluoroscopy-guided third occipital nerve block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2013 May-Jun;38(3):212-7.</w:t>
      </w:r>
    </w:p>
    <w:p w14:paraId="612449D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Finlayson R.J., Etheridge J.P., </w:t>
      </w:r>
      <w:proofErr w:type="spellStart"/>
      <w:r w:rsidRPr="009626A5">
        <w:rPr>
          <w:rFonts w:ascii="Times New Roman" w:eastAsia="Times New Roman" w:hAnsi="Times New Roman" w:cs="Times New Roman"/>
          <w:color w:val="222222"/>
          <w:sz w:val="27"/>
          <w:szCs w:val="27"/>
          <w:lang w:val="en-US" w:eastAsia="ru-RU"/>
        </w:rPr>
        <w:t>Tiyaprasertkul</w:t>
      </w:r>
      <w:proofErr w:type="spellEnd"/>
      <w:r w:rsidRPr="009626A5">
        <w:rPr>
          <w:rFonts w:ascii="Times New Roman" w:eastAsia="Times New Roman" w:hAnsi="Times New Roman" w:cs="Times New Roman"/>
          <w:color w:val="222222"/>
          <w:sz w:val="27"/>
          <w:szCs w:val="27"/>
          <w:lang w:val="en-US" w:eastAsia="ru-RU"/>
        </w:rPr>
        <w:t xml:space="preserve"> W. et al. A randomized comparison between ultrasound- and fluoroscopy-guided c7 medial branch block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2015 Jan-Feb;40(1):52-7.</w:t>
      </w:r>
    </w:p>
    <w:p w14:paraId="48316F0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Lord S., Barnsley L., Wallis B. et al. Percutaneous radiofrequency neurotomy for chronic cervical zygapophyseal-joint pain // N </w:t>
      </w:r>
      <w:proofErr w:type="spellStart"/>
      <w:r w:rsidRPr="009626A5">
        <w:rPr>
          <w:rFonts w:ascii="Times New Roman" w:eastAsia="Times New Roman" w:hAnsi="Times New Roman" w:cs="Times New Roman"/>
          <w:color w:val="222222"/>
          <w:sz w:val="27"/>
          <w:szCs w:val="27"/>
          <w:lang w:val="en-US" w:eastAsia="ru-RU"/>
        </w:rPr>
        <w:t>Engl</w:t>
      </w:r>
      <w:proofErr w:type="spellEnd"/>
      <w:r w:rsidRPr="009626A5">
        <w:rPr>
          <w:rFonts w:ascii="Times New Roman" w:eastAsia="Times New Roman" w:hAnsi="Times New Roman" w:cs="Times New Roman"/>
          <w:color w:val="222222"/>
          <w:sz w:val="27"/>
          <w:szCs w:val="27"/>
          <w:lang w:val="en-US" w:eastAsia="ru-RU"/>
        </w:rPr>
        <w:t xml:space="preserve"> J Med. 1996; 335:1721-1726.</w:t>
      </w:r>
    </w:p>
    <w:p w14:paraId="2B7C8F8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Sapir D.A., </w:t>
      </w:r>
      <w:proofErr w:type="spellStart"/>
      <w:r w:rsidRPr="009626A5">
        <w:rPr>
          <w:rFonts w:ascii="Times New Roman" w:eastAsia="Times New Roman" w:hAnsi="Times New Roman" w:cs="Times New Roman"/>
          <w:color w:val="222222"/>
          <w:sz w:val="27"/>
          <w:szCs w:val="27"/>
          <w:lang w:val="en-US" w:eastAsia="ru-RU"/>
        </w:rPr>
        <w:t>Gorup</w:t>
      </w:r>
      <w:proofErr w:type="spellEnd"/>
      <w:r w:rsidRPr="009626A5">
        <w:rPr>
          <w:rFonts w:ascii="Times New Roman" w:eastAsia="Times New Roman" w:hAnsi="Times New Roman" w:cs="Times New Roman"/>
          <w:color w:val="222222"/>
          <w:sz w:val="27"/>
          <w:szCs w:val="27"/>
          <w:lang w:val="en-US" w:eastAsia="ru-RU"/>
        </w:rPr>
        <w:t xml:space="preserve"> J.M. Radiofrequency medial branch neurotomy in litigant and non-litigant patients with cervical whiplash // Spine (Phila Pa 1976). </w:t>
      </w:r>
      <w:r w:rsidRPr="00987104">
        <w:rPr>
          <w:rFonts w:ascii="Times New Roman" w:eastAsia="Times New Roman" w:hAnsi="Times New Roman" w:cs="Times New Roman"/>
          <w:color w:val="222222"/>
          <w:sz w:val="27"/>
          <w:szCs w:val="27"/>
          <w:lang w:eastAsia="ru-RU"/>
        </w:rPr>
        <w:t xml:space="preserve">2001; </w:t>
      </w:r>
      <w:proofErr w:type="gramStart"/>
      <w:r w:rsidRPr="00987104">
        <w:rPr>
          <w:rFonts w:ascii="Times New Roman" w:eastAsia="Times New Roman" w:hAnsi="Times New Roman" w:cs="Times New Roman"/>
          <w:color w:val="222222"/>
          <w:sz w:val="27"/>
          <w:szCs w:val="27"/>
          <w:lang w:eastAsia="ru-RU"/>
        </w:rPr>
        <w:t>26:E</w:t>
      </w:r>
      <w:proofErr w:type="gramEnd"/>
      <w:r w:rsidRPr="00987104">
        <w:rPr>
          <w:rFonts w:ascii="Times New Roman" w:eastAsia="Times New Roman" w:hAnsi="Times New Roman" w:cs="Times New Roman"/>
          <w:color w:val="222222"/>
          <w:sz w:val="27"/>
          <w:szCs w:val="27"/>
          <w:lang w:eastAsia="ru-RU"/>
        </w:rPr>
        <w:t>268-E273.</w:t>
      </w:r>
    </w:p>
    <w:p w14:paraId="649ABB7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MacVicar J., Borowczyk J.M., MacVicar A.M. et al. Cervical medial branch radiofrequency neurotomy in New Zealand // Pain Med. 2012; 13:647-654.</w:t>
      </w:r>
    </w:p>
    <w:p w14:paraId="1F163EB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Speldewinde</w:t>
      </w:r>
      <w:proofErr w:type="spellEnd"/>
      <w:r w:rsidRPr="009626A5">
        <w:rPr>
          <w:rFonts w:ascii="Times New Roman" w:eastAsia="Times New Roman" w:hAnsi="Times New Roman" w:cs="Times New Roman"/>
          <w:color w:val="222222"/>
          <w:sz w:val="27"/>
          <w:szCs w:val="27"/>
          <w:lang w:val="en-US" w:eastAsia="ru-RU"/>
        </w:rPr>
        <w:t xml:space="preserve"> G.C. Outcomes of percutaneous zygapophysial and sacroiliac joint neurotomy in a community setting // Pain Med. 2011; 12:209-218.</w:t>
      </w:r>
    </w:p>
    <w:p w14:paraId="336FAED8"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Rambaransingh</w:t>
      </w:r>
      <w:proofErr w:type="spellEnd"/>
      <w:r w:rsidRPr="009626A5">
        <w:rPr>
          <w:rFonts w:ascii="Times New Roman" w:eastAsia="Times New Roman" w:hAnsi="Times New Roman" w:cs="Times New Roman"/>
          <w:color w:val="222222"/>
          <w:sz w:val="27"/>
          <w:szCs w:val="27"/>
          <w:lang w:val="en-US" w:eastAsia="ru-RU"/>
        </w:rPr>
        <w:t xml:space="preserve"> B., Stanford G., Burnham R. The effect of repeated zygapophysial joint radiofrequency neurotomy on pain, disability, and improvement duration // Pain Med. 2010; 11:1343-1347.</w:t>
      </w:r>
    </w:p>
    <w:p w14:paraId="5E93643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Husted D.S., Orton D., </w:t>
      </w:r>
      <w:proofErr w:type="spellStart"/>
      <w:r w:rsidRPr="009626A5">
        <w:rPr>
          <w:rFonts w:ascii="Times New Roman" w:eastAsia="Times New Roman" w:hAnsi="Times New Roman" w:cs="Times New Roman"/>
          <w:color w:val="222222"/>
          <w:sz w:val="27"/>
          <w:szCs w:val="27"/>
          <w:lang w:val="en-US" w:eastAsia="ru-RU"/>
        </w:rPr>
        <w:t>Schofferman</w:t>
      </w:r>
      <w:proofErr w:type="spellEnd"/>
      <w:r w:rsidRPr="009626A5">
        <w:rPr>
          <w:rFonts w:ascii="Times New Roman" w:eastAsia="Times New Roman" w:hAnsi="Times New Roman" w:cs="Times New Roman"/>
          <w:color w:val="222222"/>
          <w:sz w:val="27"/>
          <w:szCs w:val="27"/>
          <w:lang w:val="en-US" w:eastAsia="ru-RU"/>
        </w:rPr>
        <w:t xml:space="preserve"> J. et al. Effectiveness of repeated radiofrequency neurotomy for cervical facet joint pain // J Spinal </w:t>
      </w:r>
      <w:proofErr w:type="spellStart"/>
      <w:r w:rsidRPr="009626A5">
        <w:rPr>
          <w:rFonts w:ascii="Times New Roman" w:eastAsia="Times New Roman" w:hAnsi="Times New Roman" w:cs="Times New Roman"/>
          <w:color w:val="222222"/>
          <w:sz w:val="27"/>
          <w:szCs w:val="27"/>
          <w:lang w:val="en-US" w:eastAsia="ru-RU"/>
        </w:rPr>
        <w:t>Disord</w:t>
      </w:r>
      <w:proofErr w:type="spellEnd"/>
      <w:r w:rsidRPr="009626A5">
        <w:rPr>
          <w:rFonts w:ascii="Times New Roman" w:eastAsia="Times New Roman" w:hAnsi="Times New Roman" w:cs="Times New Roman"/>
          <w:color w:val="222222"/>
          <w:sz w:val="27"/>
          <w:szCs w:val="27"/>
          <w:lang w:val="en-US" w:eastAsia="ru-RU"/>
        </w:rPr>
        <w:t xml:space="preserve"> Tech. 2008; 21:406-408.</w:t>
      </w:r>
    </w:p>
    <w:p w14:paraId="57778FD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Folman Y., </w:t>
      </w:r>
      <w:proofErr w:type="spellStart"/>
      <w:r w:rsidRPr="009626A5">
        <w:rPr>
          <w:rFonts w:ascii="Times New Roman" w:eastAsia="Times New Roman" w:hAnsi="Times New Roman" w:cs="Times New Roman"/>
          <w:color w:val="222222"/>
          <w:sz w:val="27"/>
          <w:szCs w:val="27"/>
          <w:lang w:val="en-US" w:eastAsia="ru-RU"/>
        </w:rPr>
        <w:t>Livshitz</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Shabat</w:t>
      </w:r>
      <w:proofErr w:type="spellEnd"/>
      <w:r w:rsidRPr="009626A5">
        <w:rPr>
          <w:rFonts w:ascii="Times New Roman" w:eastAsia="Times New Roman" w:hAnsi="Times New Roman" w:cs="Times New Roman"/>
          <w:color w:val="222222"/>
          <w:sz w:val="27"/>
          <w:szCs w:val="27"/>
          <w:lang w:val="en-US" w:eastAsia="ru-RU"/>
        </w:rPr>
        <w:t xml:space="preserve"> S. et al. Relief of chronic cervical pain after selective blockade of zygapophyseal joint // </w:t>
      </w:r>
      <w:proofErr w:type="spellStart"/>
      <w:r w:rsidRPr="009626A5">
        <w:rPr>
          <w:rFonts w:ascii="Times New Roman" w:eastAsia="Times New Roman" w:hAnsi="Times New Roman" w:cs="Times New Roman"/>
          <w:color w:val="222222"/>
          <w:sz w:val="27"/>
          <w:szCs w:val="27"/>
          <w:lang w:val="en-US" w:eastAsia="ru-RU"/>
        </w:rPr>
        <w:t>Harefuah</w:t>
      </w:r>
      <w:proofErr w:type="spellEnd"/>
      <w:r w:rsidRPr="009626A5">
        <w:rPr>
          <w:rFonts w:ascii="Times New Roman" w:eastAsia="Times New Roman" w:hAnsi="Times New Roman" w:cs="Times New Roman"/>
          <w:color w:val="222222"/>
          <w:sz w:val="27"/>
          <w:szCs w:val="27"/>
          <w:lang w:val="en-US" w:eastAsia="ru-RU"/>
        </w:rPr>
        <w:t>. 2004; 143:339-341.</w:t>
      </w:r>
    </w:p>
    <w:p w14:paraId="20D5A4AA"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Barnsley L., Lord S.M., Wallis B.J. et al. Lack of effect of intra-articular corticosteroids for chronic pain in the cervical zygapophyseal joints // N </w:t>
      </w:r>
      <w:proofErr w:type="spellStart"/>
      <w:r w:rsidRPr="009626A5">
        <w:rPr>
          <w:rFonts w:ascii="Times New Roman" w:eastAsia="Times New Roman" w:hAnsi="Times New Roman" w:cs="Times New Roman"/>
          <w:color w:val="222222"/>
          <w:sz w:val="27"/>
          <w:szCs w:val="27"/>
          <w:lang w:val="en-US" w:eastAsia="ru-RU"/>
        </w:rPr>
        <w:t>Engl</w:t>
      </w:r>
      <w:proofErr w:type="spellEnd"/>
      <w:r w:rsidRPr="009626A5">
        <w:rPr>
          <w:rFonts w:ascii="Times New Roman" w:eastAsia="Times New Roman" w:hAnsi="Times New Roman" w:cs="Times New Roman"/>
          <w:color w:val="222222"/>
          <w:sz w:val="27"/>
          <w:szCs w:val="27"/>
          <w:lang w:val="en-US" w:eastAsia="ru-RU"/>
        </w:rPr>
        <w:t xml:space="preserve"> J Med. 1994; 330:1047-1050.</w:t>
      </w:r>
    </w:p>
    <w:p w14:paraId="3F1ACFC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Lee D.W., Huston C. Fluoroscopically-guided cervical zygapophyseal therapeutic joint injections may reduce the need for radiofrequency // Pain Physician. </w:t>
      </w:r>
      <w:r w:rsidRPr="00987104">
        <w:rPr>
          <w:rFonts w:ascii="Times New Roman" w:eastAsia="Times New Roman" w:hAnsi="Times New Roman" w:cs="Times New Roman"/>
          <w:color w:val="222222"/>
          <w:sz w:val="27"/>
          <w:szCs w:val="27"/>
          <w:lang w:eastAsia="ru-RU"/>
        </w:rPr>
        <w:t xml:space="preserve">2018; </w:t>
      </w:r>
      <w:proofErr w:type="gramStart"/>
      <w:r w:rsidRPr="00987104">
        <w:rPr>
          <w:rFonts w:ascii="Times New Roman" w:eastAsia="Times New Roman" w:hAnsi="Times New Roman" w:cs="Times New Roman"/>
          <w:color w:val="222222"/>
          <w:sz w:val="27"/>
          <w:szCs w:val="27"/>
          <w:lang w:eastAsia="ru-RU"/>
        </w:rPr>
        <w:t>21:E</w:t>
      </w:r>
      <w:proofErr w:type="gramEnd"/>
      <w:r w:rsidRPr="00987104">
        <w:rPr>
          <w:rFonts w:ascii="Times New Roman" w:eastAsia="Times New Roman" w:hAnsi="Times New Roman" w:cs="Times New Roman"/>
          <w:color w:val="222222"/>
          <w:sz w:val="27"/>
          <w:szCs w:val="27"/>
          <w:lang w:eastAsia="ru-RU"/>
        </w:rPr>
        <w:t>661-E665.</w:t>
      </w:r>
    </w:p>
    <w:p w14:paraId="02A1936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Dory M.A. Arthrography of the cervical facet joints // Radiology. </w:t>
      </w:r>
      <w:proofErr w:type="gramStart"/>
      <w:r w:rsidRPr="00987104">
        <w:rPr>
          <w:rFonts w:ascii="Times New Roman" w:eastAsia="Times New Roman" w:hAnsi="Times New Roman" w:cs="Times New Roman"/>
          <w:color w:val="222222"/>
          <w:sz w:val="27"/>
          <w:szCs w:val="27"/>
          <w:lang w:eastAsia="ru-RU"/>
        </w:rPr>
        <w:t>1983;148:379</w:t>
      </w:r>
      <w:proofErr w:type="gramEnd"/>
      <w:r w:rsidRPr="00987104">
        <w:rPr>
          <w:rFonts w:ascii="Times New Roman" w:eastAsia="Times New Roman" w:hAnsi="Times New Roman" w:cs="Times New Roman"/>
          <w:color w:val="222222"/>
          <w:sz w:val="27"/>
          <w:szCs w:val="27"/>
          <w:lang w:eastAsia="ru-RU"/>
        </w:rPr>
        <w:t>–82.</w:t>
      </w:r>
    </w:p>
    <w:p w14:paraId="0B9FCFC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Hove B., </w:t>
      </w:r>
      <w:proofErr w:type="spellStart"/>
      <w:r w:rsidRPr="009626A5">
        <w:rPr>
          <w:rFonts w:ascii="Times New Roman" w:eastAsia="Times New Roman" w:hAnsi="Times New Roman" w:cs="Times New Roman"/>
          <w:color w:val="222222"/>
          <w:sz w:val="27"/>
          <w:szCs w:val="27"/>
          <w:lang w:val="en-US" w:eastAsia="ru-RU"/>
        </w:rPr>
        <w:t>Gyldensted</w:t>
      </w:r>
      <w:proofErr w:type="spellEnd"/>
      <w:r w:rsidRPr="009626A5">
        <w:rPr>
          <w:rFonts w:ascii="Times New Roman" w:eastAsia="Times New Roman" w:hAnsi="Times New Roman" w:cs="Times New Roman"/>
          <w:color w:val="222222"/>
          <w:sz w:val="27"/>
          <w:szCs w:val="27"/>
          <w:lang w:val="en-US" w:eastAsia="ru-RU"/>
        </w:rPr>
        <w:t xml:space="preserve"> C. Cervical analgesic facet joint arthrography // Neuroradiology. </w:t>
      </w:r>
      <w:r w:rsidRPr="00987104">
        <w:rPr>
          <w:rFonts w:ascii="Times New Roman" w:eastAsia="Times New Roman" w:hAnsi="Times New Roman" w:cs="Times New Roman"/>
          <w:color w:val="222222"/>
          <w:sz w:val="27"/>
          <w:szCs w:val="27"/>
          <w:lang w:eastAsia="ru-RU"/>
        </w:rPr>
        <w:t>1990;32(6):456-9.</w:t>
      </w:r>
    </w:p>
    <w:p w14:paraId="0CF2A91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Roy D.F., Fleury J., Fontaine S.B. et al. Clinical evaluation of cervical facet joint infiltration // Can Assoc </w:t>
      </w:r>
      <w:proofErr w:type="spellStart"/>
      <w:r w:rsidRPr="009626A5">
        <w:rPr>
          <w:rFonts w:ascii="Times New Roman" w:eastAsia="Times New Roman" w:hAnsi="Times New Roman" w:cs="Times New Roman"/>
          <w:color w:val="222222"/>
          <w:sz w:val="27"/>
          <w:szCs w:val="27"/>
          <w:lang w:val="en-US" w:eastAsia="ru-RU"/>
        </w:rPr>
        <w:t>Radiol</w:t>
      </w:r>
      <w:proofErr w:type="spellEnd"/>
      <w:r w:rsidRPr="009626A5">
        <w:rPr>
          <w:rFonts w:ascii="Times New Roman" w:eastAsia="Times New Roman" w:hAnsi="Times New Roman" w:cs="Times New Roman"/>
          <w:color w:val="222222"/>
          <w:sz w:val="27"/>
          <w:szCs w:val="27"/>
          <w:lang w:val="en-US" w:eastAsia="ru-RU"/>
        </w:rPr>
        <w:t xml:space="preserve"> J. 1988 Jun;39(2):118-20.</w:t>
      </w:r>
    </w:p>
    <w:p w14:paraId="544E814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Falco F.J. et al. The role of thoracic medial branch blocks in managing chronic mid and upper back pain: a randomized, double-blind, active-control trial with a 2-year follow-up // </w:t>
      </w:r>
      <w:proofErr w:type="spellStart"/>
      <w:r w:rsidRPr="009626A5">
        <w:rPr>
          <w:rFonts w:ascii="Times New Roman" w:eastAsia="Times New Roman" w:hAnsi="Times New Roman" w:cs="Times New Roman"/>
          <w:color w:val="222222"/>
          <w:sz w:val="27"/>
          <w:szCs w:val="27"/>
          <w:lang w:val="en-US" w:eastAsia="ru-RU"/>
        </w:rPr>
        <w:t>Anesthesiol</w:t>
      </w:r>
      <w:proofErr w:type="spellEnd"/>
      <w:r w:rsidRPr="009626A5">
        <w:rPr>
          <w:rFonts w:ascii="Times New Roman" w:eastAsia="Times New Roman" w:hAnsi="Times New Roman" w:cs="Times New Roman"/>
          <w:color w:val="222222"/>
          <w:sz w:val="27"/>
          <w:szCs w:val="27"/>
          <w:lang w:val="en-US" w:eastAsia="ru-RU"/>
        </w:rPr>
        <w:t xml:space="preserve"> Res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87104">
        <w:rPr>
          <w:rFonts w:ascii="Times New Roman" w:eastAsia="Times New Roman" w:hAnsi="Times New Roman" w:cs="Times New Roman"/>
          <w:color w:val="222222"/>
          <w:sz w:val="27"/>
          <w:szCs w:val="27"/>
          <w:lang w:eastAsia="ru-RU"/>
        </w:rPr>
        <w:t>2012;2012:585806</w:t>
      </w:r>
      <w:proofErr w:type="gramEnd"/>
      <w:r w:rsidRPr="00987104">
        <w:rPr>
          <w:rFonts w:ascii="Times New Roman" w:eastAsia="Times New Roman" w:hAnsi="Times New Roman" w:cs="Times New Roman"/>
          <w:color w:val="222222"/>
          <w:sz w:val="27"/>
          <w:szCs w:val="27"/>
          <w:lang w:eastAsia="ru-RU"/>
        </w:rPr>
        <w:t>.</w:t>
      </w:r>
    </w:p>
    <w:p w14:paraId="62C1B9B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Lee D.G., </w:t>
      </w:r>
      <w:proofErr w:type="spellStart"/>
      <w:r w:rsidRPr="009626A5">
        <w:rPr>
          <w:rFonts w:ascii="Times New Roman" w:eastAsia="Times New Roman" w:hAnsi="Times New Roman" w:cs="Times New Roman"/>
          <w:color w:val="222222"/>
          <w:sz w:val="27"/>
          <w:szCs w:val="27"/>
          <w:lang w:val="en-US" w:eastAsia="ru-RU"/>
        </w:rPr>
        <w:t>Ahn</w:t>
      </w:r>
      <w:proofErr w:type="spellEnd"/>
      <w:r w:rsidRPr="009626A5">
        <w:rPr>
          <w:rFonts w:ascii="Times New Roman" w:eastAsia="Times New Roman" w:hAnsi="Times New Roman" w:cs="Times New Roman"/>
          <w:color w:val="222222"/>
          <w:sz w:val="27"/>
          <w:szCs w:val="27"/>
          <w:lang w:val="en-US" w:eastAsia="ru-RU"/>
        </w:rPr>
        <w:t xml:space="preserve"> S.H., Cho Y.W. et al. Comparison of Intra-articular Thoracic Facet Joint Steroid Injection and Thoracic Medial Branch Block for the Management of Thoracic Facet Joint Pain // Spine (Phila Pa 1976). 2018 Jan 15;43(2):76-80.</w:t>
      </w:r>
    </w:p>
    <w:p w14:paraId="3CFE744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Park K.D., </w:t>
      </w:r>
      <w:proofErr w:type="spellStart"/>
      <w:r w:rsidRPr="009626A5">
        <w:rPr>
          <w:rFonts w:ascii="Times New Roman" w:eastAsia="Times New Roman" w:hAnsi="Times New Roman" w:cs="Times New Roman"/>
          <w:color w:val="222222"/>
          <w:sz w:val="27"/>
          <w:szCs w:val="27"/>
          <w:lang w:val="en-US" w:eastAsia="ru-RU"/>
        </w:rPr>
        <w:t>Jee</w:t>
      </w:r>
      <w:proofErr w:type="spellEnd"/>
      <w:r w:rsidRPr="009626A5">
        <w:rPr>
          <w:rFonts w:ascii="Times New Roman" w:eastAsia="Times New Roman" w:hAnsi="Times New Roman" w:cs="Times New Roman"/>
          <w:color w:val="222222"/>
          <w:sz w:val="27"/>
          <w:szCs w:val="27"/>
          <w:lang w:val="en-US" w:eastAsia="ru-RU"/>
        </w:rPr>
        <w:t xml:space="preserve"> H., Nam H.S. et al. Effect of medial branch block in chronic facet joint pain for osteoporotic compression fracture: </w:t>
      </w:r>
      <w:proofErr w:type="gramStart"/>
      <w:r w:rsidRPr="009626A5">
        <w:rPr>
          <w:rFonts w:ascii="Times New Roman" w:eastAsia="Times New Roman" w:hAnsi="Times New Roman" w:cs="Times New Roman"/>
          <w:color w:val="222222"/>
          <w:sz w:val="27"/>
          <w:szCs w:val="27"/>
          <w:lang w:val="en-US" w:eastAsia="ru-RU"/>
        </w:rPr>
        <w:t>one year</w:t>
      </w:r>
      <w:proofErr w:type="gramEnd"/>
      <w:r w:rsidRPr="009626A5">
        <w:rPr>
          <w:rFonts w:ascii="Times New Roman" w:eastAsia="Times New Roman" w:hAnsi="Times New Roman" w:cs="Times New Roman"/>
          <w:color w:val="222222"/>
          <w:sz w:val="27"/>
          <w:szCs w:val="27"/>
          <w:lang w:val="en-US" w:eastAsia="ru-RU"/>
        </w:rPr>
        <w:t xml:space="preserve"> retrospective study // Ann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2013 Apr;37(2):191-201.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10.5535/arm.2013.37.2.191.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2013 </w:t>
      </w:r>
      <w:proofErr w:type="spellStart"/>
      <w:r w:rsidRPr="00987104">
        <w:rPr>
          <w:rFonts w:ascii="Times New Roman" w:eastAsia="Times New Roman" w:hAnsi="Times New Roman" w:cs="Times New Roman"/>
          <w:color w:val="222222"/>
          <w:sz w:val="27"/>
          <w:szCs w:val="27"/>
          <w:lang w:eastAsia="ru-RU"/>
        </w:rPr>
        <w:t>Apr</w:t>
      </w:r>
      <w:proofErr w:type="spellEnd"/>
      <w:r w:rsidRPr="00987104">
        <w:rPr>
          <w:rFonts w:ascii="Times New Roman" w:eastAsia="Times New Roman" w:hAnsi="Times New Roman" w:cs="Times New Roman"/>
          <w:color w:val="222222"/>
          <w:sz w:val="27"/>
          <w:szCs w:val="27"/>
          <w:lang w:eastAsia="ru-RU"/>
        </w:rPr>
        <w:t xml:space="preserve"> 30. PMID: 23705113; PMCID: PMC3660479.</w:t>
      </w:r>
    </w:p>
    <w:p w14:paraId="08BF969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Joo</w:t>
      </w:r>
      <w:proofErr w:type="spellEnd"/>
      <w:r w:rsidRPr="009626A5">
        <w:rPr>
          <w:rFonts w:ascii="Times New Roman" w:eastAsia="Times New Roman" w:hAnsi="Times New Roman" w:cs="Times New Roman"/>
          <w:color w:val="222222"/>
          <w:sz w:val="27"/>
          <w:szCs w:val="27"/>
          <w:lang w:val="en-US" w:eastAsia="ru-RU"/>
        </w:rPr>
        <w:t xml:space="preserve"> Y.C., Park J.Y., Kim K.H. Comparison of alcohol ablation with repeated thermal radiofrequency ablation in medial branch neurotomy for the treatment of </w:t>
      </w:r>
      <w:r w:rsidRPr="009626A5">
        <w:rPr>
          <w:rFonts w:ascii="Times New Roman" w:eastAsia="Times New Roman" w:hAnsi="Times New Roman" w:cs="Times New Roman"/>
          <w:color w:val="222222"/>
          <w:sz w:val="27"/>
          <w:szCs w:val="27"/>
          <w:lang w:val="en-US" w:eastAsia="ru-RU"/>
        </w:rPr>
        <w:lastRenderedPageBreak/>
        <w:t xml:space="preserve">recurrent thoracolumbar facet joint pain // J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 xml:space="preserve">2013 Jun;27(3):390-5.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10.1007/s00540-012-1525-0.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2012 </w:t>
      </w:r>
      <w:proofErr w:type="spellStart"/>
      <w:r w:rsidRPr="00987104">
        <w:rPr>
          <w:rFonts w:ascii="Times New Roman" w:eastAsia="Times New Roman" w:hAnsi="Times New Roman" w:cs="Times New Roman"/>
          <w:color w:val="222222"/>
          <w:sz w:val="27"/>
          <w:szCs w:val="27"/>
          <w:lang w:eastAsia="ru-RU"/>
        </w:rPr>
        <w:t>Nov</w:t>
      </w:r>
      <w:proofErr w:type="spellEnd"/>
      <w:r w:rsidRPr="00987104">
        <w:rPr>
          <w:rFonts w:ascii="Times New Roman" w:eastAsia="Times New Roman" w:hAnsi="Times New Roman" w:cs="Times New Roman"/>
          <w:color w:val="222222"/>
          <w:sz w:val="27"/>
          <w:szCs w:val="27"/>
          <w:lang w:eastAsia="ru-RU"/>
        </w:rPr>
        <w:t xml:space="preserve"> 29. PMID: 23192698.</w:t>
      </w:r>
    </w:p>
    <w:p w14:paraId="3902088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Rohof</w:t>
      </w:r>
      <w:proofErr w:type="spellEnd"/>
      <w:r w:rsidRPr="009626A5">
        <w:rPr>
          <w:rFonts w:ascii="Times New Roman" w:eastAsia="Times New Roman" w:hAnsi="Times New Roman" w:cs="Times New Roman"/>
          <w:color w:val="222222"/>
          <w:sz w:val="27"/>
          <w:szCs w:val="27"/>
          <w:lang w:val="en-US" w:eastAsia="ru-RU"/>
        </w:rPr>
        <w:t xml:space="preserve"> O., Chen C.K. The response to radiofrequency neurotomy of medial branches including a bipolar system for thoracic facet joints // </w:t>
      </w:r>
      <w:proofErr w:type="spellStart"/>
      <w:r w:rsidRPr="009626A5">
        <w:rPr>
          <w:rFonts w:ascii="Times New Roman" w:eastAsia="Times New Roman" w:hAnsi="Times New Roman" w:cs="Times New Roman"/>
          <w:color w:val="222222"/>
          <w:sz w:val="27"/>
          <w:szCs w:val="27"/>
          <w:lang w:val="en-US" w:eastAsia="ru-RU"/>
        </w:rPr>
        <w:t>Scand</w:t>
      </w:r>
      <w:proofErr w:type="spellEnd"/>
      <w:r w:rsidRPr="009626A5">
        <w:rPr>
          <w:rFonts w:ascii="Times New Roman" w:eastAsia="Times New Roman" w:hAnsi="Times New Roman" w:cs="Times New Roman"/>
          <w:color w:val="222222"/>
          <w:sz w:val="27"/>
          <w:szCs w:val="27"/>
          <w:lang w:val="en-US" w:eastAsia="ru-RU"/>
        </w:rPr>
        <w:t xml:space="preserve"> J Pain. 2018 Oct 25;18(4):747-753.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10.1515/sjpain-2018-0048. </w:t>
      </w:r>
      <w:r w:rsidRPr="00987104">
        <w:rPr>
          <w:rFonts w:ascii="Times New Roman" w:eastAsia="Times New Roman" w:hAnsi="Times New Roman" w:cs="Times New Roman"/>
          <w:color w:val="222222"/>
          <w:sz w:val="27"/>
          <w:szCs w:val="27"/>
          <w:lang w:eastAsia="ru-RU"/>
        </w:rPr>
        <w:t>PMID: 30001215.</w:t>
      </w:r>
    </w:p>
    <w:p w14:paraId="1E0E412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Falco F.J.E. et al. Evaluation of lumbar facet joint nerve blocks in managing chronic low back pain: A randomized, double-blind, controlled trial with a 2-year follow-up // Int J Med Sci. 2010; 7:124-135. DOI: 10.7150/ijms.7.124.</w:t>
      </w:r>
    </w:p>
    <w:p w14:paraId="23E5E5F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Pampati</w:t>
      </w:r>
      <w:proofErr w:type="spellEnd"/>
      <w:r w:rsidRPr="009626A5">
        <w:rPr>
          <w:rFonts w:ascii="Times New Roman" w:eastAsia="Times New Roman" w:hAnsi="Times New Roman" w:cs="Times New Roman"/>
          <w:color w:val="222222"/>
          <w:sz w:val="27"/>
          <w:szCs w:val="27"/>
          <w:lang w:val="en-US" w:eastAsia="ru-RU"/>
        </w:rPr>
        <w:t xml:space="preserve"> V., </w:t>
      </w:r>
      <w:proofErr w:type="spellStart"/>
      <w:r w:rsidRPr="009626A5">
        <w:rPr>
          <w:rFonts w:ascii="Times New Roman" w:eastAsia="Times New Roman" w:hAnsi="Times New Roman" w:cs="Times New Roman"/>
          <w:color w:val="222222"/>
          <w:sz w:val="27"/>
          <w:szCs w:val="27"/>
          <w:lang w:val="en-US" w:eastAsia="ru-RU"/>
        </w:rPr>
        <w:t>Bakhit</w:t>
      </w:r>
      <w:proofErr w:type="spellEnd"/>
      <w:r w:rsidRPr="009626A5">
        <w:rPr>
          <w:rFonts w:ascii="Times New Roman" w:eastAsia="Times New Roman" w:hAnsi="Times New Roman" w:cs="Times New Roman"/>
          <w:color w:val="222222"/>
          <w:sz w:val="27"/>
          <w:szCs w:val="27"/>
          <w:lang w:val="en-US" w:eastAsia="ru-RU"/>
        </w:rPr>
        <w:t xml:space="preserve"> C. et al. Effectiveness of lumbar facet joint nerve blocks in chronic low back pain: A randomized clinical trial // Pain Physician. 2001; 4:101-117.</w:t>
      </w:r>
    </w:p>
    <w:p w14:paraId="45B3C6B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Falco F.J.E. et al. Lumbar Facet Joint Nerve Blocks in Managing Chronic Facet Joint Pain: One-Year Follow-up of a Randomized, Double-Blind Controlled Trial // Pain Physician. 2008; 11:121-132.</w:t>
      </w:r>
    </w:p>
    <w:p w14:paraId="1CDB24B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Kaye A.D., Boswell M.V. A Systematic Review and Best Evidence Synthesis of Effectiveness of Therapeutic Facet Joint Interventions in Managing Chronic Spinal Pain // Pain Physician. </w:t>
      </w:r>
      <w:r w:rsidRPr="00987104">
        <w:rPr>
          <w:rFonts w:ascii="Times New Roman" w:eastAsia="Times New Roman" w:hAnsi="Times New Roman" w:cs="Times New Roman"/>
          <w:color w:val="222222"/>
          <w:sz w:val="27"/>
          <w:szCs w:val="27"/>
          <w:lang w:eastAsia="ru-RU"/>
        </w:rPr>
        <w:t>2015; 18:535-582.</w:t>
      </w:r>
    </w:p>
    <w:p w14:paraId="1E1D1A5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Han S.H., Park K.D., Cho K.R. et al. Ultrasound versus fluoroscopy-guided medial branch block for the treatment of lower lumbar facet joint pain // Medicine. 2017;</w:t>
      </w:r>
      <w:proofErr w:type="gramStart"/>
      <w:r w:rsidRPr="009626A5">
        <w:rPr>
          <w:rFonts w:ascii="Times New Roman" w:eastAsia="Times New Roman" w:hAnsi="Times New Roman" w:cs="Times New Roman"/>
          <w:color w:val="222222"/>
          <w:sz w:val="27"/>
          <w:szCs w:val="27"/>
          <w:lang w:val="en-US" w:eastAsia="ru-RU"/>
        </w:rPr>
        <w:t>96:e</w:t>
      </w:r>
      <w:proofErr w:type="gramEnd"/>
      <w:r w:rsidRPr="009626A5">
        <w:rPr>
          <w:rFonts w:ascii="Times New Roman" w:eastAsia="Times New Roman" w:hAnsi="Times New Roman" w:cs="Times New Roman"/>
          <w:color w:val="222222"/>
          <w:sz w:val="27"/>
          <w:szCs w:val="27"/>
          <w:lang w:val="en-US" w:eastAsia="ru-RU"/>
        </w:rPr>
        <w:t>6655. DOI: 10.1097/MD.0000000000006655.</w:t>
      </w:r>
    </w:p>
    <w:p w14:paraId="5D8921F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Shim J.K., Moon J-C., Yoon K-B. Ultrasound-Guided Lumbar Medial-Branch Block: A Clinical Study </w:t>
      </w:r>
      <w:proofErr w:type="gramStart"/>
      <w:r w:rsidRPr="009626A5">
        <w:rPr>
          <w:rFonts w:ascii="Times New Roman" w:eastAsia="Times New Roman" w:hAnsi="Times New Roman" w:cs="Times New Roman"/>
          <w:color w:val="222222"/>
          <w:sz w:val="27"/>
          <w:szCs w:val="27"/>
          <w:lang w:val="en-US" w:eastAsia="ru-RU"/>
        </w:rPr>
        <w:t>With</w:t>
      </w:r>
      <w:proofErr w:type="gramEnd"/>
      <w:r w:rsidRPr="009626A5">
        <w:rPr>
          <w:rFonts w:ascii="Times New Roman" w:eastAsia="Times New Roman" w:hAnsi="Times New Roman" w:cs="Times New Roman"/>
          <w:color w:val="222222"/>
          <w:sz w:val="27"/>
          <w:szCs w:val="27"/>
          <w:lang w:val="en-US" w:eastAsia="ru-RU"/>
        </w:rPr>
        <w:t xml:space="preserve"> Fluoroscopy Control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2006;31:451-454.</w:t>
      </w:r>
    </w:p>
    <w:p w14:paraId="70EA270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Ashmore Z.M., </w:t>
      </w:r>
      <w:proofErr w:type="spellStart"/>
      <w:r w:rsidRPr="009626A5">
        <w:rPr>
          <w:rFonts w:ascii="Times New Roman" w:eastAsia="Times New Roman" w:hAnsi="Times New Roman" w:cs="Times New Roman"/>
          <w:color w:val="222222"/>
          <w:sz w:val="27"/>
          <w:szCs w:val="27"/>
          <w:lang w:val="en-US" w:eastAsia="ru-RU"/>
        </w:rPr>
        <w:t>Bies</w:t>
      </w:r>
      <w:proofErr w:type="spellEnd"/>
      <w:r w:rsidRPr="009626A5">
        <w:rPr>
          <w:rFonts w:ascii="Times New Roman" w:eastAsia="Times New Roman" w:hAnsi="Times New Roman" w:cs="Times New Roman"/>
          <w:color w:val="222222"/>
          <w:sz w:val="27"/>
          <w:szCs w:val="27"/>
          <w:lang w:val="en-US" w:eastAsia="ru-RU"/>
        </w:rPr>
        <w:t xml:space="preserve"> M.M., </w:t>
      </w:r>
      <w:proofErr w:type="spellStart"/>
      <w:r w:rsidRPr="009626A5">
        <w:rPr>
          <w:rFonts w:ascii="Times New Roman" w:eastAsia="Times New Roman" w:hAnsi="Times New Roman" w:cs="Times New Roman"/>
          <w:color w:val="222222"/>
          <w:sz w:val="27"/>
          <w:szCs w:val="27"/>
          <w:lang w:val="en-US" w:eastAsia="ru-RU"/>
        </w:rPr>
        <w:t>Meiling</w:t>
      </w:r>
      <w:proofErr w:type="spellEnd"/>
      <w:r w:rsidRPr="009626A5">
        <w:rPr>
          <w:rFonts w:ascii="Times New Roman" w:eastAsia="Times New Roman" w:hAnsi="Times New Roman" w:cs="Times New Roman"/>
          <w:color w:val="222222"/>
          <w:sz w:val="27"/>
          <w:szCs w:val="27"/>
          <w:lang w:val="en-US" w:eastAsia="ru-RU"/>
        </w:rPr>
        <w:t xml:space="preserve"> J.B. et al. Ultrasound-guided lumbar medial branch blocks and intra-articular facet joint injections: a systematic review and meta-analysis // Pain Rep. 2022;7(3</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 xml:space="preserve">1008.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10.1097/PR9.0000000000001008.</w:t>
      </w:r>
    </w:p>
    <w:p w14:paraId="61E806E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Lakemeier</w:t>
      </w:r>
      <w:proofErr w:type="spellEnd"/>
      <w:r w:rsidRPr="009626A5">
        <w:rPr>
          <w:rFonts w:ascii="Times New Roman" w:eastAsia="Times New Roman" w:hAnsi="Times New Roman" w:cs="Times New Roman"/>
          <w:color w:val="222222"/>
          <w:sz w:val="27"/>
          <w:szCs w:val="27"/>
          <w:lang w:val="en-US" w:eastAsia="ru-RU"/>
        </w:rPr>
        <w:t xml:space="preserve"> S., Lind M., Schultz W. et al. A comparison of intraarticular lumbar facet joint steroid injections and lumbar facet joint radio-frequency denervation in </w:t>
      </w:r>
      <w:r w:rsidRPr="009626A5">
        <w:rPr>
          <w:rFonts w:ascii="Times New Roman" w:eastAsia="Times New Roman" w:hAnsi="Times New Roman" w:cs="Times New Roman"/>
          <w:color w:val="222222"/>
          <w:sz w:val="27"/>
          <w:szCs w:val="27"/>
          <w:lang w:val="en-US" w:eastAsia="ru-RU"/>
        </w:rPr>
        <w:lastRenderedPageBreak/>
        <w:t xml:space="preserve">the treatment of low back pain: A randomized, controlled, double-blind trial //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Analg</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2013; 117:228-235. DOI: 10.1213/ANE.0b013e3182910c4d.</w:t>
      </w:r>
    </w:p>
    <w:p w14:paraId="1D5D407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Shih C., Lin G-Y., Yueh K-C. et al. Lumbar Zygapophyseal Joint Injections in Patients with Chronic Lower Back Pain // J Chin Med Assoc. 2005 Feb;68(2):59-64.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10.1016/S1726-4901(09)70136-4.</w:t>
      </w:r>
    </w:p>
    <w:p w14:paraId="1D7E840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Ackerman W.E., Ahmad M. Pain relief with intraarticular or medial branch nerve blocks in patients with positive lumbar facet joint SPECT imaging: a 12-week outcome study // South Med J. 2008;101(9):931-4.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10.1097/SMJ.0b013e31817e6ffb.</w:t>
      </w:r>
    </w:p>
    <w:p w14:paraId="199AB00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Yun D.H., Kim H.S., </w:t>
      </w:r>
      <w:proofErr w:type="spellStart"/>
      <w:r w:rsidRPr="009626A5">
        <w:rPr>
          <w:rFonts w:ascii="Times New Roman" w:eastAsia="Times New Roman" w:hAnsi="Times New Roman" w:cs="Times New Roman"/>
          <w:color w:val="222222"/>
          <w:sz w:val="27"/>
          <w:szCs w:val="27"/>
          <w:lang w:val="en-US" w:eastAsia="ru-RU"/>
        </w:rPr>
        <w:t>Yoo</w:t>
      </w:r>
      <w:proofErr w:type="spellEnd"/>
      <w:r w:rsidRPr="009626A5">
        <w:rPr>
          <w:rFonts w:ascii="Times New Roman" w:eastAsia="Times New Roman" w:hAnsi="Times New Roman" w:cs="Times New Roman"/>
          <w:color w:val="222222"/>
          <w:sz w:val="27"/>
          <w:szCs w:val="27"/>
          <w:lang w:val="en-US" w:eastAsia="ru-RU"/>
        </w:rPr>
        <w:t xml:space="preserve"> S.D. et al. Efficacy of ultrasonography-guided injections in patients with facet syndrome of the low lumbar spine // Ann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2012; </w:t>
      </w:r>
      <w:proofErr w:type="gramStart"/>
      <w:r w:rsidRPr="009626A5">
        <w:rPr>
          <w:rFonts w:ascii="Times New Roman" w:eastAsia="Times New Roman" w:hAnsi="Times New Roman" w:cs="Times New Roman"/>
          <w:color w:val="222222"/>
          <w:sz w:val="27"/>
          <w:szCs w:val="27"/>
          <w:lang w:val="en-US" w:eastAsia="ru-RU"/>
        </w:rPr>
        <w:t>36:66-71.DOI</w:t>
      </w:r>
      <w:proofErr w:type="gramEnd"/>
      <w:r w:rsidRPr="009626A5">
        <w:rPr>
          <w:rFonts w:ascii="Times New Roman" w:eastAsia="Times New Roman" w:hAnsi="Times New Roman" w:cs="Times New Roman"/>
          <w:color w:val="222222"/>
          <w:sz w:val="27"/>
          <w:szCs w:val="27"/>
          <w:lang w:val="en-US" w:eastAsia="ru-RU"/>
        </w:rPr>
        <w:t>: 10.5535/arm.2012.36.1.66.</w:t>
      </w:r>
    </w:p>
    <w:p w14:paraId="5E5F763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Ha D.H., Shim D.M., Kim T.K. et al. Comparison of ultrasonography- and fluoroscopy guided facet joint block in the lumbar spine // Asian Spine J. 2010;4:15–22.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10.4184/asj.2010.4.1.15.</w:t>
      </w:r>
    </w:p>
    <w:p w14:paraId="0F48453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Galiano K., </w:t>
      </w:r>
      <w:proofErr w:type="spellStart"/>
      <w:r w:rsidRPr="009626A5">
        <w:rPr>
          <w:rFonts w:ascii="Times New Roman" w:eastAsia="Times New Roman" w:hAnsi="Times New Roman" w:cs="Times New Roman"/>
          <w:color w:val="222222"/>
          <w:sz w:val="27"/>
          <w:szCs w:val="27"/>
          <w:lang w:val="en-US" w:eastAsia="ru-RU"/>
        </w:rPr>
        <w:t>Obwegeser</w:t>
      </w:r>
      <w:proofErr w:type="spellEnd"/>
      <w:r w:rsidRPr="009626A5">
        <w:rPr>
          <w:rFonts w:ascii="Times New Roman" w:eastAsia="Times New Roman" w:hAnsi="Times New Roman" w:cs="Times New Roman"/>
          <w:color w:val="222222"/>
          <w:sz w:val="27"/>
          <w:szCs w:val="27"/>
          <w:lang w:val="en-US" w:eastAsia="ru-RU"/>
        </w:rPr>
        <w:t xml:space="preserve"> A.A., Walch C. et al. Ultrasound-Guided Versus Computed Tomography-Controlled Facet Joint Injections in the Lumbar Spine: A Prospective Randomized Clinical Trial // Reg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2007;32:317-322.</w:t>
      </w:r>
    </w:p>
    <w:p w14:paraId="6293881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van </w:t>
      </w:r>
      <w:proofErr w:type="spellStart"/>
      <w:r w:rsidRPr="009626A5">
        <w:rPr>
          <w:rFonts w:ascii="Times New Roman" w:eastAsia="Times New Roman" w:hAnsi="Times New Roman" w:cs="Times New Roman"/>
          <w:color w:val="222222"/>
          <w:sz w:val="27"/>
          <w:szCs w:val="27"/>
          <w:lang w:val="en-US" w:eastAsia="ru-RU"/>
        </w:rPr>
        <w:t>Kleef</w:t>
      </w:r>
      <w:proofErr w:type="spellEnd"/>
      <w:r w:rsidRPr="009626A5">
        <w:rPr>
          <w:rFonts w:ascii="Times New Roman" w:eastAsia="Times New Roman" w:hAnsi="Times New Roman" w:cs="Times New Roman"/>
          <w:color w:val="222222"/>
          <w:sz w:val="27"/>
          <w:szCs w:val="27"/>
          <w:lang w:val="en-US" w:eastAsia="ru-RU"/>
        </w:rPr>
        <w:t xml:space="preserve"> M., </w:t>
      </w:r>
      <w:proofErr w:type="spellStart"/>
      <w:r w:rsidRPr="009626A5">
        <w:rPr>
          <w:rFonts w:ascii="Times New Roman" w:eastAsia="Times New Roman" w:hAnsi="Times New Roman" w:cs="Times New Roman"/>
          <w:color w:val="222222"/>
          <w:sz w:val="27"/>
          <w:szCs w:val="27"/>
          <w:lang w:val="en-US" w:eastAsia="ru-RU"/>
        </w:rPr>
        <w:t>Barendse</w:t>
      </w:r>
      <w:proofErr w:type="spellEnd"/>
      <w:r w:rsidRPr="009626A5">
        <w:rPr>
          <w:rFonts w:ascii="Times New Roman" w:eastAsia="Times New Roman" w:hAnsi="Times New Roman" w:cs="Times New Roman"/>
          <w:color w:val="222222"/>
          <w:sz w:val="27"/>
          <w:szCs w:val="27"/>
          <w:lang w:val="en-US" w:eastAsia="ru-RU"/>
        </w:rPr>
        <w:t xml:space="preserve"> G.A., </w:t>
      </w:r>
      <w:proofErr w:type="spellStart"/>
      <w:r w:rsidRPr="009626A5">
        <w:rPr>
          <w:rFonts w:ascii="Times New Roman" w:eastAsia="Times New Roman" w:hAnsi="Times New Roman" w:cs="Times New Roman"/>
          <w:color w:val="222222"/>
          <w:sz w:val="27"/>
          <w:szCs w:val="27"/>
          <w:lang w:val="en-US" w:eastAsia="ru-RU"/>
        </w:rPr>
        <w:t>Kessels</w:t>
      </w:r>
      <w:proofErr w:type="spellEnd"/>
      <w:r w:rsidRPr="009626A5">
        <w:rPr>
          <w:rFonts w:ascii="Times New Roman" w:eastAsia="Times New Roman" w:hAnsi="Times New Roman" w:cs="Times New Roman"/>
          <w:color w:val="222222"/>
          <w:sz w:val="27"/>
          <w:szCs w:val="27"/>
          <w:lang w:val="en-US" w:eastAsia="ru-RU"/>
        </w:rPr>
        <w:t xml:space="preserve"> A. et al. Randomized trial of radiofrequency lumbar facet denervation for chronic low back pain // Spine (Phila Pa 1976). 1999; </w:t>
      </w:r>
      <w:proofErr w:type="gramStart"/>
      <w:r w:rsidRPr="009626A5">
        <w:rPr>
          <w:rFonts w:ascii="Times New Roman" w:eastAsia="Times New Roman" w:hAnsi="Times New Roman" w:cs="Times New Roman"/>
          <w:color w:val="222222"/>
          <w:sz w:val="27"/>
          <w:szCs w:val="27"/>
          <w:lang w:val="en-US" w:eastAsia="ru-RU"/>
        </w:rPr>
        <w:t>24:1937-1942.DOI</w:t>
      </w:r>
      <w:proofErr w:type="gramEnd"/>
      <w:r w:rsidRPr="009626A5">
        <w:rPr>
          <w:rFonts w:ascii="Times New Roman" w:eastAsia="Times New Roman" w:hAnsi="Times New Roman" w:cs="Times New Roman"/>
          <w:color w:val="222222"/>
          <w:sz w:val="27"/>
          <w:szCs w:val="27"/>
          <w:lang w:val="en-US" w:eastAsia="ru-RU"/>
        </w:rPr>
        <w:t>: 10.1097/00007632-199909150-00013.</w:t>
      </w:r>
    </w:p>
    <w:p w14:paraId="50D9075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Tekin</w:t>
      </w:r>
      <w:proofErr w:type="spellEnd"/>
      <w:r w:rsidRPr="009626A5">
        <w:rPr>
          <w:rFonts w:ascii="Times New Roman" w:eastAsia="Times New Roman" w:hAnsi="Times New Roman" w:cs="Times New Roman"/>
          <w:color w:val="222222"/>
          <w:sz w:val="27"/>
          <w:szCs w:val="27"/>
          <w:lang w:val="en-US" w:eastAsia="ru-RU"/>
        </w:rPr>
        <w:t xml:space="preserve"> I., </w:t>
      </w:r>
      <w:proofErr w:type="spellStart"/>
      <w:r w:rsidRPr="009626A5">
        <w:rPr>
          <w:rFonts w:ascii="Times New Roman" w:eastAsia="Times New Roman" w:hAnsi="Times New Roman" w:cs="Times New Roman"/>
          <w:color w:val="222222"/>
          <w:sz w:val="27"/>
          <w:szCs w:val="27"/>
          <w:lang w:val="en-US" w:eastAsia="ru-RU"/>
        </w:rPr>
        <w:t>Mirzai</w:t>
      </w:r>
      <w:proofErr w:type="spellEnd"/>
      <w:r w:rsidRPr="009626A5">
        <w:rPr>
          <w:rFonts w:ascii="Times New Roman" w:eastAsia="Times New Roman" w:hAnsi="Times New Roman" w:cs="Times New Roman"/>
          <w:color w:val="222222"/>
          <w:sz w:val="27"/>
          <w:szCs w:val="27"/>
          <w:lang w:val="en-US" w:eastAsia="ru-RU"/>
        </w:rPr>
        <w:t xml:space="preserve"> H., Ok G. et al. A comparison of conventional and pulsed radiofrequency denervation in the treatment of chronic facet joint pain // Clin J Pain. </w:t>
      </w:r>
      <w:proofErr w:type="gramStart"/>
      <w:r w:rsidRPr="009626A5">
        <w:rPr>
          <w:rFonts w:ascii="Times New Roman" w:eastAsia="Times New Roman" w:hAnsi="Times New Roman" w:cs="Times New Roman"/>
          <w:color w:val="222222"/>
          <w:sz w:val="27"/>
          <w:szCs w:val="27"/>
          <w:lang w:val="en-US" w:eastAsia="ru-RU"/>
        </w:rPr>
        <w:t>2007;23:524</w:t>
      </w:r>
      <w:proofErr w:type="gramEnd"/>
      <w:r w:rsidRPr="009626A5">
        <w:rPr>
          <w:rFonts w:ascii="Times New Roman" w:eastAsia="Times New Roman" w:hAnsi="Times New Roman" w:cs="Times New Roman"/>
          <w:color w:val="222222"/>
          <w:sz w:val="27"/>
          <w:szCs w:val="27"/>
          <w:lang w:val="en-US" w:eastAsia="ru-RU"/>
        </w:rPr>
        <w:t xml:space="preserve">-529. </w:t>
      </w:r>
      <w:r w:rsidRPr="00987104">
        <w:rPr>
          <w:rFonts w:ascii="Times New Roman" w:eastAsia="Times New Roman" w:hAnsi="Times New Roman" w:cs="Times New Roman"/>
          <w:color w:val="222222"/>
          <w:sz w:val="27"/>
          <w:szCs w:val="27"/>
          <w:lang w:eastAsia="ru-RU"/>
        </w:rPr>
        <w:t>DOI: 10.1097/AJP.0b013e318074c99c.</w:t>
      </w:r>
    </w:p>
    <w:p w14:paraId="30FC644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Lee C.H., Chung C.K., Kim C.H. The efficacy of conventional radiofrequency denervation in patients with chronic low back pain originating from the facet joints: a meta-analysis of randomized controlled trials // Spine J. 2017; 17:1770-1780. </w:t>
      </w:r>
      <w:r w:rsidRPr="00987104">
        <w:rPr>
          <w:rFonts w:ascii="Times New Roman" w:eastAsia="Times New Roman" w:hAnsi="Times New Roman" w:cs="Times New Roman"/>
          <w:color w:val="222222"/>
          <w:sz w:val="27"/>
          <w:szCs w:val="27"/>
          <w:lang w:eastAsia="ru-RU"/>
        </w:rPr>
        <w:t>DOI: 10.1016/j.spinee.2017.05.006.</w:t>
      </w:r>
    </w:p>
    <w:p w14:paraId="5DA014C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Son J.H., Kim S.D., Kim S.H. The Efficacy of Repeated Radiofrequency Medial Branch Neurotomy for Lumbar Facet Syndrome // J Korean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Soc. 2010;48(3):240-3.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10.3340/jkns.2010.48.3.240.</w:t>
      </w:r>
    </w:p>
    <w:p w14:paraId="614991A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lastRenderedPageBreak/>
        <w:t>Schofferman</w:t>
      </w:r>
      <w:proofErr w:type="spellEnd"/>
      <w:r w:rsidRPr="009626A5">
        <w:rPr>
          <w:rFonts w:ascii="Times New Roman" w:eastAsia="Times New Roman" w:hAnsi="Times New Roman" w:cs="Times New Roman"/>
          <w:color w:val="222222"/>
          <w:sz w:val="27"/>
          <w:szCs w:val="27"/>
          <w:lang w:val="en-US" w:eastAsia="ru-RU"/>
        </w:rPr>
        <w:t xml:space="preserve"> J., </w:t>
      </w:r>
      <w:proofErr w:type="spellStart"/>
      <w:r w:rsidRPr="009626A5">
        <w:rPr>
          <w:rFonts w:ascii="Times New Roman" w:eastAsia="Times New Roman" w:hAnsi="Times New Roman" w:cs="Times New Roman"/>
          <w:color w:val="222222"/>
          <w:sz w:val="27"/>
          <w:szCs w:val="27"/>
          <w:lang w:val="en-US" w:eastAsia="ru-RU"/>
        </w:rPr>
        <w:t>Kine</w:t>
      </w:r>
      <w:proofErr w:type="spellEnd"/>
      <w:r w:rsidRPr="009626A5">
        <w:rPr>
          <w:rFonts w:ascii="Times New Roman" w:eastAsia="Times New Roman" w:hAnsi="Times New Roman" w:cs="Times New Roman"/>
          <w:color w:val="222222"/>
          <w:sz w:val="27"/>
          <w:szCs w:val="27"/>
          <w:lang w:val="en-US" w:eastAsia="ru-RU"/>
        </w:rPr>
        <w:t xml:space="preserve"> G. Effectiveness of repeated radiofrequency neurotomy for lumbar facet pain // Spine (Phila Pa 1976). </w:t>
      </w:r>
      <w:r w:rsidRPr="00987104">
        <w:rPr>
          <w:rFonts w:ascii="Times New Roman" w:eastAsia="Times New Roman" w:hAnsi="Times New Roman" w:cs="Times New Roman"/>
          <w:color w:val="222222"/>
          <w:sz w:val="27"/>
          <w:szCs w:val="27"/>
          <w:lang w:eastAsia="ru-RU"/>
        </w:rPr>
        <w:t xml:space="preserve">2004;29(21):2471-3.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10.1097/01.brs.0000143170.47345.44.</w:t>
      </w:r>
    </w:p>
    <w:p w14:paraId="5E655D1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Kennedy D.J., Engel A., </w:t>
      </w:r>
      <w:proofErr w:type="spellStart"/>
      <w:r w:rsidRPr="009626A5">
        <w:rPr>
          <w:rFonts w:ascii="Times New Roman" w:eastAsia="Times New Roman" w:hAnsi="Times New Roman" w:cs="Times New Roman"/>
          <w:color w:val="222222"/>
          <w:sz w:val="27"/>
          <w:szCs w:val="27"/>
          <w:lang w:val="en-US" w:eastAsia="ru-RU"/>
        </w:rPr>
        <w:t>Kreiner</w:t>
      </w:r>
      <w:proofErr w:type="spellEnd"/>
      <w:r w:rsidRPr="009626A5">
        <w:rPr>
          <w:rFonts w:ascii="Times New Roman" w:eastAsia="Times New Roman" w:hAnsi="Times New Roman" w:cs="Times New Roman"/>
          <w:color w:val="222222"/>
          <w:sz w:val="27"/>
          <w:szCs w:val="27"/>
          <w:lang w:val="en-US" w:eastAsia="ru-RU"/>
        </w:rPr>
        <w:t xml:space="preserve"> D.S. et al. Fluoroscopically Guided Diagnostic and Therapeutic Intra-Articular Sacroiliac Joint Injections: A Systematic Review // Pain Med. 2015 Aug;16(8):1500-18.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10.1111/pme.12833.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2015 </w:t>
      </w:r>
      <w:proofErr w:type="spellStart"/>
      <w:r w:rsidRPr="00987104">
        <w:rPr>
          <w:rFonts w:ascii="Times New Roman" w:eastAsia="Times New Roman" w:hAnsi="Times New Roman" w:cs="Times New Roman"/>
          <w:color w:val="222222"/>
          <w:sz w:val="27"/>
          <w:szCs w:val="27"/>
          <w:lang w:eastAsia="ru-RU"/>
        </w:rPr>
        <w:t>Jul</w:t>
      </w:r>
      <w:proofErr w:type="spellEnd"/>
      <w:r w:rsidRPr="00987104">
        <w:rPr>
          <w:rFonts w:ascii="Times New Roman" w:eastAsia="Times New Roman" w:hAnsi="Times New Roman" w:cs="Times New Roman"/>
          <w:color w:val="222222"/>
          <w:sz w:val="27"/>
          <w:szCs w:val="27"/>
          <w:lang w:eastAsia="ru-RU"/>
        </w:rPr>
        <w:t xml:space="preserve"> 14. PMID: 26178855.</w:t>
      </w:r>
    </w:p>
    <w:p w14:paraId="71B1997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Maugars</w:t>
      </w:r>
      <w:proofErr w:type="spellEnd"/>
      <w:r w:rsidRPr="009626A5">
        <w:rPr>
          <w:rFonts w:ascii="Times New Roman" w:eastAsia="Times New Roman" w:hAnsi="Times New Roman" w:cs="Times New Roman"/>
          <w:color w:val="222222"/>
          <w:sz w:val="27"/>
          <w:szCs w:val="27"/>
          <w:lang w:val="en-US" w:eastAsia="ru-RU"/>
        </w:rPr>
        <w:t xml:space="preserve"> Y., Mathis C., Berthelot J.M. et al. Assessment of the efficacy of sacroiliac corticosteroid injections in </w:t>
      </w:r>
      <w:proofErr w:type="spellStart"/>
      <w:r w:rsidRPr="009626A5">
        <w:rPr>
          <w:rFonts w:ascii="Times New Roman" w:eastAsia="Times New Roman" w:hAnsi="Times New Roman" w:cs="Times New Roman"/>
          <w:color w:val="222222"/>
          <w:sz w:val="27"/>
          <w:szCs w:val="27"/>
          <w:lang w:val="en-US" w:eastAsia="ru-RU"/>
        </w:rPr>
        <w:t>spondylarthropathies</w:t>
      </w:r>
      <w:proofErr w:type="spellEnd"/>
      <w:r w:rsidRPr="009626A5">
        <w:rPr>
          <w:rFonts w:ascii="Times New Roman" w:eastAsia="Times New Roman" w:hAnsi="Times New Roman" w:cs="Times New Roman"/>
          <w:color w:val="222222"/>
          <w:sz w:val="27"/>
          <w:szCs w:val="27"/>
          <w:lang w:val="en-US" w:eastAsia="ru-RU"/>
        </w:rPr>
        <w:t xml:space="preserve">: a double-blind study // Br J </w:t>
      </w:r>
      <w:proofErr w:type="spellStart"/>
      <w:r w:rsidRPr="009626A5">
        <w:rPr>
          <w:rFonts w:ascii="Times New Roman" w:eastAsia="Times New Roman" w:hAnsi="Times New Roman" w:cs="Times New Roman"/>
          <w:color w:val="222222"/>
          <w:sz w:val="27"/>
          <w:szCs w:val="27"/>
          <w:lang w:val="en-US" w:eastAsia="ru-RU"/>
        </w:rPr>
        <w:t>Rheumatol</w:t>
      </w:r>
      <w:proofErr w:type="spellEnd"/>
      <w:r w:rsidRPr="009626A5">
        <w:rPr>
          <w:rFonts w:ascii="Times New Roman" w:eastAsia="Times New Roman" w:hAnsi="Times New Roman" w:cs="Times New Roman"/>
          <w:color w:val="222222"/>
          <w:sz w:val="27"/>
          <w:szCs w:val="27"/>
          <w:lang w:val="en-US" w:eastAsia="ru-RU"/>
        </w:rPr>
        <w:t xml:space="preserve">. 1996 Aug;35(8):767-70.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10.1093/rheumatology/35.8.767. PMID: 8761190.</w:t>
      </w:r>
    </w:p>
    <w:p w14:paraId="45586C9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Jee</w:t>
      </w:r>
      <w:proofErr w:type="spellEnd"/>
      <w:r w:rsidRPr="009626A5">
        <w:rPr>
          <w:rFonts w:ascii="Times New Roman" w:eastAsia="Times New Roman" w:hAnsi="Times New Roman" w:cs="Times New Roman"/>
          <w:color w:val="222222"/>
          <w:sz w:val="27"/>
          <w:szCs w:val="27"/>
          <w:lang w:val="en-US" w:eastAsia="ru-RU"/>
        </w:rPr>
        <w:t xml:space="preserve"> H., Lee J.H., Park K.D. et al. Ultrasound-guided versus fluoroscopy-guided sacroiliac joint intra-articular injections in the noninflammatory sacroiliac joint dysfunction: a prospective, randomized, single-blinded study // Arch Phys Med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2014 Feb;95(2):330-7.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10.1016/j.apmr.2013.09.021.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2013 Oct 9. </w:t>
      </w:r>
      <w:r w:rsidRPr="00987104">
        <w:rPr>
          <w:rFonts w:ascii="Times New Roman" w:eastAsia="Times New Roman" w:hAnsi="Times New Roman" w:cs="Times New Roman"/>
          <w:color w:val="222222"/>
          <w:sz w:val="27"/>
          <w:szCs w:val="27"/>
          <w:lang w:eastAsia="ru-RU"/>
        </w:rPr>
        <w:t>PMID: 24121083.</w:t>
      </w:r>
    </w:p>
    <w:p w14:paraId="6C4A2C3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Soneji N., Bhatia A., </w:t>
      </w:r>
      <w:proofErr w:type="spellStart"/>
      <w:r w:rsidRPr="009626A5">
        <w:rPr>
          <w:rFonts w:ascii="Times New Roman" w:eastAsia="Times New Roman" w:hAnsi="Times New Roman" w:cs="Times New Roman"/>
          <w:color w:val="222222"/>
          <w:sz w:val="27"/>
          <w:szCs w:val="27"/>
          <w:lang w:val="en-US" w:eastAsia="ru-RU"/>
        </w:rPr>
        <w:t>Seib</w:t>
      </w:r>
      <w:proofErr w:type="spellEnd"/>
      <w:r w:rsidRPr="009626A5">
        <w:rPr>
          <w:rFonts w:ascii="Times New Roman" w:eastAsia="Times New Roman" w:hAnsi="Times New Roman" w:cs="Times New Roman"/>
          <w:color w:val="222222"/>
          <w:sz w:val="27"/>
          <w:szCs w:val="27"/>
          <w:lang w:val="en-US" w:eastAsia="ru-RU"/>
        </w:rPr>
        <w:t xml:space="preserve"> R. et al. Comparison of Fluoroscopy and Ultrasound Guidance for Sacroiliac Joint Injection in Patients with Chronic Low Back Pain // Pain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2016 Jun;16(5):537-44.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10.1111/papr.12304.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2015 May 19. </w:t>
      </w:r>
      <w:r w:rsidRPr="00987104">
        <w:rPr>
          <w:rFonts w:ascii="Times New Roman" w:eastAsia="Times New Roman" w:hAnsi="Times New Roman" w:cs="Times New Roman"/>
          <w:color w:val="222222"/>
          <w:sz w:val="27"/>
          <w:szCs w:val="27"/>
          <w:lang w:eastAsia="ru-RU"/>
        </w:rPr>
        <w:t>PMID: 25988390.</w:t>
      </w:r>
    </w:p>
    <w:p w14:paraId="748F8B5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Cohen S.P., Hurley R.W., </w:t>
      </w:r>
      <w:proofErr w:type="spellStart"/>
      <w:r w:rsidRPr="009626A5">
        <w:rPr>
          <w:rFonts w:ascii="Times New Roman" w:eastAsia="Times New Roman" w:hAnsi="Times New Roman" w:cs="Times New Roman"/>
          <w:color w:val="222222"/>
          <w:sz w:val="27"/>
          <w:szCs w:val="27"/>
          <w:lang w:val="en-US" w:eastAsia="ru-RU"/>
        </w:rPr>
        <w:t>Buckenmaier</w:t>
      </w:r>
      <w:proofErr w:type="spellEnd"/>
      <w:r w:rsidRPr="009626A5">
        <w:rPr>
          <w:rFonts w:ascii="Times New Roman" w:eastAsia="Times New Roman" w:hAnsi="Times New Roman" w:cs="Times New Roman"/>
          <w:color w:val="222222"/>
          <w:sz w:val="27"/>
          <w:szCs w:val="27"/>
          <w:lang w:val="en-US" w:eastAsia="ru-RU"/>
        </w:rPr>
        <w:t xml:space="preserve"> C.C. 3rd et al. Randomized placebo-controlled study evaluating lateral branch radiofrequency denervation for sacroiliac joint pain // Anesthesiology. 2008; 109:279-288.</w:t>
      </w:r>
    </w:p>
    <w:p w14:paraId="41E102D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Patel N., Gross A., Brown L. et al. A randomized, placebo-controlled study to assess the efficacy of lateral branch neurotomy for chronic sacroiliac joint pain // Pain Med. 2012; 13:383-398.</w:t>
      </w:r>
    </w:p>
    <w:p w14:paraId="7036A62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Li B.Z., Tang W.H., Li Y. et al. Clinical Efficacy of Epidural Injections of Local Anesthetic Alone or Combined with Steroid for Neck Pain: A Systematic Review and Meta-Analysis // Biomed Res Int. 2022 May 26;2022:8952220.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10.1155/2022/8952220. </w:t>
      </w:r>
      <w:r w:rsidRPr="00987104">
        <w:rPr>
          <w:rFonts w:ascii="Times New Roman" w:eastAsia="Times New Roman" w:hAnsi="Times New Roman" w:cs="Times New Roman"/>
          <w:color w:val="222222"/>
          <w:sz w:val="27"/>
          <w:szCs w:val="27"/>
          <w:lang w:eastAsia="ru-RU"/>
        </w:rPr>
        <w:t>PMID: 35663039</w:t>
      </w:r>
    </w:p>
    <w:p w14:paraId="7B9215C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Malla</w:t>
      </w:r>
      <w:proofErr w:type="spellEnd"/>
      <w:r w:rsidRPr="009626A5">
        <w:rPr>
          <w:rFonts w:ascii="Times New Roman" w:eastAsia="Times New Roman" w:hAnsi="Times New Roman" w:cs="Times New Roman"/>
          <w:color w:val="222222"/>
          <w:sz w:val="27"/>
          <w:szCs w:val="27"/>
          <w:lang w:val="en-US" w:eastAsia="ru-RU"/>
        </w:rPr>
        <w:t xml:space="preserve"> Y., Cash K.A. et al. Fluoroscopic epidural injections in cervical spinal stenosis: preliminary results of a randomized, double-blind, active </w:t>
      </w:r>
      <w:r w:rsidRPr="009626A5">
        <w:rPr>
          <w:rFonts w:ascii="Times New Roman" w:eastAsia="Times New Roman" w:hAnsi="Times New Roman" w:cs="Times New Roman"/>
          <w:color w:val="222222"/>
          <w:sz w:val="27"/>
          <w:szCs w:val="27"/>
          <w:lang w:val="en-US" w:eastAsia="ru-RU"/>
        </w:rPr>
        <w:lastRenderedPageBreak/>
        <w:t>control trial // Pain Physician. 2012; 15(1</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 xml:space="preserve">59–E70.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10.36076/ppj.2012/15/E59.</w:t>
      </w:r>
    </w:p>
    <w:p w14:paraId="2E59DF2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Cash K.A., </w:t>
      </w:r>
      <w:proofErr w:type="spellStart"/>
      <w:r w:rsidRPr="009626A5">
        <w:rPr>
          <w:rFonts w:ascii="Times New Roman" w:eastAsia="Times New Roman" w:hAnsi="Times New Roman" w:cs="Times New Roman"/>
          <w:color w:val="222222"/>
          <w:sz w:val="27"/>
          <w:szCs w:val="27"/>
          <w:lang w:val="en-US" w:eastAsia="ru-RU"/>
        </w:rPr>
        <w:t>Pampati</w:t>
      </w:r>
      <w:proofErr w:type="spellEnd"/>
      <w:r w:rsidRPr="009626A5">
        <w:rPr>
          <w:rFonts w:ascii="Times New Roman" w:eastAsia="Times New Roman" w:hAnsi="Times New Roman" w:cs="Times New Roman"/>
          <w:color w:val="222222"/>
          <w:sz w:val="27"/>
          <w:szCs w:val="27"/>
          <w:lang w:val="en-US" w:eastAsia="ru-RU"/>
        </w:rPr>
        <w:t xml:space="preserve"> V. et al. A randomized, double-blind, active control trial of fluoroscopic cervical interlaminar epidural injections in chronic pain of cervical disc herniation: results of a 2-year follow-up // Pain Physician. </w:t>
      </w:r>
      <w:r w:rsidRPr="00987104">
        <w:rPr>
          <w:rFonts w:ascii="Times New Roman" w:eastAsia="Times New Roman" w:hAnsi="Times New Roman" w:cs="Times New Roman"/>
          <w:color w:val="222222"/>
          <w:sz w:val="27"/>
          <w:szCs w:val="27"/>
          <w:lang w:eastAsia="ru-RU"/>
        </w:rPr>
        <w:t>2013;16(5):465–478.</w:t>
      </w:r>
    </w:p>
    <w:p w14:paraId="48D220F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Cash K.A., </w:t>
      </w:r>
      <w:proofErr w:type="spellStart"/>
      <w:r w:rsidRPr="009626A5">
        <w:rPr>
          <w:rFonts w:ascii="Times New Roman" w:eastAsia="Times New Roman" w:hAnsi="Times New Roman" w:cs="Times New Roman"/>
          <w:color w:val="222222"/>
          <w:sz w:val="27"/>
          <w:szCs w:val="27"/>
          <w:lang w:val="en-US" w:eastAsia="ru-RU"/>
        </w:rPr>
        <w:t>Pampati</w:t>
      </w:r>
      <w:proofErr w:type="spellEnd"/>
      <w:r w:rsidRPr="009626A5">
        <w:rPr>
          <w:rFonts w:ascii="Times New Roman" w:eastAsia="Times New Roman" w:hAnsi="Times New Roman" w:cs="Times New Roman"/>
          <w:color w:val="222222"/>
          <w:sz w:val="27"/>
          <w:szCs w:val="27"/>
          <w:lang w:val="en-US" w:eastAsia="ru-RU"/>
        </w:rPr>
        <w:t xml:space="preserve"> V. et al. Two-year follow-up results of fluoroscopic cervical epidural injections in chronic axial or discogenic neck pain: a randomized, double-blind, controlled trial // Int J Med Sci. 2014;11(4):309–320.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10.7150/ijms.8069.</w:t>
      </w:r>
    </w:p>
    <w:p w14:paraId="4046DEF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Malla</w:t>
      </w:r>
      <w:proofErr w:type="spellEnd"/>
      <w:r w:rsidRPr="009626A5">
        <w:rPr>
          <w:rFonts w:ascii="Times New Roman" w:eastAsia="Times New Roman" w:hAnsi="Times New Roman" w:cs="Times New Roman"/>
          <w:color w:val="222222"/>
          <w:sz w:val="27"/>
          <w:szCs w:val="27"/>
          <w:lang w:val="en-US" w:eastAsia="ru-RU"/>
        </w:rPr>
        <w:t xml:space="preserve"> Y., Cash K.A. et al. Comparison of effectiveness for fluoroscopic cervical interlaminar epidural injections with or without steroid in cervical post-surgery syndrome // Korean J Pain. 2018;31(4):277–288.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10.3344/kjp.2018.31.4.277.</w:t>
      </w:r>
    </w:p>
    <w:p w14:paraId="79E3CD7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Engel A., King W., MacVicar J. et al. The effectiveness and risks of fluoroscopically guided cervical transforaminal injections of steroids: a systematic review with comprehensive analysis of the published data // Pain Med. 2014 Mar;15(3):386-402.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10.1111/pme.12304.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2013 </w:t>
      </w:r>
      <w:proofErr w:type="spellStart"/>
      <w:r w:rsidRPr="00987104">
        <w:rPr>
          <w:rFonts w:ascii="Times New Roman" w:eastAsia="Times New Roman" w:hAnsi="Times New Roman" w:cs="Times New Roman"/>
          <w:color w:val="222222"/>
          <w:sz w:val="27"/>
          <w:szCs w:val="27"/>
          <w:lang w:eastAsia="ru-RU"/>
        </w:rPr>
        <w:t>Dec</w:t>
      </w:r>
      <w:proofErr w:type="spellEnd"/>
      <w:r w:rsidRPr="00987104">
        <w:rPr>
          <w:rFonts w:ascii="Times New Roman" w:eastAsia="Times New Roman" w:hAnsi="Times New Roman" w:cs="Times New Roman"/>
          <w:color w:val="222222"/>
          <w:sz w:val="27"/>
          <w:szCs w:val="27"/>
          <w:lang w:eastAsia="ru-RU"/>
        </w:rPr>
        <w:t xml:space="preserve"> 5.</w:t>
      </w:r>
    </w:p>
    <w:p w14:paraId="334F43F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Kwak S.G., Lee D.G., Chang M.C. Effectiveness of pulsed radiofrequency treatment on cervical radicular pain: A meta-analysis // Medicine (Baltimore). </w:t>
      </w:r>
      <w:r w:rsidRPr="00987104">
        <w:rPr>
          <w:rFonts w:ascii="Times New Roman" w:eastAsia="Times New Roman" w:hAnsi="Times New Roman" w:cs="Times New Roman"/>
          <w:color w:val="222222"/>
          <w:sz w:val="27"/>
          <w:szCs w:val="27"/>
          <w:lang w:eastAsia="ru-RU"/>
        </w:rPr>
        <w:t>2018 Aug;97(31</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 xml:space="preserve">11761.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10.1097/MD.0000000000011761.</w:t>
      </w:r>
    </w:p>
    <w:p w14:paraId="02EF823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Lee D.G., </w:t>
      </w:r>
      <w:proofErr w:type="spellStart"/>
      <w:r w:rsidRPr="009626A5">
        <w:rPr>
          <w:rFonts w:ascii="Times New Roman" w:eastAsia="Times New Roman" w:hAnsi="Times New Roman" w:cs="Times New Roman"/>
          <w:color w:val="222222"/>
          <w:sz w:val="27"/>
          <w:szCs w:val="27"/>
          <w:lang w:val="en-US" w:eastAsia="ru-RU"/>
        </w:rPr>
        <w:t>Ahn</w:t>
      </w:r>
      <w:proofErr w:type="spellEnd"/>
      <w:r w:rsidRPr="009626A5">
        <w:rPr>
          <w:rFonts w:ascii="Times New Roman" w:eastAsia="Times New Roman" w:hAnsi="Times New Roman" w:cs="Times New Roman"/>
          <w:color w:val="222222"/>
          <w:sz w:val="27"/>
          <w:szCs w:val="27"/>
          <w:lang w:val="en-US" w:eastAsia="ru-RU"/>
        </w:rPr>
        <w:t xml:space="preserve"> S.H., Lee J. et al. Comparative </w:t>
      </w:r>
      <w:proofErr w:type="spellStart"/>
      <w:r w:rsidRPr="009626A5">
        <w:rPr>
          <w:rFonts w:ascii="Times New Roman" w:eastAsia="Times New Roman" w:hAnsi="Times New Roman" w:cs="Times New Roman"/>
          <w:color w:val="222222"/>
          <w:sz w:val="27"/>
          <w:szCs w:val="27"/>
          <w:lang w:val="en-US" w:eastAsia="ru-RU"/>
        </w:rPr>
        <w:t>effectivenesses</w:t>
      </w:r>
      <w:proofErr w:type="spellEnd"/>
      <w:r w:rsidRPr="009626A5">
        <w:rPr>
          <w:rFonts w:ascii="Times New Roman" w:eastAsia="Times New Roman" w:hAnsi="Times New Roman" w:cs="Times New Roman"/>
          <w:color w:val="222222"/>
          <w:sz w:val="27"/>
          <w:szCs w:val="27"/>
          <w:lang w:val="en-US" w:eastAsia="ru-RU"/>
        </w:rPr>
        <w:t xml:space="preserve"> of pulsed radiofrequency and transforaminal steroid injection for radicular pain due to disc herniation: a prospective randomized trial // J Korean Med Sci. 2016;31:1324–30.</w:t>
      </w:r>
    </w:p>
    <w:p w14:paraId="396290B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Choi G.S., </w:t>
      </w:r>
      <w:proofErr w:type="spellStart"/>
      <w:r w:rsidRPr="009626A5">
        <w:rPr>
          <w:rFonts w:ascii="Times New Roman" w:eastAsia="Times New Roman" w:hAnsi="Times New Roman" w:cs="Times New Roman"/>
          <w:color w:val="222222"/>
          <w:sz w:val="27"/>
          <w:szCs w:val="27"/>
          <w:lang w:val="en-US" w:eastAsia="ru-RU"/>
        </w:rPr>
        <w:t>Ahn</w:t>
      </w:r>
      <w:proofErr w:type="spellEnd"/>
      <w:r w:rsidRPr="009626A5">
        <w:rPr>
          <w:rFonts w:ascii="Times New Roman" w:eastAsia="Times New Roman" w:hAnsi="Times New Roman" w:cs="Times New Roman"/>
          <w:color w:val="222222"/>
          <w:sz w:val="27"/>
          <w:szCs w:val="27"/>
          <w:lang w:val="en-US" w:eastAsia="ru-RU"/>
        </w:rPr>
        <w:t xml:space="preserve"> S.H., Cho Y.W. et al. Long-term effect of pulsed radiofrequency on chronic cervical radicular pain refractory to repeated transforaminal epidural steroid injections // Pain Med. 2012;13:368–75.</w:t>
      </w:r>
    </w:p>
    <w:p w14:paraId="1557243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Choi G.S., </w:t>
      </w:r>
      <w:proofErr w:type="spellStart"/>
      <w:r w:rsidRPr="009626A5">
        <w:rPr>
          <w:rFonts w:ascii="Times New Roman" w:eastAsia="Times New Roman" w:hAnsi="Times New Roman" w:cs="Times New Roman"/>
          <w:color w:val="222222"/>
          <w:sz w:val="27"/>
          <w:szCs w:val="27"/>
          <w:lang w:val="en-US" w:eastAsia="ru-RU"/>
        </w:rPr>
        <w:t>Ahn</w:t>
      </w:r>
      <w:proofErr w:type="spellEnd"/>
      <w:r w:rsidRPr="009626A5">
        <w:rPr>
          <w:rFonts w:ascii="Times New Roman" w:eastAsia="Times New Roman" w:hAnsi="Times New Roman" w:cs="Times New Roman"/>
          <w:color w:val="222222"/>
          <w:sz w:val="27"/>
          <w:szCs w:val="27"/>
          <w:lang w:val="en-US" w:eastAsia="ru-RU"/>
        </w:rPr>
        <w:t xml:space="preserve"> S.H., Cho Y.W. et al. Short-term effects of pulsed radiofrequency on chronic refractory cervical radicular pain // Ann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2011;35:826–32.</w:t>
      </w:r>
    </w:p>
    <w:p w14:paraId="4B15FB8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Yoon Y.M., Han S.R., Lee S.J. et al. The efficacy of pulsed radiofrequency treatment of cervical radicular pain patients // Korean J Spine. </w:t>
      </w:r>
      <w:proofErr w:type="gramStart"/>
      <w:r w:rsidRPr="00987104">
        <w:rPr>
          <w:rFonts w:ascii="Times New Roman" w:eastAsia="Times New Roman" w:hAnsi="Times New Roman" w:cs="Times New Roman"/>
          <w:color w:val="222222"/>
          <w:sz w:val="27"/>
          <w:szCs w:val="27"/>
          <w:lang w:eastAsia="ru-RU"/>
        </w:rPr>
        <w:t>2014;11:109</w:t>
      </w:r>
      <w:proofErr w:type="gramEnd"/>
      <w:r w:rsidRPr="00987104">
        <w:rPr>
          <w:rFonts w:ascii="Times New Roman" w:eastAsia="Times New Roman" w:hAnsi="Times New Roman" w:cs="Times New Roman"/>
          <w:color w:val="222222"/>
          <w:sz w:val="27"/>
          <w:szCs w:val="27"/>
          <w:lang w:eastAsia="ru-RU"/>
        </w:rPr>
        <w:t>–12.</w:t>
      </w:r>
    </w:p>
    <w:p w14:paraId="255F027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Cash K.A., McManus C.D. et al. Thoracic interlaminar epidural injections in managing chronic thoracic pain: a randomized, double-blind, controlled trial with a 2-year follow-up // Pain Physician. 2014 May-Jun;17(3</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327-38.</w:t>
      </w:r>
    </w:p>
    <w:p w14:paraId="48EE97A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Knezevic</w:t>
      </w:r>
      <w:proofErr w:type="spellEnd"/>
      <w:r w:rsidRPr="009626A5">
        <w:rPr>
          <w:rFonts w:ascii="Times New Roman" w:eastAsia="Times New Roman" w:hAnsi="Times New Roman" w:cs="Times New Roman"/>
          <w:color w:val="222222"/>
          <w:sz w:val="27"/>
          <w:szCs w:val="27"/>
          <w:lang w:val="en-US" w:eastAsia="ru-RU"/>
        </w:rPr>
        <w:t xml:space="preserve"> N.N., Boswell M.V. et al. Epidural Injections for Lumbar Radiculopathy and Spinal Stenosis: A Comparative Systematic Review and Meta-Analysis // Pain Physician. 2016; </w:t>
      </w:r>
      <w:proofErr w:type="gramStart"/>
      <w:r w:rsidRPr="009626A5">
        <w:rPr>
          <w:rFonts w:ascii="Times New Roman" w:eastAsia="Times New Roman" w:hAnsi="Times New Roman" w:cs="Times New Roman"/>
          <w:color w:val="222222"/>
          <w:sz w:val="27"/>
          <w:szCs w:val="27"/>
          <w:lang w:val="en-US" w:eastAsia="ru-RU"/>
        </w:rPr>
        <w:t>19:E</w:t>
      </w:r>
      <w:proofErr w:type="gramEnd"/>
      <w:r w:rsidRPr="009626A5">
        <w:rPr>
          <w:rFonts w:ascii="Times New Roman" w:eastAsia="Times New Roman" w:hAnsi="Times New Roman" w:cs="Times New Roman"/>
          <w:color w:val="222222"/>
          <w:sz w:val="27"/>
          <w:szCs w:val="27"/>
          <w:lang w:val="en-US" w:eastAsia="ru-RU"/>
        </w:rPr>
        <w:t>365-E410.</w:t>
      </w:r>
    </w:p>
    <w:p w14:paraId="043D98C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Knezevic</w:t>
      </w:r>
      <w:proofErr w:type="spellEnd"/>
      <w:r w:rsidRPr="009626A5">
        <w:rPr>
          <w:rFonts w:ascii="Times New Roman" w:eastAsia="Times New Roman" w:hAnsi="Times New Roman" w:cs="Times New Roman"/>
          <w:color w:val="222222"/>
          <w:sz w:val="27"/>
          <w:szCs w:val="27"/>
          <w:lang w:val="en-US" w:eastAsia="ru-RU"/>
        </w:rPr>
        <w:t xml:space="preserve"> N.N., </w:t>
      </w:r>
      <w:proofErr w:type="spellStart"/>
      <w:r w:rsidRPr="009626A5">
        <w:rPr>
          <w:rFonts w:ascii="Times New Roman" w:eastAsia="Times New Roman" w:hAnsi="Times New Roman" w:cs="Times New Roman"/>
          <w:color w:val="222222"/>
          <w:sz w:val="27"/>
          <w:szCs w:val="27"/>
          <w:lang w:val="en-US" w:eastAsia="ru-RU"/>
        </w:rPr>
        <w:t>Sanapati</w:t>
      </w:r>
      <w:proofErr w:type="spellEnd"/>
      <w:r w:rsidRPr="009626A5">
        <w:rPr>
          <w:rFonts w:ascii="Times New Roman" w:eastAsia="Times New Roman" w:hAnsi="Times New Roman" w:cs="Times New Roman"/>
          <w:color w:val="222222"/>
          <w:sz w:val="27"/>
          <w:szCs w:val="27"/>
          <w:lang w:val="en-US" w:eastAsia="ru-RU"/>
        </w:rPr>
        <w:t xml:space="preserve"> M.R. et al. Epidural injections for lumbar radiculopathy or sciatica: A comparative systematic review and meta-analysis of Cochrane Review // Pain Physician. 2021; </w:t>
      </w:r>
      <w:proofErr w:type="gramStart"/>
      <w:r w:rsidRPr="009626A5">
        <w:rPr>
          <w:rFonts w:ascii="Times New Roman" w:eastAsia="Times New Roman" w:hAnsi="Times New Roman" w:cs="Times New Roman"/>
          <w:color w:val="222222"/>
          <w:sz w:val="27"/>
          <w:szCs w:val="27"/>
          <w:lang w:val="en-US" w:eastAsia="ru-RU"/>
        </w:rPr>
        <w:t>24:E</w:t>
      </w:r>
      <w:proofErr w:type="gramEnd"/>
      <w:r w:rsidRPr="009626A5">
        <w:rPr>
          <w:rFonts w:ascii="Times New Roman" w:eastAsia="Times New Roman" w:hAnsi="Times New Roman" w:cs="Times New Roman"/>
          <w:color w:val="222222"/>
          <w:sz w:val="27"/>
          <w:szCs w:val="27"/>
          <w:lang w:val="en-US" w:eastAsia="ru-RU"/>
        </w:rPr>
        <w:t xml:space="preserve">539-E554.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10.36076/ppj.2021.</w:t>
      </w:r>
      <w:proofErr w:type="gramStart"/>
      <w:r w:rsidRPr="009626A5">
        <w:rPr>
          <w:rFonts w:ascii="Times New Roman" w:eastAsia="Times New Roman" w:hAnsi="Times New Roman" w:cs="Times New Roman"/>
          <w:color w:val="222222"/>
          <w:sz w:val="27"/>
          <w:szCs w:val="27"/>
          <w:lang w:val="en-US" w:eastAsia="ru-RU"/>
        </w:rPr>
        <w:t>24.E</w:t>
      </w:r>
      <w:proofErr w:type="gramEnd"/>
      <w:r w:rsidRPr="009626A5">
        <w:rPr>
          <w:rFonts w:ascii="Times New Roman" w:eastAsia="Times New Roman" w:hAnsi="Times New Roman" w:cs="Times New Roman"/>
          <w:color w:val="222222"/>
          <w:sz w:val="27"/>
          <w:szCs w:val="27"/>
          <w:lang w:val="en-US" w:eastAsia="ru-RU"/>
        </w:rPr>
        <w:t>539.</w:t>
      </w:r>
    </w:p>
    <w:p w14:paraId="4A1A9E0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Cash K.A. et al. The role of fluoroscopic interlaminar epidural injections in managing chronic pain of lumbar disc herniation or radiculitis: A randomized, double-blind trial // Pain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2013;13(7):547–558. do</w:t>
      </w:r>
      <w:proofErr w:type="spellStart"/>
      <w:r w:rsidRPr="00987104">
        <w:rPr>
          <w:rFonts w:ascii="Times New Roman" w:eastAsia="Times New Roman" w:hAnsi="Times New Roman" w:cs="Times New Roman"/>
          <w:color w:val="222222"/>
          <w:sz w:val="27"/>
          <w:szCs w:val="27"/>
          <w:lang w:eastAsia="ru-RU"/>
        </w:rPr>
        <w:t>i</w:t>
      </w:r>
      <w:proofErr w:type="spellEnd"/>
      <w:r w:rsidRPr="00987104">
        <w:rPr>
          <w:rFonts w:ascii="Times New Roman" w:eastAsia="Times New Roman" w:hAnsi="Times New Roman" w:cs="Times New Roman"/>
          <w:color w:val="222222"/>
          <w:sz w:val="27"/>
          <w:szCs w:val="27"/>
          <w:lang w:eastAsia="ru-RU"/>
        </w:rPr>
        <w:t>: 10.1111/papr.12023.</w:t>
      </w:r>
    </w:p>
    <w:p w14:paraId="7A2C371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Manchikanti</w:t>
      </w:r>
      <w:proofErr w:type="spellEnd"/>
      <w:r w:rsidRPr="009626A5">
        <w:rPr>
          <w:rFonts w:ascii="Times New Roman" w:eastAsia="Times New Roman" w:hAnsi="Times New Roman" w:cs="Times New Roman"/>
          <w:color w:val="222222"/>
          <w:sz w:val="27"/>
          <w:szCs w:val="27"/>
          <w:lang w:val="en-US" w:eastAsia="ru-RU"/>
        </w:rPr>
        <w:t xml:space="preserve"> L., Singh V., </w:t>
      </w:r>
      <w:proofErr w:type="spellStart"/>
      <w:r w:rsidRPr="009626A5">
        <w:rPr>
          <w:rFonts w:ascii="Times New Roman" w:eastAsia="Times New Roman" w:hAnsi="Times New Roman" w:cs="Times New Roman"/>
          <w:color w:val="222222"/>
          <w:sz w:val="27"/>
          <w:szCs w:val="27"/>
          <w:lang w:val="en-US" w:eastAsia="ru-RU"/>
        </w:rPr>
        <w:t>Pampati</w:t>
      </w:r>
      <w:proofErr w:type="spellEnd"/>
      <w:r w:rsidRPr="009626A5">
        <w:rPr>
          <w:rFonts w:ascii="Times New Roman" w:eastAsia="Times New Roman" w:hAnsi="Times New Roman" w:cs="Times New Roman"/>
          <w:color w:val="222222"/>
          <w:sz w:val="27"/>
          <w:szCs w:val="27"/>
          <w:lang w:val="en-US" w:eastAsia="ru-RU"/>
        </w:rPr>
        <w:t xml:space="preserve"> V. et al. Comparison of the efficacy of caudal, interlaminar, and transforaminal epidural injections in managing lumbar disc herniation: Is one method superior to the other? // Korean J Pain. 2015;28(1):11-21.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10.3344/kjp.2015.28.1.11.</w:t>
      </w:r>
    </w:p>
    <w:p w14:paraId="0D499BE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Helm S., Harmon P.C., Noe C. et al. Transforaminal epidural steroid injections: A systematic review and meta-analysis of efficacy and safety // Pain Physician. 2021;</w:t>
      </w:r>
      <w:proofErr w:type="gramStart"/>
      <w:r w:rsidRPr="009626A5">
        <w:rPr>
          <w:rFonts w:ascii="Times New Roman" w:eastAsia="Times New Roman" w:hAnsi="Times New Roman" w:cs="Times New Roman"/>
          <w:color w:val="222222"/>
          <w:sz w:val="27"/>
          <w:szCs w:val="27"/>
          <w:lang w:val="en-US" w:eastAsia="ru-RU"/>
        </w:rPr>
        <w:t>24:S</w:t>
      </w:r>
      <w:proofErr w:type="gramEnd"/>
      <w:r w:rsidRPr="009626A5">
        <w:rPr>
          <w:rFonts w:ascii="Times New Roman" w:eastAsia="Times New Roman" w:hAnsi="Times New Roman" w:cs="Times New Roman"/>
          <w:color w:val="222222"/>
          <w:sz w:val="27"/>
          <w:szCs w:val="27"/>
          <w:lang w:val="en-US" w:eastAsia="ru-RU"/>
        </w:rPr>
        <w:t>209-S232. PMID: 33492919.</w:t>
      </w:r>
    </w:p>
    <w:p w14:paraId="5BEF028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Marliana</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Setyopranoto</w:t>
      </w:r>
      <w:proofErr w:type="spellEnd"/>
      <w:r w:rsidRPr="009626A5">
        <w:rPr>
          <w:rFonts w:ascii="Times New Roman" w:eastAsia="Times New Roman" w:hAnsi="Times New Roman" w:cs="Times New Roman"/>
          <w:color w:val="222222"/>
          <w:sz w:val="27"/>
          <w:szCs w:val="27"/>
          <w:lang w:val="en-US" w:eastAsia="ru-RU"/>
        </w:rPr>
        <w:t xml:space="preserve"> I., </w:t>
      </w:r>
      <w:proofErr w:type="spellStart"/>
      <w:r w:rsidRPr="009626A5">
        <w:rPr>
          <w:rFonts w:ascii="Times New Roman" w:eastAsia="Times New Roman" w:hAnsi="Times New Roman" w:cs="Times New Roman"/>
          <w:color w:val="222222"/>
          <w:sz w:val="27"/>
          <w:szCs w:val="27"/>
          <w:lang w:val="en-US" w:eastAsia="ru-RU"/>
        </w:rPr>
        <w:t>Setyaningsih</w:t>
      </w:r>
      <w:proofErr w:type="spellEnd"/>
      <w:r w:rsidRPr="009626A5">
        <w:rPr>
          <w:rFonts w:ascii="Times New Roman" w:eastAsia="Times New Roman" w:hAnsi="Times New Roman" w:cs="Times New Roman"/>
          <w:color w:val="222222"/>
          <w:sz w:val="27"/>
          <w:szCs w:val="27"/>
          <w:lang w:val="en-US" w:eastAsia="ru-RU"/>
        </w:rPr>
        <w:t xml:space="preserve"> I. et al. The effect of pulsed radiofrequency on radicular pain in lumbar herniated nucleus pulposus: A systematic review and meta-analysis // </w:t>
      </w:r>
      <w:proofErr w:type="spellStart"/>
      <w:r w:rsidRPr="009626A5">
        <w:rPr>
          <w:rFonts w:ascii="Times New Roman" w:eastAsia="Times New Roman" w:hAnsi="Times New Roman" w:cs="Times New Roman"/>
          <w:color w:val="222222"/>
          <w:sz w:val="27"/>
          <w:szCs w:val="27"/>
          <w:lang w:val="en-US" w:eastAsia="ru-RU"/>
        </w:rPr>
        <w:t>Anesth</w:t>
      </w:r>
      <w:proofErr w:type="spellEnd"/>
      <w:r w:rsidRPr="009626A5">
        <w:rPr>
          <w:rFonts w:ascii="Times New Roman" w:eastAsia="Times New Roman" w:hAnsi="Times New Roman" w:cs="Times New Roman"/>
          <w:color w:val="222222"/>
          <w:sz w:val="27"/>
          <w:szCs w:val="27"/>
          <w:lang w:val="en-US" w:eastAsia="ru-RU"/>
        </w:rPr>
        <w:t xml:space="preserve"> Pain Med. 2021;11(2</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 xml:space="preserve">111420.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10.5812/aapm.111420.</w:t>
      </w:r>
    </w:p>
    <w:p w14:paraId="7B41AAF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Hong L-W., Chen K-T. </w:t>
      </w:r>
      <w:proofErr w:type="gramStart"/>
      <w:r w:rsidRPr="009626A5">
        <w:rPr>
          <w:rFonts w:ascii="Times New Roman" w:eastAsia="Times New Roman" w:hAnsi="Times New Roman" w:cs="Times New Roman"/>
          <w:color w:val="222222"/>
          <w:sz w:val="27"/>
          <w:szCs w:val="27"/>
          <w:lang w:val="en-US" w:eastAsia="ru-RU"/>
        </w:rPr>
        <w:t>A real-world evidence of a consecutive treatment</w:t>
      </w:r>
      <w:proofErr w:type="gramEnd"/>
      <w:r w:rsidRPr="009626A5">
        <w:rPr>
          <w:rFonts w:ascii="Times New Roman" w:eastAsia="Times New Roman" w:hAnsi="Times New Roman" w:cs="Times New Roman"/>
          <w:color w:val="222222"/>
          <w:sz w:val="27"/>
          <w:szCs w:val="27"/>
          <w:lang w:val="en-US" w:eastAsia="ru-RU"/>
        </w:rPr>
        <w:t xml:space="preserve"> of 42 spine-related pain using dorsal root ganglion-pulsed radiofrequency // Clin Neurol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87104">
        <w:rPr>
          <w:rFonts w:ascii="Times New Roman" w:eastAsia="Times New Roman" w:hAnsi="Times New Roman" w:cs="Times New Roman"/>
          <w:color w:val="222222"/>
          <w:sz w:val="27"/>
          <w:szCs w:val="27"/>
          <w:lang w:eastAsia="ru-RU"/>
        </w:rPr>
        <w:t>2020;197:106186</w:t>
      </w:r>
      <w:proofErr w:type="gram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10.1016/j.clineuro.2020.106186.</w:t>
      </w:r>
    </w:p>
    <w:p w14:paraId="2147E9F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Koh W., Choi S.S., Karm M.H. et al. Treatment of chronic lumbosacral radicular pain using adjuvant pulsed radiofrequency: A randomized controlled study // Pain Med. 2015;16(3):432–441.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10.1111/pme.12624.</w:t>
      </w:r>
    </w:p>
    <w:p w14:paraId="5EE6AF4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De M., Mohan V.K., </w:t>
      </w:r>
      <w:proofErr w:type="spellStart"/>
      <w:r w:rsidRPr="009626A5">
        <w:rPr>
          <w:rFonts w:ascii="Times New Roman" w:eastAsia="Times New Roman" w:hAnsi="Times New Roman" w:cs="Times New Roman"/>
          <w:color w:val="222222"/>
          <w:sz w:val="27"/>
          <w:szCs w:val="27"/>
          <w:lang w:val="en-US" w:eastAsia="ru-RU"/>
        </w:rPr>
        <w:t>Bhoi</w:t>
      </w:r>
      <w:proofErr w:type="spellEnd"/>
      <w:r w:rsidRPr="009626A5">
        <w:rPr>
          <w:rFonts w:ascii="Times New Roman" w:eastAsia="Times New Roman" w:hAnsi="Times New Roman" w:cs="Times New Roman"/>
          <w:color w:val="222222"/>
          <w:sz w:val="27"/>
          <w:szCs w:val="27"/>
          <w:lang w:val="en-US" w:eastAsia="ru-RU"/>
        </w:rPr>
        <w:t xml:space="preserve"> D. et al. Transforaminal epidural injection of local anesthetic and dorsal root ganglion pulsed radiofrequency treatment in lumbar radicular pain: A randomized, triple-blind, active-control trial // Pain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2020;20(2):154–167.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10.1111/papr.12840.</w:t>
      </w:r>
    </w:p>
    <w:p w14:paraId="52DED96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Negro A., D’Agostino V., Della </w:t>
      </w:r>
      <w:proofErr w:type="spellStart"/>
      <w:r w:rsidRPr="009626A5">
        <w:rPr>
          <w:rFonts w:ascii="Times New Roman" w:eastAsia="Times New Roman" w:hAnsi="Times New Roman" w:cs="Times New Roman"/>
          <w:color w:val="222222"/>
          <w:sz w:val="27"/>
          <w:szCs w:val="27"/>
          <w:lang w:val="en-US" w:eastAsia="ru-RU"/>
        </w:rPr>
        <w:t>Gatta</w:t>
      </w:r>
      <w:proofErr w:type="spellEnd"/>
      <w:r w:rsidRPr="009626A5">
        <w:rPr>
          <w:rFonts w:ascii="Times New Roman" w:eastAsia="Times New Roman" w:hAnsi="Times New Roman" w:cs="Times New Roman"/>
          <w:color w:val="222222"/>
          <w:sz w:val="27"/>
          <w:szCs w:val="27"/>
          <w:lang w:val="en-US" w:eastAsia="ru-RU"/>
        </w:rPr>
        <w:t xml:space="preserve"> L. et al. Dorsal root ganglion pulsed radiofrequency treatment for chronic radicular pain: A narrative mini review // Med Res Arch. 2021;9(4).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10.18103/</w:t>
      </w:r>
      <w:proofErr w:type="gramStart"/>
      <w:r w:rsidRPr="009626A5">
        <w:rPr>
          <w:rFonts w:ascii="Times New Roman" w:eastAsia="Times New Roman" w:hAnsi="Times New Roman" w:cs="Times New Roman"/>
          <w:color w:val="222222"/>
          <w:sz w:val="27"/>
          <w:szCs w:val="27"/>
          <w:lang w:val="en-US" w:eastAsia="ru-RU"/>
        </w:rPr>
        <w:t>mra.v</w:t>
      </w:r>
      <w:proofErr w:type="gramEnd"/>
      <w:r w:rsidRPr="009626A5">
        <w:rPr>
          <w:rFonts w:ascii="Times New Roman" w:eastAsia="Times New Roman" w:hAnsi="Times New Roman" w:cs="Times New Roman"/>
          <w:color w:val="222222"/>
          <w:sz w:val="27"/>
          <w:szCs w:val="27"/>
          <w:lang w:val="en-US" w:eastAsia="ru-RU"/>
        </w:rPr>
        <w:t>9i4.2410.</w:t>
      </w:r>
    </w:p>
    <w:p w14:paraId="4A4767D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Simmons J.W., McMillin J.N., Emery S.F. et al. Intradiscal steroids. A prospective double-blind clinical trial // Spine. 1992;</w:t>
      </w:r>
      <w:proofErr w:type="gramStart"/>
      <w:r w:rsidRPr="009626A5">
        <w:rPr>
          <w:rFonts w:ascii="Times New Roman" w:eastAsia="Times New Roman" w:hAnsi="Times New Roman" w:cs="Times New Roman"/>
          <w:color w:val="222222"/>
          <w:sz w:val="27"/>
          <w:szCs w:val="27"/>
          <w:lang w:val="en-US" w:eastAsia="ru-RU"/>
        </w:rPr>
        <w:t>17:S</w:t>
      </w:r>
      <w:proofErr w:type="gramEnd"/>
      <w:r w:rsidRPr="009626A5">
        <w:rPr>
          <w:rFonts w:ascii="Times New Roman" w:eastAsia="Times New Roman" w:hAnsi="Times New Roman" w:cs="Times New Roman"/>
          <w:color w:val="222222"/>
          <w:sz w:val="27"/>
          <w:szCs w:val="27"/>
          <w:lang w:val="en-US" w:eastAsia="ru-RU"/>
        </w:rPr>
        <w:t>172–S175.</w:t>
      </w:r>
    </w:p>
    <w:p w14:paraId="30675CA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Khot</w:t>
      </w:r>
      <w:proofErr w:type="spellEnd"/>
      <w:r w:rsidRPr="009626A5">
        <w:rPr>
          <w:rFonts w:ascii="Times New Roman" w:eastAsia="Times New Roman" w:hAnsi="Times New Roman" w:cs="Times New Roman"/>
          <w:color w:val="222222"/>
          <w:sz w:val="27"/>
          <w:szCs w:val="27"/>
          <w:lang w:val="en-US" w:eastAsia="ru-RU"/>
        </w:rPr>
        <w:t xml:space="preserve"> A., Bowditch M., Powell J., et al. The use of intradiscal steroid therapy for lumbar spinal discogenic pain: a randomized controlled trial.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2004;29:833</w:t>
      </w:r>
      <w:proofErr w:type="gramEnd"/>
      <w:r w:rsidRPr="00987104">
        <w:rPr>
          <w:rFonts w:ascii="Times New Roman" w:eastAsia="Times New Roman" w:hAnsi="Times New Roman" w:cs="Times New Roman"/>
          <w:color w:val="222222"/>
          <w:sz w:val="27"/>
          <w:szCs w:val="27"/>
          <w:lang w:eastAsia="ru-RU"/>
        </w:rPr>
        <w:t>–837.</w:t>
      </w:r>
    </w:p>
    <w:p w14:paraId="085A395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Buttermann</w:t>
      </w:r>
      <w:proofErr w:type="spellEnd"/>
      <w:r w:rsidRPr="009626A5">
        <w:rPr>
          <w:rFonts w:ascii="Times New Roman" w:eastAsia="Times New Roman" w:hAnsi="Times New Roman" w:cs="Times New Roman"/>
          <w:color w:val="222222"/>
          <w:sz w:val="27"/>
          <w:szCs w:val="27"/>
          <w:lang w:val="en-US" w:eastAsia="ru-RU"/>
        </w:rPr>
        <w:t xml:space="preserve"> G.R. The effect of spinal steroid injections for degenerative disc disease.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 2004 Sep-Oct;4(5):495-505.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10.1016/j.spinee.2004.03.024. PMID: 15363419.</w:t>
      </w:r>
    </w:p>
    <w:p w14:paraId="08560A0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Cao P., Jiang L., Zhuang C., et al. Intradiscal injection therapy for degenerative chronic discogenic low back pain with end plate </w:t>
      </w:r>
      <w:proofErr w:type="spellStart"/>
      <w:r w:rsidRPr="009626A5">
        <w:rPr>
          <w:rFonts w:ascii="Times New Roman" w:eastAsia="Times New Roman" w:hAnsi="Times New Roman" w:cs="Times New Roman"/>
          <w:color w:val="222222"/>
          <w:sz w:val="27"/>
          <w:szCs w:val="27"/>
          <w:lang w:val="en-US" w:eastAsia="ru-RU"/>
        </w:rPr>
        <w:t>Modic</w:t>
      </w:r>
      <w:proofErr w:type="spellEnd"/>
      <w:r w:rsidRPr="009626A5">
        <w:rPr>
          <w:rFonts w:ascii="Times New Roman" w:eastAsia="Times New Roman" w:hAnsi="Times New Roman" w:cs="Times New Roman"/>
          <w:color w:val="222222"/>
          <w:sz w:val="27"/>
          <w:szCs w:val="27"/>
          <w:lang w:val="en-US" w:eastAsia="ru-RU"/>
        </w:rPr>
        <w:t xml:space="preserve"> changes. Spine J. 2011 Feb;11(2):100-106.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10.1016/j.spinee.2010.07.001.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2010 Sep 20. </w:t>
      </w:r>
      <w:r w:rsidRPr="00987104">
        <w:rPr>
          <w:rFonts w:ascii="Times New Roman" w:eastAsia="Times New Roman" w:hAnsi="Times New Roman" w:cs="Times New Roman"/>
          <w:color w:val="222222"/>
          <w:sz w:val="27"/>
          <w:szCs w:val="27"/>
          <w:lang w:eastAsia="ru-RU"/>
        </w:rPr>
        <w:t>PMID: 20850390.</w:t>
      </w:r>
    </w:p>
    <w:p w14:paraId="67CAB4E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Yu Y., Liu W., Song D., Guo Q., Jia L. Diagnosis of discogenic low back pain in patients with probable symptoms but negative discography. Arch </w:t>
      </w:r>
      <w:proofErr w:type="spellStart"/>
      <w:r w:rsidRPr="009626A5">
        <w:rPr>
          <w:rFonts w:ascii="Times New Roman" w:eastAsia="Times New Roman" w:hAnsi="Times New Roman" w:cs="Times New Roman"/>
          <w:color w:val="222222"/>
          <w:sz w:val="27"/>
          <w:szCs w:val="27"/>
          <w:lang w:val="en-US" w:eastAsia="ru-RU"/>
        </w:rPr>
        <w:t>Orthop</w:t>
      </w:r>
      <w:proofErr w:type="spellEnd"/>
      <w:r w:rsidRPr="009626A5">
        <w:rPr>
          <w:rFonts w:ascii="Times New Roman" w:eastAsia="Times New Roman" w:hAnsi="Times New Roman" w:cs="Times New Roman"/>
          <w:color w:val="222222"/>
          <w:sz w:val="27"/>
          <w:szCs w:val="27"/>
          <w:lang w:val="en-US" w:eastAsia="ru-RU"/>
        </w:rPr>
        <w:t xml:space="preserve"> Trauma Surg. 2012 May;132(5):627-632.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10.1007/s00402-011-1448-5.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2012 Jan 7. PMID: 22228279.</w:t>
      </w:r>
    </w:p>
    <w:p w14:paraId="668C163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Nguyen C., </w:t>
      </w:r>
      <w:proofErr w:type="spellStart"/>
      <w:r w:rsidRPr="009626A5">
        <w:rPr>
          <w:rFonts w:ascii="Times New Roman" w:eastAsia="Times New Roman" w:hAnsi="Times New Roman" w:cs="Times New Roman"/>
          <w:color w:val="222222"/>
          <w:sz w:val="27"/>
          <w:szCs w:val="27"/>
          <w:lang w:val="en-US" w:eastAsia="ru-RU"/>
        </w:rPr>
        <w:t>Boutron</w:t>
      </w:r>
      <w:proofErr w:type="spellEnd"/>
      <w:r w:rsidRPr="009626A5">
        <w:rPr>
          <w:rFonts w:ascii="Times New Roman" w:eastAsia="Times New Roman" w:hAnsi="Times New Roman" w:cs="Times New Roman"/>
          <w:color w:val="222222"/>
          <w:sz w:val="27"/>
          <w:szCs w:val="27"/>
          <w:lang w:val="en-US" w:eastAsia="ru-RU"/>
        </w:rPr>
        <w:t xml:space="preserve"> I., Baron G., et al.  Intradiscal Glucocorticoid Injection for Patients </w:t>
      </w:r>
      <w:proofErr w:type="gramStart"/>
      <w:r w:rsidRPr="009626A5">
        <w:rPr>
          <w:rFonts w:ascii="Times New Roman" w:eastAsia="Times New Roman" w:hAnsi="Times New Roman" w:cs="Times New Roman"/>
          <w:color w:val="222222"/>
          <w:sz w:val="27"/>
          <w:szCs w:val="27"/>
          <w:lang w:val="en-US" w:eastAsia="ru-RU"/>
        </w:rPr>
        <w:t>With</w:t>
      </w:r>
      <w:proofErr w:type="gramEnd"/>
      <w:r w:rsidRPr="009626A5">
        <w:rPr>
          <w:rFonts w:ascii="Times New Roman" w:eastAsia="Times New Roman" w:hAnsi="Times New Roman" w:cs="Times New Roman"/>
          <w:color w:val="222222"/>
          <w:sz w:val="27"/>
          <w:szCs w:val="27"/>
          <w:lang w:val="en-US" w:eastAsia="ru-RU"/>
        </w:rPr>
        <w:t xml:space="preserve"> Chronic Low Back Pain Associated With Active Discopathy: A Randomized Trial. </w:t>
      </w:r>
      <w:proofErr w:type="spellStart"/>
      <w:r w:rsidRPr="00987104">
        <w:rPr>
          <w:rFonts w:ascii="Times New Roman" w:eastAsia="Times New Roman" w:hAnsi="Times New Roman" w:cs="Times New Roman"/>
          <w:color w:val="222222"/>
          <w:sz w:val="27"/>
          <w:szCs w:val="27"/>
          <w:lang w:eastAsia="ru-RU"/>
        </w:rPr>
        <w:t>Ann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Intern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Med</w:t>
      </w:r>
      <w:proofErr w:type="spellEnd"/>
      <w:r w:rsidRPr="00987104">
        <w:rPr>
          <w:rFonts w:ascii="Times New Roman" w:eastAsia="Times New Roman" w:hAnsi="Times New Roman" w:cs="Times New Roman"/>
          <w:color w:val="222222"/>
          <w:sz w:val="27"/>
          <w:szCs w:val="27"/>
          <w:lang w:eastAsia="ru-RU"/>
        </w:rPr>
        <w:t xml:space="preserve">. 2017 </w:t>
      </w:r>
      <w:proofErr w:type="spellStart"/>
      <w:r w:rsidRPr="00987104">
        <w:rPr>
          <w:rFonts w:ascii="Times New Roman" w:eastAsia="Times New Roman" w:hAnsi="Times New Roman" w:cs="Times New Roman"/>
          <w:color w:val="222222"/>
          <w:sz w:val="27"/>
          <w:szCs w:val="27"/>
          <w:lang w:eastAsia="ru-RU"/>
        </w:rPr>
        <w:t>Apr</w:t>
      </w:r>
      <w:proofErr w:type="spellEnd"/>
      <w:r w:rsidRPr="00987104">
        <w:rPr>
          <w:rFonts w:ascii="Times New Roman" w:eastAsia="Times New Roman" w:hAnsi="Times New Roman" w:cs="Times New Roman"/>
          <w:color w:val="222222"/>
          <w:sz w:val="27"/>
          <w:szCs w:val="27"/>
          <w:lang w:eastAsia="ru-RU"/>
        </w:rPr>
        <w:t xml:space="preserve"> 18;166(8):547-556.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10.7326/M16-1700.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2017 </w:t>
      </w:r>
      <w:proofErr w:type="spellStart"/>
      <w:r w:rsidRPr="00987104">
        <w:rPr>
          <w:rFonts w:ascii="Times New Roman" w:eastAsia="Times New Roman" w:hAnsi="Times New Roman" w:cs="Times New Roman"/>
          <w:color w:val="222222"/>
          <w:sz w:val="27"/>
          <w:szCs w:val="27"/>
          <w:lang w:eastAsia="ru-RU"/>
        </w:rPr>
        <w:t>Mar</w:t>
      </w:r>
      <w:proofErr w:type="spellEnd"/>
      <w:r w:rsidRPr="00987104">
        <w:rPr>
          <w:rFonts w:ascii="Times New Roman" w:eastAsia="Times New Roman" w:hAnsi="Times New Roman" w:cs="Times New Roman"/>
          <w:color w:val="222222"/>
          <w:sz w:val="27"/>
          <w:szCs w:val="27"/>
          <w:lang w:eastAsia="ru-RU"/>
        </w:rPr>
        <w:t xml:space="preserve"> 21. PMID: 28319997.</w:t>
      </w:r>
    </w:p>
    <w:p w14:paraId="273DB45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Tavares I., Thomas E., </w:t>
      </w:r>
      <w:proofErr w:type="spellStart"/>
      <w:r w:rsidRPr="009626A5">
        <w:rPr>
          <w:rFonts w:ascii="Times New Roman" w:eastAsia="Times New Roman" w:hAnsi="Times New Roman" w:cs="Times New Roman"/>
          <w:color w:val="222222"/>
          <w:sz w:val="27"/>
          <w:szCs w:val="27"/>
          <w:lang w:val="en-US" w:eastAsia="ru-RU"/>
        </w:rPr>
        <w:t>Cyteval</w:t>
      </w:r>
      <w:proofErr w:type="spellEnd"/>
      <w:r w:rsidRPr="009626A5">
        <w:rPr>
          <w:rFonts w:ascii="Times New Roman" w:eastAsia="Times New Roman" w:hAnsi="Times New Roman" w:cs="Times New Roman"/>
          <w:color w:val="222222"/>
          <w:sz w:val="27"/>
          <w:szCs w:val="27"/>
          <w:lang w:val="en-US" w:eastAsia="ru-RU"/>
        </w:rPr>
        <w:t xml:space="preserve"> C., et al. Intradiscal glucocorticoids injection in chronic low back pain with active discopathy: a randomized controlled study. Ann Phys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ahead</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of</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print</w:t>
      </w:r>
      <w:proofErr w:type="spellEnd"/>
      <w:r w:rsidRPr="00987104">
        <w:rPr>
          <w:rFonts w:ascii="Times New Roman" w:eastAsia="Times New Roman" w:hAnsi="Times New Roman" w:cs="Times New Roman"/>
          <w:color w:val="222222"/>
          <w:sz w:val="27"/>
          <w:szCs w:val="27"/>
          <w:lang w:eastAsia="ru-RU"/>
        </w:rPr>
        <w:t xml:space="preserve"> 27 </w:t>
      </w:r>
      <w:proofErr w:type="spellStart"/>
      <w:r w:rsidRPr="00987104">
        <w:rPr>
          <w:rFonts w:ascii="Times New Roman" w:eastAsia="Times New Roman" w:hAnsi="Times New Roman" w:cs="Times New Roman"/>
          <w:color w:val="222222"/>
          <w:sz w:val="27"/>
          <w:szCs w:val="27"/>
          <w:lang w:eastAsia="ru-RU"/>
        </w:rPr>
        <w:t>August</w:t>
      </w:r>
      <w:proofErr w:type="spellEnd"/>
      <w:r w:rsidRPr="00987104">
        <w:rPr>
          <w:rFonts w:ascii="Times New Roman" w:eastAsia="Times New Roman" w:hAnsi="Times New Roman" w:cs="Times New Roman"/>
          <w:color w:val="222222"/>
          <w:sz w:val="27"/>
          <w:szCs w:val="27"/>
          <w:lang w:eastAsia="ru-RU"/>
        </w:rPr>
        <w:t xml:space="preserve"> 2020. DOI: 10.1016/j.rehab.2020.05.003.</w:t>
      </w:r>
    </w:p>
    <w:p w14:paraId="053D595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Daste</w:t>
      </w:r>
      <w:proofErr w:type="spellEnd"/>
      <w:r w:rsidRPr="009626A5">
        <w:rPr>
          <w:rFonts w:ascii="Times New Roman" w:eastAsia="Times New Roman" w:hAnsi="Times New Roman" w:cs="Times New Roman"/>
          <w:color w:val="222222"/>
          <w:sz w:val="27"/>
          <w:szCs w:val="27"/>
          <w:lang w:val="en-US" w:eastAsia="ru-RU"/>
        </w:rPr>
        <w:t xml:space="preserve"> C., </w:t>
      </w:r>
      <w:proofErr w:type="spellStart"/>
      <w:r w:rsidRPr="009626A5">
        <w:rPr>
          <w:rFonts w:ascii="Times New Roman" w:eastAsia="Times New Roman" w:hAnsi="Times New Roman" w:cs="Times New Roman"/>
          <w:color w:val="222222"/>
          <w:sz w:val="27"/>
          <w:szCs w:val="27"/>
          <w:lang w:val="en-US" w:eastAsia="ru-RU"/>
        </w:rPr>
        <w:t>Laclau</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Boisson</w:t>
      </w:r>
      <w:proofErr w:type="spellEnd"/>
      <w:r w:rsidRPr="009626A5">
        <w:rPr>
          <w:rFonts w:ascii="Times New Roman" w:eastAsia="Times New Roman" w:hAnsi="Times New Roman" w:cs="Times New Roman"/>
          <w:color w:val="222222"/>
          <w:sz w:val="27"/>
          <w:szCs w:val="27"/>
          <w:lang w:val="en-US" w:eastAsia="ru-RU"/>
        </w:rPr>
        <w:t xml:space="preserve"> M., et al. Intervertebral disc therapies for non-specific chronic low back pain: a systematic review and meta-analysis.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Adv </w:t>
      </w:r>
      <w:proofErr w:type="spellStart"/>
      <w:r w:rsidRPr="009626A5">
        <w:rPr>
          <w:rFonts w:ascii="Times New Roman" w:eastAsia="Times New Roman" w:hAnsi="Times New Roman" w:cs="Times New Roman"/>
          <w:color w:val="222222"/>
          <w:sz w:val="27"/>
          <w:szCs w:val="27"/>
          <w:lang w:val="en-US" w:eastAsia="ru-RU"/>
        </w:rPr>
        <w:t>Musculoskelet</w:t>
      </w:r>
      <w:proofErr w:type="spellEnd"/>
      <w:r w:rsidRPr="009626A5">
        <w:rPr>
          <w:rFonts w:ascii="Times New Roman" w:eastAsia="Times New Roman" w:hAnsi="Times New Roman" w:cs="Times New Roman"/>
          <w:color w:val="222222"/>
          <w:sz w:val="27"/>
          <w:szCs w:val="27"/>
          <w:lang w:val="en-US" w:eastAsia="ru-RU"/>
        </w:rPr>
        <w:t xml:space="preserve"> Dis. 2021 Jul </w:t>
      </w:r>
      <w:proofErr w:type="gramStart"/>
      <w:r w:rsidRPr="009626A5">
        <w:rPr>
          <w:rFonts w:ascii="Times New Roman" w:eastAsia="Times New Roman" w:hAnsi="Times New Roman" w:cs="Times New Roman"/>
          <w:color w:val="222222"/>
          <w:sz w:val="27"/>
          <w:szCs w:val="27"/>
          <w:lang w:val="en-US" w:eastAsia="ru-RU"/>
        </w:rPr>
        <w:t>16;13:1759720</w:t>
      </w:r>
      <w:proofErr w:type="gramEnd"/>
      <w:r w:rsidRPr="009626A5">
        <w:rPr>
          <w:rFonts w:ascii="Times New Roman" w:eastAsia="Times New Roman" w:hAnsi="Times New Roman" w:cs="Times New Roman"/>
          <w:color w:val="222222"/>
          <w:sz w:val="27"/>
          <w:szCs w:val="27"/>
          <w:lang w:val="en-US" w:eastAsia="ru-RU"/>
        </w:rPr>
        <w:t xml:space="preserve">X211028001.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10.1177/1759720X211028001. PMID: 34349845; PMCID: PMC8287365.</w:t>
      </w:r>
    </w:p>
    <w:p w14:paraId="1D97F96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Kapural</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Vrooman</w:t>
      </w:r>
      <w:proofErr w:type="spellEnd"/>
      <w:r w:rsidRPr="009626A5">
        <w:rPr>
          <w:rFonts w:ascii="Times New Roman" w:eastAsia="Times New Roman" w:hAnsi="Times New Roman" w:cs="Times New Roman"/>
          <w:color w:val="222222"/>
          <w:sz w:val="27"/>
          <w:szCs w:val="27"/>
          <w:lang w:val="en-US" w:eastAsia="ru-RU"/>
        </w:rPr>
        <w:t xml:space="preserve"> B., Sarwar S., et al. Radiofrequency intradiscal </w:t>
      </w:r>
      <w:proofErr w:type="spellStart"/>
      <w:r w:rsidRPr="009626A5">
        <w:rPr>
          <w:rFonts w:ascii="Times New Roman" w:eastAsia="Times New Roman" w:hAnsi="Times New Roman" w:cs="Times New Roman"/>
          <w:color w:val="222222"/>
          <w:sz w:val="27"/>
          <w:szCs w:val="27"/>
          <w:lang w:val="en-US" w:eastAsia="ru-RU"/>
        </w:rPr>
        <w:t>biacuplasty</w:t>
      </w:r>
      <w:proofErr w:type="spellEnd"/>
      <w:r w:rsidRPr="009626A5">
        <w:rPr>
          <w:rFonts w:ascii="Times New Roman" w:eastAsia="Times New Roman" w:hAnsi="Times New Roman" w:cs="Times New Roman"/>
          <w:color w:val="222222"/>
          <w:sz w:val="27"/>
          <w:szCs w:val="27"/>
          <w:lang w:val="en-US" w:eastAsia="ru-RU"/>
        </w:rPr>
        <w:t xml:space="preserve"> for treatment of discogenic lower back pain: A 12-month follow-up. Pain Med. 2015; 16:425-431.</w:t>
      </w:r>
    </w:p>
    <w:p w14:paraId="6A47A5C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Desai M.J., </w:t>
      </w:r>
      <w:proofErr w:type="spellStart"/>
      <w:r w:rsidRPr="009626A5">
        <w:rPr>
          <w:rFonts w:ascii="Times New Roman" w:eastAsia="Times New Roman" w:hAnsi="Times New Roman" w:cs="Times New Roman"/>
          <w:color w:val="222222"/>
          <w:sz w:val="27"/>
          <w:szCs w:val="27"/>
          <w:lang w:val="en-US" w:eastAsia="ru-RU"/>
        </w:rPr>
        <w:t>Kapural</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Petersohn</w:t>
      </w:r>
      <w:proofErr w:type="spellEnd"/>
      <w:r w:rsidRPr="009626A5">
        <w:rPr>
          <w:rFonts w:ascii="Times New Roman" w:eastAsia="Times New Roman" w:hAnsi="Times New Roman" w:cs="Times New Roman"/>
          <w:color w:val="222222"/>
          <w:sz w:val="27"/>
          <w:szCs w:val="27"/>
          <w:lang w:val="en-US" w:eastAsia="ru-RU"/>
        </w:rPr>
        <w:t xml:space="preserve"> J.D., et al. A prospective, randomized, multi-center, open-label clinical trial comparing intradiscal </w:t>
      </w:r>
      <w:proofErr w:type="spellStart"/>
      <w:r w:rsidRPr="009626A5">
        <w:rPr>
          <w:rFonts w:ascii="Times New Roman" w:eastAsia="Times New Roman" w:hAnsi="Times New Roman" w:cs="Times New Roman"/>
          <w:color w:val="222222"/>
          <w:sz w:val="27"/>
          <w:szCs w:val="27"/>
          <w:lang w:val="en-US" w:eastAsia="ru-RU"/>
        </w:rPr>
        <w:t>biacuplasty</w:t>
      </w:r>
      <w:proofErr w:type="spellEnd"/>
      <w:r w:rsidRPr="009626A5">
        <w:rPr>
          <w:rFonts w:ascii="Times New Roman" w:eastAsia="Times New Roman" w:hAnsi="Times New Roman" w:cs="Times New Roman"/>
          <w:color w:val="222222"/>
          <w:sz w:val="27"/>
          <w:szCs w:val="27"/>
          <w:lang w:val="en-US" w:eastAsia="ru-RU"/>
        </w:rPr>
        <w:t xml:space="preserve"> to conventional medical management for discogenic lumbar back pain.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Phila</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Pa</w:t>
      </w:r>
      <w:proofErr w:type="spellEnd"/>
      <w:r w:rsidRPr="00987104">
        <w:rPr>
          <w:rFonts w:ascii="Times New Roman" w:eastAsia="Times New Roman" w:hAnsi="Times New Roman" w:cs="Times New Roman"/>
          <w:color w:val="222222"/>
          <w:sz w:val="27"/>
          <w:szCs w:val="27"/>
          <w:lang w:eastAsia="ru-RU"/>
        </w:rPr>
        <w:t xml:space="preserve"> 1976). 2016; 41:1065-1074.</w:t>
      </w:r>
    </w:p>
    <w:p w14:paraId="59AEC5F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Helm S., </w:t>
      </w:r>
      <w:proofErr w:type="spellStart"/>
      <w:r w:rsidRPr="009626A5">
        <w:rPr>
          <w:rFonts w:ascii="Times New Roman" w:eastAsia="Times New Roman" w:hAnsi="Times New Roman" w:cs="Times New Roman"/>
          <w:color w:val="222222"/>
          <w:sz w:val="27"/>
          <w:szCs w:val="27"/>
          <w:lang w:val="en-US" w:eastAsia="ru-RU"/>
        </w:rPr>
        <w:t>Simopoulos</w:t>
      </w:r>
      <w:proofErr w:type="spellEnd"/>
      <w:r w:rsidRPr="009626A5">
        <w:rPr>
          <w:rFonts w:ascii="Times New Roman" w:eastAsia="Times New Roman" w:hAnsi="Times New Roman" w:cs="Times New Roman"/>
          <w:color w:val="222222"/>
          <w:sz w:val="27"/>
          <w:szCs w:val="27"/>
          <w:lang w:val="en-US" w:eastAsia="ru-RU"/>
        </w:rPr>
        <w:t xml:space="preserve"> T.T., </w:t>
      </w:r>
      <w:proofErr w:type="spellStart"/>
      <w:r w:rsidRPr="009626A5">
        <w:rPr>
          <w:rFonts w:ascii="Times New Roman" w:eastAsia="Times New Roman" w:hAnsi="Times New Roman" w:cs="Times New Roman"/>
          <w:color w:val="222222"/>
          <w:sz w:val="27"/>
          <w:szCs w:val="27"/>
          <w:lang w:val="en-US" w:eastAsia="ru-RU"/>
        </w:rPr>
        <w:t>Stojanovic</w:t>
      </w:r>
      <w:proofErr w:type="spellEnd"/>
      <w:r w:rsidRPr="009626A5">
        <w:rPr>
          <w:rFonts w:ascii="Times New Roman" w:eastAsia="Times New Roman" w:hAnsi="Times New Roman" w:cs="Times New Roman"/>
          <w:color w:val="222222"/>
          <w:sz w:val="27"/>
          <w:szCs w:val="27"/>
          <w:lang w:val="en-US" w:eastAsia="ru-RU"/>
        </w:rPr>
        <w:t xml:space="preserve"> M., et al. Effectiveness of Thermal Annular Procedures in Treating Discogenic Low Back Pain. Pain Physician. 2017 Sep;20(6):447-470. PMID: 28934777.</w:t>
      </w:r>
    </w:p>
    <w:p w14:paraId="20EC667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87104">
        <w:rPr>
          <w:rFonts w:ascii="Times New Roman" w:eastAsia="Times New Roman" w:hAnsi="Times New Roman" w:cs="Times New Roman"/>
          <w:color w:val="222222"/>
          <w:sz w:val="27"/>
          <w:szCs w:val="27"/>
          <w:lang w:eastAsia="ru-RU"/>
        </w:rPr>
        <w:t>Juch</w:t>
      </w:r>
      <w:proofErr w:type="spellEnd"/>
      <w:r w:rsidRPr="00987104">
        <w:rPr>
          <w:rFonts w:ascii="Times New Roman" w:eastAsia="Times New Roman" w:hAnsi="Times New Roman" w:cs="Times New Roman"/>
          <w:color w:val="222222"/>
          <w:sz w:val="27"/>
          <w:szCs w:val="27"/>
          <w:lang w:eastAsia="ru-RU"/>
        </w:rPr>
        <w:t xml:space="preserve"> J.N.S., </w:t>
      </w:r>
      <w:proofErr w:type="spellStart"/>
      <w:r w:rsidRPr="00987104">
        <w:rPr>
          <w:rFonts w:ascii="Times New Roman" w:eastAsia="Times New Roman" w:hAnsi="Times New Roman" w:cs="Times New Roman"/>
          <w:color w:val="222222"/>
          <w:sz w:val="27"/>
          <w:szCs w:val="27"/>
          <w:lang w:eastAsia="ru-RU"/>
        </w:rPr>
        <w:t>Maas</w:t>
      </w:r>
      <w:proofErr w:type="spellEnd"/>
      <w:r w:rsidRPr="00987104">
        <w:rPr>
          <w:rFonts w:ascii="Times New Roman" w:eastAsia="Times New Roman" w:hAnsi="Times New Roman" w:cs="Times New Roman"/>
          <w:color w:val="222222"/>
          <w:sz w:val="27"/>
          <w:szCs w:val="27"/>
          <w:lang w:eastAsia="ru-RU"/>
        </w:rPr>
        <w:t xml:space="preserve"> E.T., </w:t>
      </w:r>
      <w:proofErr w:type="spellStart"/>
      <w:r w:rsidRPr="00987104">
        <w:rPr>
          <w:rFonts w:ascii="Times New Roman" w:eastAsia="Times New Roman" w:hAnsi="Times New Roman" w:cs="Times New Roman"/>
          <w:color w:val="222222"/>
          <w:sz w:val="27"/>
          <w:szCs w:val="27"/>
          <w:lang w:eastAsia="ru-RU"/>
        </w:rPr>
        <w:t>Ostelo</w:t>
      </w:r>
      <w:proofErr w:type="spellEnd"/>
      <w:r w:rsidRPr="00987104">
        <w:rPr>
          <w:rFonts w:ascii="Times New Roman" w:eastAsia="Times New Roman" w:hAnsi="Times New Roman" w:cs="Times New Roman"/>
          <w:color w:val="222222"/>
          <w:sz w:val="27"/>
          <w:szCs w:val="27"/>
          <w:lang w:eastAsia="ru-RU"/>
        </w:rPr>
        <w:t xml:space="preserve"> R.W.J.G., </w:t>
      </w:r>
      <w:proofErr w:type="spellStart"/>
      <w:r w:rsidRPr="00987104">
        <w:rPr>
          <w:rFonts w:ascii="Times New Roman" w:eastAsia="Times New Roman" w:hAnsi="Times New Roman" w:cs="Times New Roman"/>
          <w:color w:val="222222"/>
          <w:sz w:val="27"/>
          <w:szCs w:val="27"/>
          <w:lang w:eastAsia="ru-RU"/>
        </w:rPr>
        <w:t>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al</w:t>
      </w:r>
      <w:proofErr w:type="spellEnd"/>
      <w:r w:rsidRPr="00987104">
        <w:rPr>
          <w:rFonts w:ascii="Times New Roman" w:eastAsia="Times New Roman" w:hAnsi="Times New Roman" w:cs="Times New Roman"/>
          <w:color w:val="222222"/>
          <w:sz w:val="27"/>
          <w:szCs w:val="27"/>
          <w:lang w:eastAsia="ru-RU"/>
        </w:rPr>
        <w:t xml:space="preserve">. </w:t>
      </w:r>
      <w:r w:rsidRPr="009626A5">
        <w:rPr>
          <w:rFonts w:ascii="Times New Roman" w:eastAsia="Times New Roman" w:hAnsi="Times New Roman" w:cs="Times New Roman"/>
          <w:color w:val="222222"/>
          <w:sz w:val="27"/>
          <w:szCs w:val="27"/>
          <w:lang w:val="en-US" w:eastAsia="ru-RU"/>
        </w:rPr>
        <w:t xml:space="preserve">Effect of Radiofrequency Denervation on Pain Intensity Among Patients With Chronic Low Back Pain: The Mint Randomized Clinical Trials. JAMA. 2017 Jul 4;318(1):68-81.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10.1001/jama.2017.7918. Erratum in: JAMA. 2017 Sep 26;318(12):1188. PMID: 28672319; PMCID: PMC5541325.</w:t>
      </w:r>
    </w:p>
    <w:p w14:paraId="2823109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Kapural</w:t>
      </w:r>
      <w:proofErr w:type="spellEnd"/>
      <w:r w:rsidRPr="009626A5">
        <w:rPr>
          <w:rFonts w:ascii="Times New Roman" w:eastAsia="Times New Roman" w:hAnsi="Times New Roman" w:cs="Times New Roman"/>
          <w:color w:val="222222"/>
          <w:sz w:val="27"/>
          <w:szCs w:val="27"/>
          <w:lang w:val="en-US" w:eastAsia="ru-RU"/>
        </w:rPr>
        <w:t xml:space="preserve"> L., Provenzano D., </w:t>
      </w:r>
      <w:proofErr w:type="spellStart"/>
      <w:r w:rsidRPr="009626A5">
        <w:rPr>
          <w:rFonts w:ascii="Times New Roman" w:eastAsia="Times New Roman" w:hAnsi="Times New Roman" w:cs="Times New Roman"/>
          <w:color w:val="222222"/>
          <w:sz w:val="27"/>
          <w:szCs w:val="27"/>
          <w:lang w:val="en-US" w:eastAsia="ru-RU"/>
        </w:rPr>
        <w:t>Narouze</w:t>
      </w:r>
      <w:proofErr w:type="spellEnd"/>
      <w:r w:rsidRPr="009626A5">
        <w:rPr>
          <w:rFonts w:ascii="Times New Roman" w:eastAsia="Times New Roman" w:hAnsi="Times New Roman" w:cs="Times New Roman"/>
          <w:color w:val="222222"/>
          <w:sz w:val="27"/>
          <w:szCs w:val="27"/>
          <w:lang w:val="en-US" w:eastAsia="ru-RU"/>
        </w:rPr>
        <w:t xml:space="preserve"> S. RE: </w:t>
      </w:r>
      <w:proofErr w:type="spellStart"/>
      <w:r w:rsidRPr="009626A5">
        <w:rPr>
          <w:rFonts w:ascii="Times New Roman" w:eastAsia="Times New Roman" w:hAnsi="Times New Roman" w:cs="Times New Roman"/>
          <w:color w:val="222222"/>
          <w:sz w:val="27"/>
          <w:szCs w:val="27"/>
          <w:lang w:val="en-US" w:eastAsia="ru-RU"/>
        </w:rPr>
        <w:t>Juch</w:t>
      </w:r>
      <w:proofErr w:type="spellEnd"/>
      <w:r w:rsidRPr="009626A5">
        <w:rPr>
          <w:rFonts w:ascii="Times New Roman" w:eastAsia="Times New Roman" w:hAnsi="Times New Roman" w:cs="Times New Roman"/>
          <w:color w:val="222222"/>
          <w:sz w:val="27"/>
          <w:szCs w:val="27"/>
          <w:lang w:val="en-US" w:eastAsia="ru-RU"/>
        </w:rPr>
        <w:t xml:space="preserve"> J.N.S., et al. Effect of Radiofrequency Denervation on Pain Intensity Among Patients </w:t>
      </w:r>
      <w:proofErr w:type="gramStart"/>
      <w:r w:rsidRPr="009626A5">
        <w:rPr>
          <w:rFonts w:ascii="Times New Roman" w:eastAsia="Times New Roman" w:hAnsi="Times New Roman" w:cs="Times New Roman"/>
          <w:color w:val="222222"/>
          <w:sz w:val="27"/>
          <w:szCs w:val="27"/>
          <w:lang w:val="en-US" w:eastAsia="ru-RU"/>
        </w:rPr>
        <w:t>With</w:t>
      </w:r>
      <w:proofErr w:type="gramEnd"/>
      <w:r w:rsidRPr="009626A5">
        <w:rPr>
          <w:rFonts w:ascii="Times New Roman" w:eastAsia="Times New Roman" w:hAnsi="Times New Roman" w:cs="Times New Roman"/>
          <w:color w:val="222222"/>
          <w:sz w:val="27"/>
          <w:szCs w:val="27"/>
          <w:lang w:val="en-US" w:eastAsia="ru-RU"/>
        </w:rPr>
        <w:t xml:space="preserve"> Chronic Low Back Pain: The Mint Randomized Clinical Trials. JAMA. 2017;318(1):68-81. </w:t>
      </w:r>
      <w:proofErr w:type="spellStart"/>
      <w:r w:rsidRPr="00987104">
        <w:rPr>
          <w:rFonts w:ascii="Times New Roman" w:eastAsia="Times New Roman" w:hAnsi="Times New Roman" w:cs="Times New Roman"/>
          <w:color w:val="222222"/>
          <w:sz w:val="27"/>
          <w:szCs w:val="27"/>
          <w:lang w:eastAsia="ru-RU"/>
        </w:rPr>
        <w:t>Neuromodulation</w:t>
      </w:r>
      <w:proofErr w:type="spellEnd"/>
      <w:r w:rsidRPr="00987104">
        <w:rPr>
          <w:rFonts w:ascii="Times New Roman" w:eastAsia="Times New Roman" w:hAnsi="Times New Roman" w:cs="Times New Roman"/>
          <w:color w:val="222222"/>
          <w:sz w:val="27"/>
          <w:szCs w:val="27"/>
          <w:lang w:eastAsia="ru-RU"/>
        </w:rPr>
        <w:t xml:space="preserve">. 2017 Dec;20(8):844.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10.1111/ner.12729. PMID: 29220124.</w:t>
      </w:r>
    </w:p>
    <w:p w14:paraId="644016E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van </w:t>
      </w:r>
      <w:proofErr w:type="spellStart"/>
      <w:r w:rsidRPr="009626A5">
        <w:rPr>
          <w:rFonts w:ascii="Times New Roman" w:eastAsia="Times New Roman" w:hAnsi="Times New Roman" w:cs="Times New Roman"/>
          <w:color w:val="222222"/>
          <w:sz w:val="27"/>
          <w:szCs w:val="27"/>
          <w:lang w:val="en-US" w:eastAsia="ru-RU"/>
        </w:rPr>
        <w:t>Kuijk</w:t>
      </w:r>
      <w:proofErr w:type="spellEnd"/>
      <w:r w:rsidRPr="009626A5">
        <w:rPr>
          <w:rFonts w:ascii="Times New Roman" w:eastAsia="Times New Roman" w:hAnsi="Times New Roman" w:cs="Times New Roman"/>
          <w:color w:val="222222"/>
          <w:sz w:val="27"/>
          <w:szCs w:val="27"/>
          <w:lang w:val="en-US" w:eastAsia="ru-RU"/>
        </w:rPr>
        <w:t xml:space="preserve"> S.M.J., Van Zundert J., Hans G., et al. Flawed Study Design and Incorrect Presentation of Data Negatively Impact Potentially Useful Interventional Treatments for Patients with Low Back Pain: A Critical Review of JAMA"s </w:t>
      </w:r>
      <w:proofErr w:type="spellStart"/>
      <w:r w:rsidRPr="009626A5">
        <w:rPr>
          <w:rFonts w:ascii="Times New Roman" w:eastAsia="Times New Roman" w:hAnsi="Times New Roman" w:cs="Times New Roman"/>
          <w:color w:val="222222"/>
          <w:sz w:val="27"/>
          <w:szCs w:val="27"/>
          <w:lang w:val="en-US" w:eastAsia="ru-RU"/>
        </w:rPr>
        <w:t>MinT</w:t>
      </w:r>
      <w:proofErr w:type="spellEnd"/>
      <w:r w:rsidRPr="009626A5">
        <w:rPr>
          <w:rFonts w:ascii="Times New Roman" w:eastAsia="Times New Roman" w:hAnsi="Times New Roman" w:cs="Times New Roman"/>
          <w:color w:val="222222"/>
          <w:sz w:val="27"/>
          <w:szCs w:val="27"/>
          <w:lang w:val="en-US" w:eastAsia="ru-RU"/>
        </w:rPr>
        <w:t xml:space="preserve"> Study. Pain </w:t>
      </w:r>
      <w:proofErr w:type="spellStart"/>
      <w:r w:rsidRPr="009626A5">
        <w:rPr>
          <w:rFonts w:ascii="Times New Roman" w:eastAsia="Times New Roman" w:hAnsi="Times New Roman" w:cs="Times New Roman"/>
          <w:color w:val="222222"/>
          <w:sz w:val="27"/>
          <w:szCs w:val="27"/>
          <w:lang w:val="en-US" w:eastAsia="ru-RU"/>
        </w:rPr>
        <w:t>Pract</w:t>
      </w:r>
      <w:proofErr w:type="spellEnd"/>
      <w:r w:rsidRPr="009626A5">
        <w:rPr>
          <w:rFonts w:ascii="Times New Roman" w:eastAsia="Times New Roman" w:hAnsi="Times New Roman" w:cs="Times New Roman"/>
          <w:color w:val="222222"/>
          <w:sz w:val="27"/>
          <w:szCs w:val="27"/>
          <w:lang w:val="en-US" w:eastAsia="ru-RU"/>
        </w:rPr>
        <w:t xml:space="preserve">. 2018 Mar;18(3):292-295.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10.1111/papr.12673.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2018 Jan 29. </w:t>
      </w:r>
      <w:r w:rsidRPr="00987104">
        <w:rPr>
          <w:rFonts w:ascii="Times New Roman" w:eastAsia="Times New Roman" w:hAnsi="Times New Roman" w:cs="Times New Roman"/>
          <w:color w:val="222222"/>
          <w:sz w:val="27"/>
          <w:szCs w:val="27"/>
          <w:lang w:eastAsia="ru-RU"/>
        </w:rPr>
        <w:t>PMID: 29377546.</w:t>
      </w:r>
    </w:p>
    <w:p w14:paraId="09BC19B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lastRenderedPageBreak/>
        <w:t>Gerszten</w:t>
      </w:r>
      <w:proofErr w:type="spellEnd"/>
      <w:r w:rsidRPr="009626A5">
        <w:rPr>
          <w:rFonts w:ascii="Times New Roman" w:eastAsia="Times New Roman" w:hAnsi="Times New Roman" w:cs="Times New Roman"/>
          <w:color w:val="222222"/>
          <w:sz w:val="27"/>
          <w:szCs w:val="27"/>
          <w:lang w:val="en-US" w:eastAsia="ru-RU"/>
        </w:rPr>
        <w:t xml:space="preserve"> P.C., </w:t>
      </w:r>
      <w:proofErr w:type="spellStart"/>
      <w:r w:rsidRPr="009626A5">
        <w:rPr>
          <w:rFonts w:ascii="Times New Roman" w:eastAsia="Times New Roman" w:hAnsi="Times New Roman" w:cs="Times New Roman"/>
          <w:color w:val="222222"/>
          <w:sz w:val="27"/>
          <w:szCs w:val="27"/>
          <w:lang w:val="en-US" w:eastAsia="ru-RU"/>
        </w:rPr>
        <w:t>Smuck</w:t>
      </w:r>
      <w:proofErr w:type="spellEnd"/>
      <w:r w:rsidRPr="009626A5">
        <w:rPr>
          <w:rFonts w:ascii="Times New Roman" w:eastAsia="Times New Roman" w:hAnsi="Times New Roman" w:cs="Times New Roman"/>
          <w:color w:val="222222"/>
          <w:sz w:val="27"/>
          <w:szCs w:val="27"/>
          <w:lang w:val="en-US" w:eastAsia="ru-RU"/>
        </w:rPr>
        <w:t xml:space="preserve"> M., </w:t>
      </w:r>
      <w:proofErr w:type="spellStart"/>
      <w:r w:rsidRPr="009626A5">
        <w:rPr>
          <w:rFonts w:ascii="Times New Roman" w:eastAsia="Times New Roman" w:hAnsi="Times New Roman" w:cs="Times New Roman"/>
          <w:color w:val="222222"/>
          <w:sz w:val="27"/>
          <w:szCs w:val="27"/>
          <w:lang w:val="en-US" w:eastAsia="ru-RU"/>
        </w:rPr>
        <w:t>Rathmell</w:t>
      </w:r>
      <w:proofErr w:type="spellEnd"/>
      <w:r w:rsidRPr="009626A5">
        <w:rPr>
          <w:rFonts w:ascii="Times New Roman" w:eastAsia="Times New Roman" w:hAnsi="Times New Roman" w:cs="Times New Roman"/>
          <w:color w:val="222222"/>
          <w:sz w:val="27"/>
          <w:szCs w:val="27"/>
          <w:lang w:val="en-US" w:eastAsia="ru-RU"/>
        </w:rPr>
        <w:t xml:space="preserve"> J.P., et al. </w:t>
      </w:r>
      <w:r w:rsidRPr="00987104">
        <w:rPr>
          <w:rFonts w:ascii="Times New Roman" w:eastAsia="Times New Roman" w:hAnsi="Times New Roman" w:cs="Times New Roman"/>
          <w:color w:val="222222"/>
          <w:sz w:val="27"/>
          <w:szCs w:val="27"/>
          <w:lang w:eastAsia="ru-RU"/>
        </w:rPr>
        <w:t xml:space="preserve">SPINE Study Group. </w:t>
      </w:r>
      <w:r w:rsidRPr="009626A5">
        <w:rPr>
          <w:rFonts w:ascii="Times New Roman" w:eastAsia="Times New Roman" w:hAnsi="Times New Roman" w:cs="Times New Roman"/>
          <w:color w:val="222222"/>
          <w:sz w:val="27"/>
          <w:szCs w:val="27"/>
          <w:lang w:val="en-US" w:eastAsia="ru-RU"/>
        </w:rPr>
        <w:t xml:space="preserve">Plasma disc decompression compared with fluoroscopy-guided transforaminal epidural steroid injections for symptomatic contained lumbar disc herniation: A prospective, randomized, controlled trial.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Neurosurg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2010; 12:357-371.</w:t>
      </w:r>
    </w:p>
    <w:p w14:paraId="1032CA3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Alvi</w:t>
      </w:r>
      <w:proofErr w:type="spellEnd"/>
      <w:r w:rsidRPr="009626A5">
        <w:rPr>
          <w:rFonts w:ascii="Times New Roman" w:eastAsia="Times New Roman" w:hAnsi="Times New Roman" w:cs="Times New Roman"/>
          <w:color w:val="222222"/>
          <w:sz w:val="27"/>
          <w:szCs w:val="27"/>
          <w:lang w:val="en-US" w:eastAsia="ru-RU"/>
        </w:rPr>
        <w:t xml:space="preserve"> M.A., </w:t>
      </w:r>
      <w:proofErr w:type="spellStart"/>
      <w:r w:rsidRPr="009626A5">
        <w:rPr>
          <w:rFonts w:ascii="Times New Roman" w:eastAsia="Times New Roman" w:hAnsi="Times New Roman" w:cs="Times New Roman"/>
          <w:color w:val="222222"/>
          <w:sz w:val="27"/>
          <w:szCs w:val="27"/>
          <w:lang w:val="en-US" w:eastAsia="ru-RU"/>
        </w:rPr>
        <w:t>Kerezoudis</w:t>
      </w:r>
      <w:proofErr w:type="spellEnd"/>
      <w:r w:rsidRPr="009626A5">
        <w:rPr>
          <w:rFonts w:ascii="Times New Roman" w:eastAsia="Times New Roman" w:hAnsi="Times New Roman" w:cs="Times New Roman"/>
          <w:color w:val="222222"/>
          <w:sz w:val="27"/>
          <w:szCs w:val="27"/>
          <w:lang w:val="en-US" w:eastAsia="ru-RU"/>
        </w:rPr>
        <w:t xml:space="preserve"> P., </w:t>
      </w:r>
      <w:proofErr w:type="spellStart"/>
      <w:r w:rsidRPr="009626A5">
        <w:rPr>
          <w:rFonts w:ascii="Times New Roman" w:eastAsia="Times New Roman" w:hAnsi="Times New Roman" w:cs="Times New Roman"/>
          <w:color w:val="222222"/>
          <w:sz w:val="27"/>
          <w:szCs w:val="27"/>
          <w:lang w:val="en-US" w:eastAsia="ru-RU"/>
        </w:rPr>
        <w:t>Wahood</w:t>
      </w:r>
      <w:proofErr w:type="spellEnd"/>
      <w:r w:rsidRPr="009626A5">
        <w:rPr>
          <w:rFonts w:ascii="Times New Roman" w:eastAsia="Times New Roman" w:hAnsi="Times New Roman" w:cs="Times New Roman"/>
          <w:color w:val="222222"/>
          <w:sz w:val="27"/>
          <w:szCs w:val="27"/>
          <w:lang w:val="en-US" w:eastAsia="ru-RU"/>
        </w:rPr>
        <w:t xml:space="preserve"> W., et al. Operative Approaches for Lumbar Disc Herniation: A Systematic Review and Multiple Treatment Meta-Analysis of Conventional and Minimally Invasive Surgeries. World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2018;Jun</w:t>
      </w:r>
      <w:proofErr w:type="gramEnd"/>
      <w:r w:rsidRPr="009626A5">
        <w:rPr>
          <w:rFonts w:ascii="Times New Roman" w:eastAsia="Times New Roman" w:hAnsi="Times New Roman" w:cs="Times New Roman"/>
          <w:color w:val="222222"/>
          <w:sz w:val="27"/>
          <w:szCs w:val="27"/>
          <w:lang w:val="en-US" w:eastAsia="ru-RU"/>
        </w:rPr>
        <w:t xml:space="preserve">;114:391-407.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10.1016/j.wneu.2018.02.156.</w:t>
      </w:r>
    </w:p>
    <w:p w14:paraId="078344F8"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Chen B., Guo J., Zhang H., et al. Surgical versus non-operative treatment for lumbar disc herniation: a systematic review and meta-analysis. Clin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2018;32(2):146-160.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10.1177/0269215517719952.</w:t>
      </w:r>
    </w:p>
    <w:p w14:paraId="51F9940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Shi R., Wang F., Hong X., et al. Comparison of percutaneous endoscopic lumbar discectomy versus </w:t>
      </w:r>
      <w:proofErr w:type="spellStart"/>
      <w:r w:rsidRPr="009626A5">
        <w:rPr>
          <w:rFonts w:ascii="Times New Roman" w:eastAsia="Times New Roman" w:hAnsi="Times New Roman" w:cs="Times New Roman"/>
          <w:color w:val="222222"/>
          <w:sz w:val="27"/>
          <w:szCs w:val="27"/>
          <w:lang w:val="en-US" w:eastAsia="ru-RU"/>
        </w:rPr>
        <w:t>microendoscopic</w:t>
      </w:r>
      <w:proofErr w:type="spellEnd"/>
      <w:r w:rsidRPr="009626A5">
        <w:rPr>
          <w:rFonts w:ascii="Times New Roman" w:eastAsia="Times New Roman" w:hAnsi="Times New Roman" w:cs="Times New Roman"/>
          <w:color w:val="222222"/>
          <w:sz w:val="27"/>
          <w:szCs w:val="27"/>
          <w:lang w:val="en-US" w:eastAsia="ru-RU"/>
        </w:rPr>
        <w:t xml:space="preserve"> discectomy for the treatment of lumbar disc herniation: a meta-analysis. Int </w:t>
      </w:r>
      <w:proofErr w:type="spellStart"/>
      <w:r w:rsidRPr="009626A5">
        <w:rPr>
          <w:rFonts w:ascii="Times New Roman" w:eastAsia="Times New Roman" w:hAnsi="Times New Roman" w:cs="Times New Roman"/>
          <w:color w:val="222222"/>
          <w:sz w:val="27"/>
          <w:szCs w:val="27"/>
          <w:lang w:val="en-US" w:eastAsia="ru-RU"/>
        </w:rPr>
        <w:t>Orthop</w:t>
      </w:r>
      <w:proofErr w:type="spellEnd"/>
      <w:r w:rsidRPr="009626A5">
        <w:rPr>
          <w:rFonts w:ascii="Times New Roman" w:eastAsia="Times New Roman" w:hAnsi="Times New Roman" w:cs="Times New Roman"/>
          <w:color w:val="222222"/>
          <w:sz w:val="27"/>
          <w:szCs w:val="27"/>
          <w:lang w:val="en-US" w:eastAsia="ru-RU"/>
        </w:rPr>
        <w:t>. 2019;43(4):923-937.</w:t>
      </w:r>
    </w:p>
    <w:p w14:paraId="6EB13B7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Wei F., Zhou C., Liu R., et al. Management for lumbar spinal stenosis: a network meta-analysis and systematic review. Int J Surg. </w:t>
      </w:r>
      <w:proofErr w:type="gramStart"/>
      <w:r w:rsidRPr="009626A5">
        <w:rPr>
          <w:rFonts w:ascii="Times New Roman" w:eastAsia="Times New Roman" w:hAnsi="Times New Roman" w:cs="Times New Roman"/>
          <w:color w:val="222222"/>
          <w:sz w:val="27"/>
          <w:szCs w:val="27"/>
          <w:lang w:val="en-US" w:eastAsia="ru-RU"/>
        </w:rPr>
        <w:t>2021;Jan</w:t>
      </w:r>
      <w:proofErr w:type="gramEnd"/>
      <w:r w:rsidRPr="009626A5">
        <w:rPr>
          <w:rFonts w:ascii="Times New Roman" w:eastAsia="Times New Roman" w:hAnsi="Times New Roman" w:cs="Times New Roman"/>
          <w:color w:val="222222"/>
          <w:sz w:val="27"/>
          <w:szCs w:val="27"/>
          <w:lang w:val="en-US" w:eastAsia="ru-RU"/>
        </w:rPr>
        <w:t xml:space="preserve">;85:19-28.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10.1016/j.ijsu.2020.11.014.</w:t>
      </w:r>
    </w:p>
    <w:p w14:paraId="204248E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Chen B., </w:t>
      </w:r>
      <w:proofErr w:type="spellStart"/>
      <w:r w:rsidRPr="009626A5">
        <w:rPr>
          <w:rFonts w:ascii="Times New Roman" w:eastAsia="Times New Roman" w:hAnsi="Times New Roman" w:cs="Times New Roman"/>
          <w:color w:val="222222"/>
          <w:sz w:val="27"/>
          <w:szCs w:val="27"/>
          <w:lang w:val="en-US" w:eastAsia="ru-RU"/>
        </w:rPr>
        <w:t>Lv</w:t>
      </w:r>
      <w:proofErr w:type="spellEnd"/>
      <w:r w:rsidRPr="009626A5">
        <w:rPr>
          <w:rFonts w:ascii="Times New Roman" w:eastAsia="Times New Roman" w:hAnsi="Times New Roman" w:cs="Times New Roman"/>
          <w:color w:val="222222"/>
          <w:sz w:val="27"/>
          <w:szCs w:val="27"/>
          <w:lang w:val="en-US" w:eastAsia="ru-RU"/>
        </w:rPr>
        <w:t xml:space="preserve"> Y., Wang Z., et al. Decompression with fusion versus decompression alone in the treatment of lumbar spinal stenosis. Medicine (Baltimore). </w:t>
      </w:r>
      <w:proofErr w:type="gramStart"/>
      <w:r w:rsidRPr="009626A5">
        <w:rPr>
          <w:rFonts w:ascii="Times New Roman" w:eastAsia="Times New Roman" w:hAnsi="Times New Roman" w:cs="Times New Roman"/>
          <w:color w:val="222222"/>
          <w:sz w:val="27"/>
          <w:szCs w:val="27"/>
          <w:lang w:val="en-US" w:eastAsia="ru-RU"/>
        </w:rPr>
        <w:t>2020;Sep</w:t>
      </w:r>
      <w:proofErr w:type="gramEnd"/>
      <w:r w:rsidRPr="009626A5">
        <w:rPr>
          <w:rFonts w:ascii="Times New Roman" w:eastAsia="Times New Roman" w:hAnsi="Times New Roman" w:cs="Times New Roman"/>
          <w:color w:val="222222"/>
          <w:sz w:val="27"/>
          <w:szCs w:val="27"/>
          <w:lang w:val="en-US" w:eastAsia="ru-RU"/>
        </w:rPr>
        <w:t>;99(38):e21973.</w:t>
      </w:r>
    </w:p>
    <w:p w14:paraId="29F37A4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Machado G.C., Ferreira P.H., </w:t>
      </w:r>
      <w:proofErr w:type="spellStart"/>
      <w:r w:rsidRPr="009626A5">
        <w:rPr>
          <w:rFonts w:ascii="Times New Roman" w:eastAsia="Times New Roman" w:hAnsi="Times New Roman" w:cs="Times New Roman"/>
          <w:color w:val="222222"/>
          <w:sz w:val="27"/>
          <w:szCs w:val="27"/>
          <w:lang w:val="en-US" w:eastAsia="ru-RU"/>
        </w:rPr>
        <w:t>Yoo</w:t>
      </w:r>
      <w:proofErr w:type="spellEnd"/>
      <w:r w:rsidRPr="009626A5">
        <w:rPr>
          <w:rFonts w:ascii="Times New Roman" w:eastAsia="Times New Roman" w:hAnsi="Times New Roman" w:cs="Times New Roman"/>
          <w:color w:val="222222"/>
          <w:sz w:val="27"/>
          <w:szCs w:val="27"/>
          <w:lang w:val="en-US" w:eastAsia="ru-RU"/>
        </w:rPr>
        <w:t xml:space="preserve"> R.I., et al. Surgical options for lumbar spinal stenosis. Cochrane Database Syst Rev. </w:t>
      </w:r>
      <w:proofErr w:type="gramStart"/>
      <w:r w:rsidRPr="009626A5">
        <w:rPr>
          <w:rFonts w:ascii="Times New Roman" w:eastAsia="Times New Roman" w:hAnsi="Times New Roman" w:cs="Times New Roman"/>
          <w:color w:val="222222"/>
          <w:sz w:val="27"/>
          <w:szCs w:val="27"/>
          <w:lang w:val="en-US" w:eastAsia="ru-RU"/>
        </w:rPr>
        <w:t>2016;Nov</w:t>
      </w:r>
      <w:proofErr w:type="gramEnd"/>
      <w:r w:rsidRPr="009626A5">
        <w:rPr>
          <w:rFonts w:ascii="Times New Roman" w:eastAsia="Times New Roman" w:hAnsi="Times New Roman" w:cs="Times New Roman"/>
          <w:color w:val="222222"/>
          <w:sz w:val="27"/>
          <w:szCs w:val="27"/>
          <w:lang w:val="en-US" w:eastAsia="ru-RU"/>
        </w:rPr>
        <w:t xml:space="preserve">;11:CD012421.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10.1002/14651858.CD012421.www.cochranelibrary.com</w:t>
      </w:r>
    </w:p>
    <w:p w14:paraId="7CA767C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Deer T.R., </w:t>
      </w:r>
      <w:proofErr w:type="spellStart"/>
      <w:r w:rsidRPr="009626A5">
        <w:rPr>
          <w:rFonts w:ascii="Times New Roman" w:eastAsia="Times New Roman" w:hAnsi="Times New Roman" w:cs="Times New Roman"/>
          <w:color w:val="222222"/>
          <w:sz w:val="27"/>
          <w:szCs w:val="27"/>
          <w:lang w:val="en-US" w:eastAsia="ru-RU"/>
        </w:rPr>
        <w:t>Grider</w:t>
      </w:r>
      <w:proofErr w:type="spellEnd"/>
      <w:r w:rsidRPr="009626A5">
        <w:rPr>
          <w:rFonts w:ascii="Times New Roman" w:eastAsia="Times New Roman" w:hAnsi="Times New Roman" w:cs="Times New Roman"/>
          <w:color w:val="222222"/>
          <w:sz w:val="27"/>
          <w:szCs w:val="27"/>
          <w:lang w:val="en-US" w:eastAsia="ru-RU"/>
        </w:rPr>
        <w:t xml:space="preserve"> J.S., Pope J.E., et al. The MIST Guidelines: The Lumbar Spinal Stenosis Consensus Group Guidelines for Minimally Invasive Spine Treatment. </w:t>
      </w:r>
      <w:proofErr w:type="spellStart"/>
      <w:r w:rsidRPr="00987104">
        <w:rPr>
          <w:rFonts w:ascii="Times New Roman" w:eastAsia="Times New Roman" w:hAnsi="Times New Roman" w:cs="Times New Roman"/>
          <w:color w:val="222222"/>
          <w:sz w:val="27"/>
          <w:szCs w:val="27"/>
          <w:lang w:eastAsia="ru-RU"/>
        </w:rPr>
        <w:t>Pain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Pract</w:t>
      </w:r>
      <w:proofErr w:type="spellEnd"/>
      <w:r w:rsidRPr="00987104">
        <w:rPr>
          <w:rFonts w:ascii="Times New Roman" w:eastAsia="Times New Roman" w:hAnsi="Times New Roman" w:cs="Times New Roman"/>
          <w:color w:val="222222"/>
          <w:sz w:val="27"/>
          <w:szCs w:val="27"/>
          <w:lang w:eastAsia="ru-RU"/>
        </w:rPr>
        <w:t xml:space="preserve">. 2019;19(3):250-274.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10.1111/papr.12744.</w:t>
      </w:r>
    </w:p>
    <w:p w14:paraId="3D4664D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Wu J., Zhang J., Xu T., et al. The necessity or not of the addition of fusion to decompression for lumbar degenerative spondylolisthesis patients. </w:t>
      </w:r>
      <w:proofErr w:type="spellStart"/>
      <w:r w:rsidRPr="00987104">
        <w:rPr>
          <w:rFonts w:ascii="Times New Roman" w:eastAsia="Times New Roman" w:hAnsi="Times New Roman" w:cs="Times New Roman"/>
          <w:color w:val="222222"/>
          <w:sz w:val="27"/>
          <w:szCs w:val="27"/>
          <w:lang w:eastAsia="ru-RU"/>
        </w:rPr>
        <w:t>Medicine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Baltimore</w:t>
      </w:r>
      <w:proofErr w:type="spellEnd"/>
      <w:r w:rsidRPr="00987104">
        <w:rPr>
          <w:rFonts w:ascii="Times New Roman" w:eastAsia="Times New Roman" w:hAnsi="Times New Roman" w:cs="Times New Roman"/>
          <w:color w:val="222222"/>
          <w:sz w:val="27"/>
          <w:szCs w:val="27"/>
          <w:lang w:eastAsia="ru-RU"/>
        </w:rPr>
        <w:t>). 2021;100(14</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 xml:space="preserve">24775.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10.1097/MD.0000000000024775.</w:t>
      </w:r>
    </w:p>
    <w:p w14:paraId="5098451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lastRenderedPageBreak/>
        <w:t>Broekema</w:t>
      </w:r>
      <w:proofErr w:type="spellEnd"/>
      <w:r w:rsidRPr="009626A5">
        <w:rPr>
          <w:rFonts w:ascii="Times New Roman" w:eastAsia="Times New Roman" w:hAnsi="Times New Roman" w:cs="Times New Roman"/>
          <w:color w:val="222222"/>
          <w:sz w:val="27"/>
          <w:szCs w:val="27"/>
          <w:lang w:val="en-US" w:eastAsia="ru-RU"/>
        </w:rPr>
        <w:t xml:space="preserve"> A.E.H., Groen R.J.M., </w:t>
      </w:r>
      <w:proofErr w:type="spellStart"/>
      <w:r w:rsidRPr="009626A5">
        <w:rPr>
          <w:rFonts w:ascii="Times New Roman" w:eastAsia="Times New Roman" w:hAnsi="Times New Roman" w:cs="Times New Roman"/>
          <w:color w:val="222222"/>
          <w:sz w:val="27"/>
          <w:szCs w:val="27"/>
          <w:lang w:val="en-US" w:eastAsia="ru-RU"/>
        </w:rPr>
        <w:t>Simões</w:t>
      </w:r>
      <w:proofErr w:type="spellEnd"/>
      <w:r w:rsidRPr="009626A5">
        <w:rPr>
          <w:rFonts w:ascii="Times New Roman" w:eastAsia="Times New Roman" w:hAnsi="Times New Roman" w:cs="Times New Roman"/>
          <w:color w:val="222222"/>
          <w:sz w:val="27"/>
          <w:szCs w:val="27"/>
          <w:lang w:val="en-US" w:eastAsia="ru-RU"/>
        </w:rPr>
        <w:t xml:space="preserve"> de Souza N.F., et al. Surgical Interventions for Cervical Radiculopathy without Myelopathy. J Bone </w:t>
      </w:r>
      <w:proofErr w:type="spellStart"/>
      <w:r w:rsidRPr="009626A5">
        <w:rPr>
          <w:rFonts w:ascii="Times New Roman" w:eastAsia="Times New Roman" w:hAnsi="Times New Roman" w:cs="Times New Roman"/>
          <w:color w:val="222222"/>
          <w:sz w:val="27"/>
          <w:szCs w:val="27"/>
          <w:lang w:val="en-US" w:eastAsia="ru-RU"/>
        </w:rPr>
        <w:t>Jt</w:t>
      </w:r>
      <w:proofErr w:type="spellEnd"/>
      <w:r w:rsidRPr="009626A5">
        <w:rPr>
          <w:rFonts w:ascii="Times New Roman" w:eastAsia="Times New Roman" w:hAnsi="Times New Roman" w:cs="Times New Roman"/>
          <w:color w:val="222222"/>
          <w:sz w:val="27"/>
          <w:szCs w:val="27"/>
          <w:lang w:val="en-US" w:eastAsia="ru-RU"/>
        </w:rPr>
        <w:t xml:space="preserve"> Surg. 2020 Dec 16;102(24):2182-2196.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10.2106/JBJS.20.00324.</w:t>
      </w:r>
    </w:p>
    <w:p w14:paraId="7C9F057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Sahai N., </w:t>
      </w:r>
      <w:proofErr w:type="spellStart"/>
      <w:r w:rsidRPr="009626A5">
        <w:rPr>
          <w:rFonts w:ascii="Times New Roman" w:eastAsia="Times New Roman" w:hAnsi="Times New Roman" w:cs="Times New Roman"/>
          <w:color w:val="222222"/>
          <w:sz w:val="27"/>
          <w:szCs w:val="27"/>
          <w:lang w:val="en-US" w:eastAsia="ru-RU"/>
        </w:rPr>
        <w:t>Changoor</w:t>
      </w:r>
      <w:proofErr w:type="spellEnd"/>
      <w:r w:rsidRPr="009626A5">
        <w:rPr>
          <w:rFonts w:ascii="Times New Roman" w:eastAsia="Times New Roman" w:hAnsi="Times New Roman" w:cs="Times New Roman"/>
          <w:color w:val="222222"/>
          <w:sz w:val="27"/>
          <w:szCs w:val="27"/>
          <w:lang w:val="en-US" w:eastAsia="ru-RU"/>
        </w:rPr>
        <w:t xml:space="preserve"> S., Dunn C.J., et al. Minimally Invasive Posterior Cervical Foraminotomy as an Alternative to Anterior Cervical Discectomy and Fusion for Unilateral Cervical Radiculopathy. Spine (Phila Pa 1976). 2019 Dec 15;44(24):1731-1739.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10.1097/BRS.0000000000003156.</w:t>
      </w:r>
    </w:p>
    <w:p w14:paraId="7BA1104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Zhang Y., Ouyang Z., Wang W. Percutaneous endoscopic cervical foraminotomy as a new treatment for cervical radiculopathy. </w:t>
      </w:r>
      <w:proofErr w:type="spellStart"/>
      <w:r w:rsidRPr="00987104">
        <w:rPr>
          <w:rFonts w:ascii="Times New Roman" w:eastAsia="Times New Roman" w:hAnsi="Times New Roman" w:cs="Times New Roman"/>
          <w:color w:val="222222"/>
          <w:sz w:val="27"/>
          <w:szCs w:val="27"/>
          <w:lang w:eastAsia="ru-RU"/>
        </w:rPr>
        <w:t>Medicine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Baltimore</w:t>
      </w:r>
      <w:proofErr w:type="spellEnd"/>
      <w:r w:rsidRPr="00987104">
        <w:rPr>
          <w:rFonts w:ascii="Times New Roman" w:eastAsia="Times New Roman" w:hAnsi="Times New Roman" w:cs="Times New Roman"/>
          <w:color w:val="222222"/>
          <w:sz w:val="27"/>
          <w:szCs w:val="27"/>
          <w:lang w:eastAsia="ru-RU"/>
        </w:rPr>
        <w:t xml:space="preserve">). 2020 </w:t>
      </w:r>
      <w:proofErr w:type="spellStart"/>
      <w:r w:rsidRPr="00987104">
        <w:rPr>
          <w:rFonts w:ascii="Times New Roman" w:eastAsia="Times New Roman" w:hAnsi="Times New Roman" w:cs="Times New Roman"/>
          <w:color w:val="222222"/>
          <w:sz w:val="27"/>
          <w:szCs w:val="27"/>
          <w:lang w:eastAsia="ru-RU"/>
        </w:rPr>
        <w:t>Nov</w:t>
      </w:r>
      <w:proofErr w:type="spellEnd"/>
      <w:r w:rsidRPr="00987104">
        <w:rPr>
          <w:rFonts w:ascii="Times New Roman" w:eastAsia="Times New Roman" w:hAnsi="Times New Roman" w:cs="Times New Roman"/>
          <w:color w:val="222222"/>
          <w:sz w:val="27"/>
          <w:szCs w:val="27"/>
          <w:lang w:eastAsia="ru-RU"/>
        </w:rPr>
        <w:t xml:space="preserve"> 6;99(45</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 xml:space="preserve">22744.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10.1097/MD.0000000000022744.</w:t>
      </w:r>
    </w:p>
    <w:p w14:paraId="6CFA453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Крутько А.В., Байков Е.С., Коновалов Н.А., Назаренко А.Г. Сегментарная нестабильность позвоночника: нерешенные вопросы. Хирургия Позвоночника. 2017;14(3):74–83.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10.14531/ss2017.3.74-83.</w:t>
      </w:r>
    </w:p>
    <w:p w14:paraId="583F201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Кузнецов В.Ф. Справочник по </w:t>
      </w:r>
      <w:proofErr w:type="spellStart"/>
      <w:r w:rsidRPr="00987104">
        <w:rPr>
          <w:rFonts w:ascii="Times New Roman" w:eastAsia="Times New Roman" w:hAnsi="Times New Roman" w:cs="Times New Roman"/>
          <w:color w:val="222222"/>
          <w:sz w:val="27"/>
          <w:szCs w:val="27"/>
          <w:lang w:eastAsia="ru-RU"/>
        </w:rPr>
        <w:t>вертеброневрологии</w:t>
      </w:r>
      <w:proofErr w:type="spellEnd"/>
      <w:r w:rsidRPr="00987104">
        <w:rPr>
          <w:rFonts w:ascii="Times New Roman" w:eastAsia="Times New Roman" w:hAnsi="Times New Roman" w:cs="Times New Roman"/>
          <w:color w:val="222222"/>
          <w:sz w:val="27"/>
          <w:szCs w:val="27"/>
          <w:lang w:eastAsia="ru-RU"/>
        </w:rPr>
        <w:t>: клиника, диагностика. Минск: Беларусь. 2000. стр. 197.</w:t>
      </w:r>
    </w:p>
    <w:p w14:paraId="08BEA74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Chen Y.C., Zhang L., Li E.N., et al. An updated meta-analysis of clinical outcomes comparing minimally invasive with open transforaminal lumbar interbody fusion in patients with degenerative lumbar diseases. </w:t>
      </w:r>
      <w:proofErr w:type="spellStart"/>
      <w:r w:rsidRPr="00987104">
        <w:rPr>
          <w:rFonts w:ascii="Times New Roman" w:eastAsia="Times New Roman" w:hAnsi="Times New Roman" w:cs="Times New Roman"/>
          <w:color w:val="222222"/>
          <w:sz w:val="27"/>
          <w:szCs w:val="27"/>
          <w:lang w:eastAsia="ru-RU"/>
        </w:rPr>
        <w:t>Medicine</w:t>
      </w:r>
      <w:proofErr w:type="spellEnd"/>
      <w:r w:rsidRPr="00987104">
        <w:rPr>
          <w:rFonts w:ascii="Times New Roman" w:eastAsia="Times New Roman" w:hAnsi="Times New Roman" w:cs="Times New Roman"/>
          <w:color w:val="222222"/>
          <w:sz w:val="27"/>
          <w:szCs w:val="27"/>
          <w:lang w:eastAsia="ru-RU"/>
        </w:rPr>
        <w:t xml:space="preserve"> (United </w:t>
      </w:r>
      <w:proofErr w:type="spellStart"/>
      <w:r w:rsidRPr="00987104">
        <w:rPr>
          <w:rFonts w:ascii="Times New Roman" w:eastAsia="Times New Roman" w:hAnsi="Times New Roman" w:cs="Times New Roman"/>
          <w:color w:val="222222"/>
          <w:sz w:val="27"/>
          <w:szCs w:val="27"/>
          <w:lang w:eastAsia="ru-RU"/>
        </w:rPr>
        <w:t>States</w:t>
      </w:r>
      <w:proofErr w:type="spellEnd"/>
      <w:r w:rsidRPr="00987104">
        <w:rPr>
          <w:rFonts w:ascii="Times New Roman" w:eastAsia="Times New Roman" w:hAnsi="Times New Roman" w:cs="Times New Roman"/>
          <w:color w:val="222222"/>
          <w:sz w:val="27"/>
          <w:szCs w:val="27"/>
          <w:lang w:eastAsia="ru-RU"/>
        </w:rPr>
        <w:t>). 2019;98(43</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 xml:space="preserve">17420.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10.1097/MD.0000000000017420.</w:t>
      </w:r>
    </w:p>
    <w:p w14:paraId="152382D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Qin R., Liu B., Zhou P., et al. Minimally invasive versus traditional open transforaminal lumbar interbody fusion for the treatment of single-level spondylolisthesis grades 1 and 2: a systematic review and meta-analysis. World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2019;122:180</w:t>
      </w:r>
      <w:proofErr w:type="gramEnd"/>
      <w:r w:rsidRPr="009626A5">
        <w:rPr>
          <w:rFonts w:ascii="Times New Roman" w:eastAsia="Times New Roman" w:hAnsi="Times New Roman" w:cs="Times New Roman"/>
          <w:color w:val="222222"/>
          <w:sz w:val="27"/>
          <w:szCs w:val="27"/>
          <w:lang w:val="en-US" w:eastAsia="ru-RU"/>
        </w:rPr>
        <w:t xml:space="preserve">–189.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10.1016/j.wneu.2018.10.202.</w:t>
      </w:r>
    </w:p>
    <w:p w14:paraId="0E5E5EB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Xie</w:t>
      </w:r>
      <w:proofErr w:type="spellEnd"/>
      <w:r w:rsidRPr="009626A5">
        <w:rPr>
          <w:rFonts w:ascii="Times New Roman" w:eastAsia="Times New Roman" w:hAnsi="Times New Roman" w:cs="Times New Roman"/>
          <w:color w:val="222222"/>
          <w:sz w:val="27"/>
          <w:szCs w:val="27"/>
          <w:lang w:val="en-US" w:eastAsia="ru-RU"/>
        </w:rPr>
        <w:t xml:space="preserve"> L., Wu W., Liang Y. Comparison between Minimally Invasive Transforaminal Lumbar Interbody Fusion and Conventional Open Transforaminal Lumbar Interbody Fusion: An Updated Meta-analysis. </w:t>
      </w:r>
      <w:proofErr w:type="spellStart"/>
      <w:r w:rsidRPr="00987104">
        <w:rPr>
          <w:rFonts w:ascii="Times New Roman" w:eastAsia="Times New Roman" w:hAnsi="Times New Roman" w:cs="Times New Roman"/>
          <w:color w:val="222222"/>
          <w:sz w:val="27"/>
          <w:szCs w:val="27"/>
          <w:lang w:eastAsia="ru-RU"/>
        </w:rPr>
        <w:t>Chin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Med</w:t>
      </w:r>
      <w:proofErr w:type="spellEnd"/>
      <w:r w:rsidRPr="00987104">
        <w:rPr>
          <w:rFonts w:ascii="Times New Roman" w:eastAsia="Times New Roman" w:hAnsi="Times New Roman" w:cs="Times New Roman"/>
          <w:color w:val="222222"/>
          <w:sz w:val="27"/>
          <w:szCs w:val="27"/>
          <w:lang w:eastAsia="ru-RU"/>
        </w:rPr>
        <w:t xml:space="preserve"> J. 2016;129(16).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10.4103/0366-6999.187847.</w:t>
      </w:r>
    </w:p>
    <w:p w14:paraId="5564AE08" w14:textId="77777777" w:rsidR="00987104" w:rsidRPr="00987104" w:rsidRDefault="00987104" w:rsidP="00987104">
      <w:p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Исправления продолжатся с учетом ГОСТ и ваших спецификаций:</w:t>
      </w:r>
    </w:p>
    <w:p w14:paraId="1275460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Крутько А.В., Рерих В.В., Прохоренко В.М., Леонова О.Н. Нарушение сагиттального баланса при заболеваниях и повреждениях позвоночника: учебное пособие. Новосибирск: ИПЦ НГМУ; 2020.</w:t>
      </w:r>
    </w:p>
    <w:p w14:paraId="380CE55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Байков Е.С., </w:t>
      </w:r>
      <w:proofErr w:type="spellStart"/>
      <w:r w:rsidRPr="00987104">
        <w:rPr>
          <w:rFonts w:ascii="Times New Roman" w:eastAsia="Times New Roman" w:hAnsi="Times New Roman" w:cs="Times New Roman"/>
          <w:color w:val="222222"/>
          <w:sz w:val="27"/>
          <w:szCs w:val="27"/>
          <w:lang w:eastAsia="ru-RU"/>
        </w:rPr>
        <w:t>Пелеганчук</w:t>
      </w:r>
      <w:proofErr w:type="spellEnd"/>
      <w:r w:rsidRPr="00987104">
        <w:rPr>
          <w:rFonts w:ascii="Times New Roman" w:eastAsia="Times New Roman" w:hAnsi="Times New Roman" w:cs="Times New Roman"/>
          <w:color w:val="222222"/>
          <w:sz w:val="27"/>
          <w:szCs w:val="27"/>
          <w:lang w:eastAsia="ru-RU"/>
        </w:rPr>
        <w:t xml:space="preserve"> А.В., </w:t>
      </w:r>
      <w:proofErr w:type="spellStart"/>
      <w:r w:rsidRPr="00987104">
        <w:rPr>
          <w:rFonts w:ascii="Times New Roman" w:eastAsia="Times New Roman" w:hAnsi="Times New Roman" w:cs="Times New Roman"/>
          <w:color w:val="222222"/>
          <w:sz w:val="27"/>
          <w:szCs w:val="27"/>
          <w:lang w:eastAsia="ru-RU"/>
        </w:rPr>
        <w:t>Сангинов</w:t>
      </w:r>
      <w:proofErr w:type="spellEnd"/>
      <w:r w:rsidRPr="00987104">
        <w:rPr>
          <w:rFonts w:ascii="Times New Roman" w:eastAsia="Times New Roman" w:hAnsi="Times New Roman" w:cs="Times New Roman"/>
          <w:color w:val="222222"/>
          <w:sz w:val="27"/>
          <w:szCs w:val="27"/>
          <w:lang w:eastAsia="ru-RU"/>
        </w:rPr>
        <w:t xml:space="preserve"> А.Д., Леонова О.Н., Крутько А.В. Хирургическая коррекция сагиттального дисбаланса поясничного отдела позвоночника дегенеративного генеза. Хирургия позвоночника. 2020;17(2):49–57. doi:10.14531/ss2020.2.49-57.</w:t>
      </w:r>
    </w:p>
    <w:p w14:paraId="61C82B0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Matz P.G., Meagher R.J., Lamer T., et al. Guideline summary review: an evidence-based clinical guideline for the diagnosis and treatment of degenerative lumbar spondylolisthesis. Spine J. 2016 Mar;16(3):439–48. </w:t>
      </w:r>
      <w:proofErr w:type="gramStart"/>
      <w:r w:rsidRPr="009626A5">
        <w:rPr>
          <w:rFonts w:ascii="Times New Roman" w:eastAsia="Times New Roman" w:hAnsi="Times New Roman" w:cs="Times New Roman"/>
          <w:color w:val="222222"/>
          <w:sz w:val="27"/>
          <w:szCs w:val="27"/>
          <w:lang w:val="en-US" w:eastAsia="ru-RU"/>
        </w:rPr>
        <w:t>doi:10.1016/j.spinee</w:t>
      </w:r>
      <w:proofErr w:type="gramEnd"/>
      <w:r w:rsidRPr="009626A5">
        <w:rPr>
          <w:rFonts w:ascii="Times New Roman" w:eastAsia="Times New Roman" w:hAnsi="Times New Roman" w:cs="Times New Roman"/>
          <w:color w:val="222222"/>
          <w:sz w:val="27"/>
          <w:szCs w:val="27"/>
          <w:lang w:val="en-US" w:eastAsia="ru-RU"/>
        </w:rPr>
        <w:t>.2015.11.055</w:t>
      </w:r>
    </w:p>
    <w:p w14:paraId="57278A4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Schwab F.J., Blondel B., Bess S., et al. Radiographical spinopelvic parameters and disability in the setting of adult spinal deformity. Spine (Phila Pa 1976). 2013 Jun;38(13</w:t>
      </w:r>
      <w:proofErr w:type="gramStart"/>
      <w:r w:rsidRPr="009626A5">
        <w:rPr>
          <w:rFonts w:ascii="Times New Roman" w:eastAsia="Times New Roman" w:hAnsi="Times New Roman" w:cs="Times New Roman"/>
          <w:color w:val="222222"/>
          <w:sz w:val="27"/>
          <w:szCs w:val="27"/>
          <w:lang w:val="en-US" w:eastAsia="ru-RU"/>
        </w:rPr>
        <w:t>):E</w:t>
      </w:r>
      <w:proofErr w:type="gramEnd"/>
      <w:r w:rsidRPr="009626A5">
        <w:rPr>
          <w:rFonts w:ascii="Times New Roman" w:eastAsia="Times New Roman" w:hAnsi="Times New Roman" w:cs="Times New Roman"/>
          <w:color w:val="222222"/>
          <w:sz w:val="27"/>
          <w:szCs w:val="27"/>
          <w:lang w:val="en-US" w:eastAsia="ru-RU"/>
        </w:rPr>
        <w:t>803–12. doi:10.1097/BRS.0b013e318292b7b9.</w:t>
      </w:r>
    </w:p>
    <w:p w14:paraId="22EFA9D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Schwab F., Blondel B., </w:t>
      </w:r>
      <w:proofErr w:type="spellStart"/>
      <w:r w:rsidRPr="009626A5">
        <w:rPr>
          <w:rFonts w:ascii="Times New Roman" w:eastAsia="Times New Roman" w:hAnsi="Times New Roman" w:cs="Times New Roman"/>
          <w:color w:val="222222"/>
          <w:sz w:val="27"/>
          <w:szCs w:val="27"/>
          <w:lang w:val="en-US" w:eastAsia="ru-RU"/>
        </w:rPr>
        <w:t>Chay</w:t>
      </w:r>
      <w:proofErr w:type="spellEnd"/>
      <w:r w:rsidRPr="009626A5">
        <w:rPr>
          <w:rFonts w:ascii="Times New Roman" w:eastAsia="Times New Roman" w:hAnsi="Times New Roman" w:cs="Times New Roman"/>
          <w:color w:val="222222"/>
          <w:sz w:val="27"/>
          <w:szCs w:val="27"/>
          <w:lang w:val="en-US" w:eastAsia="ru-RU"/>
        </w:rPr>
        <w:t xml:space="preserve"> E., et al. The comprehensive anatomical spinal osteotomy classification. </w:t>
      </w:r>
      <w:proofErr w:type="spellStart"/>
      <w:r w:rsidRPr="00987104">
        <w:rPr>
          <w:rFonts w:ascii="Times New Roman" w:eastAsia="Times New Roman" w:hAnsi="Times New Roman" w:cs="Times New Roman"/>
          <w:color w:val="222222"/>
          <w:sz w:val="27"/>
          <w:szCs w:val="27"/>
          <w:lang w:eastAsia="ru-RU"/>
        </w:rPr>
        <w:t>Neurosurgery</w:t>
      </w:r>
      <w:proofErr w:type="spellEnd"/>
      <w:r w:rsidRPr="00987104">
        <w:rPr>
          <w:rFonts w:ascii="Times New Roman" w:eastAsia="Times New Roman" w:hAnsi="Times New Roman" w:cs="Times New Roman"/>
          <w:color w:val="222222"/>
          <w:sz w:val="27"/>
          <w:szCs w:val="27"/>
          <w:lang w:eastAsia="ru-RU"/>
        </w:rPr>
        <w:t>. 2015 Mar;</w:t>
      </w:r>
      <w:proofErr w:type="gramStart"/>
      <w:r w:rsidRPr="00987104">
        <w:rPr>
          <w:rFonts w:ascii="Times New Roman" w:eastAsia="Times New Roman" w:hAnsi="Times New Roman" w:cs="Times New Roman"/>
          <w:color w:val="222222"/>
          <w:sz w:val="27"/>
          <w:szCs w:val="27"/>
          <w:lang w:eastAsia="ru-RU"/>
        </w:rPr>
        <w:t>76:S</w:t>
      </w:r>
      <w:proofErr w:type="gramEnd"/>
      <w:r w:rsidRPr="00987104">
        <w:rPr>
          <w:rFonts w:ascii="Times New Roman" w:eastAsia="Times New Roman" w:hAnsi="Times New Roman" w:cs="Times New Roman"/>
          <w:color w:val="222222"/>
          <w:sz w:val="27"/>
          <w:szCs w:val="27"/>
          <w:lang w:eastAsia="ru-RU"/>
        </w:rPr>
        <w:t>33–41. doi:10.1227/01.neu.0000462076.73701.09</w:t>
      </w:r>
    </w:p>
    <w:p w14:paraId="5F5483B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Байков Е.С., </w:t>
      </w:r>
      <w:proofErr w:type="spellStart"/>
      <w:r w:rsidRPr="00987104">
        <w:rPr>
          <w:rFonts w:ascii="Times New Roman" w:eastAsia="Times New Roman" w:hAnsi="Times New Roman" w:cs="Times New Roman"/>
          <w:color w:val="222222"/>
          <w:sz w:val="27"/>
          <w:szCs w:val="27"/>
          <w:lang w:eastAsia="ru-RU"/>
        </w:rPr>
        <w:t>Пелеганчук</w:t>
      </w:r>
      <w:proofErr w:type="spellEnd"/>
      <w:r w:rsidRPr="00987104">
        <w:rPr>
          <w:rFonts w:ascii="Times New Roman" w:eastAsia="Times New Roman" w:hAnsi="Times New Roman" w:cs="Times New Roman"/>
          <w:color w:val="222222"/>
          <w:sz w:val="27"/>
          <w:szCs w:val="27"/>
          <w:lang w:eastAsia="ru-RU"/>
        </w:rPr>
        <w:t xml:space="preserve"> А.В., </w:t>
      </w:r>
      <w:proofErr w:type="spellStart"/>
      <w:r w:rsidRPr="00987104">
        <w:rPr>
          <w:rFonts w:ascii="Times New Roman" w:eastAsia="Times New Roman" w:hAnsi="Times New Roman" w:cs="Times New Roman"/>
          <w:color w:val="222222"/>
          <w:sz w:val="27"/>
          <w:szCs w:val="27"/>
          <w:lang w:eastAsia="ru-RU"/>
        </w:rPr>
        <w:t>Сангинов</w:t>
      </w:r>
      <w:proofErr w:type="spellEnd"/>
      <w:r w:rsidRPr="00987104">
        <w:rPr>
          <w:rFonts w:ascii="Times New Roman" w:eastAsia="Times New Roman" w:hAnsi="Times New Roman" w:cs="Times New Roman"/>
          <w:color w:val="222222"/>
          <w:sz w:val="27"/>
          <w:szCs w:val="27"/>
          <w:lang w:eastAsia="ru-RU"/>
        </w:rPr>
        <w:t xml:space="preserve"> А.Д., Леонова О.Н., Крутько А.В. Хирургическое лечение пациентов с сагиттальным дисбалансом дегенеративной этиологии: сравнение двух методик. Вестник травматологии и ортопедии им Н.Н. Приорова. 2020;27(3):16–26. doi:10.17816/vto202027316-26.</w:t>
      </w:r>
    </w:p>
    <w:p w14:paraId="484DC3B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Saigal</w:t>
      </w:r>
      <w:proofErr w:type="spellEnd"/>
      <w:r w:rsidRPr="009626A5">
        <w:rPr>
          <w:rFonts w:ascii="Times New Roman" w:eastAsia="Times New Roman" w:hAnsi="Times New Roman" w:cs="Times New Roman"/>
          <w:color w:val="222222"/>
          <w:sz w:val="27"/>
          <w:szCs w:val="27"/>
          <w:lang w:val="en-US" w:eastAsia="ru-RU"/>
        </w:rPr>
        <w:t xml:space="preserve"> R., </w:t>
      </w:r>
      <w:proofErr w:type="spellStart"/>
      <w:r w:rsidRPr="009626A5">
        <w:rPr>
          <w:rFonts w:ascii="Times New Roman" w:eastAsia="Times New Roman" w:hAnsi="Times New Roman" w:cs="Times New Roman"/>
          <w:color w:val="222222"/>
          <w:sz w:val="27"/>
          <w:szCs w:val="27"/>
          <w:lang w:val="en-US" w:eastAsia="ru-RU"/>
        </w:rPr>
        <w:t>Mundis</w:t>
      </w:r>
      <w:proofErr w:type="spellEnd"/>
      <w:r w:rsidRPr="009626A5">
        <w:rPr>
          <w:rFonts w:ascii="Times New Roman" w:eastAsia="Times New Roman" w:hAnsi="Times New Roman" w:cs="Times New Roman"/>
          <w:color w:val="222222"/>
          <w:sz w:val="27"/>
          <w:szCs w:val="27"/>
          <w:lang w:val="en-US" w:eastAsia="ru-RU"/>
        </w:rPr>
        <w:t xml:space="preserve"> G.M., </w:t>
      </w:r>
      <w:proofErr w:type="spellStart"/>
      <w:r w:rsidRPr="009626A5">
        <w:rPr>
          <w:rFonts w:ascii="Times New Roman" w:eastAsia="Times New Roman" w:hAnsi="Times New Roman" w:cs="Times New Roman"/>
          <w:color w:val="222222"/>
          <w:sz w:val="27"/>
          <w:szCs w:val="27"/>
          <w:lang w:val="en-US" w:eastAsia="ru-RU"/>
        </w:rPr>
        <w:t>Eastlack</w:t>
      </w:r>
      <w:proofErr w:type="spellEnd"/>
      <w:r w:rsidRPr="009626A5">
        <w:rPr>
          <w:rFonts w:ascii="Times New Roman" w:eastAsia="Times New Roman" w:hAnsi="Times New Roman" w:cs="Times New Roman"/>
          <w:color w:val="222222"/>
          <w:sz w:val="27"/>
          <w:szCs w:val="27"/>
          <w:lang w:val="en-US" w:eastAsia="ru-RU"/>
        </w:rPr>
        <w:t xml:space="preserve"> R., et al. Anterior column realignment (ACR) in adult sagittal deformity correction. Spine (Phila Pa 1976). 2016 Jan;</w:t>
      </w:r>
      <w:proofErr w:type="gramStart"/>
      <w:r w:rsidRPr="009626A5">
        <w:rPr>
          <w:rFonts w:ascii="Times New Roman" w:eastAsia="Times New Roman" w:hAnsi="Times New Roman" w:cs="Times New Roman"/>
          <w:color w:val="222222"/>
          <w:sz w:val="27"/>
          <w:szCs w:val="27"/>
          <w:lang w:val="en-US" w:eastAsia="ru-RU"/>
        </w:rPr>
        <w:t>41:S</w:t>
      </w:r>
      <w:proofErr w:type="gramEnd"/>
      <w:r w:rsidRPr="009626A5">
        <w:rPr>
          <w:rFonts w:ascii="Times New Roman" w:eastAsia="Times New Roman" w:hAnsi="Times New Roman" w:cs="Times New Roman"/>
          <w:color w:val="222222"/>
          <w:sz w:val="27"/>
          <w:szCs w:val="27"/>
          <w:lang w:val="en-US" w:eastAsia="ru-RU"/>
        </w:rPr>
        <w:t>66-73. doi:10.1097/BRS.0000000000001483.</w:t>
      </w:r>
    </w:p>
    <w:p w14:paraId="6A5950B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Сигалева</w:t>
      </w:r>
      <w:proofErr w:type="spellEnd"/>
      <w:r w:rsidRPr="00987104">
        <w:rPr>
          <w:rFonts w:ascii="Times New Roman" w:eastAsia="Times New Roman" w:hAnsi="Times New Roman" w:cs="Times New Roman"/>
          <w:color w:val="222222"/>
          <w:sz w:val="27"/>
          <w:szCs w:val="27"/>
          <w:lang w:eastAsia="ru-RU"/>
        </w:rPr>
        <w:t xml:space="preserve"> Т.В., </w:t>
      </w:r>
      <w:proofErr w:type="spellStart"/>
      <w:r w:rsidRPr="00987104">
        <w:rPr>
          <w:rFonts w:ascii="Times New Roman" w:eastAsia="Times New Roman" w:hAnsi="Times New Roman" w:cs="Times New Roman"/>
          <w:color w:val="222222"/>
          <w:sz w:val="27"/>
          <w:szCs w:val="27"/>
          <w:lang w:eastAsia="ru-RU"/>
        </w:rPr>
        <w:t>Дмуховский</w:t>
      </w:r>
      <w:proofErr w:type="spellEnd"/>
      <w:r w:rsidRPr="00987104">
        <w:rPr>
          <w:rFonts w:ascii="Times New Roman" w:eastAsia="Times New Roman" w:hAnsi="Times New Roman" w:cs="Times New Roman"/>
          <w:color w:val="222222"/>
          <w:sz w:val="27"/>
          <w:szCs w:val="27"/>
          <w:lang w:eastAsia="ru-RU"/>
        </w:rPr>
        <w:t xml:space="preserve"> Д.В., О Г.А., Бакулин И.С., и др. Дегенеративная шейная </w:t>
      </w:r>
      <w:proofErr w:type="spellStart"/>
      <w:r w:rsidRPr="00987104">
        <w:rPr>
          <w:rFonts w:ascii="Times New Roman" w:eastAsia="Times New Roman" w:hAnsi="Times New Roman" w:cs="Times New Roman"/>
          <w:color w:val="222222"/>
          <w:sz w:val="27"/>
          <w:szCs w:val="27"/>
          <w:lang w:eastAsia="ru-RU"/>
        </w:rPr>
        <w:t>миелопатия</w:t>
      </w:r>
      <w:proofErr w:type="spellEnd"/>
      <w:r w:rsidRPr="00987104">
        <w:rPr>
          <w:rFonts w:ascii="Times New Roman" w:eastAsia="Times New Roman" w:hAnsi="Times New Roman" w:cs="Times New Roman"/>
          <w:color w:val="222222"/>
          <w:sz w:val="27"/>
          <w:szCs w:val="27"/>
          <w:lang w:eastAsia="ru-RU"/>
        </w:rPr>
        <w:t xml:space="preserve">: способы клинической оценки и алгоритм выбора лечения. Нервные болезни. </w:t>
      </w:r>
      <w:proofErr w:type="gramStart"/>
      <w:r w:rsidRPr="00987104">
        <w:rPr>
          <w:rFonts w:ascii="Times New Roman" w:eastAsia="Times New Roman" w:hAnsi="Times New Roman" w:cs="Times New Roman"/>
          <w:color w:val="222222"/>
          <w:sz w:val="27"/>
          <w:szCs w:val="27"/>
          <w:lang w:eastAsia="ru-RU"/>
        </w:rPr>
        <w:t>2020;4:3</w:t>
      </w:r>
      <w:proofErr w:type="gramEnd"/>
      <w:r w:rsidRPr="00987104">
        <w:rPr>
          <w:rFonts w:ascii="Times New Roman" w:eastAsia="Times New Roman" w:hAnsi="Times New Roman" w:cs="Times New Roman"/>
          <w:color w:val="222222"/>
          <w:sz w:val="27"/>
          <w:szCs w:val="27"/>
          <w:lang w:eastAsia="ru-RU"/>
        </w:rPr>
        <w:t>–11. doi:10.24412/2226-0757-2020-12238.</w:t>
      </w:r>
    </w:p>
    <w:p w14:paraId="7F7965A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Liu X., Min S., Zhang H., et al. Anterior corpectomy versus posterior laminoplasty for multilevel cervical myelopathy: a systematic review and meta-analysis. Eur Spine J. 2014 Feb 5;23(2):362–72. doi:10.1007/s00586-013-3043-7.</w:t>
      </w:r>
    </w:p>
    <w:p w14:paraId="6F3D78DA"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Qin R., Chen X., Zhou P., et al. Anterior cervical corpectomy and fusion versus posterior laminoplasty for the treatment of oppressive myelopathy owing to </w:t>
      </w:r>
      <w:r w:rsidRPr="009626A5">
        <w:rPr>
          <w:rFonts w:ascii="Times New Roman" w:eastAsia="Times New Roman" w:hAnsi="Times New Roman" w:cs="Times New Roman"/>
          <w:color w:val="222222"/>
          <w:sz w:val="27"/>
          <w:szCs w:val="27"/>
          <w:lang w:val="en-US" w:eastAsia="ru-RU"/>
        </w:rPr>
        <w:lastRenderedPageBreak/>
        <w:t>cervical ossification of posterior longitudinal ligament: a meta-analysis. Eur Spine J. 2018 Jun 15;27(6):1375–87. doi:10.1007/s00586-017-5451-6.</w:t>
      </w:r>
    </w:p>
    <w:p w14:paraId="2452449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Huang D., Du X., Liang H., et al. Anterior corpectomy versus posterior laminoplasty for the treatment of multilevel cervical myelopathy: A meta-analysis. Int J Surg. 2016 </w:t>
      </w:r>
      <w:proofErr w:type="gramStart"/>
      <w:r w:rsidRPr="009626A5">
        <w:rPr>
          <w:rFonts w:ascii="Times New Roman" w:eastAsia="Times New Roman" w:hAnsi="Times New Roman" w:cs="Times New Roman"/>
          <w:color w:val="222222"/>
          <w:sz w:val="27"/>
          <w:szCs w:val="27"/>
          <w:lang w:val="en-US" w:eastAsia="ru-RU"/>
        </w:rPr>
        <w:t>Nov;35:21</w:t>
      </w:r>
      <w:proofErr w:type="gramEnd"/>
      <w:r w:rsidRPr="009626A5">
        <w:rPr>
          <w:rFonts w:ascii="Times New Roman" w:eastAsia="Times New Roman" w:hAnsi="Times New Roman" w:cs="Times New Roman"/>
          <w:color w:val="222222"/>
          <w:sz w:val="27"/>
          <w:szCs w:val="27"/>
          <w:lang w:val="en-US" w:eastAsia="ru-RU"/>
        </w:rPr>
        <w:t xml:space="preserve">–27. </w:t>
      </w:r>
      <w:proofErr w:type="gramStart"/>
      <w:r w:rsidRPr="009626A5">
        <w:rPr>
          <w:rFonts w:ascii="Times New Roman" w:eastAsia="Times New Roman" w:hAnsi="Times New Roman" w:cs="Times New Roman"/>
          <w:color w:val="222222"/>
          <w:sz w:val="27"/>
          <w:szCs w:val="27"/>
          <w:lang w:val="en-US" w:eastAsia="ru-RU"/>
        </w:rPr>
        <w:t>doi:10.1016/j.ijsu</w:t>
      </w:r>
      <w:proofErr w:type="gramEnd"/>
      <w:r w:rsidRPr="009626A5">
        <w:rPr>
          <w:rFonts w:ascii="Times New Roman" w:eastAsia="Times New Roman" w:hAnsi="Times New Roman" w:cs="Times New Roman"/>
          <w:color w:val="222222"/>
          <w:sz w:val="27"/>
          <w:szCs w:val="27"/>
          <w:lang w:val="en-US" w:eastAsia="ru-RU"/>
        </w:rPr>
        <w:t>.2016.09.008.</w:t>
      </w:r>
    </w:p>
    <w:p w14:paraId="031E6FB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Lu V.M., Mobbs R.J., Phan K. Clinical Outcomes of Treating Cervical Adjacent Segment Disease by Anterior Cervical Discectomy and Fusion Versus Total Disc Replacement: A Systematic Review and Meta-Analysis. </w:t>
      </w:r>
      <w:proofErr w:type="spellStart"/>
      <w:r w:rsidRPr="00987104">
        <w:rPr>
          <w:rFonts w:ascii="Times New Roman" w:eastAsia="Times New Roman" w:hAnsi="Times New Roman" w:cs="Times New Roman"/>
          <w:color w:val="222222"/>
          <w:sz w:val="27"/>
          <w:szCs w:val="27"/>
          <w:lang w:eastAsia="ru-RU"/>
        </w:rPr>
        <w:t>Glob</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 2019;9(5):559–567. doi:10.1177/2192568218789115.</w:t>
      </w:r>
    </w:p>
    <w:p w14:paraId="41B1441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Findlay C., </w:t>
      </w:r>
      <w:proofErr w:type="spellStart"/>
      <w:r w:rsidRPr="009626A5">
        <w:rPr>
          <w:rFonts w:ascii="Times New Roman" w:eastAsia="Times New Roman" w:hAnsi="Times New Roman" w:cs="Times New Roman"/>
          <w:color w:val="222222"/>
          <w:sz w:val="27"/>
          <w:szCs w:val="27"/>
          <w:lang w:val="en-US" w:eastAsia="ru-RU"/>
        </w:rPr>
        <w:t>Ayis</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Demetriades</w:t>
      </w:r>
      <w:proofErr w:type="spellEnd"/>
      <w:r w:rsidRPr="009626A5">
        <w:rPr>
          <w:rFonts w:ascii="Times New Roman" w:eastAsia="Times New Roman" w:hAnsi="Times New Roman" w:cs="Times New Roman"/>
          <w:color w:val="222222"/>
          <w:sz w:val="27"/>
          <w:szCs w:val="27"/>
          <w:lang w:val="en-US" w:eastAsia="ru-RU"/>
        </w:rPr>
        <w:t xml:space="preserve"> A.K. Total disc replacement versus anterior cervical discectomy and fusion: a systematic review with meta-analysis of data from a total of 3160 patients across 14 randomized controlled trials with both short- and medium- to long-term outcomes. </w:t>
      </w:r>
      <w:proofErr w:type="spellStart"/>
      <w:r w:rsidRPr="00987104">
        <w:rPr>
          <w:rFonts w:ascii="Times New Roman" w:eastAsia="Times New Roman" w:hAnsi="Times New Roman" w:cs="Times New Roman"/>
          <w:color w:val="222222"/>
          <w:sz w:val="27"/>
          <w:szCs w:val="27"/>
          <w:lang w:eastAsia="ru-RU"/>
        </w:rPr>
        <w:t>Bone</w:t>
      </w:r>
      <w:proofErr w:type="spellEnd"/>
      <w:r w:rsidRPr="00987104">
        <w:rPr>
          <w:rFonts w:ascii="Times New Roman" w:eastAsia="Times New Roman" w:hAnsi="Times New Roman" w:cs="Times New Roman"/>
          <w:color w:val="222222"/>
          <w:sz w:val="27"/>
          <w:szCs w:val="27"/>
          <w:lang w:eastAsia="ru-RU"/>
        </w:rPr>
        <w:t xml:space="preserve"> Jt J. 2018;100(8):991–1001. </w:t>
      </w:r>
      <w:proofErr w:type="gramStart"/>
      <w:r w:rsidRPr="00987104">
        <w:rPr>
          <w:rFonts w:ascii="Times New Roman" w:eastAsia="Times New Roman" w:hAnsi="Times New Roman" w:cs="Times New Roman"/>
          <w:color w:val="222222"/>
          <w:sz w:val="27"/>
          <w:szCs w:val="27"/>
          <w:lang w:eastAsia="ru-RU"/>
        </w:rPr>
        <w:t>doi:10.1302/0301-620X.100B8.BJJ</w:t>
      </w:r>
      <w:proofErr w:type="gramEnd"/>
      <w:r w:rsidRPr="00987104">
        <w:rPr>
          <w:rFonts w:ascii="Times New Roman" w:eastAsia="Times New Roman" w:hAnsi="Times New Roman" w:cs="Times New Roman"/>
          <w:color w:val="222222"/>
          <w:sz w:val="27"/>
          <w:szCs w:val="27"/>
          <w:lang w:eastAsia="ru-RU"/>
        </w:rPr>
        <w:t>-2018-0120.R1.</w:t>
      </w:r>
    </w:p>
    <w:p w14:paraId="488DA9BB"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Coric</w:t>
      </w:r>
      <w:proofErr w:type="spellEnd"/>
      <w:r w:rsidRPr="009626A5">
        <w:rPr>
          <w:rFonts w:ascii="Times New Roman" w:eastAsia="Times New Roman" w:hAnsi="Times New Roman" w:cs="Times New Roman"/>
          <w:color w:val="222222"/>
          <w:sz w:val="27"/>
          <w:szCs w:val="27"/>
          <w:lang w:val="en-US" w:eastAsia="ru-RU"/>
        </w:rPr>
        <w:t xml:space="preserve"> D., Guyer R.D., Nunley P.D., et al. Prospective, randomized multicenter study of cervical arthroplasty versus anterior cervical discectomy and fusion: 5-year results with a metal-on-metal artificial disc.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Neurosurg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2018;28(</w:t>
      </w:r>
      <w:proofErr w:type="spellStart"/>
      <w:r w:rsidRPr="00987104">
        <w:rPr>
          <w:rFonts w:ascii="Times New Roman" w:eastAsia="Times New Roman" w:hAnsi="Times New Roman" w:cs="Times New Roman"/>
          <w:color w:val="222222"/>
          <w:sz w:val="27"/>
          <w:szCs w:val="27"/>
          <w:lang w:eastAsia="ru-RU"/>
        </w:rPr>
        <w:t>March</w:t>
      </w:r>
      <w:proofErr w:type="spellEnd"/>
      <w:r w:rsidRPr="00987104">
        <w:rPr>
          <w:rFonts w:ascii="Times New Roman" w:eastAsia="Times New Roman" w:hAnsi="Times New Roman" w:cs="Times New Roman"/>
          <w:color w:val="222222"/>
          <w:sz w:val="27"/>
          <w:szCs w:val="27"/>
          <w:lang w:eastAsia="ru-RU"/>
        </w:rPr>
        <w:t>):252–261. doi:10.3171/2017.</w:t>
      </w:r>
      <w:proofErr w:type="gramStart"/>
      <w:r w:rsidRPr="00987104">
        <w:rPr>
          <w:rFonts w:ascii="Times New Roman" w:eastAsia="Times New Roman" w:hAnsi="Times New Roman" w:cs="Times New Roman"/>
          <w:color w:val="222222"/>
          <w:sz w:val="27"/>
          <w:szCs w:val="27"/>
          <w:lang w:eastAsia="ru-RU"/>
        </w:rPr>
        <w:t>5.SPINE</w:t>
      </w:r>
      <w:proofErr w:type="gramEnd"/>
      <w:r w:rsidRPr="00987104">
        <w:rPr>
          <w:rFonts w:ascii="Times New Roman" w:eastAsia="Times New Roman" w:hAnsi="Times New Roman" w:cs="Times New Roman"/>
          <w:color w:val="222222"/>
          <w:sz w:val="27"/>
          <w:szCs w:val="27"/>
          <w:lang w:eastAsia="ru-RU"/>
        </w:rPr>
        <w:t>16824.</w:t>
      </w:r>
    </w:p>
    <w:p w14:paraId="7DB53C1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Никольский М.А. Повреждения позвоночника: учебное пособие. – 1990.</w:t>
      </w:r>
    </w:p>
    <w:p w14:paraId="2CCEC09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Doleman</w:t>
      </w:r>
      <w:proofErr w:type="spellEnd"/>
      <w:r w:rsidRPr="009626A5">
        <w:rPr>
          <w:rFonts w:ascii="Times New Roman" w:eastAsia="Times New Roman" w:hAnsi="Times New Roman" w:cs="Times New Roman"/>
          <w:color w:val="222222"/>
          <w:sz w:val="27"/>
          <w:szCs w:val="27"/>
          <w:lang w:val="en-US" w:eastAsia="ru-RU"/>
        </w:rPr>
        <w:t xml:space="preserve"> B., </w:t>
      </w:r>
      <w:proofErr w:type="spellStart"/>
      <w:r w:rsidRPr="009626A5">
        <w:rPr>
          <w:rFonts w:ascii="Times New Roman" w:eastAsia="Times New Roman" w:hAnsi="Times New Roman" w:cs="Times New Roman"/>
          <w:color w:val="222222"/>
          <w:sz w:val="27"/>
          <w:szCs w:val="27"/>
          <w:lang w:val="en-US" w:eastAsia="ru-RU"/>
        </w:rPr>
        <w:t>Mathiesen</w:t>
      </w:r>
      <w:proofErr w:type="spellEnd"/>
      <w:r w:rsidRPr="009626A5">
        <w:rPr>
          <w:rFonts w:ascii="Times New Roman" w:eastAsia="Times New Roman" w:hAnsi="Times New Roman" w:cs="Times New Roman"/>
          <w:color w:val="222222"/>
          <w:sz w:val="27"/>
          <w:szCs w:val="27"/>
          <w:lang w:val="en-US" w:eastAsia="ru-RU"/>
        </w:rPr>
        <w:t xml:space="preserve"> O., Sutton A.J., et al. </w:t>
      </w:r>
      <w:proofErr w:type="gramStart"/>
      <w:r w:rsidRPr="009626A5">
        <w:rPr>
          <w:rFonts w:ascii="Times New Roman" w:eastAsia="Times New Roman" w:hAnsi="Times New Roman" w:cs="Times New Roman"/>
          <w:color w:val="222222"/>
          <w:sz w:val="27"/>
          <w:szCs w:val="27"/>
          <w:lang w:val="en-US" w:eastAsia="ru-RU"/>
        </w:rPr>
        <w:t>Non-opioid</w:t>
      </w:r>
      <w:proofErr w:type="gramEnd"/>
      <w:r w:rsidRPr="009626A5">
        <w:rPr>
          <w:rFonts w:ascii="Times New Roman" w:eastAsia="Times New Roman" w:hAnsi="Times New Roman" w:cs="Times New Roman"/>
          <w:color w:val="222222"/>
          <w:sz w:val="27"/>
          <w:szCs w:val="27"/>
          <w:lang w:val="en-US" w:eastAsia="ru-RU"/>
        </w:rPr>
        <w:t xml:space="preserve"> analgesics for the prevention of chronic postsurgical pain: a systematic review and network meta-analysis. Br J </w:t>
      </w:r>
      <w:proofErr w:type="spellStart"/>
      <w:r w:rsidRPr="009626A5">
        <w:rPr>
          <w:rFonts w:ascii="Times New Roman" w:eastAsia="Times New Roman" w:hAnsi="Times New Roman" w:cs="Times New Roman"/>
          <w:color w:val="222222"/>
          <w:sz w:val="27"/>
          <w:szCs w:val="27"/>
          <w:lang w:val="en-US" w:eastAsia="ru-RU"/>
        </w:rPr>
        <w:t>Anaesth</w:t>
      </w:r>
      <w:proofErr w:type="spellEnd"/>
      <w:r w:rsidRPr="009626A5">
        <w:rPr>
          <w:rFonts w:ascii="Times New Roman" w:eastAsia="Times New Roman" w:hAnsi="Times New Roman" w:cs="Times New Roman"/>
          <w:color w:val="222222"/>
          <w:sz w:val="27"/>
          <w:szCs w:val="27"/>
          <w:lang w:val="en-US" w:eastAsia="ru-RU"/>
        </w:rPr>
        <w:t>. 2023; 130(6):719–728.</w:t>
      </w:r>
    </w:p>
    <w:p w14:paraId="12BFBF2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Golladay</w:t>
      </w:r>
      <w:proofErr w:type="spellEnd"/>
      <w:r w:rsidRPr="009626A5">
        <w:rPr>
          <w:rFonts w:ascii="Times New Roman" w:eastAsia="Times New Roman" w:hAnsi="Times New Roman" w:cs="Times New Roman"/>
          <w:color w:val="222222"/>
          <w:sz w:val="27"/>
          <w:szCs w:val="27"/>
          <w:lang w:val="en-US" w:eastAsia="ru-RU"/>
        </w:rPr>
        <w:t xml:space="preserve"> G.J., Balch K.R., </w:t>
      </w:r>
      <w:proofErr w:type="spellStart"/>
      <w:r w:rsidRPr="009626A5">
        <w:rPr>
          <w:rFonts w:ascii="Times New Roman" w:eastAsia="Times New Roman" w:hAnsi="Times New Roman" w:cs="Times New Roman"/>
          <w:color w:val="222222"/>
          <w:sz w:val="27"/>
          <w:szCs w:val="27"/>
          <w:lang w:val="en-US" w:eastAsia="ru-RU"/>
        </w:rPr>
        <w:t>Dalury</w:t>
      </w:r>
      <w:proofErr w:type="spellEnd"/>
      <w:r w:rsidRPr="009626A5">
        <w:rPr>
          <w:rFonts w:ascii="Times New Roman" w:eastAsia="Times New Roman" w:hAnsi="Times New Roman" w:cs="Times New Roman"/>
          <w:color w:val="222222"/>
          <w:sz w:val="27"/>
          <w:szCs w:val="27"/>
          <w:lang w:val="en-US" w:eastAsia="ru-RU"/>
        </w:rPr>
        <w:t xml:space="preserve"> D.F., et al. Oral multimodal analgesia for total joint arthroplasty. J Arthroplasty. 2017; 32(9, Suppl.): S69–S73.</w:t>
      </w:r>
    </w:p>
    <w:p w14:paraId="6115ABB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Wick E.C., Grant M.C., Wu C.L. Postoperative multimodal analgesia pain management with nonopioid analgesics and techniques: a review. </w:t>
      </w:r>
      <w:r w:rsidRPr="00987104">
        <w:rPr>
          <w:rFonts w:ascii="Times New Roman" w:eastAsia="Times New Roman" w:hAnsi="Times New Roman" w:cs="Times New Roman"/>
          <w:color w:val="222222"/>
          <w:sz w:val="27"/>
          <w:szCs w:val="27"/>
          <w:lang w:eastAsia="ru-RU"/>
        </w:rPr>
        <w:t xml:space="preserve">JAMA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2017; 152: 691–697.</w:t>
      </w:r>
    </w:p>
    <w:p w14:paraId="17685B5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Lee S.K., Lee J.W., Choy W.S. Is multimodal analgesia as effective as postoperative patient-controlled analgesia following upper extremity surgery? </w:t>
      </w:r>
      <w:proofErr w:type="spellStart"/>
      <w:r w:rsidRPr="00987104">
        <w:rPr>
          <w:rFonts w:ascii="Times New Roman" w:eastAsia="Times New Roman" w:hAnsi="Times New Roman" w:cs="Times New Roman"/>
          <w:color w:val="222222"/>
          <w:sz w:val="27"/>
          <w:szCs w:val="27"/>
          <w:lang w:eastAsia="ru-RU"/>
        </w:rPr>
        <w:t>Orthop</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Traumatol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xml:space="preserve"> Res. 2013; 99(8): 895–901.</w:t>
      </w:r>
    </w:p>
    <w:p w14:paraId="1984579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87104">
        <w:rPr>
          <w:rFonts w:ascii="Times New Roman" w:eastAsia="Times New Roman" w:hAnsi="Times New Roman" w:cs="Times New Roman"/>
          <w:color w:val="222222"/>
          <w:sz w:val="27"/>
          <w:szCs w:val="27"/>
          <w:lang w:eastAsia="ru-RU"/>
        </w:rPr>
        <w:lastRenderedPageBreak/>
        <w:t>Jildeh</w:t>
      </w:r>
      <w:proofErr w:type="spellEnd"/>
      <w:r w:rsidRPr="00987104">
        <w:rPr>
          <w:rFonts w:ascii="Times New Roman" w:eastAsia="Times New Roman" w:hAnsi="Times New Roman" w:cs="Times New Roman"/>
          <w:color w:val="222222"/>
          <w:sz w:val="27"/>
          <w:szCs w:val="27"/>
          <w:lang w:eastAsia="ru-RU"/>
        </w:rPr>
        <w:t xml:space="preserve"> T.R., </w:t>
      </w:r>
      <w:proofErr w:type="spellStart"/>
      <w:r w:rsidRPr="00987104">
        <w:rPr>
          <w:rFonts w:ascii="Times New Roman" w:eastAsia="Times New Roman" w:hAnsi="Times New Roman" w:cs="Times New Roman"/>
          <w:color w:val="222222"/>
          <w:sz w:val="27"/>
          <w:szCs w:val="27"/>
          <w:lang w:eastAsia="ru-RU"/>
        </w:rPr>
        <w:t>Khalil</w:t>
      </w:r>
      <w:proofErr w:type="spellEnd"/>
      <w:r w:rsidRPr="00987104">
        <w:rPr>
          <w:rFonts w:ascii="Times New Roman" w:eastAsia="Times New Roman" w:hAnsi="Times New Roman" w:cs="Times New Roman"/>
          <w:color w:val="222222"/>
          <w:sz w:val="27"/>
          <w:szCs w:val="27"/>
          <w:lang w:eastAsia="ru-RU"/>
        </w:rPr>
        <w:t xml:space="preserve"> L.S., </w:t>
      </w:r>
      <w:proofErr w:type="spellStart"/>
      <w:r w:rsidRPr="00987104">
        <w:rPr>
          <w:rFonts w:ascii="Times New Roman" w:eastAsia="Times New Roman" w:hAnsi="Times New Roman" w:cs="Times New Roman"/>
          <w:color w:val="222222"/>
          <w:sz w:val="27"/>
          <w:szCs w:val="27"/>
          <w:lang w:eastAsia="ru-RU"/>
        </w:rPr>
        <w:t>Abbas</w:t>
      </w:r>
      <w:proofErr w:type="spellEnd"/>
      <w:r w:rsidRPr="00987104">
        <w:rPr>
          <w:rFonts w:ascii="Times New Roman" w:eastAsia="Times New Roman" w:hAnsi="Times New Roman" w:cs="Times New Roman"/>
          <w:color w:val="222222"/>
          <w:sz w:val="27"/>
          <w:szCs w:val="27"/>
          <w:lang w:eastAsia="ru-RU"/>
        </w:rPr>
        <w:t xml:space="preserve"> M.J., </w:t>
      </w:r>
      <w:proofErr w:type="spellStart"/>
      <w:r w:rsidRPr="00987104">
        <w:rPr>
          <w:rFonts w:ascii="Times New Roman" w:eastAsia="Times New Roman" w:hAnsi="Times New Roman" w:cs="Times New Roman"/>
          <w:color w:val="222222"/>
          <w:sz w:val="27"/>
          <w:szCs w:val="27"/>
          <w:lang w:eastAsia="ru-RU"/>
        </w:rPr>
        <w:t>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al</w:t>
      </w:r>
      <w:proofErr w:type="spellEnd"/>
      <w:r w:rsidRPr="00987104">
        <w:rPr>
          <w:rFonts w:ascii="Times New Roman" w:eastAsia="Times New Roman" w:hAnsi="Times New Roman" w:cs="Times New Roman"/>
          <w:color w:val="222222"/>
          <w:sz w:val="27"/>
          <w:szCs w:val="27"/>
          <w:lang w:eastAsia="ru-RU"/>
        </w:rPr>
        <w:t xml:space="preserve">. </w:t>
      </w:r>
      <w:r w:rsidRPr="009626A5">
        <w:rPr>
          <w:rFonts w:ascii="Times New Roman" w:eastAsia="Times New Roman" w:hAnsi="Times New Roman" w:cs="Times New Roman"/>
          <w:color w:val="222222"/>
          <w:sz w:val="27"/>
          <w:szCs w:val="27"/>
          <w:lang w:val="en-US" w:eastAsia="ru-RU"/>
        </w:rPr>
        <w:t>Multimodal nonopioid pain protocol provides equivalent pain control versus opioids following arthroscopic shoulder labral surgery: a prospective randomized controlled trial. J Shoulder Elbow Surg. 2021; 30(11): 2445–2454.</w:t>
      </w:r>
    </w:p>
    <w:p w14:paraId="05203C6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Jolissaint</w:t>
      </w:r>
      <w:proofErr w:type="spellEnd"/>
      <w:r w:rsidRPr="009626A5">
        <w:rPr>
          <w:rFonts w:ascii="Times New Roman" w:eastAsia="Times New Roman" w:hAnsi="Times New Roman" w:cs="Times New Roman"/>
          <w:color w:val="222222"/>
          <w:sz w:val="27"/>
          <w:szCs w:val="27"/>
          <w:lang w:val="en-US" w:eastAsia="ru-RU"/>
        </w:rPr>
        <w:t xml:space="preserve"> J.E., </w:t>
      </w:r>
      <w:proofErr w:type="spellStart"/>
      <w:r w:rsidRPr="009626A5">
        <w:rPr>
          <w:rFonts w:ascii="Times New Roman" w:eastAsia="Times New Roman" w:hAnsi="Times New Roman" w:cs="Times New Roman"/>
          <w:color w:val="222222"/>
          <w:sz w:val="27"/>
          <w:szCs w:val="27"/>
          <w:lang w:val="en-US" w:eastAsia="ru-RU"/>
        </w:rPr>
        <w:t>Scarola</w:t>
      </w:r>
      <w:proofErr w:type="spellEnd"/>
      <w:r w:rsidRPr="009626A5">
        <w:rPr>
          <w:rFonts w:ascii="Times New Roman" w:eastAsia="Times New Roman" w:hAnsi="Times New Roman" w:cs="Times New Roman"/>
          <w:color w:val="222222"/>
          <w:sz w:val="27"/>
          <w:szCs w:val="27"/>
          <w:lang w:val="en-US" w:eastAsia="ru-RU"/>
        </w:rPr>
        <w:t xml:space="preserve"> G.T., </w:t>
      </w:r>
      <w:proofErr w:type="spellStart"/>
      <w:r w:rsidRPr="009626A5">
        <w:rPr>
          <w:rFonts w:ascii="Times New Roman" w:eastAsia="Times New Roman" w:hAnsi="Times New Roman" w:cs="Times New Roman"/>
          <w:color w:val="222222"/>
          <w:sz w:val="27"/>
          <w:szCs w:val="27"/>
          <w:lang w:val="en-US" w:eastAsia="ru-RU"/>
        </w:rPr>
        <w:t>Odum</w:t>
      </w:r>
      <w:proofErr w:type="spellEnd"/>
      <w:r w:rsidRPr="009626A5">
        <w:rPr>
          <w:rFonts w:ascii="Times New Roman" w:eastAsia="Times New Roman" w:hAnsi="Times New Roman" w:cs="Times New Roman"/>
          <w:color w:val="222222"/>
          <w:sz w:val="27"/>
          <w:szCs w:val="27"/>
          <w:lang w:val="en-US" w:eastAsia="ru-RU"/>
        </w:rPr>
        <w:t xml:space="preserve"> S.M., et al.; CORE Research Group. Opioid-free shoulder arthroplasty is safe, effective, and predictable compared with a traditional perioperative opiate regimen: a randomized controlled trial of a new clinical care pathway.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Shoulder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Elbow</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2022; 31(7): 1499-1509.</w:t>
      </w:r>
    </w:p>
    <w:p w14:paraId="40BA166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Waldron N., Jones C., Gan T., et al. Impact of perioperative dexamethasone on postoperative analgesia and side-effects: systematic review and meta-analysis. Br J </w:t>
      </w:r>
      <w:proofErr w:type="spellStart"/>
      <w:r w:rsidRPr="009626A5">
        <w:rPr>
          <w:rFonts w:ascii="Times New Roman" w:eastAsia="Times New Roman" w:hAnsi="Times New Roman" w:cs="Times New Roman"/>
          <w:color w:val="222222"/>
          <w:sz w:val="27"/>
          <w:szCs w:val="27"/>
          <w:lang w:val="en-US" w:eastAsia="ru-RU"/>
        </w:rPr>
        <w:t>Anaesth</w:t>
      </w:r>
      <w:proofErr w:type="spellEnd"/>
      <w:r w:rsidRPr="009626A5">
        <w:rPr>
          <w:rFonts w:ascii="Times New Roman" w:eastAsia="Times New Roman" w:hAnsi="Times New Roman" w:cs="Times New Roman"/>
          <w:color w:val="222222"/>
          <w:sz w:val="27"/>
          <w:szCs w:val="27"/>
          <w:lang w:val="en-US" w:eastAsia="ru-RU"/>
        </w:rPr>
        <w:t>. 2012; 110: 191–200.</w:t>
      </w:r>
    </w:p>
    <w:p w14:paraId="3DF974B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Guo H., Wang C., He Y., et al. A meta-analysis evaluates the efficacy of intravenous acetaminophen for pain management in knee or hip arthroplasty.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Orthop</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Sci</w:t>
      </w:r>
      <w:proofErr w:type="spellEnd"/>
      <w:r w:rsidRPr="00987104">
        <w:rPr>
          <w:rFonts w:ascii="Times New Roman" w:eastAsia="Times New Roman" w:hAnsi="Times New Roman" w:cs="Times New Roman"/>
          <w:color w:val="222222"/>
          <w:sz w:val="27"/>
          <w:szCs w:val="27"/>
          <w:lang w:eastAsia="ru-RU"/>
        </w:rPr>
        <w:t>. 2018; 23(5): 793-800.</w:t>
      </w:r>
    </w:p>
    <w:p w14:paraId="25FF2C0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Global Guidelines for the Prevention of Surgical Site Infection. </w:t>
      </w:r>
      <w:proofErr w:type="spellStart"/>
      <w:r w:rsidRPr="00987104">
        <w:rPr>
          <w:rFonts w:ascii="Times New Roman" w:eastAsia="Times New Roman" w:hAnsi="Times New Roman" w:cs="Times New Roman"/>
          <w:color w:val="222222"/>
          <w:sz w:val="27"/>
          <w:szCs w:val="27"/>
          <w:lang w:eastAsia="ru-RU"/>
        </w:rPr>
        <w:t>Geneva</w:t>
      </w:r>
      <w:proofErr w:type="spellEnd"/>
      <w:r w:rsidRPr="00987104">
        <w:rPr>
          <w:rFonts w:ascii="Times New Roman" w:eastAsia="Times New Roman" w:hAnsi="Times New Roman" w:cs="Times New Roman"/>
          <w:color w:val="222222"/>
          <w:sz w:val="27"/>
          <w:szCs w:val="27"/>
          <w:lang w:eastAsia="ru-RU"/>
        </w:rPr>
        <w:t>: World Health Organization; 2018. PMID: 30689333.</w:t>
      </w:r>
    </w:p>
    <w:p w14:paraId="4949E8E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Bratzler</w:t>
      </w:r>
      <w:proofErr w:type="spellEnd"/>
      <w:r w:rsidRPr="009626A5">
        <w:rPr>
          <w:rFonts w:ascii="Times New Roman" w:eastAsia="Times New Roman" w:hAnsi="Times New Roman" w:cs="Times New Roman"/>
          <w:color w:val="222222"/>
          <w:sz w:val="27"/>
          <w:szCs w:val="27"/>
          <w:lang w:val="en-US" w:eastAsia="ru-RU"/>
        </w:rPr>
        <w:t xml:space="preserve"> D.W., Dellinger E.P., Olsen K.M., et al. Clinical practice guidelines for antimicrobial prophylaxis in surgery. Amer. J. Health-System Pharm. </w:t>
      </w:r>
      <w:r w:rsidRPr="00987104">
        <w:rPr>
          <w:rFonts w:ascii="Times New Roman" w:eastAsia="Times New Roman" w:hAnsi="Times New Roman" w:cs="Times New Roman"/>
          <w:color w:val="222222"/>
          <w:sz w:val="27"/>
          <w:szCs w:val="27"/>
          <w:lang w:eastAsia="ru-RU"/>
        </w:rPr>
        <w:t>2013; 70 (3): 195–283.</w:t>
      </w:r>
    </w:p>
    <w:p w14:paraId="3379D61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Вертеброгенная</w:t>
      </w:r>
      <w:proofErr w:type="spellEnd"/>
      <w:r w:rsidRPr="00987104">
        <w:rPr>
          <w:rFonts w:ascii="Times New Roman" w:eastAsia="Times New Roman" w:hAnsi="Times New Roman" w:cs="Times New Roman"/>
          <w:color w:val="222222"/>
          <w:sz w:val="27"/>
          <w:szCs w:val="27"/>
          <w:lang w:eastAsia="ru-RU"/>
        </w:rPr>
        <w:t xml:space="preserve"> боль в пояснице. Технология диагностики и лечения. Под редакцией Г.И. Назаренко. М.: ОАО «Издательство Медицина», 2008. 456 с. ил. ISBN 5-225-03045-6.</w:t>
      </w:r>
    </w:p>
    <w:p w14:paraId="641806B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Лечебная физическая культура в системе медицинской реабилитации. Под редакцией В.А. Епифанова, М.С. Петровой, А.В. Епифанова. Национальное руководство. Научный центр Евразийской интеграции. М.: Издательская группа «</w:t>
      </w:r>
      <w:proofErr w:type="spellStart"/>
      <w:r w:rsidRPr="00987104">
        <w:rPr>
          <w:rFonts w:ascii="Times New Roman" w:eastAsia="Times New Roman" w:hAnsi="Times New Roman" w:cs="Times New Roman"/>
          <w:color w:val="222222"/>
          <w:sz w:val="27"/>
          <w:szCs w:val="27"/>
          <w:lang w:eastAsia="ru-RU"/>
        </w:rPr>
        <w:t>Гэотар</w:t>
      </w:r>
      <w:proofErr w:type="spellEnd"/>
      <w:r w:rsidRPr="00987104">
        <w:rPr>
          <w:rFonts w:ascii="Times New Roman" w:eastAsia="Times New Roman" w:hAnsi="Times New Roman" w:cs="Times New Roman"/>
          <w:color w:val="222222"/>
          <w:sz w:val="27"/>
          <w:szCs w:val="27"/>
          <w:lang w:eastAsia="ru-RU"/>
        </w:rPr>
        <w:t>-Медиа», 2022. гл. 17</w:t>
      </w:r>
      <w:proofErr w:type="gramStart"/>
      <w:r w:rsidRPr="00987104">
        <w:rPr>
          <w:rFonts w:ascii="Times New Roman" w:eastAsia="Times New Roman" w:hAnsi="Times New Roman" w:cs="Times New Roman"/>
          <w:color w:val="222222"/>
          <w:sz w:val="27"/>
          <w:szCs w:val="27"/>
          <w:lang w:eastAsia="ru-RU"/>
        </w:rPr>
        <w:t>, Раздел</w:t>
      </w:r>
      <w:proofErr w:type="gramEnd"/>
      <w:r w:rsidRPr="00987104">
        <w:rPr>
          <w:rFonts w:ascii="Times New Roman" w:eastAsia="Times New Roman" w:hAnsi="Times New Roman" w:cs="Times New Roman"/>
          <w:color w:val="222222"/>
          <w:sz w:val="27"/>
          <w:szCs w:val="27"/>
          <w:lang w:eastAsia="ru-RU"/>
        </w:rPr>
        <w:t xml:space="preserve"> 17.4 "</w:t>
      </w:r>
      <w:proofErr w:type="spellStart"/>
      <w:r w:rsidRPr="00987104">
        <w:rPr>
          <w:rFonts w:ascii="Times New Roman" w:eastAsia="Times New Roman" w:hAnsi="Times New Roman" w:cs="Times New Roman"/>
          <w:color w:val="222222"/>
          <w:sz w:val="27"/>
          <w:szCs w:val="27"/>
          <w:lang w:eastAsia="ru-RU"/>
        </w:rPr>
        <w:t>Дорсопатия</w:t>
      </w:r>
      <w:proofErr w:type="spellEnd"/>
      <w:r w:rsidRPr="00987104">
        <w:rPr>
          <w:rFonts w:ascii="Times New Roman" w:eastAsia="Times New Roman" w:hAnsi="Times New Roman" w:cs="Times New Roman"/>
          <w:color w:val="222222"/>
          <w:sz w:val="27"/>
          <w:szCs w:val="27"/>
          <w:lang w:eastAsia="ru-RU"/>
        </w:rPr>
        <w:t xml:space="preserve"> (боль в спине)" </w:t>
      </w:r>
      <w:proofErr w:type="spellStart"/>
      <w:r w:rsidRPr="00987104">
        <w:rPr>
          <w:rFonts w:ascii="Times New Roman" w:eastAsia="Times New Roman" w:hAnsi="Times New Roman" w:cs="Times New Roman"/>
          <w:color w:val="222222"/>
          <w:sz w:val="27"/>
          <w:szCs w:val="27"/>
          <w:lang w:eastAsia="ru-RU"/>
        </w:rPr>
        <w:t>В.А.Епифанов</w:t>
      </w:r>
      <w:proofErr w:type="spellEnd"/>
      <w:r w:rsidRPr="00987104">
        <w:rPr>
          <w:rFonts w:ascii="Times New Roman" w:eastAsia="Times New Roman" w:hAnsi="Times New Roman" w:cs="Times New Roman"/>
          <w:color w:val="222222"/>
          <w:sz w:val="27"/>
          <w:szCs w:val="27"/>
          <w:lang w:eastAsia="ru-RU"/>
        </w:rPr>
        <w:t>, стр. 438-452.</w:t>
      </w:r>
    </w:p>
    <w:p w14:paraId="08C5FE03"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The Australian Commission on Safety and Quality in Health Care. 2022. Email: et aiimail@safetyandquality.gov.au Website: www.safetyandquality.gov.au ISBN: 978-1-922563-79-8 © Australian Commission on Safety and Quality in Health Care 2022.</w:t>
      </w:r>
    </w:p>
    <w:p w14:paraId="2EAE6BA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Corp N., Mansell G., </w:t>
      </w:r>
      <w:proofErr w:type="spellStart"/>
      <w:r w:rsidRPr="009626A5">
        <w:rPr>
          <w:rFonts w:ascii="Times New Roman" w:eastAsia="Times New Roman" w:hAnsi="Times New Roman" w:cs="Times New Roman"/>
          <w:color w:val="222222"/>
          <w:sz w:val="27"/>
          <w:szCs w:val="27"/>
          <w:lang w:val="en-US" w:eastAsia="ru-RU"/>
        </w:rPr>
        <w:t>Stynes</w:t>
      </w:r>
      <w:proofErr w:type="spellEnd"/>
      <w:r w:rsidRPr="009626A5">
        <w:rPr>
          <w:rFonts w:ascii="Times New Roman" w:eastAsia="Times New Roman" w:hAnsi="Times New Roman" w:cs="Times New Roman"/>
          <w:color w:val="222222"/>
          <w:sz w:val="27"/>
          <w:szCs w:val="27"/>
          <w:lang w:val="en-US" w:eastAsia="ru-RU"/>
        </w:rPr>
        <w:t xml:space="preserve"> S., et al. Evidence-based treatment recommendations for neck and low back pain across Europe: A systematic review of guidelines. European Journal of Pain.</w:t>
      </w:r>
    </w:p>
    <w:p w14:paraId="746549E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Hofstee</w:t>
      </w:r>
      <w:proofErr w:type="spellEnd"/>
      <w:r w:rsidRPr="009626A5">
        <w:rPr>
          <w:rFonts w:ascii="Times New Roman" w:eastAsia="Times New Roman" w:hAnsi="Times New Roman" w:cs="Times New Roman"/>
          <w:color w:val="222222"/>
          <w:sz w:val="27"/>
          <w:szCs w:val="27"/>
          <w:lang w:val="en-US" w:eastAsia="ru-RU"/>
        </w:rPr>
        <w:t xml:space="preserve"> D.J., </w:t>
      </w:r>
      <w:proofErr w:type="spellStart"/>
      <w:r w:rsidRPr="009626A5">
        <w:rPr>
          <w:rFonts w:ascii="Times New Roman" w:eastAsia="Times New Roman" w:hAnsi="Times New Roman" w:cs="Times New Roman"/>
          <w:color w:val="222222"/>
          <w:sz w:val="27"/>
          <w:szCs w:val="27"/>
          <w:lang w:val="en-US" w:eastAsia="ru-RU"/>
        </w:rPr>
        <w:t>Gijtenbeek</w:t>
      </w:r>
      <w:proofErr w:type="spellEnd"/>
      <w:r w:rsidRPr="009626A5">
        <w:rPr>
          <w:rFonts w:ascii="Times New Roman" w:eastAsia="Times New Roman" w:hAnsi="Times New Roman" w:cs="Times New Roman"/>
          <w:color w:val="222222"/>
          <w:sz w:val="27"/>
          <w:szCs w:val="27"/>
          <w:lang w:val="en-US" w:eastAsia="ru-RU"/>
        </w:rPr>
        <w:t xml:space="preserve"> J.M., Hoogland P.H., et al. </w:t>
      </w:r>
      <w:proofErr w:type="spellStart"/>
      <w:r w:rsidRPr="009626A5">
        <w:rPr>
          <w:rFonts w:ascii="Times New Roman" w:eastAsia="Times New Roman" w:hAnsi="Times New Roman" w:cs="Times New Roman"/>
          <w:color w:val="222222"/>
          <w:sz w:val="27"/>
          <w:szCs w:val="27"/>
          <w:lang w:val="en-US" w:eastAsia="ru-RU"/>
        </w:rPr>
        <w:t>Westeinde</w:t>
      </w:r>
      <w:proofErr w:type="spellEnd"/>
      <w:r w:rsidRPr="009626A5">
        <w:rPr>
          <w:rFonts w:ascii="Times New Roman" w:eastAsia="Times New Roman" w:hAnsi="Times New Roman" w:cs="Times New Roman"/>
          <w:color w:val="222222"/>
          <w:sz w:val="27"/>
          <w:szCs w:val="27"/>
          <w:lang w:val="en-US" w:eastAsia="ru-RU"/>
        </w:rPr>
        <w:t xml:space="preserve"> sciatica trial: randomized controlled study of bed rest and physiotherapy for acute sciatica. J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2002;96:45</w:t>
      </w:r>
      <w:proofErr w:type="gramEnd"/>
      <w:r w:rsidRPr="009626A5">
        <w:rPr>
          <w:rFonts w:ascii="Times New Roman" w:eastAsia="Times New Roman" w:hAnsi="Times New Roman" w:cs="Times New Roman"/>
          <w:color w:val="222222"/>
          <w:sz w:val="27"/>
          <w:szCs w:val="27"/>
          <w:lang w:val="en-US" w:eastAsia="ru-RU"/>
        </w:rPr>
        <w:t xml:space="preserve">-9. </w:t>
      </w:r>
      <w:r w:rsidRPr="00987104">
        <w:rPr>
          <w:rFonts w:ascii="Times New Roman" w:eastAsia="Times New Roman" w:hAnsi="Times New Roman" w:cs="Times New Roman"/>
          <w:color w:val="222222"/>
          <w:sz w:val="27"/>
          <w:szCs w:val="27"/>
          <w:lang w:eastAsia="ru-RU"/>
        </w:rPr>
        <w:t>[PMID: 11797655].</w:t>
      </w:r>
    </w:p>
    <w:p w14:paraId="6CD0E108"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National Institute for Health and Care Excellence. Low back pain and sciatica in over 16s: assessment and management [Internet]. London: NICE; 2016 [updated 2020 Dec 11; cited 2021 Oct]. (NICE guideline NG59.) Available from: www.nice.org.uk/guidance/ng59.</w:t>
      </w:r>
    </w:p>
    <w:p w14:paraId="2455E01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Kamper</w:t>
      </w:r>
      <w:proofErr w:type="spellEnd"/>
      <w:r w:rsidRPr="009626A5">
        <w:rPr>
          <w:rFonts w:ascii="Times New Roman" w:eastAsia="Times New Roman" w:hAnsi="Times New Roman" w:cs="Times New Roman"/>
          <w:color w:val="222222"/>
          <w:sz w:val="27"/>
          <w:szCs w:val="27"/>
          <w:lang w:val="en-US" w:eastAsia="ru-RU"/>
        </w:rPr>
        <w:t xml:space="preserve"> S.J., Logan G., Copsey B., et al. What is usual care for low back pain? A systematic review of health care provided to patients with low back pain in family practice and emergency departments. </w:t>
      </w:r>
      <w:proofErr w:type="spellStart"/>
      <w:r w:rsidRPr="00987104">
        <w:rPr>
          <w:rFonts w:ascii="Times New Roman" w:eastAsia="Times New Roman" w:hAnsi="Times New Roman" w:cs="Times New Roman"/>
          <w:color w:val="222222"/>
          <w:sz w:val="27"/>
          <w:szCs w:val="27"/>
          <w:lang w:eastAsia="ru-RU"/>
        </w:rPr>
        <w:t>Pain</w:t>
      </w:r>
      <w:proofErr w:type="spellEnd"/>
      <w:r w:rsidRPr="00987104">
        <w:rPr>
          <w:rFonts w:ascii="Times New Roman" w:eastAsia="Times New Roman" w:hAnsi="Times New Roman" w:cs="Times New Roman"/>
          <w:color w:val="222222"/>
          <w:sz w:val="27"/>
          <w:szCs w:val="27"/>
          <w:lang w:eastAsia="ru-RU"/>
        </w:rPr>
        <w:t>. 2020 Apr;161(4):694–702.</w:t>
      </w:r>
    </w:p>
    <w:p w14:paraId="0D820F9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van </w:t>
      </w:r>
      <w:proofErr w:type="spellStart"/>
      <w:r w:rsidRPr="009626A5">
        <w:rPr>
          <w:rFonts w:ascii="Times New Roman" w:eastAsia="Times New Roman" w:hAnsi="Times New Roman" w:cs="Times New Roman"/>
          <w:color w:val="222222"/>
          <w:sz w:val="27"/>
          <w:szCs w:val="27"/>
          <w:lang w:val="en-US" w:eastAsia="ru-RU"/>
        </w:rPr>
        <w:t>Wambeke</w:t>
      </w:r>
      <w:proofErr w:type="spellEnd"/>
      <w:r w:rsidRPr="009626A5">
        <w:rPr>
          <w:rFonts w:ascii="Times New Roman" w:eastAsia="Times New Roman" w:hAnsi="Times New Roman" w:cs="Times New Roman"/>
          <w:color w:val="222222"/>
          <w:sz w:val="27"/>
          <w:szCs w:val="27"/>
          <w:lang w:val="en-US" w:eastAsia="ru-RU"/>
        </w:rPr>
        <w:t xml:space="preserve"> P., </w:t>
      </w:r>
      <w:proofErr w:type="spellStart"/>
      <w:r w:rsidRPr="009626A5">
        <w:rPr>
          <w:rFonts w:ascii="Times New Roman" w:eastAsia="Times New Roman" w:hAnsi="Times New Roman" w:cs="Times New Roman"/>
          <w:color w:val="222222"/>
          <w:sz w:val="27"/>
          <w:szCs w:val="27"/>
          <w:lang w:val="en-US" w:eastAsia="ru-RU"/>
        </w:rPr>
        <w:t>Desomer</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Ailliet</w:t>
      </w:r>
      <w:proofErr w:type="spellEnd"/>
      <w:r w:rsidRPr="009626A5">
        <w:rPr>
          <w:rFonts w:ascii="Times New Roman" w:eastAsia="Times New Roman" w:hAnsi="Times New Roman" w:cs="Times New Roman"/>
          <w:color w:val="222222"/>
          <w:sz w:val="27"/>
          <w:szCs w:val="27"/>
          <w:lang w:val="en-US" w:eastAsia="ru-RU"/>
        </w:rPr>
        <w:t xml:space="preserve"> L., et al. Low back pain and radicular pain: assessment and management. Brussels: Belgian Health Care Knowledge Centre; 2017. KCE Report 287.</w:t>
      </w:r>
    </w:p>
    <w:p w14:paraId="519D1A2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Scottish Intercollegiate Guidelines Network (SIGN). Management of chronic pain. Edinburgh: SIGN; 2019.</w:t>
      </w:r>
    </w:p>
    <w:p w14:paraId="13002AA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French S.D., Nielsen M., Hall L., et al. Essential key messages about diagnosis, imaging, and self-care for people with low back pain: a modified Delphi study of consumer and expert opinions. Pain. 2019 Dec;160(12):2787–97.</w:t>
      </w:r>
    </w:p>
    <w:p w14:paraId="0870E0C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Hofstee</w:t>
      </w:r>
      <w:proofErr w:type="spellEnd"/>
      <w:r w:rsidRPr="009626A5">
        <w:rPr>
          <w:rFonts w:ascii="Times New Roman" w:eastAsia="Times New Roman" w:hAnsi="Times New Roman" w:cs="Times New Roman"/>
          <w:color w:val="222222"/>
          <w:sz w:val="27"/>
          <w:szCs w:val="27"/>
          <w:lang w:val="en-US" w:eastAsia="ru-RU"/>
        </w:rPr>
        <w:t xml:space="preserve"> D.J., </w:t>
      </w:r>
      <w:proofErr w:type="spellStart"/>
      <w:r w:rsidRPr="009626A5">
        <w:rPr>
          <w:rFonts w:ascii="Times New Roman" w:eastAsia="Times New Roman" w:hAnsi="Times New Roman" w:cs="Times New Roman"/>
          <w:color w:val="222222"/>
          <w:sz w:val="27"/>
          <w:szCs w:val="27"/>
          <w:lang w:val="en-US" w:eastAsia="ru-RU"/>
        </w:rPr>
        <w:t>Gijtenbeek</w:t>
      </w:r>
      <w:proofErr w:type="spellEnd"/>
      <w:r w:rsidRPr="009626A5">
        <w:rPr>
          <w:rFonts w:ascii="Times New Roman" w:eastAsia="Times New Roman" w:hAnsi="Times New Roman" w:cs="Times New Roman"/>
          <w:color w:val="222222"/>
          <w:sz w:val="27"/>
          <w:szCs w:val="27"/>
          <w:lang w:val="en-US" w:eastAsia="ru-RU"/>
        </w:rPr>
        <w:t xml:space="preserve"> J.M., Hoogland P.H., et al. </w:t>
      </w:r>
      <w:proofErr w:type="spellStart"/>
      <w:r w:rsidRPr="009626A5">
        <w:rPr>
          <w:rFonts w:ascii="Times New Roman" w:eastAsia="Times New Roman" w:hAnsi="Times New Roman" w:cs="Times New Roman"/>
          <w:color w:val="222222"/>
          <w:sz w:val="27"/>
          <w:szCs w:val="27"/>
          <w:lang w:val="en-US" w:eastAsia="ru-RU"/>
        </w:rPr>
        <w:t>Westeinde</w:t>
      </w:r>
      <w:proofErr w:type="spellEnd"/>
      <w:r w:rsidRPr="009626A5">
        <w:rPr>
          <w:rFonts w:ascii="Times New Roman" w:eastAsia="Times New Roman" w:hAnsi="Times New Roman" w:cs="Times New Roman"/>
          <w:color w:val="222222"/>
          <w:sz w:val="27"/>
          <w:szCs w:val="27"/>
          <w:lang w:val="en-US" w:eastAsia="ru-RU"/>
        </w:rPr>
        <w:t xml:space="preserve"> sciatica trial: randomized controlled study of bed rest and physiotherapy for acute sciatica. J </w:t>
      </w:r>
      <w:proofErr w:type="spellStart"/>
      <w:r w:rsidRPr="009626A5">
        <w:rPr>
          <w:rFonts w:ascii="Times New Roman" w:eastAsia="Times New Roman" w:hAnsi="Times New Roman" w:cs="Times New Roman"/>
          <w:color w:val="222222"/>
          <w:sz w:val="27"/>
          <w:szCs w:val="27"/>
          <w:lang w:val="en-US" w:eastAsia="ru-RU"/>
        </w:rPr>
        <w:t>Neurosurg</w:t>
      </w:r>
      <w:proofErr w:type="spellEnd"/>
      <w:r w:rsidRPr="009626A5">
        <w:rPr>
          <w:rFonts w:ascii="Times New Roman" w:eastAsia="Times New Roman" w:hAnsi="Times New Roman" w:cs="Times New Roman"/>
          <w:color w:val="222222"/>
          <w:sz w:val="27"/>
          <w:szCs w:val="27"/>
          <w:lang w:val="en-US" w:eastAsia="ru-RU"/>
        </w:rPr>
        <w:t>. 2002;96(1 Suppl):45–49.</w:t>
      </w:r>
    </w:p>
    <w:p w14:paraId="6D6CB85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Vroomen</w:t>
      </w:r>
      <w:proofErr w:type="spellEnd"/>
      <w:r w:rsidRPr="009626A5">
        <w:rPr>
          <w:rFonts w:ascii="Times New Roman" w:eastAsia="Times New Roman" w:hAnsi="Times New Roman" w:cs="Times New Roman"/>
          <w:color w:val="222222"/>
          <w:sz w:val="27"/>
          <w:szCs w:val="27"/>
          <w:lang w:val="en-US" w:eastAsia="ru-RU"/>
        </w:rPr>
        <w:t xml:space="preserve"> P.C., de </w:t>
      </w:r>
      <w:proofErr w:type="spellStart"/>
      <w:r w:rsidRPr="009626A5">
        <w:rPr>
          <w:rFonts w:ascii="Times New Roman" w:eastAsia="Times New Roman" w:hAnsi="Times New Roman" w:cs="Times New Roman"/>
          <w:color w:val="222222"/>
          <w:sz w:val="27"/>
          <w:szCs w:val="27"/>
          <w:lang w:val="en-US" w:eastAsia="ru-RU"/>
        </w:rPr>
        <w:t>Krom</w:t>
      </w:r>
      <w:proofErr w:type="spellEnd"/>
      <w:r w:rsidRPr="009626A5">
        <w:rPr>
          <w:rFonts w:ascii="Times New Roman" w:eastAsia="Times New Roman" w:hAnsi="Times New Roman" w:cs="Times New Roman"/>
          <w:color w:val="222222"/>
          <w:sz w:val="27"/>
          <w:szCs w:val="27"/>
          <w:lang w:val="en-US" w:eastAsia="ru-RU"/>
        </w:rPr>
        <w:t xml:space="preserve"> M.C., </w:t>
      </w:r>
      <w:proofErr w:type="spellStart"/>
      <w:r w:rsidRPr="009626A5">
        <w:rPr>
          <w:rFonts w:ascii="Times New Roman" w:eastAsia="Times New Roman" w:hAnsi="Times New Roman" w:cs="Times New Roman"/>
          <w:color w:val="222222"/>
          <w:sz w:val="27"/>
          <w:szCs w:val="27"/>
          <w:lang w:val="en-US" w:eastAsia="ru-RU"/>
        </w:rPr>
        <w:t>Wilmink</w:t>
      </w:r>
      <w:proofErr w:type="spellEnd"/>
      <w:r w:rsidRPr="009626A5">
        <w:rPr>
          <w:rFonts w:ascii="Times New Roman" w:eastAsia="Times New Roman" w:hAnsi="Times New Roman" w:cs="Times New Roman"/>
          <w:color w:val="222222"/>
          <w:sz w:val="27"/>
          <w:szCs w:val="27"/>
          <w:lang w:val="en-US" w:eastAsia="ru-RU"/>
        </w:rPr>
        <w:t xml:space="preserve"> J.T., et al. Lack of effectiveness of bed rest for sciatica. N </w:t>
      </w:r>
      <w:proofErr w:type="spellStart"/>
      <w:r w:rsidRPr="009626A5">
        <w:rPr>
          <w:rFonts w:ascii="Times New Roman" w:eastAsia="Times New Roman" w:hAnsi="Times New Roman" w:cs="Times New Roman"/>
          <w:color w:val="222222"/>
          <w:sz w:val="27"/>
          <w:szCs w:val="27"/>
          <w:lang w:val="en-US" w:eastAsia="ru-RU"/>
        </w:rPr>
        <w:t>Engl</w:t>
      </w:r>
      <w:proofErr w:type="spellEnd"/>
      <w:r w:rsidRPr="009626A5">
        <w:rPr>
          <w:rFonts w:ascii="Times New Roman" w:eastAsia="Times New Roman" w:hAnsi="Times New Roman" w:cs="Times New Roman"/>
          <w:color w:val="222222"/>
          <w:sz w:val="27"/>
          <w:szCs w:val="27"/>
          <w:lang w:val="en-US" w:eastAsia="ru-RU"/>
        </w:rPr>
        <w:t xml:space="preserve"> J Med. 1999;340(6):418–423.</w:t>
      </w:r>
    </w:p>
    <w:p w14:paraId="7EE7DCD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North American Spine Society. Evidence-Based Clinical Guidelines for Multidisciplinary Spine Care: Diagnosis &amp; Treatment of Low Back Pain. </w:t>
      </w:r>
      <w:proofErr w:type="spellStart"/>
      <w:r w:rsidRPr="00987104">
        <w:rPr>
          <w:rFonts w:ascii="Times New Roman" w:eastAsia="Times New Roman" w:hAnsi="Times New Roman" w:cs="Times New Roman"/>
          <w:color w:val="222222"/>
          <w:sz w:val="27"/>
          <w:szCs w:val="27"/>
          <w:lang w:eastAsia="ru-RU"/>
        </w:rPr>
        <w:t>Burr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Ridge</w:t>
      </w:r>
      <w:proofErr w:type="spellEnd"/>
      <w:r w:rsidRPr="00987104">
        <w:rPr>
          <w:rFonts w:ascii="Times New Roman" w:eastAsia="Times New Roman" w:hAnsi="Times New Roman" w:cs="Times New Roman"/>
          <w:color w:val="222222"/>
          <w:sz w:val="27"/>
          <w:szCs w:val="27"/>
          <w:lang w:eastAsia="ru-RU"/>
        </w:rPr>
        <w:t xml:space="preserve">, IL: North American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Society; 2020. ISBN: 978-1-929988-65-5.</w:t>
      </w:r>
    </w:p>
    <w:p w14:paraId="200FB65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lastRenderedPageBreak/>
        <w:t>Calmels</w:t>
      </w:r>
      <w:proofErr w:type="spellEnd"/>
      <w:r w:rsidRPr="009626A5">
        <w:rPr>
          <w:rFonts w:ascii="Times New Roman" w:eastAsia="Times New Roman" w:hAnsi="Times New Roman" w:cs="Times New Roman"/>
          <w:color w:val="222222"/>
          <w:sz w:val="27"/>
          <w:szCs w:val="27"/>
          <w:lang w:val="en-US" w:eastAsia="ru-RU"/>
        </w:rPr>
        <w:t xml:space="preserve"> P., Queneau P., </w:t>
      </w:r>
      <w:proofErr w:type="spellStart"/>
      <w:r w:rsidRPr="009626A5">
        <w:rPr>
          <w:rFonts w:ascii="Times New Roman" w:eastAsia="Times New Roman" w:hAnsi="Times New Roman" w:cs="Times New Roman"/>
          <w:color w:val="222222"/>
          <w:sz w:val="27"/>
          <w:szCs w:val="27"/>
          <w:lang w:val="en-US" w:eastAsia="ru-RU"/>
        </w:rPr>
        <w:t>Hamonet</w:t>
      </w:r>
      <w:proofErr w:type="spellEnd"/>
      <w:r w:rsidRPr="009626A5">
        <w:rPr>
          <w:rFonts w:ascii="Times New Roman" w:eastAsia="Times New Roman" w:hAnsi="Times New Roman" w:cs="Times New Roman"/>
          <w:color w:val="222222"/>
          <w:sz w:val="27"/>
          <w:szCs w:val="27"/>
          <w:lang w:val="en-US" w:eastAsia="ru-RU"/>
        </w:rPr>
        <w:t xml:space="preserve"> C., et al. Effectiveness of a lumbar belt in subacute low back pain: an open, multicentric, and randomized clinical study. Spine. 2009;34(3):215-220.</w:t>
      </w:r>
    </w:p>
    <w:p w14:paraId="15D1FA4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Oleske</w:t>
      </w:r>
      <w:proofErr w:type="spellEnd"/>
      <w:r w:rsidRPr="009626A5">
        <w:rPr>
          <w:rFonts w:ascii="Times New Roman" w:eastAsia="Times New Roman" w:hAnsi="Times New Roman" w:cs="Times New Roman"/>
          <w:color w:val="222222"/>
          <w:sz w:val="27"/>
          <w:szCs w:val="27"/>
          <w:lang w:val="en-US" w:eastAsia="ru-RU"/>
        </w:rPr>
        <w:t xml:space="preserve"> D.M., Lavender S.A., Andersson G.B., et al. Are back supports plus education more effective than education alone in promoting recovery from low back </w:t>
      </w:r>
      <w:proofErr w:type="gramStart"/>
      <w:r w:rsidRPr="009626A5">
        <w:rPr>
          <w:rFonts w:ascii="Times New Roman" w:eastAsia="Times New Roman" w:hAnsi="Times New Roman" w:cs="Times New Roman"/>
          <w:color w:val="222222"/>
          <w:sz w:val="27"/>
          <w:szCs w:val="27"/>
          <w:lang w:val="en-US" w:eastAsia="ru-RU"/>
        </w:rPr>
        <w:t>pain?:</w:t>
      </w:r>
      <w:proofErr w:type="gramEnd"/>
      <w:r w:rsidRPr="009626A5">
        <w:rPr>
          <w:rFonts w:ascii="Times New Roman" w:eastAsia="Times New Roman" w:hAnsi="Times New Roman" w:cs="Times New Roman"/>
          <w:color w:val="222222"/>
          <w:sz w:val="27"/>
          <w:szCs w:val="27"/>
          <w:lang w:val="en-US" w:eastAsia="ru-RU"/>
        </w:rPr>
        <w:t xml:space="preserve"> Results from a randomized clinical trial.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2007;32(19):2050-2057.</w:t>
      </w:r>
    </w:p>
    <w:p w14:paraId="337C0A4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Doran D.M., Newell D.J. Manipulation in treatment of low back pain: a </w:t>
      </w:r>
      <w:proofErr w:type="spellStart"/>
      <w:r w:rsidRPr="009626A5">
        <w:rPr>
          <w:rFonts w:ascii="Times New Roman" w:eastAsia="Times New Roman" w:hAnsi="Times New Roman" w:cs="Times New Roman"/>
          <w:color w:val="222222"/>
          <w:sz w:val="27"/>
          <w:szCs w:val="27"/>
          <w:lang w:val="en-US" w:eastAsia="ru-RU"/>
        </w:rPr>
        <w:t>multicentre</w:t>
      </w:r>
      <w:proofErr w:type="spellEnd"/>
      <w:r w:rsidRPr="009626A5">
        <w:rPr>
          <w:rFonts w:ascii="Times New Roman" w:eastAsia="Times New Roman" w:hAnsi="Times New Roman" w:cs="Times New Roman"/>
          <w:color w:val="222222"/>
          <w:sz w:val="27"/>
          <w:szCs w:val="27"/>
          <w:lang w:val="en-US" w:eastAsia="ru-RU"/>
        </w:rPr>
        <w:t xml:space="preserve"> study. </w:t>
      </w:r>
      <w:proofErr w:type="spellStart"/>
      <w:r w:rsidRPr="00987104">
        <w:rPr>
          <w:rFonts w:ascii="Times New Roman" w:eastAsia="Times New Roman" w:hAnsi="Times New Roman" w:cs="Times New Roman"/>
          <w:color w:val="222222"/>
          <w:sz w:val="27"/>
          <w:szCs w:val="27"/>
          <w:lang w:eastAsia="ru-RU"/>
        </w:rPr>
        <w:t>Br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Med</w:t>
      </w:r>
      <w:proofErr w:type="spellEnd"/>
      <w:r w:rsidRPr="00987104">
        <w:rPr>
          <w:rFonts w:ascii="Times New Roman" w:eastAsia="Times New Roman" w:hAnsi="Times New Roman" w:cs="Times New Roman"/>
          <w:color w:val="222222"/>
          <w:sz w:val="27"/>
          <w:szCs w:val="27"/>
          <w:lang w:eastAsia="ru-RU"/>
        </w:rPr>
        <w:t xml:space="preserve"> J. 1975;2(5964):161-164.</w:t>
      </w:r>
    </w:p>
    <w:p w14:paraId="38A3296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Jaromi</w:t>
      </w:r>
      <w:proofErr w:type="spellEnd"/>
      <w:r w:rsidRPr="009626A5">
        <w:rPr>
          <w:rFonts w:ascii="Times New Roman" w:eastAsia="Times New Roman" w:hAnsi="Times New Roman" w:cs="Times New Roman"/>
          <w:color w:val="222222"/>
          <w:sz w:val="27"/>
          <w:szCs w:val="27"/>
          <w:lang w:val="en-US" w:eastAsia="ru-RU"/>
        </w:rPr>
        <w:t xml:space="preserve"> M., Nemeth A., </w:t>
      </w:r>
      <w:proofErr w:type="spellStart"/>
      <w:r w:rsidRPr="009626A5">
        <w:rPr>
          <w:rFonts w:ascii="Times New Roman" w:eastAsia="Times New Roman" w:hAnsi="Times New Roman" w:cs="Times New Roman"/>
          <w:color w:val="222222"/>
          <w:sz w:val="27"/>
          <w:szCs w:val="27"/>
          <w:lang w:val="en-US" w:eastAsia="ru-RU"/>
        </w:rPr>
        <w:t>Kranicz</w:t>
      </w:r>
      <w:proofErr w:type="spellEnd"/>
      <w:r w:rsidRPr="009626A5">
        <w:rPr>
          <w:rFonts w:ascii="Times New Roman" w:eastAsia="Times New Roman" w:hAnsi="Times New Roman" w:cs="Times New Roman"/>
          <w:color w:val="222222"/>
          <w:sz w:val="27"/>
          <w:szCs w:val="27"/>
          <w:lang w:val="en-US" w:eastAsia="ru-RU"/>
        </w:rPr>
        <w:t xml:space="preserve"> J., et al. Treatment and ergonomics training of work-related lower back pain and body posture problems for nurses. J Clin </w:t>
      </w:r>
      <w:proofErr w:type="spellStart"/>
      <w:r w:rsidRPr="009626A5">
        <w:rPr>
          <w:rFonts w:ascii="Times New Roman" w:eastAsia="Times New Roman" w:hAnsi="Times New Roman" w:cs="Times New Roman"/>
          <w:color w:val="222222"/>
          <w:sz w:val="27"/>
          <w:szCs w:val="27"/>
          <w:lang w:val="en-US" w:eastAsia="ru-RU"/>
        </w:rPr>
        <w:t>Nurs</w:t>
      </w:r>
      <w:proofErr w:type="spellEnd"/>
      <w:r w:rsidRPr="009626A5">
        <w:rPr>
          <w:rFonts w:ascii="Times New Roman" w:eastAsia="Times New Roman" w:hAnsi="Times New Roman" w:cs="Times New Roman"/>
          <w:color w:val="222222"/>
          <w:sz w:val="27"/>
          <w:szCs w:val="27"/>
          <w:lang w:val="en-US" w:eastAsia="ru-RU"/>
        </w:rPr>
        <w:t>. 2012;21(11/12):1776-1784.</w:t>
      </w:r>
    </w:p>
    <w:p w14:paraId="66770AB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Morone</w:t>
      </w:r>
      <w:proofErr w:type="spellEnd"/>
      <w:r w:rsidRPr="009626A5">
        <w:rPr>
          <w:rFonts w:ascii="Times New Roman" w:eastAsia="Times New Roman" w:hAnsi="Times New Roman" w:cs="Times New Roman"/>
          <w:color w:val="222222"/>
          <w:sz w:val="27"/>
          <w:szCs w:val="27"/>
          <w:lang w:val="en-US" w:eastAsia="ru-RU"/>
        </w:rPr>
        <w:t xml:space="preserve"> G., </w:t>
      </w:r>
      <w:proofErr w:type="spellStart"/>
      <w:r w:rsidRPr="009626A5">
        <w:rPr>
          <w:rFonts w:ascii="Times New Roman" w:eastAsia="Times New Roman" w:hAnsi="Times New Roman" w:cs="Times New Roman"/>
          <w:color w:val="222222"/>
          <w:sz w:val="27"/>
          <w:szCs w:val="27"/>
          <w:lang w:val="en-US" w:eastAsia="ru-RU"/>
        </w:rPr>
        <w:t>Paolucci</w:t>
      </w:r>
      <w:proofErr w:type="spellEnd"/>
      <w:r w:rsidRPr="009626A5">
        <w:rPr>
          <w:rFonts w:ascii="Times New Roman" w:eastAsia="Times New Roman" w:hAnsi="Times New Roman" w:cs="Times New Roman"/>
          <w:color w:val="222222"/>
          <w:sz w:val="27"/>
          <w:szCs w:val="27"/>
          <w:lang w:val="en-US" w:eastAsia="ru-RU"/>
        </w:rPr>
        <w:t xml:space="preserve"> T., </w:t>
      </w:r>
      <w:proofErr w:type="spellStart"/>
      <w:r w:rsidRPr="009626A5">
        <w:rPr>
          <w:rFonts w:ascii="Times New Roman" w:eastAsia="Times New Roman" w:hAnsi="Times New Roman" w:cs="Times New Roman"/>
          <w:color w:val="222222"/>
          <w:sz w:val="27"/>
          <w:szCs w:val="27"/>
          <w:lang w:val="en-US" w:eastAsia="ru-RU"/>
        </w:rPr>
        <w:t>Alcuri</w:t>
      </w:r>
      <w:proofErr w:type="spellEnd"/>
      <w:r w:rsidRPr="009626A5">
        <w:rPr>
          <w:rFonts w:ascii="Times New Roman" w:eastAsia="Times New Roman" w:hAnsi="Times New Roman" w:cs="Times New Roman"/>
          <w:color w:val="222222"/>
          <w:sz w:val="27"/>
          <w:szCs w:val="27"/>
          <w:lang w:val="en-US" w:eastAsia="ru-RU"/>
        </w:rPr>
        <w:t xml:space="preserve"> M.R., et al. Quality of life improved by multidisciplinary back school program in patients with chronic non-specific low back pain: a single blind randomized controlled trial. Eur J Phys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2011;47(4):533-541.</w:t>
      </w:r>
    </w:p>
    <w:p w14:paraId="7FE2C2D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Akca</w:t>
      </w:r>
      <w:proofErr w:type="spellEnd"/>
      <w:r w:rsidRPr="009626A5">
        <w:rPr>
          <w:rFonts w:ascii="Times New Roman" w:eastAsia="Times New Roman" w:hAnsi="Times New Roman" w:cs="Times New Roman"/>
          <w:color w:val="222222"/>
          <w:sz w:val="27"/>
          <w:szCs w:val="27"/>
          <w:lang w:val="en-US" w:eastAsia="ru-RU"/>
        </w:rPr>
        <w:t xml:space="preserve"> N.K., Aydin G., </w:t>
      </w:r>
      <w:proofErr w:type="spellStart"/>
      <w:r w:rsidRPr="009626A5">
        <w:rPr>
          <w:rFonts w:ascii="Times New Roman" w:eastAsia="Times New Roman" w:hAnsi="Times New Roman" w:cs="Times New Roman"/>
          <w:color w:val="222222"/>
          <w:sz w:val="27"/>
          <w:szCs w:val="27"/>
          <w:lang w:val="en-US" w:eastAsia="ru-RU"/>
        </w:rPr>
        <w:t>Gumus</w:t>
      </w:r>
      <w:proofErr w:type="spellEnd"/>
      <w:r w:rsidRPr="009626A5">
        <w:rPr>
          <w:rFonts w:ascii="Times New Roman" w:eastAsia="Times New Roman" w:hAnsi="Times New Roman" w:cs="Times New Roman"/>
          <w:color w:val="222222"/>
          <w:sz w:val="27"/>
          <w:szCs w:val="27"/>
          <w:lang w:val="en-US" w:eastAsia="ru-RU"/>
        </w:rPr>
        <w:t xml:space="preserve"> K. Effect of body mechanics brief education in the clinical setting on pain patients with lumbar disc hernia: a randomized controlled trial. </w:t>
      </w:r>
      <w:r w:rsidRPr="00987104">
        <w:rPr>
          <w:rFonts w:ascii="Times New Roman" w:eastAsia="Times New Roman" w:hAnsi="Times New Roman" w:cs="Times New Roman"/>
          <w:color w:val="222222"/>
          <w:sz w:val="27"/>
          <w:szCs w:val="27"/>
          <w:lang w:eastAsia="ru-RU"/>
        </w:rPr>
        <w:t xml:space="preserve">Int J </w:t>
      </w:r>
      <w:proofErr w:type="spellStart"/>
      <w:r w:rsidRPr="00987104">
        <w:rPr>
          <w:rFonts w:ascii="Times New Roman" w:eastAsia="Times New Roman" w:hAnsi="Times New Roman" w:cs="Times New Roman"/>
          <w:color w:val="222222"/>
          <w:sz w:val="27"/>
          <w:szCs w:val="27"/>
          <w:lang w:eastAsia="ru-RU"/>
        </w:rPr>
        <w:t>Caring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Sci</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2017;10:1498</w:t>
      </w:r>
      <w:proofErr w:type="gramEnd"/>
      <w:r w:rsidRPr="00987104">
        <w:rPr>
          <w:rFonts w:ascii="Times New Roman" w:eastAsia="Times New Roman" w:hAnsi="Times New Roman" w:cs="Times New Roman"/>
          <w:color w:val="222222"/>
          <w:sz w:val="27"/>
          <w:szCs w:val="27"/>
          <w:lang w:eastAsia="ru-RU"/>
        </w:rPr>
        <w:t>-1506.</w:t>
      </w:r>
    </w:p>
    <w:p w14:paraId="395A242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Bodes Pardo G., </w:t>
      </w:r>
      <w:proofErr w:type="spellStart"/>
      <w:r w:rsidRPr="009626A5">
        <w:rPr>
          <w:rFonts w:ascii="Times New Roman" w:eastAsia="Times New Roman" w:hAnsi="Times New Roman" w:cs="Times New Roman"/>
          <w:color w:val="222222"/>
          <w:sz w:val="27"/>
          <w:szCs w:val="27"/>
          <w:lang w:val="en-US" w:eastAsia="ru-RU"/>
        </w:rPr>
        <w:t>Lluch</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Girbés</w:t>
      </w:r>
      <w:proofErr w:type="spellEnd"/>
      <w:r w:rsidRPr="009626A5">
        <w:rPr>
          <w:rFonts w:ascii="Times New Roman" w:eastAsia="Times New Roman" w:hAnsi="Times New Roman" w:cs="Times New Roman"/>
          <w:color w:val="222222"/>
          <w:sz w:val="27"/>
          <w:szCs w:val="27"/>
          <w:lang w:val="en-US" w:eastAsia="ru-RU"/>
        </w:rPr>
        <w:t xml:space="preserve"> E., Roussel N.A., et al. Pain neurophysiology education and therapeutic exercise for patients with chronic low back pain: a single-blind randomized controlled trial. Arch Phys Med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2018;99:338</w:t>
      </w:r>
      <w:proofErr w:type="gramEnd"/>
      <w:r w:rsidRPr="009626A5">
        <w:rPr>
          <w:rFonts w:ascii="Times New Roman" w:eastAsia="Times New Roman" w:hAnsi="Times New Roman" w:cs="Times New Roman"/>
          <w:color w:val="222222"/>
          <w:sz w:val="27"/>
          <w:szCs w:val="27"/>
          <w:lang w:val="en-US" w:eastAsia="ru-RU"/>
        </w:rPr>
        <w:t>-347. https://doi.org/10.1016/j.apmr.2017.10.016.</w:t>
      </w:r>
    </w:p>
    <w:p w14:paraId="5228AE1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Wood L., Hendrick P.A. A systematic review and meta-analysis of pain neuroscience education for chronic low back pain: short-and long-term outcomes of pain and disability. </w:t>
      </w:r>
      <w:proofErr w:type="spellStart"/>
      <w:r w:rsidRPr="00987104">
        <w:rPr>
          <w:rFonts w:ascii="Times New Roman" w:eastAsia="Times New Roman" w:hAnsi="Times New Roman" w:cs="Times New Roman"/>
          <w:color w:val="222222"/>
          <w:sz w:val="27"/>
          <w:szCs w:val="27"/>
          <w:lang w:eastAsia="ru-RU"/>
        </w:rPr>
        <w:t>Eur</w:t>
      </w:r>
      <w:proofErr w:type="spellEnd"/>
      <w:r w:rsidRPr="00987104">
        <w:rPr>
          <w:rFonts w:ascii="Times New Roman" w:eastAsia="Times New Roman" w:hAnsi="Times New Roman" w:cs="Times New Roman"/>
          <w:color w:val="222222"/>
          <w:sz w:val="27"/>
          <w:szCs w:val="27"/>
          <w:lang w:eastAsia="ru-RU"/>
        </w:rPr>
        <w:t xml:space="preserve"> J </w:t>
      </w:r>
      <w:proofErr w:type="spellStart"/>
      <w:r w:rsidRPr="00987104">
        <w:rPr>
          <w:rFonts w:ascii="Times New Roman" w:eastAsia="Times New Roman" w:hAnsi="Times New Roman" w:cs="Times New Roman"/>
          <w:color w:val="222222"/>
          <w:sz w:val="27"/>
          <w:szCs w:val="27"/>
          <w:lang w:eastAsia="ru-RU"/>
        </w:rPr>
        <w:t>Pain</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2019;23:234</w:t>
      </w:r>
      <w:proofErr w:type="gramEnd"/>
      <w:r w:rsidRPr="00987104">
        <w:rPr>
          <w:rFonts w:ascii="Times New Roman" w:eastAsia="Times New Roman" w:hAnsi="Times New Roman" w:cs="Times New Roman"/>
          <w:color w:val="222222"/>
          <w:sz w:val="27"/>
          <w:szCs w:val="27"/>
          <w:lang w:eastAsia="ru-RU"/>
        </w:rPr>
        <w:t>-249. https://doi.org/10.1002/ejp.1314.</w:t>
      </w:r>
    </w:p>
    <w:p w14:paraId="7DAAEF8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Albaladejo</w:t>
      </w:r>
      <w:proofErr w:type="spellEnd"/>
      <w:r w:rsidRPr="009626A5">
        <w:rPr>
          <w:rFonts w:ascii="Times New Roman" w:eastAsia="Times New Roman" w:hAnsi="Times New Roman" w:cs="Times New Roman"/>
          <w:color w:val="222222"/>
          <w:sz w:val="27"/>
          <w:szCs w:val="27"/>
          <w:lang w:val="en-US" w:eastAsia="ru-RU"/>
        </w:rPr>
        <w:t xml:space="preserve"> C., Kovacs F.M., </w:t>
      </w:r>
      <w:proofErr w:type="spellStart"/>
      <w:r w:rsidRPr="009626A5">
        <w:rPr>
          <w:rFonts w:ascii="Times New Roman" w:eastAsia="Times New Roman" w:hAnsi="Times New Roman" w:cs="Times New Roman"/>
          <w:color w:val="222222"/>
          <w:sz w:val="27"/>
          <w:szCs w:val="27"/>
          <w:lang w:val="en-US" w:eastAsia="ru-RU"/>
        </w:rPr>
        <w:t>Royuela</w:t>
      </w:r>
      <w:proofErr w:type="spellEnd"/>
      <w:r w:rsidRPr="009626A5">
        <w:rPr>
          <w:rFonts w:ascii="Times New Roman" w:eastAsia="Times New Roman" w:hAnsi="Times New Roman" w:cs="Times New Roman"/>
          <w:color w:val="222222"/>
          <w:sz w:val="27"/>
          <w:szCs w:val="27"/>
          <w:lang w:val="en-US" w:eastAsia="ru-RU"/>
        </w:rPr>
        <w:t xml:space="preserve"> A., del Pino R., Zamora J.; Spanish Back Pain Research Network. The efficacy of a short education program and a short physiotherapy program for treating low back pain in primary care: a cluster randomized trial.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Phila</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Pa</w:t>
      </w:r>
      <w:proofErr w:type="spellEnd"/>
      <w:r w:rsidRPr="00987104">
        <w:rPr>
          <w:rFonts w:ascii="Times New Roman" w:eastAsia="Times New Roman" w:hAnsi="Times New Roman" w:cs="Times New Roman"/>
          <w:color w:val="222222"/>
          <w:sz w:val="27"/>
          <w:szCs w:val="27"/>
          <w:lang w:eastAsia="ru-RU"/>
        </w:rPr>
        <w:t xml:space="preserve"> 1976). </w:t>
      </w:r>
      <w:proofErr w:type="gramStart"/>
      <w:r w:rsidRPr="00987104">
        <w:rPr>
          <w:rFonts w:ascii="Times New Roman" w:eastAsia="Times New Roman" w:hAnsi="Times New Roman" w:cs="Times New Roman"/>
          <w:color w:val="222222"/>
          <w:sz w:val="27"/>
          <w:szCs w:val="27"/>
          <w:lang w:eastAsia="ru-RU"/>
        </w:rPr>
        <w:t>2010;35:483</w:t>
      </w:r>
      <w:proofErr w:type="gramEnd"/>
      <w:r w:rsidRPr="00987104">
        <w:rPr>
          <w:rFonts w:ascii="Times New Roman" w:eastAsia="Times New Roman" w:hAnsi="Times New Roman" w:cs="Times New Roman"/>
          <w:color w:val="222222"/>
          <w:sz w:val="27"/>
          <w:szCs w:val="27"/>
          <w:lang w:eastAsia="ru-RU"/>
        </w:rPr>
        <w:t>-96. [PMID: 20147875] doi:10.1097/BRS.0b013e3181b9c9a7</w:t>
      </w:r>
    </w:p>
    <w:p w14:paraId="21B526E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lastRenderedPageBreak/>
        <w:t>Hurri</w:t>
      </w:r>
      <w:proofErr w:type="spellEnd"/>
      <w:r w:rsidRPr="009626A5">
        <w:rPr>
          <w:rFonts w:ascii="Times New Roman" w:eastAsia="Times New Roman" w:hAnsi="Times New Roman" w:cs="Times New Roman"/>
          <w:color w:val="222222"/>
          <w:sz w:val="27"/>
          <w:szCs w:val="27"/>
          <w:lang w:val="en-US" w:eastAsia="ru-RU"/>
        </w:rPr>
        <w:t xml:space="preserve"> H. The Swedish back school in chronic low back pain. Part I. Benefits. </w:t>
      </w:r>
      <w:proofErr w:type="spellStart"/>
      <w:r w:rsidRPr="009626A5">
        <w:rPr>
          <w:rFonts w:ascii="Times New Roman" w:eastAsia="Times New Roman" w:hAnsi="Times New Roman" w:cs="Times New Roman"/>
          <w:color w:val="222222"/>
          <w:sz w:val="27"/>
          <w:szCs w:val="27"/>
          <w:lang w:val="en-US" w:eastAsia="ru-RU"/>
        </w:rPr>
        <w:t>Scand</w:t>
      </w:r>
      <w:proofErr w:type="spellEnd"/>
      <w:r w:rsidRPr="009626A5">
        <w:rPr>
          <w:rFonts w:ascii="Times New Roman" w:eastAsia="Times New Roman" w:hAnsi="Times New Roman" w:cs="Times New Roman"/>
          <w:color w:val="222222"/>
          <w:sz w:val="27"/>
          <w:szCs w:val="27"/>
          <w:lang w:val="en-US" w:eastAsia="ru-RU"/>
        </w:rPr>
        <w:t xml:space="preserve"> J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1989;21(1):33-40.</w:t>
      </w:r>
    </w:p>
    <w:p w14:paraId="3DA3342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Garcia A.N., Costa </w:t>
      </w:r>
      <w:proofErr w:type="spellStart"/>
      <w:proofErr w:type="gramStart"/>
      <w:r w:rsidRPr="009626A5">
        <w:rPr>
          <w:rFonts w:ascii="Times New Roman" w:eastAsia="Times New Roman" w:hAnsi="Times New Roman" w:cs="Times New Roman"/>
          <w:color w:val="222222"/>
          <w:sz w:val="27"/>
          <w:szCs w:val="27"/>
          <w:lang w:val="en-US" w:eastAsia="ru-RU"/>
        </w:rPr>
        <w:t>L.da</w:t>
      </w:r>
      <w:proofErr w:type="spellEnd"/>
      <w:proofErr w:type="gramEnd"/>
      <w:r w:rsidRPr="009626A5">
        <w:rPr>
          <w:rFonts w:ascii="Times New Roman" w:eastAsia="Times New Roman" w:hAnsi="Times New Roman" w:cs="Times New Roman"/>
          <w:color w:val="222222"/>
          <w:sz w:val="27"/>
          <w:szCs w:val="27"/>
          <w:lang w:val="en-US" w:eastAsia="ru-RU"/>
        </w:rPr>
        <w:t xml:space="preserve"> C., et al. Effectiveness of back school versus McKenzie exercises in patients with chronic non-specific low back pain: a randomized controlled trial. Phys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2013;93(6): 729-747.</w:t>
      </w:r>
    </w:p>
    <w:p w14:paraId="391599A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Clark S., Horton R. Low back pain: a major global challenge. </w:t>
      </w:r>
      <w:proofErr w:type="spellStart"/>
      <w:r w:rsidRPr="00987104">
        <w:rPr>
          <w:rFonts w:ascii="Times New Roman" w:eastAsia="Times New Roman" w:hAnsi="Times New Roman" w:cs="Times New Roman"/>
          <w:color w:val="222222"/>
          <w:sz w:val="27"/>
          <w:szCs w:val="27"/>
          <w:lang w:eastAsia="ru-RU"/>
        </w:rPr>
        <w:t>Lancet</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2018;391:2302</w:t>
      </w:r>
      <w:proofErr w:type="gramEnd"/>
      <w:r w:rsidRPr="00987104">
        <w:rPr>
          <w:rFonts w:ascii="Times New Roman" w:eastAsia="Times New Roman" w:hAnsi="Times New Roman" w:cs="Times New Roman"/>
          <w:color w:val="222222"/>
          <w:sz w:val="27"/>
          <w:szCs w:val="27"/>
          <w:lang w:eastAsia="ru-RU"/>
        </w:rPr>
        <w:t>.</w:t>
      </w:r>
    </w:p>
    <w:p w14:paraId="0CB3BC4A"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Bernstein I.A., Malik Q., Carville S., et al. Low back pain and sciatica: summary of NICE guidance. BMJ. 2017;</w:t>
      </w:r>
      <w:proofErr w:type="gramStart"/>
      <w:r w:rsidRPr="009626A5">
        <w:rPr>
          <w:rFonts w:ascii="Times New Roman" w:eastAsia="Times New Roman" w:hAnsi="Times New Roman" w:cs="Times New Roman"/>
          <w:color w:val="222222"/>
          <w:sz w:val="27"/>
          <w:szCs w:val="27"/>
          <w:lang w:val="en-US" w:eastAsia="ru-RU"/>
        </w:rPr>
        <w:t>356:i</w:t>
      </w:r>
      <w:proofErr w:type="gramEnd"/>
      <w:r w:rsidRPr="009626A5">
        <w:rPr>
          <w:rFonts w:ascii="Times New Roman" w:eastAsia="Times New Roman" w:hAnsi="Times New Roman" w:cs="Times New Roman"/>
          <w:color w:val="222222"/>
          <w:sz w:val="27"/>
          <w:szCs w:val="27"/>
          <w:lang w:val="en-US" w:eastAsia="ru-RU"/>
        </w:rPr>
        <w:t>6748.</w:t>
      </w:r>
    </w:p>
    <w:p w14:paraId="664B0D97"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Toward Optimized Practice (TOP) Low Back Pain Working Group. Evidence-informed primary care management of low back pain: Clinical practice guideline. 2015 Dec, Minor Revision 2017 (3rd ed). Available from: http://www.topalbertadoctors.org/cpgs/885801 [cited 2019 Jul 19].</w:t>
      </w:r>
    </w:p>
    <w:p w14:paraId="6855483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Справочник "Лечебная физическая культура". М.: Медицина, 2000.</w:t>
      </w:r>
    </w:p>
    <w:p w14:paraId="2AC0A1E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Hartvigsen</w:t>
      </w:r>
      <w:proofErr w:type="spellEnd"/>
      <w:r w:rsidRPr="009626A5">
        <w:rPr>
          <w:rFonts w:ascii="Times New Roman" w:eastAsia="Times New Roman" w:hAnsi="Times New Roman" w:cs="Times New Roman"/>
          <w:color w:val="222222"/>
          <w:sz w:val="27"/>
          <w:szCs w:val="27"/>
          <w:lang w:val="en-US" w:eastAsia="ru-RU"/>
        </w:rPr>
        <w:t xml:space="preserve"> J., Hancock M.J., </w:t>
      </w:r>
      <w:proofErr w:type="spellStart"/>
      <w:r w:rsidRPr="009626A5">
        <w:rPr>
          <w:rFonts w:ascii="Times New Roman" w:eastAsia="Times New Roman" w:hAnsi="Times New Roman" w:cs="Times New Roman"/>
          <w:color w:val="222222"/>
          <w:sz w:val="27"/>
          <w:szCs w:val="27"/>
          <w:lang w:val="en-US" w:eastAsia="ru-RU"/>
        </w:rPr>
        <w:t>Kongsted</w:t>
      </w:r>
      <w:proofErr w:type="spellEnd"/>
      <w:r w:rsidRPr="009626A5">
        <w:rPr>
          <w:rFonts w:ascii="Times New Roman" w:eastAsia="Times New Roman" w:hAnsi="Times New Roman" w:cs="Times New Roman"/>
          <w:color w:val="222222"/>
          <w:sz w:val="27"/>
          <w:szCs w:val="27"/>
          <w:lang w:val="en-US" w:eastAsia="ru-RU"/>
        </w:rPr>
        <w:t xml:space="preserve"> A., et al. What low back pain is and why we need to pay attention. </w:t>
      </w:r>
      <w:proofErr w:type="spellStart"/>
      <w:r w:rsidRPr="00987104">
        <w:rPr>
          <w:rFonts w:ascii="Times New Roman" w:eastAsia="Times New Roman" w:hAnsi="Times New Roman" w:cs="Times New Roman"/>
          <w:color w:val="222222"/>
          <w:sz w:val="27"/>
          <w:szCs w:val="27"/>
          <w:lang w:eastAsia="ru-RU"/>
        </w:rPr>
        <w:t>Lancet</w:t>
      </w:r>
      <w:proofErr w:type="spellEnd"/>
      <w:r w:rsidRPr="00987104">
        <w:rPr>
          <w:rFonts w:ascii="Times New Roman" w:eastAsia="Times New Roman" w:hAnsi="Times New Roman" w:cs="Times New Roman"/>
          <w:color w:val="222222"/>
          <w:sz w:val="27"/>
          <w:szCs w:val="27"/>
          <w:lang w:eastAsia="ru-RU"/>
        </w:rPr>
        <w:t xml:space="preserve">. 2018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9;391(10137):2356–2367.</w:t>
      </w:r>
    </w:p>
    <w:p w14:paraId="3B0FE3A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Rheumatology Expert Group. Therapeutic guidelines: rheumatology, version 3. </w:t>
      </w:r>
      <w:proofErr w:type="spellStart"/>
      <w:r w:rsidRPr="00987104">
        <w:rPr>
          <w:rFonts w:ascii="Times New Roman" w:eastAsia="Times New Roman" w:hAnsi="Times New Roman" w:cs="Times New Roman"/>
          <w:color w:val="222222"/>
          <w:sz w:val="27"/>
          <w:szCs w:val="27"/>
          <w:lang w:eastAsia="ru-RU"/>
        </w:rPr>
        <w:t>Melbourne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Therapeutic</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Guidelines</w:t>
      </w:r>
      <w:proofErr w:type="spellEnd"/>
      <w:r w:rsidRPr="00987104">
        <w:rPr>
          <w:rFonts w:ascii="Times New Roman" w:eastAsia="Times New Roman" w:hAnsi="Times New Roman" w:cs="Times New Roman"/>
          <w:color w:val="222222"/>
          <w:sz w:val="27"/>
          <w:szCs w:val="27"/>
          <w:lang w:eastAsia="ru-RU"/>
        </w:rPr>
        <w:t xml:space="preserve"> Limited; 2017.</w:t>
      </w:r>
    </w:p>
    <w:p w14:paraId="6B9E25A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Coulter I.D., Crawford C., Hurwitz E.L., et al. Manipulation and mobilization for treating chronic low back pain: a systematic review and meta-analysis. Spine J. 2018 May;18(5):866-879.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10.1016/j.spinee.2018.01.013.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2018 Jan 31. </w:t>
      </w:r>
      <w:r w:rsidRPr="00987104">
        <w:rPr>
          <w:rFonts w:ascii="Times New Roman" w:eastAsia="Times New Roman" w:hAnsi="Times New Roman" w:cs="Times New Roman"/>
          <w:color w:val="222222"/>
          <w:sz w:val="27"/>
          <w:szCs w:val="27"/>
          <w:lang w:eastAsia="ru-RU"/>
        </w:rPr>
        <w:t>PMID: 29371112; PMCID: PMC6020029.</w:t>
      </w:r>
    </w:p>
    <w:p w14:paraId="2D16A42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Dal </w:t>
      </w:r>
      <w:proofErr w:type="spellStart"/>
      <w:r w:rsidRPr="009626A5">
        <w:rPr>
          <w:rFonts w:ascii="Times New Roman" w:eastAsia="Times New Roman" w:hAnsi="Times New Roman" w:cs="Times New Roman"/>
          <w:color w:val="222222"/>
          <w:sz w:val="27"/>
          <w:szCs w:val="27"/>
          <w:lang w:val="en-US" w:eastAsia="ru-RU"/>
        </w:rPr>
        <w:t>Farra</w:t>
      </w:r>
      <w:proofErr w:type="spellEnd"/>
      <w:r w:rsidRPr="009626A5">
        <w:rPr>
          <w:rFonts w:ascii="Times New Roman" w:eastAsia="Times New Roman" w:hAnsi="Times New Roman" w:cs="Times New Roman"/>
          <w:color w:val="222222"/>
          <w:sz w:val="27"/>
          <w:szCs w:val="27"/>
          <w:lang w:val="en-US" w:eastAsia="ru-RU"/>
        </w:rPr>
        <w:t xml:space="preserve"> F., </w:t>
      </w:r>
      <w:proofErr w:type="spellStart"/>
      <w:r w:rsidRPr="009626A5">
        <w:rPr>
          <w:rFonts w:ascii="Times New Roman" w:eastAsia="Times New Roman" w:hAnsi="Times New Roman" w:cs="Times New Roman"/>
          <w:color w:val="222222"/>
          <w:sz w:val="27"/>
          <w:szCs w:val="27"/>
          <w:lang w:val="en-US" w:eastAsia="ru-RU"/>
        </w:rPr>
        <w:t>Risio</w:t>
      </w:r>
      <w:proofErr w:type="spellEnd"/>
      <w:r w:rsidRPr="009626A5">
        <w:rPr>
          <w:rFonts w:ascii="Times New Roman" w:eastAsia="Times New Roman" w:hAnsi="Times New Roman" w:cs="Times New Roman"/>
          <w:color w:val="222222"/>
          <w:sz w:val="27"/>
          <w:szCs w:val="27"/>
          <w:lang w:val="en-US" w:eastAsia="ru-RU"/>
        </w:rPr>
        <w:t xml:space="preserve"> R.G., Vismara L., et al. Effectiveness of osteopathic interventions in chronic non-specific low back pain: A systematic review and meta-analysis. Complement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Med. 2021 </w:t>
      </w:r>
      <w:proofErr w:type="gramStart"/>
      <w:r w:rsidRPr="009626A5">
        <w:rPr>
          <w:rFonts w:ascii="Times New Roman" w:eastAsia="Times New Roman" w:hAnsi="Times New Roman" w:cs="Times New Roman"/>
          <w:color w:val="222222"/>
          <w:sz w:val="27"/>
          <w:szCs w:val="27"/>
          <w:lang w:val="en-US" w:eastAsia="ru-RU"/>
        </w:rPr>
        <w:t>Jan;56:102616</w:t>
      </w:r>
      <w:proofErr w:type="gram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10.1016/j.ctim.2020.102616.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2020 Nov 13. </w:t>
      </w:r>
      <w:r w:rsidRPr="00987104">
        <w:rPr>
          <w:rFonts w:ascii="Times New Roman" w:eastAsia="Times New Roman" w:hAnsi="Times New Roman" w:cs="Times New Roman"/>
          <w:color w:val="222222"/>
          <w:sz w:val="27"/>
          <w:szCs w:val="27"/>
          <w:lang w:eastAsia="ru-RU"/>
        </w:rPr>
        <w:t>PMID: 33197571.</w:t>
      </w:r>
    </w:p>
    <w:p w14:paraId="58A3253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Swanson B.T., Creighton D. Cervical disc degeneration: important considerations for the manual therapist. J Man </w:t>
      </w:r>
      <w:proofErr w:type="spellStart"/>
      <w:r w:rsidRPr="009626A5">
        <w:rPr>
          <w:rFonts w:ascii="Times New Roman" w:eastAsia="Times New Roman" w:hAnsi="Times New Roman" w:cs="Times New Roman"/>
          <w:color w:val="222222"/>
          <w:sz w:val="27"/>
          <w:szCs w:val="27"/>
          <w:lang w:val="en-US" w:eastAsia="ru-RU"/>
        </w:rPr>
        <w:t>Manip</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2022 Jun;30(3):139-153.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10.1080/10669817.2021.2000089.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2021 Nov 25. PMID: 34821212; PMCID: PMC9255204.</w:t>
      </w:r>
    </w:p>
    <w:p w14:paraId="05D83ED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Амосова Н.А., Арутюнов Г.П., </w:t>
      </w:r>
      <w:proofErr w:type="spellStart"/>
      <w:r w:rsidRPr="00987104">
        <w:rPr>
          <w:rFonts w:ascii="Times New Roman" w:eastAsia="Times New Roman" w:hAnsi="Times New Roman" w:cs="Times New Roman"/>
          <w:color w:val="222222"/>
          <w:sz w:val="27"/>
          <w:szCs w:val="27"/>
          <w:lang w:eastAsia="ru-RU"/>
        </w:rPr>
        <w:t>Аухадеев</w:t>
      </w:r>
      <w:proofErr w:type="spellEnd"/>
      <w:r w:rsidRPr="00987104">
        <w:rPr>
          <w:rFonts w:ascii="Times New Roman" w:eastAsia="Times New Roman" w:hAnsi="Times New Roman" w:cs="Times New Roman"/>
          <w:color w:val="222222"/>
          <w:sz w:val="27"/>
          <w:szCs w:val="27"/>
          <w:lang w:eastAsia="ru-RU"/>
        </w:rPr>
        <w:t xml:space="preserve"> Э.И., </w:t>
      </w:r>
      <w:proofErr w:type="spellStart"/>
      <w:r w:rsidRPr="00987104">
        <w:rPr>
          <w:rFonts w:ascii="Times New Roman" w:eastAsia="Times New Roman" w:hAnsi="Times New Roman" w:cs="Times New Roman"/>
          <w:color w:val="222222"/>
          <w:sz w:val="27"/>
          <w:szCs w:val="27"/>
          <w:lang w:eastAsia="ru-RU"/>
        </w:rPr>
        <w:t>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al</w:t>
      </w:r>
      <w:proofErr w:type="spellEnd"/>
      <w:r w:rsidRPr="00987104">
        <w:rPr>
          <w:rFonts w:ascii="Times New Roman" w:eastAsia="Times New Roman" w:hAnsi="Times New Roman" w:cs="Times New Roman"/>
          <w:color w:val="222222"/>
          <w:sz w:val="27"/>
          <w:szCs w:val="27"/>
          <w:lang w:eastAsia="ru-RU"/>
        </w:rPr>
        <w:t>. Лечебная физическая культура в системе медицинской реабилитации: национальное руководство. Москва: ООО Издательская группа "ГЭОТАР-Медиа", 2022. 896 с. ISBN 978-5-9704-7147-0. DOI 10.33029/9704-7147-0-TPE-2022-1-896.</w:t>
      </w:r>
    </w:p>
    <w:p w14:paraId="53EED7D4"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Santilli</w:t>
      </w:r>
      <w:proofErr w:type="spellEnd"/>
      <w:r w:rsidRPr="009626A5">
        <w:rPr>
          <w:rFonts w:ascii="Times New Roman" w:eastAsia="Times New Roman" w:hAnsi="Times New Roman" w:cs="Times New Roman"/>
          <w:color w:val="222222"/>
          <w:sz w:val="27"/>
          <w:szCs w:val="27"/>
          <w:lang w:val="en-US" w:eastAsia="ru-RU"/>
        </w:rPr>
        <w:t xml:space="preserve"> V., </w:t>
      </w:r>
      <w:proofErr w:type="spellStart"/>
      <w:r w:rsidRPr="009626A5">
        <w:rPr>
          <w:rFonts w:ascii="Times New Roman" w:eastAsia="Times New Roman" w:hAnsi="Times New Roman" w:cs="Times New Roman"/>
          <w:color w:val="222222"/>
          <w:sz w:val="27"/>
          <w:szCs w:val="27"/>
          <w:lang w:val="en-US" w:eastAsia="ru-RU"/>
        </w:rPr>
        <w:t>Beghi</w:t>
      </w:r>
      <w:proofErr w:type="spellEnd"/>
      <w:r w:rsidRPr="009626A5">
        <w:rPr>
          <w:rFonts w:ascii="Times New Roman" w:eastAsia="Times New Roman" w:hAnsi="Times New Roman" w:cs="Times New Roman"/>
          <w:color w:val="222222"/>
          <w:sz w:val="27"/>
          <w:szCs w:val="27"/>
          <w:lang w:val="en-US" w:eastAsia="ru-RU"/>
        </w:rPr>
        <w:t xml:space="preserve"> E., Finucci S. Chiropractic manipulation in the treatment of acute back pain and sciatica with disc protrusion: a randomized double-blind clinical trial of active and simulated spinal manipulations. Spine J. 2006 Mar-Apr;6(2):131-137.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10.1016/j.spinee.2005.08.001.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2006 Feb 3. PMID: 16517383.</w:t>
      </w:r>
    </w:p>
    <w:p w14:paraId="0CDABC2E"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Rubinstein S.M., de </w:t>
      </w:r>
      <w:proofErr w:type="spellStart"/>
      <w:r w:rsidRPr="009626A5">
        <w:rPr>
          <w:rFonts w:ascii="Times New Roman" w:eastAsia="Times New Roman" w:hAnsi="Times New Roman" w:cs="Times New Roman"/>
          <w:color w:val="222222"/>
          <w:sz w:val="27"/>
          <w:szCs w:val="27"/>
          <w:lang w:val="en-US" w:eastAsia="ru-RU"/>
        </w:rPr>
        <w:t>Zoete</w:t>
      </w:r>
      <w:proofErr w:type="spellEnd"/>
      <w:r w:rsidRPr="009626A5">
        <w:rPr>
          <w:rFonts w:ascii="Times New Roman" w:eastAsia="Times New Roman" w:hAnsi="Times New Roman" w:cs="Times New Roman"/>
          <w:color w:val="222222"/>
          <w:sz w:val="27"/>
          <w:szCs w:val="27"/>
          <w:lang w:val="en-US" w:eastAsia="ru-RU"/>
        </w:rPr>
        <w:t xml:space="preserve"> A., van </w:t>
      </w:r>
      <w:proofErr w:type="spellStart"/>
      <w:r w:rsidRPr="009626A5">
        <w:rPr>
          <w:rFonts w:ascii="Times New Roman" w:eastAsia="Times New Roman" w:hAnsi="Times New Roman" w:cs="Times New Roman"/>
          <w:color w:val="222222"/>
          <w:sz w:val="27"/>
          <w:szCs w:val="27"/>
          <w:lang w:val="en-US" w:eastAsia="ru-RU"/>
        </w:rPr>
        <w:t>Middelkoop</w:t>
      </w:r>
      <w:proofErr w:type="spellEnd"/>
      <w:r w:rsidRPr="009626A5">
        <w:rPr>
          <w:rFonts w:ascii="Times New Roman" w:eastAsia="Times New Roman" w:hAnsi="Times New Roman" w:cs="Times New Roman"/>
          <w:color w:val="222222"/>
          <w:sz w:val="27"/>
          <w:szCs w:val="27"/>
          <w:lang w:val="en-US" w:eastAsia="ru-RU"/>
        </w:rPr>
        <w:t xml:space="preserve"> M., et al. Benefits and harms of spinal manipulative therapy for the treatment of chronic low back pain: systematic review and meta-analysis of </w:t>
      </w:r>
      <w:proofErr w:type="spellStart"/>
      <w:r w:rsidRPr="009626A5">
        <w:rPr>
          <w:rFonts w:ascii="Times New Roman" w:eastAsia="Times New Roman" w:hAnsi="Times New Roman" w:cs="Times New Roman"/>
          <w:color w:val="222222"/>
          <w:sz w:val="27"/>
          <w:szCs w:val="27"/>
          <w:lang w:val="en-US" w:eastAsia="ru-RU"/>
        </w:rPr>
        <w:t>randomised</w:t>
      </w:r>
      <w:proofErr w:type="spellEnd"/>
      <w:r w:rsidRPr="009626A5">
        <w:rPr>
          <w:rFonts w:ascii="Times New Roman" w:eastAsia="Times New Roman" w:hAnsi="Times New Roman" w:cs="Times New Roman"/>
          <w:color w:val="222222"/>
          <w:sz w:val="27"/>
          <w:szCs w:val="27"/>
          <w:lang w:val="en-US" w:eastAsia="ru-RU"/>
        </w:rPr>
        <w:t xml:space="preserve"> controlled trials. BMJ. 2019 Mar 13;</w:t>
      </w:r>
      <w:proofErr w:type="gramStart"/>
      <w:r w:rsidRPr="009626A5">
        <w:rPr>
          <w:rFonts w:ascii="Times New Roman" w:eastAsia="Times New Roman" w:hAnsi="Times New Roman" w:cs="Times New Roman"/>
          <w:color w:val="222222"/>
          <w:sz w:val="27"/>
          <w:szCs w:val="27"/>
          <w:lang w:val="en-US" w:eastAsia="ru-RU"/>
        </w:rPr>
        <w:t>364:l</w:t>
      </w:r>
      <w:proofErr w:type="gramEnd"/>
      <w:r w:rsidRPr="009626A5">
        <w:rPr>
          <w:rFonts w:ascii="Times New Roman" w:eastAsia="Times New Roman" w:hAnsi="Times New Roman" w:cs="Times New Roman"/>
          <w:color w:val="222222"/>
          <w:sz w:val="27"/>
          <w:szCs w:val="27"/>
          <w:lang w:val="en-US" w:eastAsia="ru-RU"/>
        </w:rPr>
        <w:t xml:space="preserve">689.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10.1136/</w:t>
      </w:r>
      <w:proofErr w:type="gramStart"/>
      <w:r w:rsidRPr="009626A5">
        <w:rPr>
          <w:rFonts w:ascii="Times New Roman" w:eastAsia="Times New Roman" w:hAnsi="Times New Roman" w:cs="Times New Roman"/>
          <w:color w:val="222222"/>
          <w:sz w:val="27"/>
          <w:szCs w:val="27"/>
          <w:lang w:val="en-US" w:eastAsia="ru-RU"/>
        </w:rPr>
        <w:t>bmj.l</w:t>
      </w:r>
      <w:proofErr w:type="gramEnd"/>
      <w:r w:rsidRPr="009626A5">
        <w:rPr>
          <w:rFonts w:ascii="Times New Roman" w:eastAsia="Times New Roman" w:hAnsi="Times New Roman" w:cs="Times New Roman"/>
          <w:color w:val="222222"/>
          <w:sz w:val="27"/>
          <w:szCs w:val="27"/>
          <w:lang w:val="en-US" w:eastAsia="ru-RU"/>
        </w:rPr>
        <w:t>689. PMID: 30867144; PMCID: PMC6396088.</w:t>
      </w:r>
    </w:p>
    <w:p w14:paraId="3E71F43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Kruse R.A., </w:t>
      </w:r>
      <w:proofErr w:type="spellStart"/>
      <w:r w:rsidRPr="009626A5">
        <w:rPr>
          <w:rFonts w:ascii="Times New Roman" w:eastAsia="Times New Roman" w:hAnsi="Times New Roman" w:cs="Times New Roman"/>
          <w:color w:val="222222"/>
          <w:sz w:val="27"/>
          <w:szCs w:val="27"/>
          <w:lang w:val="en-US" w:eastAsia="ru-RU"/>
        </w:rPr>
        <w:t>Cambron</w:t>
      </w:r>
      <w:proofErr w:type="spellEnd"/>
      <w:r w:rsidRPr="009626A5">
        <w:rPr>
          <w:rFonts w:ascii="Times New Roman" w:eastAsia="Times New Roman" w:hAnsi="Times New Roman" w:cs="Times New Roman"/>
          <w:color w:val="222222"/>
          <w:sz w:val="27"/>
          <w:szCs w:val="27"/>
          <w:lang w:val="en-US" w:eastAsia="ru-RU"/>
        </w:rPr>
        <w:t xml:space="preserve"> J. Chiropractic management of postsurgical lumbar spine pain: a retrospective study of 32 cases. J Manipulative </w:t>
      </w:r>
      <w:proofErr w:type="spellStart"/>
      <w:r w:rsidRPr="009626A5">
        <w:rPr>
          <w:rFonts w:ascii="Times New Roman" w:eastAsia="Times New Roman" w:hAnsi="Times New Roman" w:cs="Times New Roman"/>
          <w:color w:val="222222"/>
          <w:sz w:val="27"/>
          <w:szCs w:val="27"/>
          <w:lang w:val="en-US" w:eastAsia="ru-RU"/>
        </w:rPr>
        <w:t>Physiol</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2011 Jul-Aug;34(6):408-12.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10.1016/j.jmpt.2011.05.011. PMID: 21807265.</w:t>
      </w:r>
    </w:p>
    <w:p w14:paraId="34B2FB6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Trager R.J., Daniels C.J., Meyer K.W., et al. Clinician approaches to spinal manipulation for persistent spinal pain after lumbar surgery: systematic review and meta-analysis of individual patient data. </w:t>
      </w:r>
      <w:proofErr w:type="spellStart"/>
      <w:r w:rsidRPr="009626A5">
        <w:rPr>
          <w:rFonts w:ascii="Times New Roman" w:eastAsia="Times New Roman" w:hAnsi="Times New Roman" w:cs="Times New Roman"/>
          <w:color w:val="222222"/>
          <w:sz w:val="27"/>
          <w:szCs w:val="27"/>
          <w:lang w:val="en-US" w:eastAsia="ru-RU"/>
        </w:rPr>
        <w:t>Chiropr</w:t>
      </w:r>
      <w:proofErr w:type="spellEnd"/>
      <w:r w:rsidRPr="009626A5">
        <w:rPr>
          <w:rFonts w:ascii="Times New Roman" w:eastAsia="Times New Roman" w:hAnsi="Times New Roman" w:cs="Times New Roman"/>
          <w:color w:val="222222"/>
          <w:sz w:val="27"/>
          <w:szCs w:val="27"/>
          <w:lang w:val="en-US" w:eastAsia="ru-RU"/>
        </w:rPr>
        <w:t xml:space="preserve"> Man Therap. </w:t>
      </w:r>
      <w:proofErr w:type="gramStart"/>
      <w:r w:rsidRPr="00987104">
        <w:rPr>
          <w:rFonts w:ascii="Times New Roman" w:eastAsia="Times New Roman" w:hAnsi="Times New Roman" w:cs="Times New Roman"/>
          <w:color w:val="222222"/>
          <w:sz w:val="27"/>
          <w:szCs w:val="27"/>
          <w:lang w:eastAsia="ru-RU"/>
        </w:rPr>
        <w:t>2023;31:10</w:t>
      </w:r>
      <w:proofErr w:type="gramEnd"/>
      <w:r w:rsidRPr="00987104">
        <w:rPr>
          <w:rFonts w:ascii="Times New Roman" w:eastAsia="Times New Roman" w:hAnsi="Times New Roman" w:cs="Times New Roman"/>
          <w:color w:val="222222"/>
          <w:sz w:val="27"/>
          <w:szCs w:val="27"/>
          <w:lang w:eastAsia="ru-RU"/>
        </w:rPr>
        <w:t>. https://doi.org/10.1186/s12998-023-00481-5.</w:t>
      </w:r>
    </w:p>
    <w:p w14:paraId="5164AB2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Oppenheim J.S., Spitzer D.E., Segal D.H. Nonvascular complications following spinal manipulation. </w:t>
      </w:r>
      <w:r w:rsidRPr="00987104">
        <w:rPr>
          <w:rFonts w:ascii="Times New Roman" w:eastAsia="Times New Roman" w:hAnsi="Times New Roman" w:cs="Times New Roman"/>
          <w:color w:val="222222"/>
          <w:sz w:val="27"/>
          <w:szCs w:val="27"/>
          <w:lang w:eastAsia="ru-RU"/>
        </w:rPr>
        <w:t xml:space="preserve">The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Journal. 2005;5(6):660-666.</w:t>
      </w:r>
    </w:p>
    <w:p w14:paraId="1E073BE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Schomacher</w:t>
      </w:r>
      <w:proofErr w:type="spellEnd"/>
      <w:r w:rsidRPr="009626A5">
        <w:rPr>
          <w:rFonts w:ascii="Times New Roman" w:eastAsia="Times New Roman" w:hAnsi="Times New Roman" w:cs="Times New Roman"/>
          <w:color w:val="222222"/>
          <w:sz w:val="27"/>
          <w:szCs w:val="27"/>
          <w:lang w:val="en-US" w:eastAsia="ru-RU"/>
        </w:rPr>
        <w:t xml:space="preserve"> J. Manipulation der HWS und </w:t>
      </w:r>
      <w:proofErr w:type="spellStart"/>
      <w:r w:rsidRPr="009626A5">
        <w:rPr>
          <w:rFonts w:ascii="Times New Roman" w:eastAsia="Times New Roman" w:hAnsi="Times New Roman" w:cs="Times New Roman"/>
          <w:color w:val="222222"/>
          <w:sz w:val="27"/>
          <w:szCs w:val="27"/>
          <w:lang w:val="en-US" w:eastAsia="ru-RU"/>
        </w:rPr>
        <w:t>Evidenzbasierte</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Medizin</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manuelletherapie</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2007;11(05):229-239.</w:t>
      </w:r>
    </w:p>
    <w:p w14:paraId="1692F2DA"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Furlan</w:t>
      </w:r>
      <w:proofErr w:type="spellEnd"/>
      <w:r w:rsidRPr="009626A5">
        <w:rPr>
          <w:rFonts w:ascii="Times New Roman" w:eastAsia="Times New Roman" w:hAnsi="Times New Roman" w:cs="Times New Roman"/>
          <w:color w:val="222222"/>
          <w:sz w:val="27"/>
          <w:szCs w:val="27"/>
          <w:lang w:val="en-US" w:eastAsia="ru-RU"/>
        </w:rPr>
        <w:t xml:space="preserve"> A.D., </w:t>
      </w:r>
      <w:proofErr w:type="spellStart"/>
      <w:r w:rsidRPr="009626A5">
        <w:rPr>
          <w:rFonts w:ascii="Times New Roman" w:eastAsia="Times New Roman" w:hAnsi="Times New Roman" w:cs="Times New Roman"/>
          <w:color w:val="222222"/>
          <w:sz w:val="27"/>
          <w:szCs w:val="27"/>
          <w:lang w:val="en-US" w:eastAsia="ru-RU"/>
        </w:rPr>
        <w:t>Giraldo</w:t>
      </w:r>
      <w:proofErr w:type="spellEnd"/>
      <w:r w:rsidRPr="009626A5">
        <w:rPr>
          <w:rFonts w:ascii="Times New Roman" w:eastAsia="Times New Roman" w:hAnsi="Times New Roman" w:cs="Times New Roman"/>
          <w:color w:val="222222"/>
          <w:sz w:val="27"/>
          <w:szCs w:val="27"/>
          <w:lang w:val="en-US" w:eastAsia="ru-RU"/>
        </w:rPr>
        <w:t xml:space="preserve"> M., </w:t>
      </w:r>
      <w:proofErr w:type="spellStart"/>
      <w:r w:rsidRPr="009626A5">
        <w:rPr>
          <w:rFonts w:ascii="Times New Roman" w:eastAsia="Times New Roman" w:hAnsi="Times New Roman" w:cs="Times New Roman"/>
          <w:color w:val="222222"/>
          <w:sz w:val="27"/>
          <w:szCs w:val="27"/>
          <w:lang w:val="en-US" w:eastAsia="ru-RU"/>
        </w:rPr>
        <w:t>Baskwill</w:t>
      </w:r>
      <w:proofErr w:type="spellEnd"/>
      <w:r w:rsidRPr="009626A5">
        <w:rPr>
          <w:rFonts w:ascii="Times New Roman" w:eastAsia="Times New Roman" w:hAnsi="Times New Roman" w:cs="Times New Roman"/>
          <w:color w:val="222222"/>
          <w:sz w:val="27"/>
          <w:szCs w:val="27"/>
          <w:lang w:val="en-US" w:eastAsia="ru-RU"/>
        </w:rPr>
        <w:t xml:space="preserve"> A., et al. Massage for low-back pain. Cochrane Database Syst Rev. 2015 Sep 1;2015(9):CD001929.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10.1002/14651858.CD001929.pub3. PMID: 26329399; PMCID: PMC8734598.</w:t>
      </w:r>
    </w:p>
    <w:p w14:paraId="1E7B636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Bervoets</w:t>
      </w:r>
      <w:proofErr w:type="spellEnd"/>
      <w:r w:rsidRPr="009626A5">
        <w:rPr>
          <w:rFonts w:ascii="Times New Roman" w:eastAsia="Times New Roman" w:hAnsi="Times New Roman" w:cs="Times New Roman"/>
          <w:color w:val="222222"/>
          <w:sz w:val="27"/>
          <w:szCs w:val="27"/>
          <w:lang w:val="en-US" w:eastAsia="ru-RU"/>
        </w:rPr>
        <w:t xml:space="preserve"> D.C., </w:t>
      </w:r>
      <w:proofErr w:type="spellStart"/>
      <w:r w:rsidRPr="009626A5">
        <w:rPr>
          <w:rFonts w:ascii="Times New Roman" w:eastAsia="Times New Roman" w:hAnsi="Times New Roman" w:cs="Times New Roman"/>
          <w:color w:val="222222"/>
          <w:sz w:val="27"/>
          <w:szCs w:val="27"/>
          <w:lang w:val="en-US" w:eastAsia="ru-RU"/>
        </w:rPr>
        <w:t>Luijsterburg</w:t>
      </w:r>
      <w:proofErr w:type="spellEnd"/>
      <w:r w:rsidRPr="009626A5">
        <w:rPr>
          <w:rFonts w:ascii="Times New Roman" w:eastAsia="Times New Roman" w:hAnsi="Times New Roman" w:cs="Times New Roman"/>
          <w:color w:val="222222"/>
          <w:sz w:val="27"/>
          <w:szCs w:val="27"/>
          <w:lang w:val="en-US" w:eastAsia="ru-RU"/>
        </w:rPr>
        <w:t xml:space="preserve"> P.A., </w:t>
      </w:r>
      <w:proofErr w:type="spellStart"/>
      <w:r w:rsidRPr="009626A5">
        <w:rPr>
          <w:rFonts w:ascii="Times New Roman" w:eastAsia="Times New Roman" w:hAnsi="Times New Roman" w:cs="Times New Roman"/>
          <w:color w:val="222222"/>
          <w:sz w:val="27"/>
          <w:szCs w:val="27"/>
          <w:lang w:val="en-US" w:eastAsia="ru-RU"/>
        </w:rPr>
        <w:t>Alessie</w:t>
      </w:r>
      <w:proofErr w:type="spellEnd"/>
      <w:r w:rsidRPr="009626A5">
        <w:rPr>
          <w:rFonts w:ascii="Times New Roman" w:eastAsia="Times New Roman" w:hAnsi="Times New Roman" w:cs="Times New Roman"/>
          <w:color w:val="222222"/>
          <w:sz w:val="27"/>
          <w:szCs w:val="27"/>
          <w:lang w:val="en-US" w:eastAsia="ru-RU"/>
        </w:rPr>
        <w:t xml:space="preserve"> J.J., et al. Massage therapy has short-term benefits for people with common musculoskeletal disorders compared to no treatment: a systematic review. J </w:t>
      </w:r>
      <w:proofErr w:type="spellStart"/>
      <w:r w:rsidRPr="009626A5">
        <w:rPr>
          <w:rFonts w:ascii="Times New Roman" w:eastAsia="Times New Roman" w:hAnsi="Times New Roman" w:cs="Times New Roman"/>
          <w:color w:val="222222"/>
          <w:sz w:val="27"/>
          <w:szCs w:val="27"/>
          <w:lang w:val="en-US" w:eastAsia="ru-RU"/>
        </w:rPr>
        <w:t>Physiother</w:t>
      </w:r>
      <w:proofErr w:type="spellEnd"/>
      <w:r w:rsidRPr="009626A5">
        <w:rPr>
          <w:rFonts w:ascii="Times New Roman" w:eastAsia="Times New Roman" w:hAnsi="Times New Roman" w:cs="Times New Roman"/>
          <w:color w:val="222222"/>
          <w:sz w:val="27"/>
          <w:szCs w:val="27"/>
          <w:lang w:val="en-US" w:eastAsia="ru-RU"/>
        </w:rPr>
        <w:t xml:space="preserve">. 2015 Jul;61(3):106-16.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10.1016/j.jphys.2015.05.018.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2015 Jun 17. </w:t>
      </w:r>
      <w:r w:rsidRPr="00987104">
        <w:rPr>
          <w:rFonts w:ascii="Times New Roman" w:eastAsia="Times New Roman" w:hAnsi="Times New Roman" w:cs="Times New Roman"/>
          <w:color w:val="222222"/>
          <w:sz w:val="27"/>
          <w:szCs w:val="27"/>
          <w:lang w:eastAsia="ru-RU"/>
        </w:rPr>
        <w:t>PMID: 26093806.</w:t>
      </w:r>
    </w:p>
    <w:p w14:paraId="7EA1F1F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Shu J., Li D., Tao W., Chen S. Observation on the Curative Effect of Massage Manipulation Combined with Core Strength Training in Patients with Chronic Nonspecific Low Back Pain. Evid Based Complement Alternat Med. 2021 Oct </w:t>
      </w:r>
      <w:proofErr w:type="gramStart"/>
      <w:r w:rsidRPr="009626A5">
        <w:rPr>
          <w:rFonts w:ascii="Times New Roman" w:eastAsia="Times New Roman" w:hAnsi="Times New Roman" w:cs="Times New Roman"/>
          <w:color w:val="222222"/>
          <w:sz w:val="27"/>
          <w:szCs w:val="27"/>
          <w:lang w:val="en-US" w:eastAsia="ru-RU"/>
        </w:rPr>
        <w:t>22;2021:7534577</w:t>
      </w:r>
      <w:proofErr w:type="gram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10.1155/2021/7534577. PMID: 34721644; PMCID: PMC8556100.</w:t>
      </w:r>
    </w:p>
    <w:p w14:paraId="25CD42E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Zhang Y., Tang S., Chen G., et al. Chinese massage combined with core stability exercises for nonspecific low back pain: a randomized controlled trial. Complement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Med. 2015 Feb;23(1):1-6.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10.1016/j.ctim.2014.12.005.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2015 Jan 3. </w:t>
      </w:r>
      <w:r w:rsidRPr="00987104">
        <w:rPr>
          <w:rFonts w:ascii="Times New Roman" w:eastAsia="Times New Roman" w:hAnsi="Times New Roman" w:cs="Times New Roman"/>
          <w:color w:val="222222"/>
          <w:sz w:val="27"/>
          <w:szCs w:val="27"/>
          <w:lang w:eastAsia="ru-RU"/>
        </w:rPr>
        <w:t>PMID: 25637146.</w:t>
      </w:r>
    </w:p>
    <w:p w14:paraId="4E8BDF7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Yuan S.L., </w:t>
      </w:r>
      <w:proofErr w:type="spellStart"/>
      <w:r w:rsidRPr="009626A5">
        <w:rPr>
          <w:rFonts w:ascii="Times New Roman" w:eastAsia="Times New Roman" w:hAnsi="Times New Roman" w:cs="Times New Roman"/>
          <w:color w:val="222222"/>
          <w:sz w:val="27"/>
          <w:szCs w:val="27"/>
          <w:lang w:val="en-US" w:eastAsia="ru-RU"/>
        </w:rPr>
        <w:t>Matsutani</w:t>
      </w:r>
      <w:proofErr w:type="spellEnd"/>
      <w:r w:rsidRPr="009626A5">
        <w:rPr>
          <w:rFonts w:ascii="Times New Roman" w:eastAsia="Times New Roman" w:hAnsi="Times New Roman" w:cs="Times New Roman"/>
          <w:color w:val="222222"/>
          <w:sz w:val="27"/>
          <w:szCs w:val="27"/>
          <w:lang w:val="en-US" w:eastAsia="ru-RU"/>
        </w:rPr>
        <w:t xml:space="preserve"> L.A., Marques A.P. Effectiveness of different styles of massage therapy in fibromyalgia: a systematic review and meta-analysis. </w:t>
      </w:r>
      <w:r w:rsidRPr="00987104">
        <w:rPr>
          <w:rFonts w:ascii="Times New Roman" w:eastAsia="Times New Roman" w:hAnsi="Times New Roman" w:cs="Times New Roman"/>
          <w:color w:val="222222"/>
          <w:sz w:val="27"/>
          <w:szCs w:val="27"/>
          <w:lang w:eastAsia="ru-RU"/>
        </w:rPr>
        <w:t xml:space="preserve">Man </w:t>
      </w:r>
      <w:proofErr w:type="spellStart"/>
      <w:r w:rsidRPr="00987104">
        <w:rPr>
          <w:rFonts w:ascii="Times New Roman" w:eastAsia="Times New Roman" w:hAnsi="Times New Roman" w:cs="Times New Roman"/>
          <w:color w:val="222222"/>
          <w:sz w:val="27"/>
          <w:szCs w:val="27"/>
          <w:lang w:eastAsia="ru-RU"/>
        </w:rPr>
        <w:t>Ther</w:t>
      </w:r>
      <w:proofErr w:type="spellEnd"/>
      <w:r w:rsidRPr="00987104">
        <w:rPr>
          <w:rFonts w:ascii="Times New Roman" w:eastAsia="Times New Roman" w:hAnsi="Times New Roman" w:cs="Times New Roman"/>
          <w:color w:val="222222"/>
          <w:sz w:val="27"/>
          <w:szCs w:val="27"/>
          <w:lang w:eastAsia="ru-RU"/>
        </w:rPr>
        <w:t xml:space="preserve">. 2015 Apr;20(2):257-64.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10.1016/j.math.2014.09.003.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2014 </w:t>
      </w:r>
      <w:proofErr w:type="spellStart"/>
      <w:r w:rsidRPr="00987104">
        <w:rPr>
          <w:rFonts w:ascii="Times New Roman" w:eastAsia="Times New Roman" w:hAnsi="Times New Roman" w:cs="Times New Roman"/>
          <w:color w:val="222222"/>
          <w:sz w:val="27"/>
          <w:szCs w:val="27"/>
          <w:lang w:eastAsia="ru-RU"/>
        </w:rPr>
        <w:t>Oct</w:t>
      </w:r>
      <w:proofErr w:type="spellEnd"/>
      <w:r w:rsidRPr="00987104">
        <w:rPr>
          <w:rFonts w:ascii="Times New Roman" w:eastAsia="Times New Roman" w:hAnsi="Times New Roman" w:cs="Times New Roman"/>
          <w:color w:val="222222"/>
          <w:sz w:val="27"/>
          <w:szCs w:val="27"/>
          <w:lang w:eastAsia="ru-RU"/>
        </w:rPr>
        <w:t xml:space="preserve"> 5. PMID: 25457196.</w:t>
      </w:r>
    </w:p>
    <w:p w14:paraId="6709ED9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Rodríguez-</w:t>
      </w:r>
      <w:proofErr w:type="spellStart"/>
      <w:r w:rsidRPr="009626A5">
        <w:rPr>
          <w:rFonts w:ascii="Times New Roman" w:eastAsia="Times New Roman" w:hAnsi="Times New Roman" w:cs="Times New Roman"/>
          <w:color w:val="222222"/>
          <w:sz w:val="27"/>
          <w:szCs w:val="27"/>
          <w:lang w:val="en-US" w:eastAsia="ru-RU"/>
        </w:rPr>
        <w:t>Huguet</w:t>
      </w:r>
      <w:proofErr w:type="spellEnd"/>
      <w:r w:rsidRPr="009626A5">
        <w:rPr>
          <w:rFonts w:ascii="Times New Roman" w:eastAsia="Times New Roman" w:hAnsi="Times New Roman" w:cs="Times New Roman"/>
          <w:color w:val="222222"/>
          <w:sz w:val="27"/>
          <w:szCs w:val="27"/>
          <w:lang w:val="en-US" w:eastAsia="ru-RU"/>
        </w:rPr>
        <w:t xml:space="preserve"> M., Rodríguez-Almagro D., Rodríguez-</w:t>
      </w:r>
      <w:proofErr w:type="spellStart"/>
      <w:r w:rsidRPr="009626A5">
        <w:rPr>
          <w:rFonts w:ascii="Times New Roman" w:eastAsia="Times New Roman" w:hAnsi="Times New Roman" w:cs="Times New Roman"/>
          <w:color w:val="222222"/>
          <w:sz w:val="27"/>
          <w:szCs w:val="27"/>
          <w:lang w:val="en-US" w:eastAsia="ru-RU"/>
        </w:rPr>
        <w:t>Huguet</w:t>
      </w:r>
      <w:proofErr w:type="spellEnd"/>
      <w:r w:rsidRPr="009626A5">
        <w:rPr>
          <w:rFonts w:ascii="Times New Roman" w:eastAsia="Times New Roman" w:hAnsi="Times New Roman" w:cs="Times New Roman"/>
          <w:color w:val="222222"/>
          <w:sz w:val="27"/>
          <w:szCs w:val="27"/>
          <w:lang w:val="en-US" w:eastAsia="ru-RU"/>
        </w:rPr>
        <w:t xml:space="preserve"> P., et al. Treatment of Neck Pain </w:t>
      </w:r>
      <w:proofErr w:type="gramStart"/>
      <w:r w:rsidRPr="009626A5">
        <w:rPr>
          <w:rFonts w:ascii="Times New Roman" w:eastAsia="Times New Roman" w:hAnsi="Times New Roman" w:cs="Times New Roman"/>
          <w:color w:val="222222"/>
          <w:sz w:val="27"/>
          <w:szCs w:val="27"/>
          <w:lang w:val="en-US" w:eastAsia="ru-RU"/>
        </w:rPr>
        <w:t>With</w:t>
      </w:r>
      <w:proofErr w:type="gramEnd"/>
      <w:r w:rsidRPr="009626A5">
        <w:rPr>
          <w:rFonts w:ascii="Times New Roman" w:eastAsia="Times New Roman" w:hAnsi="Times New Roman" w:cs="Times New Roman"/>
          <w:color w:val="222222"/>
          <w:sz w:val="27"/>
          <w:szCs w:val="27"/>
          <w:lang w:val="en-US" w:eastAsia="ru-RU"/>
        </w:rPr>
        <w:t xml:space="preserve"> Myofascial Therapies: A Single Blind Randomized Controlled Trial. J Manipulative </w:t>
      </w:r>
      <w:proofErr w:type="spellStart"/>
      <w:r w:rsidRPr="009626A5">
        <w:rPr>
          <w:rFonts w:ascii="Times New Roman" w:eastAsia="Times New Roman" w:hAnsi="Times New Roman" w:cs="Times New Roman"/>
          <w:color w:val="222222"/>
          <w:sz w:val="27"/>
          <w:szCs w:val="27"/>
          <w:lang w:val="en-US" w:eastAsia="ru-RU"/>
        </w:rPr>
        <w:t>Physiol</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2020 Feb;43(2):160-170.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10.1016/j.jmpt.2019.12.001.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2020 Apr 18. </w:t>
      </w:r>
      <w:r w:rsidRPr="00987104">
        <w:rPr>
          <w:rFonts w:ascii="Times New Roman" w:eastAsia="Times New Roman" w:hAnsi="Times New Roman" w:cs="Times New Roman"/>
          <w:color w:val="222222"/>
          <w:sz w:val="27"/>
          <w:szCs w:val="27"/>
          <w:lang w:eastAsia="ru-RU"/>
        </w:rPr>
        <w:t>PMID: 32317109.</w:t>
      </w:r>
    </w:p>
    <w:p w14:paraId="02ECADA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Patel K.C., Gross A., Graham N., et al. Massage for mechanical neck disorders. Cochrane Database Syst Rev. 2012 Sep 12;(9):CD004871.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10.1002/14651858.CD004871.pub4. PMID: 22972078.</w:t>
      </w:r>
    </w:p>
    <w:p w14:paraId="4CCD789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Searle A., Spink M. Exercise interventions for the treatment of chronic low back pain: a systematic review and meta-analysis of </w:t>
      </w:r>
      <w:proofErr w:type="spellStart"/>
      <w:r w:rsidRPr="009626A5">
        <w:rPr>
          <w:rFonts w:ascii="Times New Roman" w:eastAsia="Times New Roman" w:hAnsi="Times New Roman" w:cs="Times New Roman"/>
          <w:color w:val="222222"/>
          <w:sz w:val="27"/>
          <w:szCs w:val="27"/>
          <w:lang w:val="en-US" w:eastAsia="ru-RU"/>
        </w:rPr>
        <w:t>randomised</w:t>
      </w:r>
      <w:proofErr w:type="spellEnd"/>
      <w:r w:rsidRPr="009626A5">
        <w:rPr>
          <w:rFonts w:ascii="Times New Roman" w:eastAsia="Times New Roman" w:hAnsi="Times New Roman" w:cs="Times New Roman"/>
          <w:color w:val="222222"/>
          <w:sz w:val="27"/>
          <w:szCs w:val="27"/>
          <w:lang w:val="en-US" w:eastAsia="ru-RU"/>
        </w:rPr>
        <w:t xml:space="preserve"> controlled trials. </w:t>
      </w:r>
      <w:r w:rsidRPr="00987104">
        <w:rPr>
          <w:rFonts w:ascii="Times New Roman" w:eastAsia="Times New Roman" w:hAnsi="Times New Roman" w:cs="Times New Roman"/>
          <w:color w:val="222222"/>
          <w:sz w:val="27"/>
          <w:szCs w:val="27"/>
          <w:lang w:eastAsia="ru-RU"/>
        </w:rPr>
        <w:t xml:space="preserve">[Online]. </w:t>
      </w:r>
      <w:proofErr w:type="spellStart"/>
      <w:r w:rsidRPr="00987104">
        <w:rPr>
          <w:rFonts w:ascii="Times New Roman" w:eastAsia="Times New Roman" w:hAnsi="Times New Roman" w:cs="Times New Roman"/>
          <w:color w:val="222222"/>
          <w:sz w:val="27"/>
          <w:szCs w:val="27"/>
          <w:lang w:eastAsia="ru-RU"/>
        </w:rPr>
        <w:t>Available</w:t>
      </w:r>
      <w:proofErr w:type="spellEnd"/>
      <w:r w:rsidRPr="00987104">
        <w:rPr>
          <w:rFonts w:ascii="Times New Roman" w:eastAsia="Times New Roman" w:hAnsi="Times New Roman" w:cs="Times New Roman"/>
          <w:color w:val="222222"/>
          <w:sz w:val="27"/>
          <w:szCs w:val="27"/>
          <w:lang w:eastAsia="ru-RU"/>
        </w:rPr>
        <w:t>: https://doi.org/10.1177/0269215515570379.</w:t>
      </w:r>
    </w:p>
    <w:p w14:paraId="01980BC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Gordon R., Bloxham S. </w:t>
      </w:r>
      <w:proofErr w:type="gramStart"/>
      <w:r w:rsidRPr="009626A5">
        <w:rPr>
          <w:rFonts w:ascii="Times New Roman" w:eastAsia="Times New Roman" w:hAnsi="Times New Roman" w:cs="Times New Roman"/>
          <w:color w:val="222222"/>
          <w:sz w:val="27"/>
          <w:szCs w:val="27"/>
          <w:lang w:val="en-US" w:eastAsia="ru-RU"/>
        </w:rPr>
        <w:t>A</w:t>
      </w:r>
      <w:proofErr w:type="gramEnd"/>
      <w:r w:rsidRPr="009626A5">
        <w:rPr>
          <w:rFonts w:ascii="Times New Roman" w:eastAsia="Times New Roman" w:hAnsi="Times New Roman" w:cs="Times New Roman"/>
          <w:color w:val="222222"/>
          <w:sz w:val="27"/>
          <w:szCs w:val="27"/>
          <w:lang w:val="en-US" w:eastAsia="ru-RU"/>
        </w:rPr>
        <w:t xml:space="preserve"> Systematic Review of the Effects of Exercise and Physical Activity on Non-Specific Chronic Low Back Pain. Healthcare (Basel). 2016 Jun; 4(2): 22. Published online 2016 Apr 25.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10.3390/healthcare4020022. PMCID: PMC4934575. PMID: 27417610.</w:t>
      </w:r>
    </w:p>
    <w:p w14:paraId="4109AB3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Ford J.J., Bower S.E., Ford I. Effects of specific muscle activation for low back pain on activity limitation, pain, work participation, or recurrence: A systematic review. </w:t>
      </w:r>
      <w:proofErr w:type="spellStart"/>
      <w:r w:rsidRPr="00987104">
        <w:rPr>
          <w:rFonts w:ascii="Times New Roman" w:eastAsia="Times New Roman" w:hAnsi="Times New Roman" w:cs="Times New Roman"/>
          <w:color w:val="222222"/>
          <w:sz w:val="27"/>
          <w:szCs w:val="27"/>
          <w:lang w:eastAsia="ru-RU"/>
        </w:rPr>
        <w:t>Musculoskelet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Sci</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Pract</w:t>
      </w:r>
      <w:proofErr w:type="spellEnd"/>
      <w:r w:rsidRPr="00987104">
        <w:rPr>
          <w:rFonts w:ascii="Times New Roman" w:eastAsia="Times New Roman" w:hAnsi="Times New Roman" w:cs="Times New Roman"/>
          <w:color w:val="222222"/>
          <w:sz w:val="27"/>
          <w:szCs w:val="27"/>
          <w:lang w:eastAsia="ru-RU"/>
        </w:rPr>
        <w:t xml:space="preserve">. 2020 </w:t>
      </w:r>
      <w:proofErr w:type="spellStart"/>
      <w:r w:rsidRPr="00987104">
        <w:rPr>
          <w:rFonts w:ascii="Times New Roman" w:eastAsia="Times New Roman" w:hAnsi="Times New Roman" w:cs="Times New Roman"/>
          <w:color w:val="222222"/>
          <w:sz w:val="27"/>
          <w:szCs w:val="27"/>
          <w:lang w:eastAsia="ru-RU"/>
        </w:rPr>
        <w:t>Dec</w:t>
      </w:r>
      <w:proofErr w:type="spellEnd"/>
      <w:r w:rsidRPr="00987104">
        <w:rPr>
          <w:rFonts w:ascii="Times New Roman" w:eastAsia="Times New Roman" w:hAnsi="Times New Roman" w:cs="Times New Roman"/>
          <w:color w:val="222222"/>
          <w:sz w:val="27"/>
          <w:szCs w:val="27"/>
          <w:lang w:eastAsia="ru-RU"/>
        </w:rPr>
        <w:t>; 50:102276. PMID: 33096506. DOI: 10.1016/j.msksp.2020.102276.</w:t>
      </w:r>
    </w:p>
    <w:p w14:paraId="2AFB0EF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lastRenderedPageBreak/>
        <w:t>Luomajoki</w:t>
      </w:r>
      <w:proofErr w:type="spellEnd"/>
      <w:r w:rsidRPr="009626A5">
        <w:rPr>
          <w:rFonts w:ascii="Times New Roman" w:eastAsia="Times New Roman" w:hAnsi="Times New Roman" w:cs="Times New Roman"/>
          <w:color w:val="222222"/>
          <w:sz w:val="27"/>
          <w:szCs w:val="27"/>
          <w:lang w:val="en-US" w:eastAsia="ru-RU"/>
        </w:rPr>
        <w:t xml:space="preserve"> H.A., Bonet Beltran M.B., </w:t>
      </w:r>
      <w:proofErr w:type="spellStart"/>
      <w:r w:rsidRPr="009626A5">
        <w:rPr>
          <w:rFonts w:ascii="Times New Roman" w:eastAsia="Times New Roman" w:hAnsi="Times New Roman" w:cs="Times New Roman"/>
          <w:color w:val="222222"/>
          <w:sz w:val="27"/>
          <w:szCs w:val="27"/>
          <w:lang w:val="en-US" w:eastAsia="ru-RU"/>
        </w:rPr>
        <w:t>Careddu</w:t>
      </w:r>
      <w:proofErr w:type="spellEnd"/>
      <w:r w:rsidRPr="009626A5">
        <w:rPr>
          <w:rFonts w:ascii="Times New Roman" w:eastAsia="Times New Roman" w:hAnsi="Times New Roman" w:cs="Times New Roman"/>
          <w:color w:val="222222"/>
          <w:sz w:val="27"/>
          <w:szCs w:val="27"/>
          <w:lang w:val="en-US" w:eastAsia="ru-RU"/>
        </w:rPr>
        <w:t xml:space="preserve"> S., Bauer C.M. Effectiveness of movement control exercise on patients with non-specific low back pain and movement control impairment: a systematic review and meta-analysis. </w:t>
      </w:r>
      <w:proofErr w:type="spellStart"/>
      <w:r w:rsidRPr="00987104">
        <w:rPr>
          <w:rFonts w:ascii="Times New Roman" w:eastAsia="Times New Roman" w:hAnsi="Times New Roman" w:cs="Times New Roman"/>
          <w:color w:val="222222"/>
          <w:sz w:val="27"/>
          <w:szCs w:val="27"/>
          <w:lang w:eastAsia="ru-RU"/>
        </w:rPr>
        <w:t>Musculoskelet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Sci</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Pract</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2018;36:1</w:t>
      </w:r>
      <w:proofErr w:type="gramEnd"/>
      <w:r w:rsidRPr="00987104">
        <w:rPr>
          <w:rFonts w:ascii="Times New Roman" w:eastAsia="Times New Roman" w:hAnsi="Times New Roman" w:cs="Times New Roman"/>
          <w:color w:val="222222"/>
          <w:sz w:val="27"/>
          <w:szCs w:val="27"/>
          <w:lang w:eastAsia="ru-RU"/>
        </w:rPr>
        <w:t>-11.</w:t>
      </w:r>
    </w:p>
    <w:p w14:paraId="7C7ADE5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Macedo L.G., Maher C.G., Hancock M.J., et al. Predicting response to motor control exercises and graded activity for patients with low back pain: pre-planned secondary analysis of a randomized controlled trial. Phys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2014;94:1543</w:t>
      </w:r>
      <w:proofErr w:type="gramEnd"/>
      <w:r w:rsidRPr="009626A5">
        <w:rPr>
          <w:rFonts w:ascii="Times New Roman" w:eastAsia="Times New Roman" w:hAnsi="Times New Roman" w:cs="Times New Roman"/>
          <w:color w:val="222222"/>
          <w:sz w:val="27"/>
          <w:szCs w:val="27"/>
          <w:lang w:val="en-US" w:eastAsia="ru-RU"/>
        </w:rPr>
        <w:t>-1554.</w:t>
      </w:r>
    </w:p>
    <w:p w14:paraId="10AFC48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Luomajoki</w:t>
      </w:r>
      <w:proofErr w:type="spellEnd"/>
      <w:r w:rsidRPr="009626A5">
        <w:rPr>
          <w:rFonts w:ascii="Times New Roman" w:eastAsia="Times New Roman" w:hAnsi="Times New Roman" w:cs="Times New Roman"/>
          <w:color w:val="222222"/>
          <w:sz w:val="27"/>
          <w:szCs w:val="27"/>
          <w:lang w:val="en-US" w:eastAsia="ru-RU"/>
        </w:rPr>
        <w:t xml:space="preserve"> H., Kool J., de Bruin E.D., et al. Reliability of movement control tests in the lumbar spine. BMC </w:t>
      </w:r>
      <w:proofErr w:type="spellStart"/>
      <w:r w:rsidRPr="009626A5">
        <w:rPr>
          <w:rFonts w:ascii="Times New Roman" w:eastAsia="Times New Roman" w:hAnsi="Times New Roman" w:cs="Times New Roman"/>
          <w:color w:val="222222"/>
          <w:sz w:val="27"/>
          <w:szCs w:val="27"/>
          <w:lang w:val="en-US" w:eastAsia="ru-RU"/>
        </w:rPr>
        <w:t>Musculoskelet</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Disord</w:t>
      </w:r>
      <w:proofErr w:type="spellEnd"/>
      <w:r w:rsidRPr="009626A5">
        <w:rPr>
          <w:rFonts w:ascii="Times New Roman" w:eastAsia="Times New Roman" w:hAnsi="Times New Roman" w:cs="Times New Roman"/>
          <w:color w:val="222222"/>
          <w:sz w:val="27"/>
          <w:szCs w:val="27"/>
          <w:lang w:val="en-US" w:eastAsia="ru-RU"/>
        </w:rPr>
        <w:t>. 2007, 8:90. doi:10.1186/1471-2474-8-90.</w:t>
      </w:r>
    </w:p>
    <w:p w14:paraId="4213800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Clare H.A., Adams R., Maher C.G. A systematic review of efficacy of McKenzie therapy for spinal pain. </w:t>
      </w:r>
      <w:r w:rsidRPr="00987104">
        <w:rPr>
          <w:rFonts w:ascii="Times New Roman" w:eastAsia="Times New Roman" w:hAnsi="Times New Roman" w:cs="Times New Roman"/>
          <w:color w:val="222222"/>
          <w:sz w:val="27"/>
          <w:szCs w:val="27"/>
          <w:lang w:eastAsia="ru-RU"/>
        </w:rPr>
        <w:t>PMID: 15574109. DOI: 10.1016/s0004-9514(14)60110-0.</w:t>
      </w:r>
    </w:p>
    <w:p w14:paraId="0123789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Petersen T., Larsen K., </w:t>
      </w:r>
      <w:proofErr w:type="spellStart"/>
      <w:r w:rsidRPr="009626A5">
        <w:rPr>
          <w:rFonts w:ascii="Times New Roman" w:eastAsia="Times New Roman" w:hAnsi="Times New Roman" w:cs="Times New Roman"/>
          <w:color w:val="222222"/>
          <w:sz w:val="27"/>
          <w:szCs w:val="27"/>
          <w:lang w:val="en-US" w:eastAsia="ru-RU"/>
        </w:rPr>
        <w:t>Nordsteen</w:t>
      </w:r>
      <w:proofErr w:type="spellEnd"/>
      <w:r w:rsidRPr="009626A5">
        <w:rPr>
          <w:rFonts w:ascii="Times New Roman" w:eastAsia="Times New Roman" w:hAnsi="Times New Roman" w:cs="Times New Roman"/>
          <w:color w:val="222222"/>
          <w:sz w:val="27"/>
          <w:szCs w:val="27"/>
          <w:lang w:val="en-US" w:eastAsia="ru-RU"/>
        </w:rPr>
        <w:t xml:space="preserve"> J., et al. The McKenzie method compared with manipulation when used adjunctive to information and advice in low back pain patients presenting with centralization or peripheralization: a randomized controlled trial.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Phila</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Pa</w:t>
      </w:r>
      <w:proofErr w:type="spellEnd"/>
      <w:r w:rsidRPr="00987104">
        <w:rPr>
          <w:rFonts w:ascii="Times New Roman" w:eastAsia="Times New Roman" w:hAnsi="Times New Roman" w:cs="Times New Roman"/>
          <w:color w:val="222222"/>
          <w:sz w:val="27"/>
          <w:szCs w:val="27"/>
          <w:lang w:eastAsia="ru-RU"/>
        </w:rPr>
        <w:t xml:space="preserve"> 1976). 2011 </w:t>
      </w:r>
      <w:proofErr w:type="spellStart"/>
      <w:r w:rsidRPr="00987104">
        <w:rPr>
          <w:rFonts w:ascii="Times New Roman" w:eastAsia="Times New Roman" w:hAnsi="Times New Roman" w:cs="Times New Roman"/>
          <w:color w:val="222222"/>
          <w:sz w:val="27"/>
          <w:szCs w:val="27"/>
          <w:lang w:eastAsia="ru-RU"/>
        </w:rPr>
        <w:t>Nov</w:t>
      </w:r>
      <w:proofErr w:type="spellEnd"/>
      <w:r w:rsidRPr="00987104">
        <w:rPr>
          <w:rFonts w:ascii="Times New Roman" w:eastAsia="Times New Roman" w:hAnsi="Times New Roman" w:cs="Times New Roman"/>
          <w:color w:val="222222"/>
          <w:sz w:val="27"/>
          <w:szCs w:val="27"/>
          <w:lang w:eastAsia="ru-RU"/>
        </w:rPr>
        <w:t xml:space="preserve"> 15;36(24):1999-2010.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10.1097/BRS.0b013e318201ee8e.</w:t>
      </w:r>
    </w:p>
    <w:p w14:paraId="48D60FD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Hahne A.J., Ford J.J., Hinman R.S., et al. Individualized functional restoration as an adjunct to advice for lumbar disc herniation with associated radiculopathy. A preplanned subgroup analysis of a randomized controlled trial. DOI: 10.1016/j.spinee.2016.10.004.</w:t>
      </w:r>
    </w:p>
    <w:p w14:paraId="572ACD4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Fritz J.M., Brennan G.P. Preliminary examination of a proposed treatment-based classification system for patients receiving physical therapy interventions for neck pain. </w:t>
      </w:r>
      <w:proofErr w:type="spellStart"/>
      <w:r w:rsidRPr="00987104">
        <w:rPr>
          <w:rFonts w:ascii="Times New Roman" w:eastAsia="Times New Roman" w:hAnsi="Times New Roman" w:cs="Times New Roman"/>
          <w:color w:val="222222"/>
          <w:sz w:val="27"/>
          <w:szCs w:val="27"/>
          <w:lang w:eastAsia="ru-RU"/>
        </w:rPr>
        <w:t>Phys</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Ther</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2007;87:513</w:t>
      </w:r>
      <w:proofErr w:type="gramEnd"/>
      <w:r w:rsidRPr="00987104">
        <w:rPr>
          <w:rFonts w:ascii="Times New Roman" w:eastAsia="Times New Roman" w:hAnsi="Times New Roman" w:cs="Times New Roman"/>
          <w:color w:val="222222"/>
          <w:sz w:val="27"/>
          <w:szCs w:val="27"/>
          <w:lang w:eastAsia="ru-RU"/>
        </w:rPr>
        <w:t>-524.</w:t>
      </w:r>
    </w:p>
    <w:p w14:paraId="2010F841"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Wang W.T.J., Olson S.L., Campbell A.H., et al. Effectiveness of physical therapy for patients with neck pain: an individualized approach using a clinical decision-making algorithm. J Phys Med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2003 Mar;82(3):203-18; quiz 219-21. </w:t>
      </w:r>
      <w:proofErr w:type="gramStart"/>
      <w:r w:rsidRPr="009626A5">
        <w:rPr>
          <w:rFonts w:ascii="Times New Roman" w:eastAsia="Times New Roman" w:hAnsi="Times New Roman" w:cs="Times New Roman"/>
          <w:color w:val="222222"/>
          <w:sz w:val="27"/>
          <w:szCs w:val="27"/>
          <w:lang w:val="en-US" w:eastAsia="ru-RU"/>
        </w:rPr>
        <w:t>doi:10.1097/01.PHM</w:t>
      </w:r>
      <w:proofErr w:type="gramEnd"/>
      <w:r w:rsidRPr="009626A5">
        <w:rPr>
          <w:rFonts w:ascii="Times New Roman" w:eastAsia="Times New Roman" w:hAnsi="Times New Roman" w:cs="Times New Roman"/>
          <w:color w:val="222222"/>
          <w:sz w:val="27"/>
          <w:szCs w:val="27"/>
          <w:lang w:val="en-US" w:eastAsia="ru-RU"/>
        </w:rPr>
        <w:t>.0000052700.48757.CF.</w:t>
      </w:r>
    </w:p>
    <w:p w14:paraId="46108D9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Gross A., Kay T.M., Paquin J.P., et al. Exercises for mechanical neck disorders. Cochrane Database Syst Rev. 2015;1:CD004250. https://doi.org/10.1002/14651858.CD004250.pub5.</w:t>
      </w:r>
    </w:p>
    <w:p w14:paraId="04148146"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lastRenderedPageBreak/>
        <w:t xml:space="preserve">Hurwitz E.L., </w:t>
      </w:r>
      <w:proofErr w:type="spellStart"/>
      <w:r w:rsidRPr="009626A5">
        <w:rPr>
          <w:rFonts w:ascii="Times New Roman" w:eastAsia="Times New Roman" w:hAnsi="Times New Roman" w:cs="Times New Roman"/>
          <w:color w:val="222222"/>
          <w:sz w:val="27"/>
          <w:szCs w:val="27"/>
          <w:lang w:val="en-US" w:eastAsia="ru-RU"/>
        </w:rPr>
        <w:t>Carragee</w:t>
      </w:r>
      <w:proofErr w:type="spellEnd"/>
      <w:r w:rsidRPr="009626A5">
        <w:rPr>
          <w:rFonts w:ascii="Times New Roman" w:eastAsia="Times New Roman" w:hAnsi="Times New Roman" w:cs="Times New Roman"/>
          <w:color w:val="222222"/>
          <w:sz w:val="27"/>
          <w:szCs w:val="27"/>
          <w:lang w:val="en-US" w:eastAsia="ru-RU"/>
        </w:rPr>
        <w:t xml:space="preserve"> E.J., van der Velde G., et al. Treatment of neck pain: noninvasive interventions: results of the Bone and Joint Decade 2000-2010 Task Force on Neck Pain and Its Associated Disorders. Spine (Phila Pa 1976). 2008;</w:t>
      </w:r>
      <w:proofErr w:type="gramStart"/>
      <w:r w:rsidRPr="009626A5">
        <w:rPr>
          <w:rFonts w:ascii="Times New Roman" w:eastAsia="Times New Roman" w:hAnsi="Times New Roman" w:cs="Times New Roman"/>
          <w:color w:val="222222"/>
          <w:sz w:val="27"/>
          <w:szCs w:val="27"/>
          <w:lang w:val="en-US" w:eastAsia="ru-RU"/>
        </w:rPr>
        <w:t>33:S</w:t>
      </w:r>
      <w:proofErr w:type="gramEnd"/>
      <w:r w:rsidRPr="009626A5">
        <w:rPr>
          <w:rFonts w:ascii="Times New Roman" w:eastAsia="Times New Roman" w:hAnsi="Times New Roman" w:cs="Times New Roman"/>
          <w:color w:val="222222"/>
          <w:sz w:val="27"/>
          <w:szCs w:val="27"/>
          <w:lang w:val="en-US" w:eastAsia="ru-RU"/>
        </w:rPr>
        <w:t>123-S152.</w:t>
      </w:r>
    </w:p>
    <w:p w14:paraId="21AFFC60"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Bertozzi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Gardenghi</w:t>
      </w:r>
      <w:proofErr w:type="spellEnd"/>
      <w:r w:rsidRPr="009626A5">
        <w:rPr>
          <w:rFonts w:ascii="Times New Roman" w:eastAsia="Times New Roman" w:hAnsi="Times New Roman" w:cs="Times New Roman"/>
          <w:color w:val="222222"/>
          <w:sz w:val="27"/>
          <w:szCs w:val="27"/>
          <w:lang w:val="en-US" w:eastAsia="ru-RU"/>
        </w:rPr>
        <w:t xml:space="preserve"> I., </w:t>
      </w:r>
      <w:proofErr w:type="spellStart"/>
      <w:r w:rsidRPr="009626A5">
        <w:rPr>
          <w:rFonts w:ascii="Times New Roman" w:eastAsia="Times New Roman" w:hAnsi="Times New Roman" w:cs="Times New Roman"/>
          <w:color w:val="222222"/>
          <w:sz w:val="27"/>
          <w:szCs w:val="27"/>
          <w:lang w:val="en-US" w:eastAsia="ru-RU"/>
        </w:rPr>
        <w:t>Turoni</w:t>
      </w:r>
      <w:proofErr w:type="spellEnd"/>
      <w:r w:rsidRPr="009626A5">
        <w:rPr>
          <w:rFonts w:ascii="Times New Roman" w:eastAsia="Times New Roman" w:hAnsi="Times New Roman" w:cs="Times New Roman"/>
          <w:color w:val="222222"/>
          <w:sz w:val="27"/>
          <w:szCs w:val="27"/>
          <w:lang w:val="en-US" w:eastAsia="ru-RU"/>
        </w:rPr>
        <w:t xml:space="preserve"> F., et al. Effect of therapeutic exercise on pain and disability in the management of chronic nonspecific neck pain: systematic review and meta-analysis of randomized trials. Phys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2013;93:1026</w:t>
      </w:r>
      <w:proofErr w:type="gramEnd"/>
      <w:r w:rsidRPr="009626A5">
        <w:rPr>
          <w:rFonts w:ascii="Times New Roman" w:eastAsia="Times New Roman" w:hAnsi="Times New Roman" w:cs="Times New Roman"/>
          <w:color w:val="222222"/>
          <w:sz w:val="27"/>
          <w:szCs w:val="27"/>
          <w:lang w:val="en-US" w:eastAsia="ru-RU"/>
        </w:rPr>
        <w:t>-1036. https://doi.org/10.2522/ptj.20120412.</w:t>
      </w:r>
    </w:p>
    <w:p w14:paraId="7771AD3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Southerst</w:t>
      </w:r>
      <w:proofErr w:type="spellEnd"/>
      <w:r w:rsidRPr="009626A5">
        <w:rPr>
          <w:rFonts w:ascii="Times New Roman" w:eastAsia="Times New Roman" w:hAnsi="Times New Roman" w:cs="Times New Roman"/>
          <w:color w:val="222222"/>
          <w:sz w:val="27"/>
          <w:szCs w:val="27"/>
          <w:lang w:val="en-US" w:eastAsia="ru-RU"/>
        </w:rPr>
        <w:t xml:space="preserve"> D., </w:t>
      </w:r>
      <w:proofErr w:type="spellStart"/>
      <w:r w:rsidRPr="009626A5">
        <w:rPr>
          <w:rFonts w:ascii="Times New Roman" w:eastAsia="Times New Roman" w:hAnsi="Times New Roman" w:cs="Times New Roman"/>
          <w:color w:val="222222"/>
          <w:sz w:val="27"/>
          <w:szCs w:val="27"/>
          <w:lang w:val="en-US" w:eastAsia="ru-RU"/>
        </w:rPr>
        <w:t>Nordin</w:t>
      </w:r>
      <w:proofErr w:type="spellEnd"/>
      <w:r w:rsidRPr="009626A5">
        <w:rPr>
          <w:rFonts w:ascii="Times New Roman" w:eastAsia="Times New Roman" w:hAnsi="Times New Roman" w:cs="Times New Roman"/>
          <w:color w:val="222222"/>
          <w:sz w:val="27"/>
          <w:szCs w:val="27"/>
          <w:lang w:val="en-US" w:eastAsia="ru-RU"/>
        </w:rPr>
        <w:t xml:space="preserve"> M.C., </w:t>
      </w:r>
      <w:proofErr w:type="spellStart"/>
      <w:r w:rsidRPr="009626A5">
        <w:rPr>
          <w:rFonts w:ascii="Times New Roman" w:eastAsia="Times New Roman" w:hAnsi="Times New Roman" w:cs="Times New Roman"/>
          <w:color w:val="222222"/>
          <w:sz w:val="27"/>
          <w:szCs w:val="27"/>
          <w:lang w:val="en-US" w:eastAsia="ru-RU"/>
        </w:rPr>
        <w:t>Côté</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proofErr w:type="gramStart"/>
      <w:r w:rsidRPr="009626A5">
        <w:rPr>
          <w:rFonts w:ascii="Times New Roman" w:eastAsia="Times New Roman" w:hAnsi="Times New Roman" w:cs="Times New Roman"/>
          <w:color w:val="222222"/>
          <w:sz w:val="27"/>
          <w:szCs w:val="27"/>
          <w:lang w:val="en-US" w:eastAsia="ru-RU"/>
        </w:rPr>
        <w:t>P.,et</w:t>
      </w:r>
      <w:proofErr w:type="spellEnd"/>
      <w:r w:rsidRPr="009626A5">
        <w:rPr>
          <w:rFonts w:ascii="Times New Roman" w:eastAsia="Times New Roman" w:hAnsi="Times New Roman" w:cs="Times New Roman"/>
          <w:color w:val="222222"/>
          <w:sz w:val="27"/>
          <w:szCs w:val="27"/>
          <w:lang w:val="en-US" w:eastAsia="ru-RU"/>
        </w:rPr>
        <w:t xml:space="preserve"> al.</w:t>
      </w:r>
      <w:proofErr w:type="gramEnd"/>
      <w:r w:rsidRPr="009626A5">
        <w:rPr>
          <w:rFonts w:ascii="Times New Roman" w:eastAsia="Times New Roman" w:hAnsi="Times New Roman" w:cs="Times New Roman"/>
          <w:color w:val="222222"/>
          <w:sz w:val="27"/>
          <w:szCs w:val="27"/>
          <w:lang w:val="en-US" w:eastAsia="ru-RU"/>
        </w:rPr>
        <w:t xml:space="preserve"> Is exercise effective for the management of neck pain and associated disorders or whiplash-associated disorders? A systematic review by the Ontario Protocol for Traffic Injury Management (</w:t>
      </w:r>
      <w:proofErr w:type="spellStart"/>
      <w:r w:rsidRPr="009626A5">
        <w:rPr>
          <w:rFonts w:ascii="Times New Roman" w:eastAsia="Times New Roman" w:hAnsi="Times New Roman" w:cs="Times New Roman"/>
          <w:color w:val="222222"/>
          <w:sz w:val="27"/>
          <w:szCs w:val="27"/>
          <w:lang w:val="en-US" w:eastAsia="ru-RU"/>
        </w:rPr>
        <w:t>OPTIMa</w:t>
      </w:r>
      <w:proofErr w:type="spellEnd"/>
      <w:r w:rsidRPr="009626A5">
        <w:rPr>
          <w:rFonts w:ascii="Times New Roman" w:eastAsia="Times New Roman" w:hAnsi="Times New Roman" w:cs="Times New Roman"/>
          <w:color w:val="222222"/>
          <w:sz w:val="27"/>
          <w:szCs w:val="27"/>
          <w:lang w:val="en-US" w:eastAsia="ru-RU"/>
        </w:rPr>
        <w:t xml:space="preserve">) Collaboration.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 2016 Dec;16(12):1503-1523.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10.1016/j.spinee.2014.02.014.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2014 </w:t>
      </w:r>
      <w:proofErr w:type="spellStart"/>
      <w:r w:rsidRPr="00987104">
        <w:rPr>
          <w:rFonts w:ascii="Times New Roman" w:eastAsia="Times New Roman" w:hAnsi="Times New Roman" w:cs="Times New Roman"/>
          <w:color w:val="222222"/>
          <w:sz w:val="27"/>
          <w:szCs w:val="27"/>
          <w:lang w:eastAsia="ru-RU"/>
        </w:rPr>
        <w:t>Feb</w:t>
      </w:r>
      <w:proofErr w:type="spellEnd"/>
      <w:r w:rsidRPr="00987104">
        <w:rPr>
          <w:rFonts w:ascii="Times New Roman" w:eastAsia="Times New Roman" w:hAnsi="Times New Roman" w:cs="Times New Roman"/>
          <w:color w:val="222222"/>
          <w:sz w:val="27"/>
          <w:szCs w:val="27"/>
          <w:lang w:eastAsia="ru-RU"/>
        </w:rPr>
        <w:t xml:space="preserve"> 15.</w:t>
      </w:r>
    </w:p>
    <w:p w14:paraId="5F0EF59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Teasell</w:t>
      </w:r>
      <w:proofErr w:type="spellEnd"/>
      <w:r w:rsidRPr="009626A5">
        <w:rPr>
          <w:rFonts w:ascii="Times New Roman" w:eastAsia="Times New Roman" w:hAnsi="Times New Roman" w:cs="Times New Roman"/>
          <w:color w:val="222222"/>
          <w:sz w:val="27"/>
          <w:szCs w:val="27"/>
          <w:lang w:val="en-US" w:eastAsia="ru-RU"/>
        </w:rPr>
        <w:t xml:space="preserve"> R.W., McClure J.A., Walton D., et al. A research synthesis of therapeutic interventions for whiplash-associated disorder (WAD): part 4 – noninvasive interventions for chronic WAD. </w:t>
      </w:r>
      <w:proofErr w:type="spellStart"/>
      <w:r w:rsidRPr="00987104">
        <w:rPr>
          <w:rFonts w:ascii="Times New Roman" w:eastAsia="Times New Roman" w:hAnsi="Times New Roman" w:cs="Times New Roman"/>
          <w:color w:val="222222"/>
          <w:sz w:val="27"/>
          <w:szCs w:val="27"/>
          <w:lang w:eastAsia="ru-RU"/>
        </w:rPr>
        <w:t>Pain</w:t>
      </w:r>
      <w:proofErr w:type="spellEnd"/>
      <w:r w:rsidRPr="00987104">
        <w:rPr>
          <w:rFonts w:ascii="Times New Roman" w:eastAsia="Times New Roman" w:hAnsi="Times New Roman" w:cs="Times New Roman"/>
          <w:color w:val="222222"/>
          <w:sz w:val="27"/>
          <w:szCs w:val="27"/>
          <w:lang w:eastAsia="ru-RU"/>
        </w:rPr>
        <w:t xml:space="preserve"> Res </w:t>
      </w:r>
      <w:proofErr w:type="spellStart"/>
      <w:r w:rsidRPr="00987104">
        <w:rPr>
          <w:rFonts w:ascii="Times New Roman" w:eastAsia="Times New Roman" w:hAnsi="Times New Roman" w:cs="Times New Roman"/>
          <w:color w:val="222222"/>
          <w:sz w:val="27"/>
          <w:szCs w:val="27"/>
          <w:lang w:eastAsia="ru-RU"/>
        </w:rPr>
        <w:t>Manag</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2010;15:313</w:t>
      </w:r>
      <w:proofErr w:type="gramEnd"/>
      <w:r w:rsidRPr="00987104">
        <w:rPr>
          <w:rFonts w:ascii="Times New Roman" w:eastAsia="Times New Roman" w:hAnsi="Times New Roman" w:cs="Times New Roman"/>
          <w:color w:val="222222"/>
          <w:sz w:val="27"/>
          <w:szCs w:val="27"/>
          <w:lang w:eastAsia="ru-RU"/>
        </w:rPr>
        <w:t>-322. https://doi.org/10.1155/2010/487279.</w:t>
      </w:r>
    </w:p>
    <w:p w14:paraId="5BF171C2"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Racicki</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Gerwin</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DiClaudio</w:t>
      </w:r>
      <w:proofErr w:type="spellEnd"/>
      <w:r w:rsidRPr="009626A5">
        <w:rPr>
          <w:rFonts w:ascii="Times New Roman" w:eastAsia="Times New Roman" w:hAnsi="Times New Roman" w:cs="Times New Roman"/>
          <w:color w:val="222222"/>
          <w:sz w:val="27"/>
          <w:szCs w:val="27"/>
          <w:lang w:val="en-US" w:eastAsia="ru-RU"/>
        </w:rPr>
        <w:t xml:space="preserve"> S., et al. Conservative physical therapy management for the treatment of cervicogenic headache: a systematic review. J Man </w:t>
      </w:r>
      <w:proofErr w:type="spellStart"/>
      <w:r w:rsidRPr="009626A5">
        <w:rPr>
          <w:rFonts w:ascii="Times New Roman" w:eastAsia="Times New Roman" w:hAnsi="Times New Roman" w:cs="Times New Roman"/>
          <w:color w:val="222222"/>
          <w:sz w:val="27"/>
          <w:szCs w:val="27"/>
          <w:lang w:val="en-US" w:eastAsia="ru-RU"/>
        </w:rPr>
        <w:t>Manip</w:t>
      </w:r>
      <w:proofErr w:type="spell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2013;21:113</w:t>
      </w:r>
      <w:proofErr w:type="gramEnd"/>
      <w:r w:rsidRPr="009626A5">
        <w:rPr>
          <w:rFonts w:ascii="Times New Roman" w:eastAsia="Times New Roman" w:hAnsi="Times New Roman" w:cs="Times New Roman"/>
          <w:color w:val="222222"/>
          <w:sz w:val="27"/>
          <w:szCs w:val="27"/>
          <w:lang w:val="en-US" w:eastAsia="ru-RU"/>
        </w:rPr>
        <w:t>-124. https://doi.org/10.1179/2042618612Y.0000000025.</w:t>
      </w:r>
    </w:p>
    <w:p w14:paraId="58A604A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Varatharajan</w:t>
      </w:r>
      <w:proofErr w:type="spellEnd"/>
      <w:r w:rsidRPr="009626A5">
        <w:rPr>
          <w:rFonts w:ascii="Times New Roman" w:eastAsia="Times New Roman" w:hAnsi="Times New Roman" w:cs="Times New Roman"/>
          <w:color w:val="222222"/>
          <w:sz w:val="27"/>
          <w:szCs w:val="27"/>
          <w:lang w:val="en-US" w:eastAsia="ru-RU"/>
        </w:rPr>
        <w:t xml:space="preserve"> S., Ferguson B., </w:t>
      </w:r>
      <w:proofErr w:type="spellStart"/>
      <w:r w:rsidRPr="009626A5">
        <w:rPr>
          <w:rFonts w:ascii="Times New Roman" w:eastAsia="Times New Roman" w:hAnsi="Times New Roman" w:cs="Times New Roman"/>
          <w:color w:val="222222"/>
          <w:sz w:val="27"/>
          <w:szCs w:val="27"/>
          <w:lang w:val="en-US" w:eastAsia="ru-RU"/>
        </w:rPr>
        <w:t>Chrobak</w:t>
      </w:r>
      <w:proofErr w:type="spellEnd"/>
      <w:r w:rsidRPr="009626A5">
        <w:rPr>
          <w:rFonts w:ascii="Times New Roman" w:eastAsia="Times New Roman" w:hAnsi="Times New Roman" w:cs="Times New Roman"/>
          <w:color w:val="222222"/>
          <w:sz w:val="27"/>
          <w:szCs w:val="27"/>
          <w:lang w:val="en-US" w:eastAsia="ru-RU"/>
        </w:rPr>
        <w:t xml:space="preserve"> K., et al. Are non-invasive interventions effective for the management of headaches associated with neck pain? An update of the Bone and Joint Decade Task Force on Neck Pain and Its Associated Disorders by the Ontario Protocol for Traffic Injury Management (</w:t>
      </w:r>
      <w:proofErr w:type="spellStart"/>
      <w:r w:rsidRPr="009626A5">
        <w:rPr>
          <w:rFonts w:ascii="Times New Roman" w:eastAsia="Times New Roman" w:hAnsi="Times New Roman" w:cs="Times New Roman"/>
          <w:color w:val="222222"/>
          <w:sz w:val="27"/>
          <w:szCs w:val="27"/>
          <w:lang w:val="en-US" w:eastAsia="ru-RU"/>
        </w:rPr>
        <w:t>OPTIMa</w:t>
      </w:r>
      <w:proofErr w:type="spellEnd"/>
      <w:r w:rsidRPr="009626A5">
        <w:rPr>
          <w:rFonts w:ascii="Times New Roman" w:eastAsia="Times New Roman" w:hAnsi="Times New Roman" w:cs="Times New Roman"/>
          <w:color w:val="222222"/>
          <w:sz w:val="27"/>
          <w:szCs w:val="27"/>
          <w:lang w:val="en-US" w:eastAsia="ru-RU"/>
        </w:rPr>
        <w:t xml:space="preserve">) Collaboration. </w:t>
      </w:r>
      <w:proofErr w:type="spellStart"/>
      <w:r w:rsidRPr="00987104">
        <w:rPr>
          <w:rFonts w:ascii="Times New Roman" w:eastAsia="Times New Roman" w:hAnsi="Times New Roman" w:cs="Times New Roman"/>
          <w:color w:val="222222"/>
          <w:sz w:val="27"/>
          <w:szCs w:val="27"/>
          <w:lang w:eastAsia="ru-RU"/>
        </w:rPr>
        <w:t>Eur</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 </w:t>
      </w:r>
      <w:proofErr w:type="gramStart"/>
      <w:r w:rsidRPr="00987104">
        <w:rPr>
          <w:rFonts w:ascii="Times New Roman" w:eastAsia="Times New Roman" w:hAnsi="Times New Roman" w:cs="Times New Roman"/>
          <w:color w:val="222222"/>
          <w:sz w:val="27"/>
          <w:szCs w:val="27"/>
          <w:lang w:eastAsia="ru-RU"/>
        </w:rPr>
        <w:t>2016;25:1971</w:t>
      </w:r>
      <w:proofErr w:type="gramEnd"/>
      <w:r w:rsidRPr="00987104">
        <w:rPr>
          <w:rFonts w:ascii="Times New Roman" w:eastAsia="Times New Roman" w:hAnsi="Times New Roman" w:cs="Times New Roman"/>
          <w:color w:val="222222"/>
          <w:sz w:val="27"/>
          <w:szCs w:val="27"/>
          <w:lang w:eastAsia="ru-RU"/>
        </w:rPr>
        <w:t>-1999.</w:t>
      </w:r>
    </w:p>
    <w:p w14:paraId="740C769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Kjellman</w:t>
      </w:r>
      <w:proofErr w:type="spellEnd"/>
      <w:r w:rsidRPr="009626A5">
        <w:rPr>
          <w:rFonts w:ascii="Times New Roman" w:eastAsia="Times New Roman" w:hAnsi="Times New Roman" w:cs="Times New Roman"/>
          <w:color w:val="222222"/>
          <w:sz w:val="27"/>
          <w:szCs w:val="27"/>
          <w:lang w:val="en-US" w:eastAsia="ru-RU"/>
        </w:rPr>
        <w:t xml:space="preserve"> G., Oberg B. A randomized clinical trial comparing general exercise, McKenzie treatment and a control group in patients with neck pain.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Rehabil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Med</w:t>
      </w:r>
      <w:proofErr w:type="spellEnd"/>
      <w:r w:rsidRPr="00987104">
        <w:rPr>
          <w:rFonts w:ascii="Times New Roman" w:eastAsia="Times New Roman" w:hAnsi="Times New Roman" w:cs="Times New Roman"/>
          <w:color w:val="222222"/>
          <w:sz w:val="27"/>
          <w:szCs w:val="27"/>
          <w:lang w:eastAsia="ru-RU"/>
        </w:rPr>
        <w:t>. 2002 Jul;34(4):183-90. PMID: 12201614 DOI: 10.1080/16501970213233.</w:t>
      </w:r>
    </w:p>
    <w:p w14:paraId="1D2D8FF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Liang L., Feng M., Cui X., et al. The effect of exercise on cervical radiculopathy: A systematic review and meta-analysis. </w:t>
      </w:r>
      <w:proofErr w:type="spellStart"/>
      <w:r w:rsidRPr="00987104">
        <w:rPr>
          <w:rFonts w:ascii="Times New Roman" w:eastAsia="Times New Roman" w:hAnsi="Times New Roman" w:cs="Times New Roman"/>
          <w:color w:val="222222"/>
          <w:sz w:val="27"/>
          <w:szCs w:val="27"/>
          <w:lang w:eastAsia="ru-RU"/>
        </w:rPr>
        <w:t>Medicine</w:t>
      </w:r>
      <w:proofErr w:type="spellEnd"/>
      <w:r w:rsidRPr="00987104">
        <w:rPr>
          <w:rFonts w:ascii="Times New Roman" w:eastAsia="Times New Roman" w:hAnsi="Times New Roman" w:cs="Times New Roman"/>
          <w:color w:val="222222"/>
          <w:sz w:val="27"/>
          <w:szCs w:val="27"/>
          <w:lang w:eastAsia="ru-RU"/>
        </w:rPr>
        <w:t>. 2019 Nov;98(45</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17733. DOI: 10.1097/MD.0000000000017733.</w:t>
      </w:r>
    </w:p>
    <w:p w14:paraId="77F8B0C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Andrade R., Duarte H., Pereira R., et al. Pulsed electromagnetic field therapy effectiveness in low back pain: A systematic review of randomized controlled trials. Porto Biomed J. 2016 Nov-Dec;1(5):156-163.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10.1016/j.pbj.2016.09.001.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2016 Nov 1. </w:t>
      </w:r>
      <w:r w:rsidRPr="00987104">
        <w:rPr>
          <w:rFonts w:ascii="Times New Roman" w:eastAsia="Times New Roman" w:hAnsi="Times New Roman" w:cs="Times New Roman"/>
          <w:color w:val="222222"/>
          <w:sz w:val="27"/>
          <w:szCs w:val="27"/>
          <w:lang w:eastAsia="ru-RU"/>
        </w:rPr>
        <w:t>PMID: 32258569; PMCID: PMC6806956.</w:t>
      </w:r>
    </w:p>
    <w:p w14:paraId="1AA3798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Fortina</w:t>
      </w:r>
      <w:proofErr w:type="spellEnd"/>
      <w:r w:rsidRPr="009626A5">
        <w:rPr>
          <w:rFonts w:ascii="Times New Roman" w:eastAsia="Times New Roman" w:hAnsi="Times New Roman" w:cs="Times New Roman"/>
          <w:color w:val="222222"/>
          <w:sz w:val="27"/>
          <w:szCs w:val="27"/>
          <w:lang w:val="en-US" w:eastAsia="ru-RU"/>
        </w:rPr>
        <w:t xml:space="preserve"> M., Vittoria A., Giannotti S., et al. </w:t>
      </w:r>
      <w:proofErr w:type="gramStart"/>
      <w:r w:rsidRPr="009626A5">
        <w:rPr>
          <w:rFonts w:ascii="Times New Roman" w:eastAsia="Times New Roman" w:hAnsi="Times New Roman" w:cs="Times New Roman"/>
          <w:color w:val="222222"/>
          <w:sz w:val="27"/>
          <w:szCs w:val="27"/>
          <w:lang w:val="en-US" w:eastAsia="ru-RU"/>
        </w:rPr>
        <w:t>Short</w:t>
      </w:r>
      <w:proofErr w:type="gramEnd"/>
      <w:r w:rsidRPr="009626A5">
        <w:rPr>
          <w:rFonts w:ascii="Times New Roman" w:eastAsia="Times New Roman" w:hAnsi="Times New Roman" w:cs="Times New Roman"/>
          <w:color w:val="222222"/>
          <w:sz w:val="27"/>
          <w:szCs w:val="27"/>
          <w:lang w:val="en-US" w:eastAsia="ru-RU"/>
        </w:rPr>
        <w:t xml:space="preserve"> time effects of a low-frequency, high intensity magnetic field in the treatment of chronic neck and low back pain. AIMS Public Health. 2022 Feb 10;9(2):307-315.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10.3934/publichealth.2022021. PMID: 35634032; PMCID: PMC9114779.</w:t>
      </w:r>
    </w:p>
    <w:p w14:paraId="0C7AB805"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Huang Z., Ma J., Chen J., et al. The effectiveness of low-level laser therapy for nonspecific chronic low back pain: a systematic review and meta-analysis. </w:t>
      </w:r>
      <w:proofErr w:type="spellStart"/>
      <w:r w:rsidRPr="00987104">
        <w:rPr>
          <w:rFonts w:ascii="Times New Roman" w:eastAsia="Times New Roman" w:hAnsi="Times New Roman" w:cs="Times New Roman"/>
          <w:color w:val="222222"/>
          <w:sz w:val="27"/>
          <w:szCs w:val="27"/>
          <w:lang w:eastAsia="ru-RU"/>
        </w:rPr>
        <w:t>Arthritis</w:t>
      </w:r>
      <w:proofErr w:type="spellEnd"/>
      <w:r w:rsidRPr="00987104">
        <w:rPr>
          <w:rFonts w:ascii="Times New Roman" w:eastAsia="Times New Roman" w:hAnsi="Times New Roman" w:cs="Times New Roman"/>
          <w:color w:val="222222"/>
          <w:sz w:val="27"/>
          <w:szCs w:val="27"/>
          <w:lang w:eastAsia="ru-RU"/>
        </w:rPr>
        <w:t xml:space="preserve"> Res </w:t>
      </w:r>
      <w:proofErr w:type="spellStart"/>
      <w:r w:rsidRPr="00987104">
        <w:rPr>
          <w:rFonts w:ascii="Times New Roman" w:eastAsia="Times New Roman" w:hAnsi="Times New Roman" w:cs="Times New Roman"/>
          <w:color w:val="222222"/>
          <w:sz w:val="27"/>
          <w:szCs w:val="27"/>
          <w:lang w:eastAsia="ru-RU"/>
        </w:rPr>
        <w:t>Ther</w:t>
      </w:r>
      <w:proofErr w:type="spellEnd"/>
      <w:r w:rsidRPr="00987104">
        <w:rPr>
          <w:rFonts w:ascii="Times New Roman" w:eastAsia="Times New Roman" w:hAnsi="Times New Roman" w:cs="Times New Roman"/>
          <w:color w:val="222222"/>
          <w:sz w:val="27"/>
          <w:szCs w:val="27"/>
          <w:lang w:eastAsia="ru-RU"/>
        </w:rPr>
        <w:t xml:space="preserve">. 2015 </w:t>
      </w:r>
      <w:proofErr w:type="spellStart"/>
      <w:r w:rsidRPr="00987104">
        <w:rPr>
          <w:rFonts w:ascii="Times New Roman" w:eastAsia="Times New Roman" w:hAnsi="Times New Roman" w:cs="Times New Roman"/>
          <w:color w:val="222222"/>
          <w:sz w:val="27"/>
          <w:szCs w:val="27"/>
          <w:lang w:eastAsia="ru-RU"/>
        </w:rPr>
        <w:t>Dec</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15;17:360</w:t>
      </w:r>
      <w:proofErr w:type="gram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10.1186/s13075-015-0882-0.</w:t>
      </w:r>
    </w:p>
    <w:p w14:paraId="5AF24838"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Glazov G., Yelland M., Emery J. Low-level laser therapy for chronic non-specific low back pain: a meta-analysis of </w:t>
      </w:r>
      <w:proofErr w:type="spellStart"/>
      <w:r w:rsidRPr="009626A5">
        <w:rPr>
          <w:rFonts w:ascii="Times New Roman" w:eastAsia="Times New Roman" w:hAnsi="Times New Roman" w:cs="Times New Roman"/>
          <w:color w:val="222222"/>
          <w:sz w:val="27"/>
          <w:szCs w:val="27"/>
          <w:lang w:val="en-US" w:eastAsia="ru-RU"/>
        </w:rPr>
        <w:t>randomised</w:t>
      </w:r>
      <w:proofErr w:type="spellEnd"/>
      <w:r w:rsidRPr="009626A5">
        <w:rPr>
          <w:rFonts w:ascii="Times New Roman" w:eastAsia="Times New Roman" w:hAnsi="Times New Roman" w:cs="Times New Roman"/>
          <w:color w:val="222222"/>
          <w:sz w:val="27"/>
          <w:szCs w:val="27"/>
          <w:lang w:val="en-US" w:eastAsia="ru-RU"/>
        </w:rPr>
        <w:t xml:space="preserve"> controlled trials. </w:t>
      </w:r>
      <w:proofErr w:type="spellStart"/>
      <w:r w:rsidRPr="00987104">
        <w:rPr>
          <w:rFonts w:ascii="Times New Roman" w:eastAsia="Times New Roman" w:hAnsi="Times New Roman" w:cs="Times New Roman"/>
          <w:color w:val="222222"/>
          <w:sz w:val="27"/>
          <w:szCs w:val="27"/>
          <w:lang w:eastAsia="ru-RU"/>
        </w:rPr>
        <w:t>Acupunct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Med</w:t>
      </w:r>
      <w:proofErr w:type="spellEnd"/>
      <w:r w:rsidRPr="00987104">
        <w:rPr>
          <w:rFonts w:ascii="Times New Roman" w:eastAsia="Times New Roman" w:hAnsi="Times New Roman" w:cs="Times New Roman"/>
          <w:color w:val="222222"/>
          <w:sz w:val="27"/>
          <w:szCs w:val="27"/>
          <w:lang w:eastAsia="ru-RU"/>
        </w:rPr>
        <w:t xml:space="preserve">. </w:t>
      </w:r>
      <w:proofErr w:type="gramStart"/>
      <w:r w:rsidRPr="00987104">
        <w:rPr>
          <w:rFonts w:ascii="Times New Roman" w:eastAsia="Times New Roman" w:hAnsi="Times New Roman" w:cs="Times New Roman"/>
          <w:color w:val="222222"/>
          <w:sz w:val="27"/>
          <w:szCs w:val="27"/>
          <w:lang w:eastAsia="ru-RU"/>
        </w:rPr>
        <w:t>2016;34:328</w:t>
      </w:r>
      <w:proofErr w:type="gramEnd"/>
      <w:r w:rsidRPr="00987104">
        <w:rPr>
          <w:rFonts w:ascii="Times New Roman" w:eastAsia="Times New Roman" w:hAnsi="Times New Roman" w:cs="Times New Roman"/>
          <w:color w:val="222222"/>
          <w:sz w:val="27"/>
          <w:szCs w:val="27"/>
          <w:lang w:eastAsia="ru-RU"/>
        </w:rPr>
        <w:t>-341.</w:t>
      </w:r>
    </w:p>
    <w:p w14:paraId="1BC97339"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Berry T.S., </w:t>
      </w:r>
      <w:proofErr w:type="spellStart"/>
      <w:r w:rsidRPr="009626A5">
        <w:rPr>
          <w:rFonts w:ascii="Times New Roman" w:eastAsia="Times New Roman" w:hAnsi="Times New Roman" w:cs="Times New Roman"/>
          <w:color w:val="222222"/>
          <w:sz w:val="27"/>
          <w:szCs w:val="27"/>
          <w:lang w:val="en-US" w:eastAsia="ru-RU"/>
        </w:rPr>
        <w:t>Quarneri</w:t>
      </w:r>
      <w:proofErr w:type="spellEnd"/>
      <w:r w:rsidRPr="009626A5">
        <w:rPr>
          <w:rFonts w:ascii="Times New Roman" w:eastAsia="Times New Roman" w:hAnsi="Times New Roman" w:cs="Times New Roman"/>
          <w:color w:val="222222"/>
          <w:sz w:val="27"/>
          <w:szCs w:val="27"/>
          <w:lang w:val="en-US" w:eastAsia="ru-RU"/>
        </w:rPr>
        <w:t xml:space="preserve"> P.J., Roche G., et al. Low-Lever Laser Therapy for Treating Low Back Pain: 12-Month Follow-Up. J Pain Relief. </w:t>
      </w:r>
      <w:proofErr w:type="gramStart"/>
      <w:r w:rsidRPr="009626A5">
        <w:rPr>
          <w:rFonts w:ascii="Times New Roman" w:eastAsia="Times New Roman" w:hAnsi="Times New Roman" w:cs="Times New Roman"/>
          <w:color w:val="222222"/>
          <w:sz w:val="27"/>
          <w:szCs w:val="27"/>
          <w:lang w:val="en-US" w:eastAsia="ru-RU"/>
        </w:rPr>
        <w:t>2020;9:347</w:t>
      </w:r>
      <w:proofErr w:type="gramEnd"/>
      <w:r w:rsidRPr="009626A5">
        <w:rPr>
          <w:rFonts w:ascii="Times New Roman" w:eastAsia="Times New Roman" w:hAnsi="Times New Roman" w:cs="Times New Roman"/>
          <w:color w:val="222222"/>
          <w:sz w:val="27"/>
          <w:szCs w:val="27"/>
          <w:lang w:val="en-US" w:eastAsia="ru-RU"/>
        </w:rPr>
        <w:t>.</w:t>
      </w:r>
    </w:p>
    <w:p w14:paraId="1A56143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Yousefi-Nooraie</w:t>
      </w:r>
      <w:proofErr w:type="spellEnd"/>
      <w:r w:rsidRPr="009626A5">
        <w:rPr>
          <w:rFonts w:ascii="Times New Roman" w:eastAsia="Times New Roman" w:hAnsi="Times New Roman" w:cs="Times New Roman"/>
          <w:color w:val="222222"/>
          <w:sz w:val="27"/>
          <w:szCs w:val="27"/>
          <w:lang w:val="en-US" w:eastAsia="ru-RU"/>
        </w:rPr>
        <w:t xml:space="preserve"> R., </w:t>
      </w:r>
      <w:proofErr w:type="spellStart"/>
      <w:r w:rsidRPr="009626A5">
        <w:rPr>
          <w:rFonts w:ascii="Times New Roman" w:eastAsia="Times New Roman" w:hAnsi="Times New Roman" w:cs="Times New Roman"/>
          <w:color w:val="222222"/>
          <w:sz w:val="27"/>
          <w:szCs w:val="27"/>
          <w:lang w:val="en-US" w:eastAsia="ru-RU"/>
        </w:rPr>
        <w:t>Schonstein</w:t>
      </w:r>
      <w:proofErr w:type="spellEnd"/>
      <w:r w:rsidRPr="009626A5">
        <w:rPr>
          <w:rFonts w:ascii="Times New Roman" w:eastAsia="Times New Roman" w:hAnsi="Times New Roman" w:cs="Times New Roman"/>
          <w:color w:val="222222"/>
          <w:sz w:val="27"/>
          <w:szCs w:val="27"/>
          <w:lang w:val="en-US" w:eastAsia="ru-RU"/>
        </w:rPr>
        <w:t xml:space="preserve"> E., </w:t>
      </w:r>
      <w:proofErr w:type="spellStart"/>
      <w:r w:rsidRPr="009626A5">
        <w:rPr>
          <w:rFonts w:ascii="Times New Roman" w:eastAsia="Times New Roman" w:hAnsi="Times New Roman" w:cs="Times New Roman"/>
          <w:color w:val="222222"/>
          <w:sz w:val="27"/>
          <w:szCs w:val="27"/>
          <w:lang w:val="en-US" w:eastAsia="ru-RU"/>
        </w:rPr>
        <w:t>Heidari</w:t>
      </w:r>
      <w:proofErr w:type="spellEnd"/>
      <w:r w:rsidRPr="009626A5">
        <w:rPr>
          <w:rFonts w:ascii="Times New Roman" w:eastAsia="Times New Roman" w:hAnsi="Times New Roman" w:cs="Times New Roman"/>
          <w:color w:val="222222"/>
          <w:sz w:val="27"/>
          <w:szCs w:val="27"/>
          <w:lang w:val="en-US" w:eastAsia="ru-RU"/>
        </w:rPr>
        <w:t xml:space="preserve"> K., et al. </w:t>
      </w:r>
      <w:proofErr w:type="gramStart"/>
      <w:r w:rsidRPr="009626A5">
        <w:rPr>
          <w:rFonts w:ascii="Times New Roman" w:eastAsia="Times New Roman" w:hAnsi="Times New Roman" w:cs="Times New Roman"/>
          <w:color w:val="222222"/>
          <w:sz w:val="27"/>
          <w:szCs w:val="27"/>
          <w:lang w:val="en-US" w:eastAsia="ru-RU"/>
        </w:rPr>
        <w:t>Low level</w:t>
      </w:r>
      <w:proofErr w:type="gramEnd"/>
      <w:r w:rsidRPr="009626A5">
        <w:rPr>
          <w:rFonts w:ascii="Times New Roman" w:eastAsia="Times New Roman" w:hAnsi="Times New Roman" w:cs="Times New Roman"/>
          <w:color w:val="222222"/>
          <w:sz w:val="27"/>
          <w:szCs w:val="27"/>
          <w:lang w:val="en-US" w:eastAsia="ru-RU"/>
        </w:rPr>
        <w:t xml:space="preserve"> laser therapy for nonspecific low-back pain. Cochrane Database Syst Rev. 2008 Apr 16;2008(2):CD005107.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10.1002/14651858.CD005107.</w:t>
      </w:r>
    </w:p>
    <w:p w14:paraId="735373C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Jauregui J.J., Cherian J.J., </w:t>
      </w:r>
      <w:proofErr w:type="spellStart"/>
      <w:r w:rsidRPr="009626A5">
        <w:rPr>
          <w:rFonts w:ascii="Times New Roman" w:eastAsia="Times New Roman" w:hAnsi="Times New Roman" w:cs="Times New Roman"/>
          <w:color w:val="222222"/>
          <w:sz w:val="27"/>
          <w:szCs w:val="27"/>
          <w:lang w:val="en-US" w:eastAsia="ru-RU"/>
        </w:rPr>
        <w:t>Gwam</w:t>
      </w:r>
      <w:proofErr w:type="spellEnd"/>
      <w:r w:rsidRPr="009626A5">
        <w:rPr>
          <w:rFonts w:ascii="Times New Roman" w:eastAsia="Times New Roman" w:hAnsi="Times New Roman" w:cs="Times New Roman"/>
          <w:color w:val="222222"/>
          <w:sz w:val="27"/>
          <w:szCs w:val="27"/>
          <w:lang w:val="en-US" w:eastAsia="ru-RU"/>
        </w:rPr>
        <w:t xml:space="preserve"> C.U., et al. A Meta-Analysis of Transcutaneous Electrical Nerve Stimulation for Chronic Low Back Pain.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Technol</w:t>
      </w:r>
      <w:proofErr w:type="spellEnd"/>
      <w:r w:rsidRPr="00987104">
        <w:rPr>
          <w:rFonts w:ascii="Times New Roman" w:eastAsia="Times New Roman" w:hAnsi="Times New Roman" w:cs="Times New Roman"/>
          <w:color w:val="222222"/>
          <w:sz w:val="27"/>
          <w:szCs w:val="27"/>
          <w:lang w:eastAsia="ru-RU"/>
        </w:rPr>
        <w:t xml:space="preserve"> Int. 2016 </w:t>
      </w:r>
      <w:proofErr w:type="gramStart"/>
      <w:r w:rsidRPr="00987104">
        <w:rPr>
          <w:rFonts w:ascii="Times New Roman" w:eastAsia="Times New Roman" w:hAnsi="Times New Roman" w:cs="Times New Roman"/>
          <w:color w:val="222222"/>
          <w:sz w:val="27"/>
          <w:szCs w:val="27"/>
          <w:lang w:eastAsia="ru-RU"/>
        </w:rPr>
        <w:t>Apr;28:296</w:t>
      </w:r>
      <w:proofErr w:type="gramEnd"/>
      <w:r w:rsidRPr="00987104">
        <w:rPr>
          <w:rFonts w:ascii="Times New Roman" w:eastAsia="Times New Roman" w:hAnsi="Times New Roman" w:cs="Times New Roman"/>
          <w:color w:val="222222"/>
          <w:sz w:val="27"/>
          <w:szCs w:val="27"/>
          <w:lang w:eastAsia="ru-RU"/>
        </w:rPr>
        <w:t>-302. PMID: 27042787.</w:t>
      </w:r>
    </w:p>
    <w:p w14:paraId="638C75CC"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87104">
        <w:rPr>
          <w:rFonts w:ascii="Times New Roman" w:eastAsia="Times New Roman" w:hAnsi="Times New Roman" w:cs="Times New Roman"/>
          <w:color w:val="222222"/>
          <w:sz w:val="27"/>
          <w:szCs w:val="27"/>
          <w:lang w:eastAsia="ru-RU"/>
        </w:rPr>
        <w:t>Almeida</w:t>
      </w:r>
      <w:proofErr w:type="spellEnd"/>
      <w:r w:rsidRPr="00987104">
        <w:rPr>
          <w:rFonts w:ascii="Times New Roman" w:eastAsia="Times New Roman" w:hAnsi="Times New Roman" w:cs="Times New Roman"/>
          <w:color w:val="222222"/>
          <w:sz w:val="27"/>
          <w:szCs w:val="27"/>
          <w:lang w:eastAsia="ru-RU"/>
        </w:rPr>
        <w:t xml:space="preserve"> C.C., </w:t>
      </w:r>
      <w:proofErr w:type="spellStart"/>
      <w:r w:rsidRPr="00987104">
        <w:rPr>
          <w:rFonts w:ascii="Times New Roman" w:eastAsia="Times New Roman" w:hAnsi="Times New Roman" w:cs="Times New Roman"/>
          <w:color w:val="222222"/>
          <w:sz w:val="27"/>
          <w:szCs w:val="27"/>
          <w:lang w:eastAsia="ru-RU"/>
        </w:rPr>
        <w:t>Silva</w:t>
      </w:r>
      <w:proofErr w:type="spellEnd"/>
      <w:r w:rsidRPr="00987104">
        <w:rPr>
          <w:rFonts w:ascii="Times New Roman" w:eastAsia="Times New Roman" w:hAnsi="Times New Roman" w:cs="Times New Roman"/>
          <w:color w:val="222222"/>
          <w:sz w:val="27"/>
          <w:szCs w:val="27"/>
          <w:lang w:eastAsia="ru-RU"/>
        </w:rPr>
        <w:t xml:space="preserve"> V.Z.M.D., </w:t>
      </w:r>
      <w:proofErr w:type="spellStart"/>
      <w:r w:rsidRPr="00987104">
        <w:rPr>
          <w:rFonts w:ascii="Times New Roman" w:eastAsia="Times New Roman" w:hAnsi="Times New Roman" w:cs="Times New Roman"/>
          <w:color w:val="222222"/>
          <w:sz w:val="27"/>
          <w:szCs w:val="27"/>
          <w:lang w:eastAsia="ru-RU"/>
        </w:rPr>
        <w:t>Júnior</w:t>
      </w:r>
      <w:proofErr w:type="spellEnd"/>
      <w:r w:rsidRPr="00987104">
        <w:rPr>
          <w:rFonts w:ascii="Times New Roman" w:eastAsia="Times New Roman" w:hAnsi="Times New Roman" w:cs="Times New Roman"/>
          <w:color w:val="222222"/>
          <w:sz w:val="27"/>
          <w:szCs w:val="27"/>
          <w:lang w:eastAsia="ru-RU"/>
        </w:rPr>
        <w:t xml:space="preserve"> G.C., </w:t>
      </w:r>
      <w:proofErr w:type="spellStart"/>
      <w:r w:rsidRPr="00987104">
        <w:rPr>
          <w:rFonts w:ascii="Times New Roman" w:eastAsia="Times New Roman" w:hAnsi="Times New Roman" w:cs="Times New Roman"/>
          <w:color w:val="222222"/>
          <w:sz w:val="27"/>
          <w:szCs w:val="27"/>
          <w:lang w:eastAsia="ru-RU"/>
        </w:rPr>
        <w:t>et</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al</w:t>
      </w:r>
      <w:proofErr w:type="spellEnd"/>
      <w:r w:rsidRPr="00987104">
        <w:rPr>
          <w:rFonts w:ascii="Times New Roman" w:eastAsia="Times New Roman" w:hAnsi="Times New Roman" w:cs="Times New Roman"/>
          <w:color w:val="222222"/>
          <w:sz w:val="27"/>
          <w:szCs w:val="27"/>
          <w:lang w:eastAsia="ru-RU"/>
        </w:rPr>
        <w:t xml:space="preserve">. </w:t>
      </w:r>
      <w:r w:rsidRPr="009626A5">
        <w:rPr>
          <w:rFonts w:ascii="Times New Roman" w:eastAsia="Times New Roman" w:hAnsi="Times New Roman" w:cs="Times New Roman"/>
          <w:color w:val="222222"/>
          <w:sz w:val="27"/>
          <w:szCs w:val="27"/>
          <w:lang w:val="en-US" w:eastAsia="ru-RU"/>
        </w:rPr>
        <w:t xml:space="preserve">Transcutaneous electrical nerve stimulation and interferential current demonstrate similar effects in relieving acute and chronic pain: a systematic review with meta-analysis. </w:t>
      </w:r>
      <w:proofErr w:type="spellStart"/>
      <w:r w:rsidRPr="009626A5">
        <w:rPr>
          <w:rFonts w:ascii="Times New Roman" w:eastAsia="Times New Roman" w:hAnsi="Times New Roman" w:cs="Times New Roman"/>
          <w:color w:val="222222"/>
          <w:sz w:val="27"/>
          <w:szCs w:val="27"/>
          <w:lang w:val="en-US" w:eastAsia="ru-RU"/>
        </w:rPr>
        <w:t>Braz</w:t>
      </w:r>
      <w:proofErr w:type="spellEnd"/>
      <w:r w:rsidRPr="009626A5">
        <w:rPr>
          <w:rFonts w:ascii="Times New Roman" w:eastAsia="Times New Roman" w:hAnsi="Times New Roman" w:cs="Times New Roman"/>
          <w:color w:val="222222"/>
          <w:sz w:val="27"/>
          <w:szCs w:val="27"/>
          <w:lang w:val="en-US" w:eastAsia="ru-RU"/>
        </w:rPr>
        <w:t xml:space="preserve"> J Phys </w:t>
      </w:r>
      <w:proofErr w:type="spellStart"/>
      <w:r w:rsidRPr="009626A5">
        <w:rPr>
          <w:rFonts w:ascii="Times New Roman" w:eastAsia="Times New Roman" w:hAnsi="Times New Roman" w:cs="Times New Roman"/>
          <w:color w:val="222222"/>
          <w:sz w:val="27"/>
          <w:szCs w:val="27"/>
          <w:lang w:val="en-US" w:eastAsia="ru-RU"/>
        </w:rPr>
        <w:t>Ther</w:t>
      </w:r>
      <w:proofErr w:type="spellEnd"/>
      <w:r w:rsidRPr="009626A5">
        <w:rPr>
          <w:rFonts w:ascii="Times New Roman" w:eastAsia="Times New Roman" w:hAnsi="Times New Roman" w:cs="Times New Roman"/>
          <w:color w:val="222222"/>
          <w:sz w:val="27"/>
          <w:szCs w:val="27"/>
          <w:lang w:val="en-US" w:eastAsia="ru-RU"/>
        </w:rPr>
        <w:t xml:space="preserve">. 2018 Sep-Oct;22(5):347-354.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10.1016/j.bjpt.2017.12.005.</w:t>
      </w:r>
    </w:p>
    <w:p w14:paraId="1E90066D"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Akhter S., Qureshi A.R., Aleem I., et al. Efficacy of Electrical Stimulation for Spinal Fusion: A Systematic Review and Meta-Analysis of Randomized Controlled Trials. Sci Rep. 2020 Mar 12;10(1):4568.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10.1038/s41598-020-61266-x.</w:t>
      </w:r>
    </w:p>
    <w:p w14:paraId="16534BF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Pivovarsky</w:t>
      </w:r>
      <w:proofErr w:type="spellEnd"/>
      <w:r w:rsidRPr="009626A5">
        <w:rPr>
          <w:rFonts w:ascii="Times New Roman" w:eastAsia="Times New Roman" w:hAnsi="Times New Roman" w:cs="Times New Roman"/>
          <w:color w:val="222222"/>
          <w:sz w:val="27"/>
          <w:szCs w:val="27"/>
          <w:lang w:val="en-US" w:eastAsia="ru-RU"/>
        </w:rPr>
        <w:t xml:space="preserve"> M.L.F., </w:t>
      </w:r>
      <w:proofErr w:type="spellStart"/>
      <w:r w:rsidRPr="009626A5">
        <w:rPr>
          <w:rFonts w:ascii="Times New Roman" w:eastAsia="Times New Roman" w:hAnsi="Times New Roman" w:cs="Times New Roman"/>
          <w:color w:val="222222"/>
          <w:sz w:val="27"/>
          <w:szCs w:val="27"/>
          <w:lang w:val="en-US" w:eastAsia="ru-RU"/>
        </w:rPr>
        <w:t>Gaideski</w:t>
      </w:r>
      <w:proofErr w:type="spellEnd"/>
      <w:r w:rsidRPr="009626A5">
        <w:rPr>
          <w:rFonts w:ascii="Times New Roman" w:eastAsia="Times New Roman" w:hAnsi="Times New Roman" w:cs="Times New Roman"/>
          <w:color w:val="222222"/>
          <w:sz w:val="27"/>
          <w:szCs w:val="27"/>
          <w:lang w:val="en-US" w:eastAsia="ru-RU"/>
        </w:rPr>
        <w:t xml:space="preserve"> F., Macedo R.M., et al. Immediate analgesic effect of two modes of transcutaneous electrical nerve stimulation on patients with </w:t>
      </w:r>
      <w:r w:rsidRPr="009626A5">
        <w:rPr>
          <w:rFonts w:ascii="Times New Roman" w:eastAsia="Times New Roman" w:hAnsi="Times New Roman" w:cs="Times New Roman"/>
          <w:color w:val="222222"/>
          <w:sz w:val="27"/>
          <w:szCs w:val="27"/>
          <w:lang w:val="en-US" w:eastAsia="ru-RU"/>
        </w:rPr>
        <w:lastRenderedPageBreak/>
        <w:t>chronic low back pain: a randomized controlled trial. Einstein (Sao Paulo). 2021 Dec 17;</w:t>
      </w:r>
      <w:proofErr w:type="gramStart"/>
      <w:r w:rsidRPr="009626A5">
        <w:rPr>
          <w:rFonts w:ascii="Times New Roman" w:eastAsia="Times New Roman" w:hAnsi="Times New Roman" w:cs="Times New Roman"/>
          <w:color w:val="222222"/>
          <w:sz w:val="27"/>
          <w:szCs w:val="27"/>
          <w:lang w:val="en-US" w:eastAsia="ru-RU"/>
        </w:rPr>
        <w:t>19:eAO</w:t>
      </w:r>
      <w:proofErr w:type="gramEnd"/>
      <w:r w:rsidRPr="009626A5">
        <w:rPr>
          <w:rFonts w:ascii="Times New Roman" w:eastAsia="Times New Roman" w:hAnsi="Times New Roman" w:cs="Times New Roman"/>
          <w:color w:val="222222"/>
          <w:sz w:val="27"/>
          <w:szCs w:val="27"/>
          <w:lang w:val="en-US" w:eastAsia="ru-RU"/>
        </w:rPr>
        <w:t xml:space="preserve">6027.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10.31744/</w:t>
      </w:r>
      <w:proofErr w:type="spellStart"/>
      <w:r w:rsidRPr="009626A5">
        <w:rPr>
          <w:rFonts w:ascii="Times New Roman" w:eastAsia="Times New Roman" w:hAnsi="Times New Roman" w:cs="Times New Roman"/>
          <w:color w:val="222222"/>
          <w:sz w:val="27"/>
          <w:szCs w:val="27"/>
          <w:lang w:val="en-US" w:eastAsia="ru-RU"/>
        </w:rPr>
        <w:t>einstein_journal</w:t>
      </w:r>
      <w:proofErr w:type="spellEnd"/>
      <w:r w:rsidRPr="009626A5">
        <w:rPr>
          <w:rFonts w:ascii="Times New Roman" w:eastAsia="Times New Roman" w:hAnsi="Times New Roman" w:cs="Times New Roman"/>
          <w:color w:val="222222"/>
          <w:sz w:val="27"/>
          <w:szCs w:val="27"/>
          <w:lang w:val="en-US" w:eastAsia="ru-RU"/>
        </w:rPr>
        <w:t>/2021AO6027.</w:t>
      </w:r>
    </w:p>
    <w:p w14:paraId="1496A17F"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Resende</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Merriwether</w:t>
      </w:r>
      <w:proofErr w:type="spellEnd"/>
      <w:r w:rsidRPr="009626A5">
        <w:rPr>
          <w:rFonts w:ascii="Times New Roman" w:eastAsia="Times New Roman" w:hAnsi="Times New Roman" w:cs="Times New Roman"/>
          <w:color w:val="222222"/>
          <w:sz w:val="27"/>
          <w:szCs w:val="27"/>
          <w:lang w:val="en-US" w:eastAsia="ru-RU"/>
        </w:rPr>
        <w:t xml:space="preserve"> E., </w:t>
      </w:r>
      <w:proofErr w:type="spellStart"/>
      <w:r w:rsidRPr="009626A5">
        <w:rPr>
          <w:rFonts w:ascii="Times New Roman" w:eastAsia="Times New Roman" w:hAnsi="Times New Roman" w:cs="Times New Roman"/>
          <w:color w:val="222222"/>
          <w:sz w:val="27"/>
          <w:szCs w:val="27"/>
          <w:lang w:val="en-US" w:eastAsia="ru-RU"/>
        </w:rPr>
        <w:t>Rampazo</w:t>
      </w:r>
      <w:proofErr w:type="spellEnd"/>
      <w:r w:rsidRPr="009626A5">
        <w:rPr>
          <w:rFonts w:ascii="Times New Roman" w:eastAsia="Times New Roman" w:hAnsi="Times New Roman" w:cs="Times New Roman"/>
          <w:color w:val="222222"/>
          <w:sz w:val="27"/>
          <w:szCs w:val="27"/>
          <w:lang w:val="en-US" w:eastAsia="ru-RU"/>
        </w:rPr>
        <w:t xml:space="preserve"> É.P., et al. Meta-analysis of transcutaneous electrical nerve stimulation for relief of spinal pain. Eur J Pain. 2018 Apr;22(4):663-678.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10.1002/ejp.1168.</w:t>
      </w:r>
    </w:p>
    <w:p w14:paraId="71BE3949"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Котельников Г.П., Миронов С.П., Мирошниченко В.Ф. К73 Травматология и ортопедия: учебник. — М.: ГЭОТАР-Медиа, 2009.— 400 с.: ил. ISBN 978-5-9704-1376-0.</w:t>
      </w:r>
    </w:p>
    <w:p w14:paraId="29A88F8B"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proofErr w:type="spellStart"/>
      <w:r w:rsidRPr="009626A5">
        <w:rPr>
          <w:rFonts w:ascii="Times New Roman" w:eastAsia="Times New Roman" w:hAnsi="Times New Roman" w:cs="Times New Roman"/>
          <w:color w:val="222222"/>
          <w:sz w:val="27"/>
          <w:szCs w:val="27"/>
          <w:lang w:val="en-US" w:eastAsia="ru-RU"/>
        </w:rPr>
        <w:t>Dindo</w:t>
      </w:r>
      <w:proofErr w:type="spellEnd"/>
      <w:r w:rsidRPr="009626A5">
        <w:rPr>
          <w:rFonts w:ascii="Times New Roman" w:eastAsia="Times New Roman" w:hAnsi="Times New Roman" w:cs="Times New Roman"/>
          <w:color w:val="222222"/>
          <w:sz w:val="27"/>
          <w:szCs w:val="27"/>
          <w:lang w:val="en-US" w:eastAsia="ru-RU"/>
        </w:rPr>
        <w:t xml:space="preserve"> D., </w:t>
      </w:r>
      <w:proofErr w:type="spellStart"/>
      <w:r w:rsidRPr="009626A5">
        <w:rPr>
          <w:rFonts w:ascii="Times New Roman" w:eastAsia="Times New Roman" w:hAnsi="Times New Roman" w:cs="Times New Roman"/>
          <w:color w:val="222222"/>
          <w:sz w:val="27"/>
          <w:szCs w:val="27"/>
          <w:lang w:val="en-US" w:eastAsia="ru-RU"/>
        </w:rPr>
        <w:t>Clavien</w:t>
      </w:r>
      <w:proofErr w:type="spellEnd"/>
      <w:r w:rsidRPr="009626A5">
        <w:rPr>
          <w:rFonts w:ascii="Times New Roman" w:eastAsia="Times New Roman" w:hAnsi="Times New Roman" w:cs="Times New Roman"/>
          <w:color w:val="222222"/>
          <w:sz w:val="27"/>
          <w:szCs w:val="27"/>
          <w:lang w:val="en-US" w:eastAsia="ru-RU"/>
        </w:rPr>
        <w:t xml:space="preserve"> P. What Is a Surgical Complication? World J Surg. 2008;32(6):939–41. doi:10.1007/s00268-008-9584-y.</w:t>
      </w:r>
    </w:p>
    <w:p w14:paraId="4297A23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Strasberg S.M., Linehan D.C., Hawkins W.G. The accordion severity grading system of surgical complications. </w:t>
      </w:r>
      <w:proofErr w:type="spellStart"/>
      <w:r w:rsidRPr="00987104">
        <w:rPr>
          <w:rFonts w:ascii="Times New Roman" w:eastAsia="Times New Roman" w:hAnsi="Times New Roman" w:cs="Times New Roman"/>
          <w:color w:val="222222"/>
          <w:sz w:val="27"/>
          <w:szCs w:val="27"/>
          <w:lang w:eastAsia="ru-RU"/>
        </w:rPr>
        <w:t>Ann</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2009;250(2):177–86. doi:10.1097/SLA.0b013e3181afde41.</w:t>
      </w:r>
    </w:p>
    <w:p w14:paraId="4E37B05D"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Satava</w:t>
      </w:r>
      <w:proofErr w:type="spellEnd"/>
      <w:r w:rsidRPr="009626A5">
        <w:rPr>
          <w:rFonts w:ascii="Times New Roman" w:eastAsia="Times New Roman" w:hAnsi="Times New Roman" w:cs="Times New Roman"/>
          <w:color w:val="222222"/>
          <w:sz w:val="27"/>
          <w:szCs w:val="27"/>
          <w:lang w:val="en-US" w:eastAsia="ru-RU"/>
        </w:rPr>
        <w:t xml:space="preserve"> R.M. Identification and reduction of surgical error using simulation. </w:t>
      </w:r>
      <w:proofErr w:type="spellStart"/>
      <w:r w:rsidRPr="00987104">
        <w:rPr>
          <w:rFonts w:ascii="Times New Roman" w:eastAsia="Times New Roman" w:hAnsi="Times New Roman" w:cs="Times New Roman"/>
          <w:color w:val="222222"/>
          <w:sz w:val="27"/>
          <w:szCs w:val="27"/>
          <w:lang w:eastAsia="ru-RU"/>
        </w:rPr>
        <w:t>Minim</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Invasive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Ther</w:t>
      </w:r>
      <w:proofErr w:type="spellEnd"/>
      <w:r w:rsidRPr="00987104">
        <w:rPr>
          <w:rFonts w:ascii="Times New Roman" w:eastAsia="Times New Roman" w:hAnsi="Times New Roman" w:cs="Times New Roman"/>
          <w:color w:val="222222"/>
          <w:sz w:val="27"/>
          <w:szCs w:val="27"/>
          <w:lang w:eastAsia="ru-RU"/>
        </w:rPr>
        <w:t xml:space="preserve"> Allied </w:t>
      </w:r>
      <w:proofErr w:type="spellStart"/>
      <w:r w:rsidRPr="00987104">
        <w:rPr>
          <w:rFonts w:ascii="Times New Roman" w:eastAsia="Times New Roman" w:hAnsi="Times New Roman" w:cs="Times New Roman"/>
          <w:color w:val="222222"/>
          <w:sz w:val="27"/>
          <w:szCs w:val="27"/>
          <w:lang w:eastAsia="ru-RU"/>
        </w:rPr>
        <w:t>Technol</w:t>
      </w:r>
      <w:proofErr w:type="spellEnd"/>
      <w:r w:rsidRPr="00987104">
        <w:rPr>
          <w:rFonts w:ascii="Times New Roman" w:eastAsia="Times New Roman" w:hAnsi="Times New Roman" w:cs="Times New Roman"/>
          <w:color w:val="222222"/>
          <w:sz w:val="27"/>
          <w:szCs w:val="27"/>
          <w:lang w:eastAsia="ru-RU"/>
        </w:rPr>
        <w:t>. 2005;14(4):257–61. doi:10.1080/13645700500274112.</w:t>
      </w:r>
    </w:p>
    <w:p w14:paraId="4975AE1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Кулешов А. А., Крутько А. В., Исхаков О. С. [и др.] Хирургическое лечение грыж межпозвонкового диска у детей и подростков // Хирургия позвоночника. – 2017. – Т. 14, № 1. – С. 68-77. – DOI 10.14531/ss2017.1.68-77. – EDN YHTRLB.</w:t>
      </w:r>
    </w:p>
    <w:p w14:paraId="42A454B7"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Крутько А.В., </w:t>
      </w:r>
      <w:proofErr w:type="spellStart"/>
      <w:r w:rsidRPr="00987104">
        <w:rPr>
          <w:rFonts w:ascii="Times New Roman" w:eastAsia="Times New Roman" w:hAnsi="Times New Roman" w:cs="Times New Roman"/>
          <w:color w:val="222222"/>
          <w:sz w:val="27"/>
          <w:szCs w:val="27"/>
          <w:lang w:eastAsia="ru-RU"/>
        </w:rPr>
        <w:t>Сангинов</w:t>
      </w:r>
      <w:proofErr w:type="spellEnd"/>
      <w:r w:rsidRPr="00987104">
        <w:rPr>
          <w:rFonts w:ascii="Times New Roman" w:eastAsia="Times New Roman" w:hAnsi="Times New Roman" w:cs="Times New Roman"/>
          <w:color w:val="222222"/>
          <w:sz w:val="27"/>
          <w:szCs w:val="27"/>
          <w:lang w:eastAsia="ru-RU"/>
        </w:rPr>
        <w:t xml:space="preserve"> А.Д., </w:t>
      </w:r>
      <w:proofErr w:type="spellStart"/>
      <w:r w:rsidRPr="00987104">
        <w:rPr>
          <w:rFonts w:ascii="Times New Roman" w:eastAsia="Times New Roman" w:hAnsi="Times New Roman" w:cs="Times New Roman"/>
          <w:color w:val="222222"/>
          <w:sz w:val="27"/>
          <w:szCs w:val="27"/>
          <w:lang w:eastAsia="ru-RU"/>
        </w:rPr>
        <w:t>Гиерс</w:t>
      </w:r>
      <w:proofErr w:type="spellEnd"/>
      <w:r w:rsidRPr="00987104">
        <w:rPr>
          <w:rFonts w:ascii="Times New Roman" w:eastAsia="Times New Roman" w:hAnsi="Times New Roman" w:cs="Times New Roman"/>
          <w:color w:val="222222"/>
          <w:sz w:val="27"/>
          <w:szCs w:val="27"/>
          <w:lang w:eastAsia="ru-RU"/>
        </w:rPr>
        <w:t xml:space="preserve"> М.B., </w:t>
      </w:r>
      <w:proofErr w:type="spellStart"/>
      <w:r w:rsidRPr="00987104">
        <w:rPr>
          <w:rFonts w:ascii="Times New Roman" w:eastAsia="Times New Roman" w:hAnsi="Times New Roman" w:cs="Times New Roman"/>
          <w:color w:val="222222"/>
          <w:sz w:val="27"/>
          <w:szCs w:val="27"/>
          <w:lang w:eastAsia="ru-RU"/>
        </w:rPr>
        <w:t>Альшевская</w:t>
      </w:r>
      <w:proofErr w:type="spellEnd"/>
      <w:r w:rsidRPr="00987104">
        <w:rPr>
          <w:rFonts w:ascii="Times New Roman" w:eastAsia="Times New Roman" w:hAnsi="Times New Roman" w:cs="Times New Roman"/>
          <w:color w:val="222222"/>
          <w:sz w:val="27"/>
          <w:szCs w:val="27"/>
          <w:lang w:eastAsia="ru-RU"/>
        </w:rPr>
        <w:t xml:space="preserve"> А.А., Москалев А.В. Хирургическое лечение патологии </w:t>
      </w:r>
      <w:proofErr w:type="spellStart"/>
      <w:r w:rsidRPr="00987104">
        <w:rPr>
          <w:rFonts w:ascii="Times New Roman" w:eastAsia="Times New Roman" w:hAnsi="Times New Roman" w:cs="Times New Roman"/>
          <w:color w:val="222222"/>
          <w:sz w:val="27"/>
          <w:szCs w:val="27"/>
          <w:lang w:eastAsia="ru-RU"/>
        </w:rPr>
        <w:t>нижнепоясничного</w:t>
      </w:r>
      <w:proofErr w:type="spellEnd"/>
      <w:r w:rsidRPr="00987104">
        <w:rPr>
          <w:rFonts w:ascii="Times New Roman" w:eastAsia="Times New Roman" w:hAnsi="Times New Roman" w:cs="Times New Roman"/>
          <w:color w:val="222222"/>
          <w:sz w:val="27"/>
          <w:szCs w:val="27"/>
          <w:lang w:eastAsia="ru-RU"/>
        </w:rPr>
        <w:t xml:space="preserve"> отдела позвоночника у детей и подростков // Ортопедия, травматология и восстановительная хирургия детского возраста. - 2018. - Т. 6. - №4. - C. 37-47.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10.17816/PTORS6437-47</w:t>
      </w:r>
    </w:p>
    <w:p w14:paraId="3552B856"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Ridolfi D, </w:t>
      </w:r>
      <w:proofErr w:type="spellStart"/>
      <w:r w:rsidRPr="009626A5">
        <w:rPr>
          <w:rFonts w:ascii="Times New Roman" w:eastAsia="Times New Roman" w:hAnsi="Times New Roman" w:cs="Times New Roman"/>
          <w:color w:val="222222"/>
          <w:sz w:val="27"/>
          <w:szCs w:val="27"/>
          <w:lang w:val="en-US" w:eastAsia="ru-RU"/>
        </w:rPr>
        <w:t>Oyekan</w:t>
      </w:r>
      <w:proofErr w:type="spellEnd"/>
      <w:r w:rsidRPr="009626A5">
        <w:rPr>
          <w:rFonts w:ascii="Times New Roman" w:eastAsia="Times New Roman" w:hAnsi="Times New Roman" w:cs="Times New Roman"/>
          <w:color w:val="222222"/>
          <w:sz w:val="27"/>
          <w:szCs w:val="27"/>
          <w:lang w:val="en-US" w:eastAsia="ru-RU"/>
        </w:rPr>
        <w:t xml:space="preserve"> AA, Tang MY, Chen SR, Como CJ, Dalton J, Gannon EJ, Jackson KL, Bible JE, Kowalski C, de Groot SJ, Donaldson WF, Lee JY, Shaw JD. Modified </w:t>
      </w:r>
      <w:proofErr w:type="spellStart"/>
      <w:r w:rsidRPr="009626A5">
        <w:rPr>
          <w:rFonts w:ascii="Times New Roman" w:eastAsia="Times New Roman" w:hAnsi="Times New Roman" w:cs="Times New Roman"/>
          <w:color w:val="222222"/>
          <w:sz w:val="27"/>
          <w:szCs w:val="27"/>
          <w:lang w:val="en-US" w:eastAsia="ru-RU"/>
        </w:rPr>
        <w:t>Clavien</w:t>
      </w:r>
      <w:proofErr w:type="spellEnd"/>
      <w:r w:rsidRPr="009626A5">
        <w:rPr>
          <w:rFonts w:ascii="Times New Roman" w:eastAsia="Times New Roman" w:hAnsi="Times New Roman" w:cs="Times New Roman"/>
          <w:color w:val="222222"/>
          <w:sz w:val="27"/>
          <w:szCs w:val="27"/>
          <w:lang w:val="en-US" w:eastAsia="ru-RU"/>
        </w:rPr>
        <w:t>-</w:t>
      </w:r>
      <w:proofErr w:type="spellStart"/>
      <w:r w:rsidRPr="009626A5">
        <w:rPr>
          <w:rFonts w:ascii="Times New Roman" w:eastAsia="Times New Roman" w:hAnsi="Times New Roman" w:cs="Times New Roman"/>
          <w:color w:val="222222"/>
          <w:sz w:val="27"/>
          <w:szCs w:val="27"/>
          <w:lang w:val="en-US" w:eastAsia="ru-RU"/>
        </w:rPr>
        <w:t>Dindo</w:t>
      </w:r>
      <w:proofErr w:type="spellEnd"/>
      <w:r w:rsidRPr="009626A5">
        <w:rPr>
          <w:rFonts w:ascii="Times New Roman" w:eastAsia="Times New Roman" w:hAnsi="Times New Roman" w:cs="Times New Roman"/>
          <w:color w:val="222222"/>
          <w:sz w:val="27"/>
          <w:szCs w:val="27"/>
          <w:lang w:val="en-US" w:eastAsia="ru-RU"/>
        </w:rPr>
        <w:t xml:space="preserve">-Sink Classification System for operative complications in adult spine surgery.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Neurosurg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2024 </w:t>
      </w:r>
      <w:proofErr w:type="spellStart"/>
      <w:r w:rsidRPr="00987104">
        <w:rPr>
          <w:rFonts w:ascii="Times New Roman" w:eastAsia="Times New Roman" w:hAnsi="Times New Roman" w:cs="Times New Roman"/>
          <w:color w:val="222222"/>
          <w:sz w:val="27"/>
          <w:szCs w:val="27"/>
          <w:lang w:eastAsia="ru-RU"/>
        </w:rPr>
        <w:t>Feb</w:t>
      </w:r>
      <w:proofErr w:type="spellEnd"/>
      <w:r w:rsidRPr="00987104">
        <w:rPr>
          <w:rFonts w:ascii="Times New Roman" w:eastAsia="Times New Roman" w:hAnsi="Times New Roman" w:cs="Times New Roman"/>
          <w:color w:val="222222"/>
          <w:sz w:val="27"/>
          <w:szCs w:val="27"/>
          <w:lang w:eastAsia="ru-RU"/>
        </w:rPr>
        <w:t xml:space="preserve"> 2;40(5):669-673.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10.3171/2023.</w:t>
      </w:r>
      <w:proofErr w:type="gramStart"/>
      <w:r w:rsidRPr="00987104">
        <w:rPr>
          <w:rFonts w:ascii="Times New Roman" w:eastAsia="Times New Roman" w:hAnsi="Times New Roman" w:cs="Times New Roman"/>
          <w:color w:val="222222"/>
          <w:sz w:val="27"/>
          <w:szCs w:val="27"/>
          <w:lang w:eastAsia="ru-RU"/>
        </w:rPr>
        <w:t>11.SPINE</w:t>
      </w:r>
      <w:proofErr w:type="gramEnd"/>
      <w:r w:rsidRPr="00987104">
        <w:rPr>
          <w:rFonts w:ascii="Times New Roman" w:eastAsia="Times New Roman" w:hAnsi="Times New Roman" w:cs="Times New Roman"/>
          <w:color w:val="222222"/>
          <w:sz w:val="27"/>
          <w:szCs w:val="27"/>
          <w:lang w:eastAsia="ru-RU"/>
        </w:rPr>
        <w:t>23396. PMID: 38306652.</w:t>
      </w:r>
    </w:p>
    <w:p w14:paraId="41769C80"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lastRenderedPageBreak/>
        <w:t>Brockow</w:t>
      </w:r>
      <w:proofErr w:type="spellEnd"/>
      <w:r w:rsidRPr="009626A5">
        <w:rPr>
          <w:rFonts w:ascii="Times New Roman" w:eastAsia="Times New Roman" w:hAnsi="Times New Roman" w:cs="Times New Roman"/>
          <w:color w:val="222222"/>
          <w:sz w:val="27"/>
          <w:szCs w:val="27"/>
          <w:lang w:val="en-US" w:eastAsia="ru-RU"/>
        </w:rPr>
        <w:t xml:space="preserve"> Th, </w:t>
      </w:r>
      <w:proofErr w:type="spellStart"/>
      <w:r w:rsidRPr="009626A5">
        <w:rPr>
          <w:rFonts w:ascii="Times New Roman" w:eastAsia="Times New Roman" w:hAnsi="Times New Roman" w:cs="Times New Roman"/>
          <w:color w:val="222222"/>
          <w:sz w:val="27"/>
          <w:szCs w:val="27"/>
          <w:lang w:val="en-US" w:eastAsia="ru-RU"/>
        </w:rPr>
        <w:t>Cieza</w:t>
      </w:r>
      <w:proofErr w:type="spellEnd"/>
      <w:r w:rsidRPr="009626A5">
        <w:rPr>
          <w:rFonts w:ascii="Times New Roman" w:eastAsia="Times New Roman" w:hAnsi="Times New Roman" w:cs="Times New Roman"/>
          <w:color w:val="222222"/>
          <w:sz w:val="27"/>
          <w:szCs w:val="27"/>
          <w:lang w:val="en-US" w:eastAsia="ru-RU"/>
        </w:rPr>
        <w:t xml:space="preserve"> A, </w:t>
      </w:r>
      <w:proofErr w:type="spellStart"/>
      <w:r w:rsidRPr="009626A5">
        <w:rPr>
          <w:rFonts w:ascii="Times New Roman" w:eastAsia="Times New Roman" w:hAnsi="Times New Roman" w:cs="Times New Roman"/>
          <w:color w:val="222222"/>
          <w:sz w:val="27"/>
          <w:szCs w:val="27"/>
          <w:lang w:val="en-US" w:eastAsia="ru-RU"/>
        </w:rPr>
        <w:t>Kuhlow</w:t>
      </w:r>
      <w:proofErr w:type="spellEnd"/>
      <w:r w:rsidRPr="009626A5">
        <w:rPr>
          <w:rFonts w:ascii="Times New Roman" w:eastAsia="Times New Roman" w:hAnsi="Times New Roman" w:cs="Times New Roman"/>
          <w:color w:val="222222"/>
          <w:sz w:val="27"/>
          <w:szCs w:val="27"/>
          <w:lang w:val="en-US" w:eastAsia="ru-RU"/>
        </w:rPr>
        <w:t xml:space="preserve"> H, </w:t>
      </w:r>
      <w:proofErr w:type="spellStart"/>
      <w:r w:rsidRPr="009626A5">
        <w:rPr>
          <w:rFonts w:ascii="Times New Roman" w:eastAsia="Times New Roman" w:hAnsi="Times New Roman" w:cs="Times New Roman"/>
          <w:color w:val="222222"/>
          <w:sz w:val="27"/>
          <w:szCs w:val="27"/>
          <w:lang w:val="en-US" w:eastAsia="ru-RU"/>
        </w:rPr>
        <w:t>Sigl</w:t>
      </w:r>
      <w:proofErr w:type="spellEnd"/>
      <w:r w:rsidRPr="009626A5">
        <w:rPr>
          <w:rFonts w:ascii="Times New Roman" w:eastAsia="Times New Roman" w:hAnsi="Times New Roman" w:cs="Times New Roman"/>
          <w:color w:val="222222"/>
          <w:sz w:val="27"/>
          <w:szCs w:val="27"/>
          <w:lang w:val="en-US" w:eastAsia="ru-RU"/>
        </w:rPr>
        <w:t xml:space="preserve"> T, Franke T, Harder M, Stucki G Identifying the concepts contained in outcome measures of clinical trials on musculoskeletal disorders and chronic widespread pain using the international classification of functioning, disability and health as a reference J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2004; Suppl. </w:t>
      </w:r>
      <w:r w:rsidRPr="00987104">
        <w:rPr>
          <w:rFonts w:ascii="Times New Roman" w:eastAsia="Times New Roman" w:hAnsi="Times New Roman" w:cs="Times New Roman"/>
          <w:color w:val="222222"/>
          <w:sz w:val="27"/>
          <w:szCs w:val="27"/>
          <w:lang w:eastAsia="ru-RU"/>
        </w:rPr>
        <w:t>44: 30–36</w:t>
      </w:r>
    </w:p>
    <w:p w14:paraId="7E5EAB7E"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Cieza</w:t>
      </w:r>
      <w:proofErr w:type="spellEnd"/>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А</w:t>
      </w:r>
      <w:r w:rsidRPr="009626A5">
        <w:rPr>
          <w:rFonts w:ascii="Times New Roman" w:eastAsia="Times New Roman" w:hAnsi="Times New Roman" w:cs="Times New Roman"/>
          <w:color w:val="222222"/>
          <w:sz w:val="27"/>
          <w:szCs w:val="27"/>
          <w:lang w:val="en-US" w:eastAsia="ru-RU"/>
        </w:rPr>
        <w:t xml:space="preserve">, Stucki G, </w:t>
      </w:r>
      <w:proofErr w:type="spellStart"/>
      <w:r w:rsidRPr="009626A5">
        <w:rPr>
          <w:rFonts w:ascii="Times New Roman" w:eastAsia="Times New Roman" w:hAnsi="Times New Roman" w:cs="Times New Roman"/>
          <w:color w:val="222222"/>
          <w:sz w:val="27"/>
          <w:szCs w:val="27"/>
          <w:lang w:val="en-US" w:eastAsia="ru-RU"/>
        </w:rPr>
        <w:t>Weigl</w:t>
      </w:r>
      <w:proofErr w:type="spellEnd"/>
      <w:r w:rsidRPr="009626A5">
        <w:rPr>
          <w:rFonts w:ascii="Times New Roman" w:eastAsia="Times New Roman" w:hAnsi="Times New Roman" w:cs="Times New Roman"/>
          <w:color w:val="222222"/>
          <w:sz w:val="27"/>
          <w:szCs w:val="27"/>
          <w:lang w:val="en-US" w:eastAsia="ru-RU"/>
        </w:rPr>
        <w:t xml:space="preserve"> </w:t>
      </w:r>
      <w:proofErr w:type="gramStart"/>
      <w:r w:rsidRPr="009626A5">
        <w:rPr>
          <w:rFonts w:ascii="Times New Roman" w:eastAsia="Times New Roman" w:hAnsi="Times New Roman" w:cs="Times New Roman"/>
          <w:color w:val="222222"/>
          <w:sz w:val="27"/>
          <w:szCs w:val="27"/>
          <w:lang w:val="en-US" w:eastAsia="ru-RU"/>
        </w:rPr>
        <w:t>M. ,</w:t>
      </w:r>
      <w:proofErr w:type="spellStart"/>
      <w:r w:rsidRPr="009626A5">
        <w:rPr>
          <w:rFonts w:ascii="Times New Roman" w:eastAsia="Times New Roman" w:hAnsi="Times New Roman" w:cs="Times New Roman"/>
          <w:color w:val="222222"/>
          <w:sz w:val="27"/>
          <w:szCs w:val="27"/>
          <w:lang w:val="en-US" w:eastAsia="ru-RU"/>
        </w:rPr>
        <w:t>Disler</w:t>
      </w:r>
      <w:proofErr w:type="spellEnd"/>
      <w:proofErr w:type="gramEnd"/>
      <w:r w:rsidRPr="009626A5">
        <w:rPr>
          <w:rFonts w:ascii="Times New Roman" w:eastAsia="Times New Roman" w:hAnsi="Times New Roman" w:cs="Times New Roman"/>
          <w:color w:val="222222"/>
          <w:sz w:val="27"/>
          <w:szCs w:val="27"/>
          <w:lang w:val="en-US" w:eastAsia="ru-RU"/>
        </w:rPr>
        <w:t xml:space="preserve"> P.,</w:t>
      </w:r>
      <w:proofErr w:type="spellStart"/>
      <w:r w:rsidRPr="009626A5">
        <w:rPr>
          <w:rFonts w:ascii="Times New Roman" w:eastAsia="Times New Roman" w:hAnsi="Times New Roman" w:cs="Times New Roman"/>
          <w:color w:val="222222"/>
          <w:sz w:val="27"/>
          <w:szCs w:val="27"/>
          <w:lang w:val="en-US" w:eastAsia="ru-RU"/>
        </w:rPr>
        <w:t>Ja¨ckel</w:t>
      </w:r>
      <w:proofErr w:type="spellEnd"/>
      <w:r w:rsidRPr="009626A5">
        <w:rPr>
          <w:rFonts w:ascii="Times New Roman" w:eastAsia="Times New Roman" w:hAnsi="Times New Roman" w:cs="Times New Roman"/>
          <w:color w:val="222222"/>
          <w:sz w:val="27"/>
          <w:szCs w:val="27"/>
          <w:lang w:val="en-US" w:eastAsia="ru-RU"/>
        </w:rPr>
        <w:t xml:space="preserve"> W, van der Linden S, </w:t>
      </w:r>
      <w:proofErr w:type="spellStart"/>
      <w:r w:rsidRPr="009626A5">
        <w:rPr>
          <w:rFonts w:ascii="Times New Roman" w:eastAsia="Times New Roman" w:hAnsi="Times New Roman" w:cs="Times New Roman"/>
          <w:color w:val="222222"/>
          <w:sz w:val="27"/>
          <w:szCs w:val="27"/>
          <w:lang w:val="en-US" w:eastAsia="ru-RU"/>
        </w:rPr>
        <w:t>Kostanjsek</w:t>
      </w:r>
      <w:proofErr w:type="spellEnd"/>
      <w:r w:rsidRPr="009626A5">
        <w:rPr>
          <w:rFonts w:ascii="Times New Roman" w:eastAsia="Times New Roman" w:hAnsi="Times New Roman" w:cs="Times New Roman"/>
          <w:color w:val="222222"/>
          <w:sz w:val="27"/>
          <w:szCs w:val="27"/>
          <w:lang w:val="en-US" w:eastAsia="ru-RU"/>
        </w:rPr>
        <w:t xml:space="preserve"> N, de </w:t>
      </w:r>
      <w:proofErr w:type="spellStart"/>
      <w:r w:rsidRPr="009626A5">
        <w:rPr>
          <w:rFonts w:ascii="Times New Roman" w:eastAsia="Times New Roman" w:hAnsi="Times New Roman" w:cs="Times New Roman"/>
          <w:color w:val="222222"/>
          <w:sz w:val="27"/>
          <w:szCs w:val="27"/>
          <w:lang w:val="en-US" w:eastAsia="ru-RU"/>
        </w:rPr>
        <w:t>Bie</w:t>
      </w:r>
      <w:proofErr w:type="spellEnd"/>
      <w:r w:rsidRPr="009626A5">
        <w:rPr>
          <w:rFonts w:ascii="Times New Roman" w:eastAsia="Times New Roman" w:hAnsi="Times New Roman" w:cs="Times New Roman"/>
          <w:color w:val="222222"/>
          <w:sz w:val="27"/>
          <w:szCs w:val="27"/>
          <w:lang w:val="en-US" w:eastAsia="ru-RU"/>
        </w:rPr>
        <w:t xml:space="preserve"> R. ICF core sets for low back pain J </w:t>
      </w:r>
      <w:proofErr w:type="spellStart"/>
      <w:r w:rsidRPr="009626A5">
        <w:rPr>
          <w:rFonts w:ascii="Times New Roman" w:eastAsia="Times New Roman" w:hAnsi="Times New Roman" w:cs="Times New Roman"/>
          <w:color w:val="222222"/>
          <w:sz w:val="27"/>
          <w:szCs w:val="27"/>
          <w:lang w:val="en-US" w:eastAsia="ru-RU"/>
        </w:rPr>
        <w:t>Rehabil</w:t>
      </w:r>
      <w:proofErr w:type="spellEnd"/>
      <w:r w:rsidRPr="009626A5">
        <w:rPr>
          <w:rFonts w:ascii="Times New Roman" w:eastAsia="Times New Roman" w:hAnsi="Times New Roman" w:cs="Times New Roman"/>
          <w:color w:val="222222"/>
          <w:sz w:val="27"/>
          <w:szCs w:val="27"/>
          <w:lang w:val="en-US" w:eastAsia="ru-RU"/>
        </w:rPr>
        <w:t xml:space="preserve"> Med 2004; Suppl. </w:t>
      </w:r>
      <w:r w:rsidRPr="00987104">
        <w:rPr>
          <w:rFonts w:ascii="Times New Roman" w:eastAsia="Times New Roman" w:hAnsi="Times New Roman" w:cs="Times New Roman"/>
          <w:color w:val="222222"/>
          <w:sz w:val="27"/>
          <w:szCs w:val="27"/>
          <w:lang w:eastAsia="ru-RU"/>
        </w:rPr>
        <w:t>44: 69–74</w:t>
      </w:r>
    </w:p>
    <w:p w14:paraId="10E60E8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Hirase</w:t>
      </w:r>
      <w:proofErr w:type="spellEnd"/>
      <w:r w:rsidRPr="009626A5">
        <w:rPr>
          <w:rFonts w:ascii="Times New Roman" w:eastAsia="Times New Roman" w:hAnsi="Times New Roman" w:cs="Times New Roman"/>
          <w:color w:val="222222"/>
          <w:sz w:val="27"/>
          <w:szCs w:val="27"/>
          <w:lang w:val="en-US" w:eastAsia="ru-RU"/>
        </w:rPr>
        <w:t xml:space="preserve"> T, </w:t>
      </w:r>
      <w:proofErr w:type="spellStart"/>
      <w:r w:rsidRPr="009626A5">
        <w:rPr>
          <w:rFonts w:ascii="Times New Roman" w:eastAsia="Times New Roman" w:hAnsi="Times New Roman" w:cs="Times New Roman"/>
          <w:color w:val="222222"/>
          <w:sz w:val="27"/>
          <w:szCs w:val="27"/>
          <w:lang w:val="en-US" w:eastAsia="ru-RU"/>
        </w:rPr>
        <w:t>Hirase</w:t>
      </w:r>
      <w:proofErr w:type="spellEnd"/>
      <w:r w:rsidRPr="009626A5">
        <w:rPr>
          <w:rFonts w:ascii="Times New Roman" w:eastAsia="Times New Roman" w:hAnsi="Times New Roman" w:cs="Times New Roman"/>
          <w:color w:val="222222"/>
          <w:sz w:val="27"/>
          <w:szCs w:val="27"/>
          <w:lang w:val="en-US" w:eastAsia="ru-RU"/>
        </w:rPr>
        <w:t xml:space="preserve"> J, Ling J, </w:t>
      </w:r>
      <w:proofErr w:type="spellStart"/>
      <w:r w:rsidRPr="009626A5">
        <w:rPr>
          <w:rFonts w:ascii="Times New Roman" w:eastAsia="Times New Roman" w:hAnsi="Times New Roman" w:cs="Times New Roman"/>
          <w:color w:val="222222"/>
          <w:sz w:val="27"/>
          <w:szCs w:val="27"/>
          <w:lang w:val="en-US" w:eastAsia="ru-RU"/>
        </w:rPr>
        <w:t>Kuo</w:t>
      </w:r>
      <w:proofErr w:type="spellEnd"/>
      <w:r w:rsidRPr="009626A5">
        <w:rPr>
          <w:rFonts w:ascii="Times New Roman" w:eastAsia="Times New Roman" w:hAnsi="Times New Roman" w:cs="Times New Roman"/>
          <w:color w:val="222222"/>
          <w:sz w:val="27"/>
          <w:szCs w:val="27"/>
          <w:lang w:val="en-US" w:eastAsia="ru-RU"/>
        </w:rPr>
        <w:t xml:space="preserve"> PH, Hernandez GA, </w:t>
      </w:r>
      <w:proofErr w:type="spellStart"/>
      <w:r w:rsidRPr="009626A5">
        <w:rPr>
          <w:rFonts w:ascii="Times New Roman" w:eastAsia="Times New Roman" w:hAnsi="Times New Roman" w:cs="Times New Roman"/>
          <w:color w:val="222222"/>
          <w:sz w:val="27"/>
          <w:szCs w:val="27"/>
          <w:lang w:val="en-US" w:eastAsia="ru-RU"/>
        </w:rPr>
        <w:t>Giwa</w:t>
      </w:r>
      <w:proofErr w:type="spellEnd"/>
      <w:r w:rsidRPr="009626A5">
        <w:rPr>
          <w:rFonts w:ascii="Times New Roman" w:eastAsia="Times New Roman" w:hAnsi="Times New Roman" w:cs="Times New Roman"/>
          <w:color w:val="222222"/>
          <w:sz w:val="27"/>
          <w:szCs w:val="27"/>
          <w:lang w:val="en-US" w:eastAsia="ru-RU"/>
        </w:rPr>
        <w:t xml:space="preserve"> K, Marco R. Duloxetine for the Treatment of Chronic Low Back Pain: A Systematic Review of Randomized Placebo-Controlled Trials. </w:t>
      </w:r>
      <w:proofErr w:type="spellStart"/>
      <w:r w:rsidRPr="00987104">
        <w:rPr>
          <w:rFonts w:ascii="Times New Roman" w:eastAsia="Times New Roman" w:hAnsi="Times New Roman" w:cs="Times New Roman"/>
          <w:color w:val="222222"/>
          <w:sz w:val="27"/>
          <w:szCs w:val="27"/>
          <w:lang w:eastAsia="ru-RU"/>
        </w:rPr>
        <w:t>Cureus</w:t>
      </w:r>
      <w:proofErr w:type="spellEnd"/>
      <w:r w:rsidRPr="00987104">
        <w:rPr>
          <w:rFonts w:ascii="Times New Roman" w:eastAsia="Times New Roman" w:hAnsi="Times New Roman" w:cs="Times New Roman"/>
          <w:color w:val="222222"/>
          <w:sz w:val="27"/>
          <w:szCs w:val="27"/>
          <w:lang w:eastAsia="ru-RU"/>
        </w:rPr>
        <w:t xml:space="preserve">. 2021 </w:t>
      </w:r>
      <w:proofErr w:type="spellStart"/>
      <w:r w:rsidRPr="00987104">
        <w:rPr>
          <w:rFonts w:ascii="Times New Roman" w:eastAsia="Times New Roman" w:hAnsi="Times New Roman" w:cs="Times New Roman"/>
          <w:color w:val="222222"/>
          <w:sz w:val="27"/>
          <w:szCs w:val="27"/>
          <w:lang w:eastAsia="ru-RU"/>
        </w:rPr>
        <w:t>May</w:t>
      </w:r>
      <w:proofErr w:type="spellEnd"/>
      <w:r w:rsidRPr="00987104">
        <w:rPr>
          <w:rFonts w:ascii="Times New Roman" w:eastAsia="Times New Roman" w:hAnsi="Times New Roman" w:cs="Times New Roman"/>
          <w:color w:val="222222"/>
          <w:sz w:val="27"/>
          <w:szCs w:val="27"/>
          <w:lang w:eastAsia="ru-RU"/>
        </w:rPr>
        <w:t xml:space="preserve"> 22;13(5</w:t>
      </w:r>
      <w:proofErr w:type="gramStart"/>
      <w:r w:rsidRPr="00987104">
        <w:rPr>
          <w:rFonts w:ascii="Times New Roman" w:eastAsia="Times New Roman" w:hAnsi="Times New Roman" w:cs="Times New Roman"/>
          <w:color w:val="222222"/>
          <w:sz w:val="27"/>
          <w:szCs w:val="27"/>
          <w:lang w:eastAsia="ru-RU"/>
        </w:rPr>
        <w:t>):e</w:t>
      </w:r>
      <w:proofErr w:type="gramEnd"/>
      <w:r w:rsidRPr="00987104">
        <w:rPr>
          <w:rFonts w:ascii="Times New Roman" w:eastAsia="Times New Roman" w:hAnsi="Times New Roman" w:cs="Times New Roman"/>
          <w:color w:val="222222"/>
          <w:sz w:val="27"/>
          <w:szCs w:val="27"/>
          <w:lang w:eastAsia="ru-RU"/>
        </w:rPr>
        <w:t xml:space="preserve">15169.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10.7759/cureus.15169. PMID: 34046287; PMCID: PMC8140818.</w:t>
      </w:r>
    </w:p>
    <w:p w14:paraId="64C89115" w14:textId="77777777" w:rsidR="00987104" w:rsidRPr="009626A5"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Urquhart </w:t>
      </w:r>
      <w:proofErr w:type="gramStart"/>
      <w:r w:rsidRPr="009626A5">
        <w:rPr>
          <w:rFonts w:ascii="Times New Roman" w:eastAsia="Times New Roman" w:hAnsi="Times New Roman" w:cs="Times New Roman"/>
          <w:color w:val="222222"/>
          <w:sz w:val="27"/>
          <w:szCs w:val="27"/>
          <w:lang w:val="en-US" w:eastAsia="ru-RU"/>
        </w:rPr>
        <w:t>D.M. ,</w:t>
      </w:r>
      <w:proofErr w:type="gramEnd"/>
      <w:r w:rsidRPr="009626A5">
        <w:rPr>
          <w:rFonts w:ascii="Times New Roman" w:eastAsia="Times New Roman" w:hAnsi="Times New Roman" w:cs="Times New Roman"/>
          <w:color w:val="222222"/>
          <w:sz w:val="27"/>
          <w:szCs w:val="27"/>
          <w:lang w:val="en-US" w:eastAsia="ru-RU"/>
        </w:rPr>
        <w:t xml:space="preserve"> </w:t>
      </w:r>
      <w:proofErr w:type="spellStart"/>
      <w:r w:rsidRPr="009626A5">
        <w:rPr>
          <w:rFonts w:ascii="Times New Roman" w:eastAsia="Times New Roman" w:hAnsi="Times New Roman" w:cs="Times New Roman"/>
          <w:color w:val="222222"/>
          <w:sz w:val="27"/>
          <w:szCs w:val="27"/>
          <w:lang w:val="en-US" w:eastAsia="ru-RU"/>
        </w:rPr>
        <w:t>Wluka</w:t>
      </w:r>
      <w:proofErr w:type="spellEnd"/>
      <w:r w:rsidRPr="009626A5">
        <w:rPr>
          <w:rFonts w:ascii="Times New Roman" w:eastAsia="Times New Roman" w:hAnsi="Times New Roman" w:cs="Times New Roman"/>
          <w:color w:val="222222"/>
          <w:sz w:val="27"/>
          <w:szCs w:val="27"/>
          <w:lang w:val="en-US" w:eastAsia="ru-RU"/>
        </w:rPr>
        <w:t xml:space="preserve"> A.E. , van </w:t>
      </w:r>
      <w:proofErr w:type="spellStart"/>
      <w:r w:rsidRPr="009626A5">
        <w:rPr>
          <w:rFonts w:ascii="Times New Roman" w:eastAsia="Times New Roman" w:hAnsi="Times New Roman" w:cs="Times New Roman"/>
          <w:color w:val="222222"/>
          <w:sz w:val="27"/>
          <w:szCs w:val="27"/>
          <w:lang w:val="en-US" w:eastAsia="ru-RU"/>
        </w:rPr>
        <w:t>Tulder</w:t>
      </w:r>
      <w:proofErr w:type="spellEnd"/>
      <w:r w:rsidRPr="009626A5">
        <w:rPr>
          <w:rFonts w:ascii="Times New Roman" w:eastAsia="Times New Roman" w:hAnsi="Times New Roman" w:cs="Times New Roman"/>
          <w:color w:val="222222"/>
          <w:sz w:val="27"/>
          <w:szCs w:val="27"/>
          <w:lang w:val="en-US" w:eastAsia="ru-RU"/>
        </w:rPr>
        <w:t xml:space="preserve"> M. et al. Efficacy of Low-Dose Amitriptyline for Chronic Low Back Pain. JAMA Intern Med. 2018 Nov; 178(11): 1474–1481.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10.1001/jamainternmed.2018.4222</w:t>
      </w:r>
    </w:p>
    <w:p w14:paraId="7D72C15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Musso</w:t>
      </w:r>
      <w:proofErr w:type="spellEnd"/>
      <w:r w:rsidRPr="009626A5">
        <w:rPr>
          <w:rFonts w:ascii="Times New Roman" w:eastAsia="Times New Roman" w:hAnsi="Times New Roman" w:cs="Times New Roman"/>
          <w:color w:val="222222"/>
          <w:sz w:val="27"/>
          <w:szCs w:val="27"/>
          <w:lang w:val="en-US" w:eastAsia="ru-RU"/>
        </w:rPr>
        <w:t xml:space="preserve"> S, Buscemi F, </w:t>
      </w:r>
      <w:proofErr w:type="spellStart"/>
      <w:r w:rsidRPr="009626A5">
        <w:rPr>
          <w:rFonts w:ascii="Times New Roman" w:eastAsia="Times New Roman" w:hAnsi="Times New Roman" w:cs="Times New Roman"/>
          <w:color w:val="222222"/>
          <w:sz w:val="27"/>
          <w:szCs w:val="27"/>
          <w:lang w:val="en-US" w:eastAsia="ru-RU"/>
        </w:rPr>
        <w:t>Bonossi</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Silven</w:t>
      </w:r>
      <w:proofErr w:type="spellEnd"/>
      <w:r w:rsidRPr="009626A5">
        <w:rPr>
          <w:rFonts w:ascii="Times New Roman" w:eastAsia="Times New Roman" w:hAnsi="Times New Roman" w:cs="Times New Roman"/>
          <w:color w:val="222222"/>
          <w:sz w:val="27"/>
          <w:szCs w:val="27"/>
          <w:lang w:val="en-US" w:eastAsia="ru-RU"/>
        </w:rPr>
        <w:t xml:space="preserve"> MP, </w:t>
      </w:r>
      <w:proofErr w:type="spellStart"/>
      <w:r w:rsidRPr="009626A5">
        <w:rPr>
          <w:rFonts w:ascii="Times New Roman" w:eastAsia="Times New Roman" w:hAnsi="Times New Roman" w:cs="Times New Roman"/>
          <w:color w:val="222222"/>
          <w:sz w:val="27"/>
          <w:szCs w:val="27"/>
          <w:lang w:val="en-US" w:eastAsia="ru-RU"/>
        </w:rPr>
        <w:t>Torregrossa</w:t>
      </w:r>
      <w:proofErr w:type="spellEnd"/>
      <w:r w:rsidRPr="009626A5">
        <w:rPr>
          <w:rFonts w:ascii="Times New Roman" w:eastAsia="Times New Roman" w:hAnsi="Times New Roman" w:cs="Times New Roman"/>
          <w:color w:val="222222"/>
          <w:sz w:val="27"/>
          <w:szCs w:val="27"/>
          <w:lang w:val="en-US" w:eastAsia="ru-RU"/>
        </w:rPr>
        <w:t xml:space="preserve"> F, </w:t>
      </w:r>
      <w:proofErr w:type="spellStart"/>
      <w:r w:rsidRPr="009626A5">
        <w:rPr>
          <w:rFonts w:ascii="Times New Roman" w:eastAsia="Times New Roman" w:hAnsi="Times New Roman" w:cs="Times New Roman"/>
          <w:color w:val="222222"/>
          <w:sz w:val="27"/>
          <w:szCs w:val="27"/>
          <w:lang w:val="en-US" w:eastAsia="ru-RU"/>
        </w:rPr>
        <w:t>Iacopino</w:t>
      </w:r>
      <w:proofErr w:type="spellEnd"/>
      <w:r w:rsidRPr="009626A5">
        <w:rPr>
          <w:rFonts w:ascii="Times New Roman" w:eastAsia="Times New Roman" w:hAnsi="Times New Roman" w:cs="Times New Roman"/>
          <w:color w:val="222222"/>
          <w:sz w:val="27"/>
          <w:szCs w:val="27"/>
          <w:lang w:val="en-US" w:eastAsia="ru-RU"/>
        </w:rPr>
        <w:t xml:space="preserve"> DG, Grasso G. Lumbar facet joint stabilization for symptomatic spinal degenerative disease: A systematic review of the literature. J </w:t>
      </w:r>
      <w:proofErr w:type="spellStart"/>
      <w:r w:rsidRPr="009626A5">
        <w:rPr>
          <w:rFonts w:ascii="Times New Roman" w:eastAsia="Times New Roman" w:hAnsi="Times New Roman" w:cs="Times New Roman"/>
          <w:color w:val="222222"/>
          <w:sz w:val="27"/>
          <w:szCs w:val="27"/>
          <w:lang w:val="en-US" w:eastAsia="ru-RU"/>
        </w:rPr>
        <w:t>Craniovertebr</w:t>
      </w:r>
      <w:proofErr w:type="spellEnd"/>
      <w:r w:rsidRPr="009626A5">
        <w:rPr>
          <w:rFonts w:ascii="Times New Roman" w:eastAsia="Times New Roman" w:hAnsi="Times New Roman" w:cs="Times New Roman"/>
          <w:color w:val="222222"/>
          <w:sz w:val="27"/>
          <w:szCs w:val="27"/>
          <w:lang w:val="en-US" w:eastAsia="ru-RU"/>
        </w:rPr>
        <w:t xml:space="preserve"> Junction Spine. 2022 Oct-Dec;13(4):401-409.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10.4103/jcvjs.jcvjs_112_22.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2022 Dec 7. </w:t>
      </w:r>
      <w:r w:rsidRPr="00987104">
        <w:rPr>
          <w:rFonts w:ascii="Times New Roman" w:eastAsia="Times New Roman" w:hAnsi="Times New Roman" w:cs="Times New Roman"/>
          <w:color w:val="222222"/>
          <w:sz w:val="27"/>
          <w:szCs w:val="27"/>
          <w:lang w:eastAsia="ru-RU"/>
        </w:rPr>
        <w:t>PMID: 36777906; PMCID: PMC9910129.</w:t>
      </w:r>
    </w:p>
    <w:p w14:paraId="3671452F"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Bombieri</w:t>
      </w:r>
      <w:proofErr w:type="spellEnd"/>
      <w:r w:rsidRPr="009626A5">
        <w:rPr>
          <w:rFonts w:ascii="Times New Roman" w:eastAsia="Times New Roman" w:hAnsi="Times New Roman" w:cs="Times New Roman"/>
          <w:color w:val="222222"/>
          <w:sz w:val="27"/>
          <w:szCs w:val="27"/>
          <w:lang w:val="en-US" w:eastAsia="ru-RU"/>
        </w:rPr>
        <w:t xml:space="preserve"> FF, </w:t>
      </w:r>
      <w:proofErr w:type="spellStart"/>
      <w:r w:rsidRPr="009626A5">
        <w:rPr>
          <w:rFonts w:ascii="Times New Roman" w:eastAsia="Times New Roman" w:hAnsi="Times New Roman" w:cs="Times New Roman"/>
          <w:color w:val="222222"/>
          <w:sz w:val="27"/>
          <w:szCs w:val="27"/>
          <w:lang w:val="en-US" w:eastAsia="ru-RU"/>
        </w:rPr>
        <w:t>Shafafy</w:t>
      </w:r>
      <w:proofErr w:type="spellEnd"/>
      <w:r w:rsidRPr="009626A5">
        <w:rPr>
          <w:rFonts w:ascii="Times New Roman" w:eastAsia="Times New Roman" w:hAnsi="Times New Roman" w:cs="Times New Roman"/>
          <w:color w:val="222222"/>
          <w:sz w:val="27"/>
          <w:szCs w:val="27"/>
          <w:lang w:val="en-US" w:eastAsia="ru-RU"/>
        </w:rPr>
        <w:t xml:space="preserve"> R, </w:t>
      </w:r>
      <w:proofErr w:type="spellStart"/>
      <w:r w:rsidRPr="009626A5">
        <w:rPr>
          <w:rFonts w:ascii="Times New Roman" w:eastAsia="Times New Roman" w:hAnsi="Times New Roman" w:cs="Times New Roman"/>
          <w:color w:val="222222"/>
          <w:sz w:val="27"/>
          <w:szCs w:val="27"/>
          <w:lang w:val="en-US" w:eastAsia="ru-RU"/>
        </w:rPr>
        <w:t>Elsayed</w:t>
      </w:r>
      <w:proofErr w:type="spellEnd"/>
      <w:r w:rsidRPr="009626A5">
        <w:rPr>
          <w:rFonts w:ascii="Times New Roman" w:eastAsia="Times New Roman" w:hAnsi="Times New Roman" w:cs="Times New Roman"/>
          <w:color w:val="222222"/>
          <w:sz w:val="27"/>
          <w:szCs w:val="27"/>
          <w:lang w:val="en-US" w:eastAsia="ru-RU"/>
        </w:rPr>
        <w:t xml:space="preserve"> S. Complications associated with lumbar discectomy surgical techniques: a systematic review.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Surg</w:t>
      </w:r>
      <w:proofErr w:type="spellEnd"/>
      <w:r w:rsidRPr="00987104">
        <w:rPr>
          <w:rFonts w:ascii="Times New Roman" w:eastAsia="Times New Roman" w:hAnsi="Times New Roman" w:cs="Times New Roman"/>
          <w:color w:val="222222"/>
          <w:sz w:val="27"/>
          <w:szCs w:val="27"/>
          <w:lang w:eastAsia="ru-RU"/>
        </w:rPr>
        <w:t xml:space="preserve">. 2022 Sep;8(3):377-389.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10.21037/jss-21-59. PMID: 36285095; PMCID: PMC9547702.</w:t>
      </w:r>
    </w:p>
    <w:p w14:paraId="3277F6AA"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626A5">
        <w:rPr>
          <w:rFonts w:ascii="Times New Roman" w:eastAsia="Times New Roman" w:hAnsi="Times New Roman" w:cs="Times New Roman"/>
          <w:color w:val="222222"/>
          <w:sz w:val="27"/>
          <w:szCs w:val="27"/>
          <w:lang w:val="en-US" w:eastAsia="ru-RU"/>
        </w:rPr>
        <w:t>Dantas</w:t>
      </w:r>
      <w:proofErr w:type="spellEnd"/>
      <w:r w:rsidRPr="009626A5">
        <w:rPr>
          <w:rFonts w:ascii="Times New Roman" w:eastAsia="Times New Roman" w:hAnsi="Times New Roman" w:cs="Times New Roman"/>
          <w:color w:val="222222"/>
          <w:sz w:val="27"/>
          <w:szCs w:val="27"/>
          <w:lang w:val="en-US" w:eastAsia="ru-RU"/>
        </w:rPr>
        <w:t xml:space="preserve"> F, </w:t>
      </w:r>
      <w:proofErr w:type="spellStart"/>
      <w:r w:rsidRPr="009626A5">
        <w:rPr>
          <w:rFonts w:ascii="Times New Roman" w:eastAsia="Times New Roman" w:hAnsi="Times New Roman" w:cs="Times New Roman"/>
          <w:color w:val="222222"/>
          <w:sz w:val="27"/>
          <w:szCs w:val="27"/>
          <w:lang w:val="en-US" w:eastAsia="ru-RU"/>
        </w:rPr>
        <w:t>Dantas</w:t>
      </w:r>
      <w:proofErr w:type="spellEnd"/>
      <w:r w:rsidRPr="009626A5">
        <w:rPr>
          <w:rFonts w:ascii="Times New Roman" w:eastAsia="Times New Roman" w:hAnsi="Times New Roman" w:cs="Times New Roman"/>
          <w:color w:val="222222"/>
          <w:sz w:val="27"/>
          <w:szCs w:val="27"/>
          <w:lang w:val="en-US" w:eastAsia="ru-RU"/>
        </w:rPr>
        <w:t xml:space="preserve"> FLR, Botelho RV. Effect of interbody fusion compared with posterolateral fusion on lumbar degenerative spondylolisthesis: a systematic review and meta-analysis. Spine J. 2022 May;22(5):756-768.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10.1016/j.spinee.2021.12.001.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2021 Dec 9. </w:t>
      </w:r>
      <w:r w:rsidRPr="00987104">
        <w:rPr>
          <w:rFonts w:ascii="Times New Roman" w:eastAsia="Times New Roman" w:hAnsi="Times New Roman" w:cs="Times New Roman"/>
          <w:color w:val="222222"/>
          <w:sz w:val="27"/>
          <w:szCs w:val="27"/>
          <w:lang w:eastAsia="ru-RU"/>
        </w:rPr>
        <w:t>PMID: 34896611.</w:t>
      </w:r>
    </w:p>
    <w:p w14:paraId="3F3EA263"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Farber SH, Valenzuela Cecchi B, </w:t>
      </w:r>
      <w:proofErr w:type="spellStart"/>
      <w:r w:rsidRPr="009626A5">
        <w:rPr>
          <w:rFonts w:ascii="Times New Roman" w:eastAsia="Times New Roman" w:hAnsi="Times New Roman" w:cs="Times New Roman"/>
          <w:color w:val="222222"/>
          <w:sz w:val="27"/>
          <w:szCs w:val="27"/>
          <w:lang w:val="en-US" w:eastAsia="ru-RU"/>
        </w:rPr>
        <w:t>O"Neill</w:t>
      </w:r>
      <w:proofErr w:type="spellEnd"/>
      <w:r w:rsidRPr="009626A5">
        <w:rPr>
          <w:rFonts w:ascii="Times New Roman" w:eastAsia="Times New Roman" w:hAnsi="Times New Roman" w:cs="Times New Roman"/>
          <w:color w:val="222222"/>
          <w:sz w:val="27"/>
          <w:szCs w:val="27"/>
          <w:lang w:val="en-US" w:eastAsia="ru-RU"/>
        </w:rPr>
        <w:t xml:space="preserve"> LK, Chapple KM, Zhou JJ, Alan N, </w:t>
      </w:r>
      <w:proofErr w:type="spellStart"/>
      <w:r w:rsidRPr="009626A5">
        <w:rPr>
          <w:rFonts w:ascii="Times New Roman" w:eastAsia="Times New Roman" w:hAnsi="Times New Roman" w:cs="Times New Roman"/>
          <w:color w:val="222222"/>
          <w:sz w:val="27"/>
          <w:szCs w:val="27"/>
          <w:lang w:val="en-US" w:eastAsia="ru-RU"/>
        </w:rPr>
        <w:t>Gooldy</w:t>
      </w:r>
      <w:proofErr w:type="spellEnd"/>
      <w:r w:rsidRPr="009626A5">
        <w:rPr>
          <w:rFonts w:ascii="Times New Roman" w:eastAsia="Times New Roman" w:hAnsi="Times New Roman" w:cs="Times New Roman"/>
          <w:color w:val="222222"/>
          <w:sz w:val="27"/>
          <w:szCs w:val="27"/>
          <w:lang w:val="en-US" w:eastAsia="ru-RU"/>
        </w:rPr>
        <w:t xml:space="preserve"> TC, DiDomenico JD, Snyder LA, Turner JD, Uribe JS. Complications associated with single-position prone lateral lumbar interbody fusion: a systematic review and pooled analysis. </w:t>
      </w:r>
      <w:r w:rsidRPr="00987104">
        <w:rPr>
          <w:rFonts w:ascii="Times New Roman" w:eastAsia="Times New Roman" w:hAnsi="Times New Roman" w:cs="Times New Roman"/>
          <w:color w:val="222222"/>
          <w:sz w:val="27"/>
          <w:szCs w:val="27"/>
          <w:lang w:eastAsia="ru-RU"/>
        </w:rPr>
        <w:t xml:space="preserve">J </w:t>
      </w:r>
      <w:proofErr w:type="spellStart"/>
      <w:r w:rsidRPr="00987104">
        <w:rPr>
          <w:rFonts w:ascii="Times New Roman" w:eastAsia="Times New Roman" w:hAnsi="Times New Roman" w:cs="Times New Roman"/>
          <w:color w:val="222222"/>
          <w:sz w:val="27"/>
          <w:szCs w:val="27"/>
          <w:lang w:eastAsia="ru-RU"/>
        </w:rPr>
        <w:t>Neurosurg</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2023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2;39(3):380-386.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10.3171/2023.</w:t>
      </w:r>
      <w:proofErr w:type="gramStart"/>
      <w:r w:rsidRPr="00987104">
        <w:rPr>
          <w:rFonts w:ascii="Times New Roman" w:eastAsia="Times New Roman" w:hAnsi="Times New Roman" w:cs="Times New Roman"/>
          <w:color w:val="222222"/>
          <w:sz w:val="27"/>
          <w:szCs w:val="27"/>
          <w:lang w:eastAsia="ru-RU"/>
        </w:rPr>
        <w:t>4.SPINE</w:t>
      </w:r>
      <w:proofErr w:type="gramEnd"/>
      <w:r w:rsidRPr="00987104">
        <w:rPr>
          <w:rFonts w:ascii="Times New Roman" w:eastAsia="Times New Roman" w:hAnsi="Times New Roman" w:cs="Times New Roman"/>
          <w:color w:val="222222"/>
          <w:sz w:val="27"/>
          <w:szCs w:val="27"/>
          <w:lang w:eastAsia="ru-RU"/>
        </w:rPr>
        <w:t>221180. PMID: 37310041.</w:t>
      </w:r>
    </w:p>
    <w:p w14:paraId="60E88681"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lastRenderedPageBreak/>
        <w:t xml:space="preserve">Di Martino A, Russo F, </w:t>
      </w:r>
      <w:proofErr w:type="spellStart"/>
      <w:r w:rsidRPr="009626A5">
        <w:rPr>
          <w:rFonts w:ascii="Times New Roman" w:eastAsia="Times New Roman" w:hAnsi="Times New Roman" w:cs="Times New Roman"/>
          <w:color w:val="222222"/>
          <w:sz w:val="27"/>
          <w:szCs w:val="27"/>
          <w:lang w:val="en-US" w:eastAsia="ru-RU"/>
        </w:rPr>
        <w:t>Denaro</w:t>
      </w:r>
      <w:proofErr w:type="spellEnd"/>
      <w:r w:rsidRPr="009626A5">
        <w:rPr>
          <w:rFonts w:ascii="Times New Roman" w:eastAsia="Times New Roman" w:hAnsi="Times New Roman" w:cs="Times New Roman"/>
          <w:color w:val="222222"/>
          <w:sz w:val="27"/>
          <w:szCs w:val="27"/>
          <w:lang w:val="en-US" w:eastAsia="ru-RU"/>
        </w:rPr>
        <w:t xml:space="preserve"> L, </w:t>
      </w:r>
      <w:proofErr w:type="spellStart"/>
      <w:r w:rsidRPr="009626A5">
        <w:rPr>
          <w:rFonts w:ascii="Times New Roman" w:eastAsia="Times New Roman" w:hAnsi="Times New Roman" w:cs="Times New Roman"/>
          <w:color w:val="222222"/>
          <w:sz w:val="27"/>
          <w:szCs w:val="27"/>
          <w:lang w:val="en-US" w:eastAsia="ru-RU"/>
        </w:rPr>
        <w:t>Denaro</w:t>
      </w:r>
      <w:proofErr w:type="spellEnd"/>
      <w:r w:rsidRPr="009626A5">
        <w:rPr>
          <w:rFonts w:ascii="Times New Roman" w:eastAsia="Times New Roman" w:hAnsi="Times New Roman" w:cs="Times New Roman"/>
          <w:color w:val="222222"/>
          <w:sz w:val="27"/>
          <w:szCs w:val="27"/>
          <w:lang w:val="en-US" w:eastAsia="ru-RU"/>
        </w:rPr>
        <w:t xml:space="preserve"> V. How to treat lumbar disc herniation in pregnancy? A systematic review on current standards. Eur Spine J. 2017 Oct;26(Suppl 4):496-504.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10.1007/s00586-017-5040-8.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2017 </w:t>
      </w:r>
      <w:proofErr w:type="spellStart"/>
      <w:r w:rsidRPr="00987104">
        <w:rPr>
          <w:rFonts w:ascii="Times New Roman" w:eastAsia="Times New Roman" w:hAnsi="Times New Roman" w:cs="Times New Roman"/>
          <w:color w:val="222222"/>
          <w:sz w:val="27"/>
          <w:szCs w:val="27"/>
          <w:lang w:eastAsia="ru-RU"/>
        </w:rPr>
        <w:t>Apr</w:t>
      </w:r>
      <w:proofErr w:type="spellEnd"/>
      <w:r w:rsidRPr="00987104">
        <w:rPr>
          <w:rFonts w:ascii="Times New Roman" w:eastAsia="Times New Roman" w:hAnsi="Times New Roman" w:cs="Times New Roman"/>
          <w:color w:val="222222"/>
          <w:sz w:val="27"/>
          <w:szCs w:val="27"/>
          <w:lang w:eastAsia="ru-RU"/>
        </w:rPr>
        <w:t xml:space="preserve"> 20. PMID: 28429143.</w:t>
      </w:r>
    </w:p>
    <w:p w14:paraId="537CFB32"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A. V. </w:t>
      </w:r>
      <w:proofErr w:type="spellStart"/>
      <w:r w:rsidRPr="009626A5">
        <w:rPr>
          <w:rFonts w:ascii="Times New Roman" w:eastAsia="Times New Roman" w:hAnsi="Times New Roman" w:cs="Times New Roman"/>
          <w:color w:val="222222"/>
          <w:sz w:val="27"/>
          <w:szCs w:val="27"/>
          <w:lang w:val="en-US" w:eastAsia="ru-RU"/>
        </w:rPr>
        <w:t>Krutko</w:t>
      </w:r>
      <w:proofErr w:type="spellEnd"/>
      <w:r w:rsidRPr="009626A5">
        <w:rPr>
          <w:rFonts w:ascii="Times New Roman" w:eastAsia="Times New Roman" w:hAnsi="Times New Roman" w:cs="Times New Roman"/>
          <w:color w:val="222222"/>
          <w:sz w:val="27"/>
          <w:szCs w:val="27"/>
          <w:lang w:val="en-US" w:eastAsia="ru-RU"/>
        </w:rPr>
        <w:t xml:space="preserve">, A. J. </w:t>
      </w:r>
      <w:proofErr w:type="spellStart"/>
      <w:r w:rsidRPr="009626A5">
        <w:rPr>
          <w:rFonts w:ascii="Times New Roman" w:eastAsia="Times New Roman" w:hAnsi="Times New Roman" w:cs="Times New Roman"/>
          <w:color w:val="222222"/>
          <w:sz w:val="27"/>
          <w:szCs w:val="27"/>
          <w:lang w:val="en-US" w:eastAsia="ru-RU"/>
        </w:rPr>
        <w:t>Sanginov</w:t>
      </w:r>
      <w:proofErr w:type="spellEnd"/>
      <w:r w:rsidRPr="009626A5">
        <w:rPr>
          <w:rFonts w:ascii="Times New Roman" w:eastAsia="Times New Roman" w:hAnsi="Times New Roman" w:cs="Times New Roman"/>
          <w:color w:val="222222"/>
          <w:sz w:val="27"/>
          <w:szCs w:val="27"/>
          <w:lang w:val="en-US" w:eastAsia="ru-RU"/>
        </w:rPr>
        <w:t xml:space="preserve">, A. V. </w:t>
      </w:r>
      <w:proofErr w:type="spellStart"/>
      <w:r w:rsidRPr="009626A5">
        <w:rPr>
          <w:rFonts w:ascii="Times New Roman" w:eastAsia="Times New Roman" w:hAnsi="Times New Roman" w:cs="Times New Roman"/>
          <w:color w:val="222222"/>
          <w:sz w:val="27"/>
          <w:szCs w:val="27"/>
          <w:lang w:val="en-US" w:eastAsia="ru-RU"/>
        </w:rPr>
        <w:t>Peleganchuk</w:t>
      </w:r>
      <w:proofErr w:type="spellEnd"/>
      <w:r w:rsidRPr="009626A5">
        <w:rPr>
          <w:rFonts w:ascii="Times New Roman" w:eastAsia="Times New Roman" w:hAnsi="Times New Roman" w:cs="Times New Roman"/>
          <w:color w:val="222222"/>
          <w:sz w:val="27"/>
          <w:szCs w:val="27"/>
          <w:lang w:val="en-US" w:eastAsia="ru-RU"/>
        </w:rPr>
        <w:t xml:space="preserve"> [et al.]. Surgical treatment of lumbar disc herniation in pregnant women: Report of two cases and a systematic review. </w:t>
      </w:r>
      <w:proofErr w:type="spellStart"/>
      <w:r w:rsidRPr="00987104">
        <w:rPr>
          <w:rFonts w:ascii="Times New Roman" w:eastAsia="Times New Roman" w:hAnsi="Times New Roman" w:cs="Times New Roman"/>
          <w:color w:val="222222"/>
          <w:sz w:val="27"/>
          <w:szCs w:val="27"/>
          <w:lang w:eastAsia="ru-RU"/>
        </w:rPr>
        <w:t>Coluna</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Columna</w:t>
      </w:r>
      <w:proofErr w:type="spellEnd"/>
      <w:r w:rsidRPr="00987104">
        <w:rPr>
          <w:rFonts w:ascii="Times New Roman" w:eastAsia="Times New Roman" w:hAnsi="Times New Roman" w:cs="Times New Roman"/>
          <w:color w:val="222222"/>
          <w:sz w:val="27"/>
          <w:szCs w:val="27"/>
          <w:lang w:eastAsia="ru-RU"/>
        </w:rPr>
        <w:t xml:space="preserve">. – 2018. – </w:t>
      </w:r>
      <w:proofErr w:type="spellStart"/>
      <w:r w:rsidRPr="00987104">
        <w:rPr>
          <w:rFonts w:ascii="Times New Roman" w:eastAsia="Times New Roman" w:hAnsi="Times New Roman" w:cs="Times New Roman"/>
          <w:color w:val="222222"/>
          <w:sz w:val="27"/>
          <w:szCs w:val="27"/>
          <w:lang w:eastAsia="ru-RU"/>
        </w:rPr>
        <w:t>Vol</w:t>
      </w:r>
      <w:proofErr w:type="spellEnd"/>
      <w:r w:rsidRPr="00987104">
        <w:rPr>
          <w:rFonts w:ascii="Times New Roman" w:eastAsia="Times New Roman" w:hAnsi="Times New Roman" w:cs="Times New Roman"/>
          <w:color w:val="222222"/>
          <w:sz w:val="27"/>
          <w:szCs w:val="27"/>
          <w:lang w:eastAsia="ru-RU"/>
        </w:rPr>
        <w:t>. 17, No. 3. – P. 240-248. – DOI 10.1590/S1808-185120181703193835. – EDN WTZQXH.</w:t>
      </w:r>
    </w:p>
    <w:p w14:paraId="7CBDA26C"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Chan NY, Le M, Reinecker S, Prince M, Murphy GT. Lumbar disk herniation in pregnancy: its incidence, presentation and management: a systematic review. J Spine Surg. 2024 Jun 21;10(2):274-285.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10.21037/jss-24-3.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2024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13. PMID: 38974493; PMCID: PMC11224784.</w:t>
      </w:r>
    </w:p>
    <w:p w14:paraId="120D13B4" w14:textId="77777777" w:rsidR="00987104" w:rsidRPr="00987104" w:rsidRDefault="00987104" w:rsidP="00987104">
      <w:pPr>
        <w:numPr>
          <w:ilvl w:val="0"/>
          <w:numId w:val="144"/>
        </w:numPr>
        <w:spacing w:after="240" w:line="390" w:lineRule="atLeast"/>
        <w:ind w:left="450"/>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Schwarz-</w:t>
      </w:r>
      <w:proofErr w:type="spellStart"/>
      <w:r w:rsidRPr="009626A5">
        <w:rPr>
          <w:rFonts w:ascii="Times New Roman" w:eastAsia="Times New Roman" w:hAnsi="Times New Roman" w:cs="Times New Roman"/>
          <w:color w:val="222222"/>
          <w:sz w:val="27"/>
          <w:szCs w:val="27"/>
          <w:lang w:val="en-US" w:eastAsia="ru-RU"/>
        </w:rPr>
        <w:t>Nemec</w:t>
      </w:r>
      <w:proofErr w:type="spellEnd"/>
      <w:r w:rsidRPr="009626A5">
        <w:rPr>
          <w:rFonts w:ascii="Times New Roman" w:eastAsia="Times New Roman" w:hAnsi="Times New Roman" w:cs="Times New Roman"/>
          <w:color w:val="222222"/>
          <w:sz w:val="27"/>
          <w:szCs w:val="27"/>
          <w:lang w:val="en-US" w:eastAsia="ru-RU"/>
        </w:rPr>
        <w:t xml:space="preserve"> U, Friedrich KM, Prayer D, </w:t>
      </w:r>
      <w:proofErr w:type="spellStart"/>
      <w:r w:rsidRPr="009626A5">
        <w:rPr>
          <w:rFonts w:ascii="Times New Roman" w:eastAsia="Times New Roman" w:hAnsi="Times New Roman" w:cs="Times New Roman"/>
          <w:color w:val="222222"/>
          <w:sz w:val="27"/>
          <w:szCs w:val="27"/>
          <w:lang w:val="en-US" w:eastAsia="ru-RU"/>
        </w:rPr>
        <w:t>Trattnig</w:t>
      </w:r>
      <w:proofErr w:type="spellEnd"/>
      <w:r w:rsidRPr="009626A5">
        <w:rPr>
          <w:rFonts w:ascii="Times New Roman" w:eastAsia="Times New Roman" w:hAnsi="Times New Roman" w:cs="Times New Roman"/>
          <w:color w:val="222222"/>
          <w:sz w:val="27"/>
          <w:szCs w:val="27"/>
          <w:lang w:val="en-US" w:eastAsia="ru-RU"/>
        </w:rPr>
        <w:t xml:space="preserve"> S, Schwarz FK, Weber M, Bettelheim D, </w:t>
      </w:r>
      <w:proofErr w:type="spellStart"/>
      <w:r w:rsidRPr="009626A5">
        <w:rPr>
          <w:rFonts w:ascii="Times New Roman" w:eastAsia="Times New Roman" w:hAnsi="Times New Roman" w:cs="Times New Roman"/>
          <w:color w:val="222222"/>
          <w:sz w:val="27"/>
          <w:szCs w:val="27"/>
          <w:lang w:val="en-US" w:eastAsia="ru-RU"/>
        </w:rPr>
        <w:t>Grohs</w:t>
      </w:r>
      <w:proofErr w:type="spellEnd"/>
      <w:r w:rsidRPr="009626A5">
        <w:rPr>
          <w:rFonts w:ascii="Times New Roman" w:eastAsia="Times New Roman" w:hAnsi="Times New Roman" w:cs="Times New Roman"/>
          <w:color w:val="222222"/>
          <w:sz w:val="27"/>
          <w:szCs w:val="27"/>
          <w:lang w:val="en-US" w:eastAsia="ru-RU"/>
        </w:rPr>
        <w:t xml:space="preserve"> JG, </w:t>
      </w:r>
      <w:proofErr w:type="spellStart"/>
      <w:r w:rsidRPr="009626A5">
        <w:rPr>
          <w:rFonts w:ascii="Times New Roman" w:eastAsia="Times New Roman" w:hAnsi="Times New Roman" w:cs="Times New Roman"/>
          <w:color w:val="222222"/>
          <w:sz w:val="27"/>
          <w:szCs w:val="27"/>
          <w:lang w:val="en-US" w:eastAsia="ru-RU"/>
        </w:rPr>
        <w:t>Nemec</w:t>
      </w:r>
      <w:proofErr w:type="spellEnd"/>
      <w:r w:rsidRPr="009626A5">
        <w:rPr>
          <w:rFonts w:ascii="Times New Roman" w:eastAsia="Times New Roman" w:hAnsi="Times New Roman" w:cs="Times New Roman"/>
          <w:color w:val="222222"/>
          <w:sz w:val="27"/>
          <w:szCs w:val="27"/>
          <w:lang w:val="en-US" w:eastAsia="ru-RU"/>
        </w:rPr>
        <w:t xml:space="preserve"> SF. Lumbar Intervertebral Disc Degeneration as a Common Incidental Finding in Young Pregnant Women as Observed on Prenatal Magnetic Resonance Imaging. J </w:t>
      </w:r>
      <w:proofErr w:type="spellStart"/>
      <w:r w:rsidRPr="009626A5">
        <w:rPr>
          <w:rFonts w:ascii="Times New Roman" w:eastAsia="Times New Roman" w:hAnsi="Times New Roman" w:cs="Times New Roman"/>
          <w:color w:val="222222"/>
          <w:sz w:val="27"/>
          <w:szCs w:val="27"/>
          <w:lang w:val="en-US" w:eastAsia="ru-RU"/>
        </w:rPr>
        <w:t>Womens</w:t>
      </w:r>
      <w:proofErr w:type="spellEnd"/>
      <w:r w:rsidRPr="009626A5">
        <w:rPr>
          <w:rFonts w:ascii="Times New Roman" w:eastAsia="Times New Roman" w:hAnsi="Times New Roman" w:cs="Times New Roman"/>
          <w:color w:val="222222"/>
          <w:sz w:val="27"/>
          <w:szCs w:val="27"/>
          <w:lang w:val="en-US" w:eastAsia="ru-RU"/>
        </w:rPr>
        <w:t xml:space="preserve"> Health (</w:t>
      </w:r>
      <w:proofErr w:type="spellStart"/>
      <w:r w:rsidRPr="009626A5">
        <w:rPr>
          <w:rFonts w:ascii="Times New Roman" w:eastAsia="Times New Roman" w:hAnsi="Times New Roman" w:cs="Times New Roman"/>
          <w:color w:val="222222"/>
          <w:sz w:val="27"/>
          <w:szCs w:val="27"/>
          <w:lang w:val="en-US" w:eastAsia="ru-RU"/>
        </w:rPr>
        <w:t>Larchmt</w:t>
      </w:r>
      <w:proofErr w:type="spellEnd"/>
      <w:r w:rsidRPr="009626A5">
        <w:rPr>
          <w:rFonts w:ascii="Times New Roman" w:eastAsia="Times New Roman" w:hAnsi="Times New Roman" w:cs="Times New Roman"/>
          <w:color w:val="222222"/>
          <w:sz w:val="27"/>
          <w:szCs w:val="27"/>
          <w:lang w:val="en-US" w:eastAsia="ru-RU"/>
        </w:rPr>
        <w:t xml:space="preserve">). 2020 May;29(5):713-720.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xml:space="preserve">: 10.1089/jwh.2019.7964. </w:t>
      </w:r>
      <w:proofErr w:type="spellStart"/>
      <w:r w:rsidRPr="009626A5">
        <w:rPr>
          <w:rFonts w:ascii="Times New Roman" w:eastAsia="Times New Roman" w:hAnsi="Times New Roman" w:cs="Times New Roman"/>
          <w:color w:val="222222"/>
          <w:sz w:val="27"/>
          <w:szCs w:val="27"/>
          <w:lang w:val="en-US" w:eastAsia="ru-RU"/>
        </w:rPr>
        <w:t>Epub</w:t>
      </w:r>
      <w:proofErr w:type="spellEnd"/>
      <w:r w:rsidRPr="009626A5">
        <w:rPr>
          <w:rFonts w:ascii="Times New Roman" w:eastAsia="Times New Roman" w:hAnsi="Times New Roman" w:cs="Times New Roman"/>
          <w:color w:val="222222"/>
          <w:sz w:val="27"/>
          <w:szCs w:val="27"/>
          <w:lang w:val="en-US" w:eastAsia="ru-RU"/>
        </w:rPr>
        <w:t xml:space="preserve"> 2020 Jan 14. </w:t>
      </w:r>
      <w:r w:rsidRPr="00987104">
        <w:rPr>
          <w:rFonts w:ascii="Times New Roman" w:eastAsia="Times New Roman" w:hAnsi="Times New Roman" w:cs="Times New Roman"/>
          <w:color w:val="222222"/>
          <w:sz w:val="27"/>
          <w:szCs w:val="27"/>
          <w:lang w:eastAsia="ru-RU"/>
        </w:rPr>
        <w:t>PMID: 31934808.</w:t>
      </w:r>
    </w:p>
    <w:p w14:paraId="1AB9ADA5"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14:paraId="604750D5"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Крылов Владимир Викторович, академик РАН, д.м.н., профессор, заслуженный деятель науки РФ, заведующий кафедрой фундаментальной нейрохирургии ФГАОУ ВО РНИМУ им. Н.И. Пирогова Минздрава России, главный научный сотрудник отделения неотложной нейрохирургии ГБУЗ «Научно-исследовательский институт скорой помощи им. Н.В. Склифосовского Департамента здравоохранения г. Москвы».</w:t>
      </w:r>
    </w:p>
    <w:p w14:paraId="2AF4D691"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Усачев Дмитрий Юрьевич, академик РАН, д.м.н., профессор, директор ФГАУ «Национальный медицинский исследовательский центр нейрохирургии им. Н.Н. Бурденко» Минздрава России и руководитель группы реконструктивной хирургии магистральных артерий головного мозга </w:t>
      </w:r>
      <w:r w:rsidRPr="00987104">
        <w:rPr>
          <w:rFonts w:ascii="Times New Roman" w:eastAsia="Times New Roman" w:hAnsi="Times New Roman" w:cs="Times New Roman"/>
          <w:color w:val="222222"/>
          <w:sz w:val="27"/>
          <w:szCs w:val="27"/>
          <w:lang w:eastAsia="ru-RU"/>
        </w:rPr>
        <w:lastRenderedPageBreak/>
        <w:t>на базе 4-го нейрохирургического отделения (эндоваскулярная нейрохирургия).</w:t>
      </w:r>
    </w:p>
    <w:p w14:paraId="0DD854B1"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Крутько Александр Владимирович, д.м.н., врач-нейрохирург, ведущий научный сотрудник, заведующий </w:t>
      </w:r>
      <w:proofErr w:type="spellStart"/>
      <w:r w:rsidRPr="00987104">
        <w:rPr>
          <w:rFonts w:ascii="Times New Roman" w:eastAsia="Times New Roman" w:hAnsi="Times New Roman" w:cs="Times New Roman"/>
          <w:color w:val="222222"/>
          <w:sz w:val="27"/>
          <w:szCs w:val="27"/>
          <w:lang w:eastAsia="ru-RU"/>
        </w:rPr>
        <w:t>травматолого</w:t>
      </w:r>
      <w:proofErr w:type="spellEnd"/>
      <w:r w:rsidRPr="00987104">
        <w:rPr>
          <w:rFonts w:ascii="Times New Roman" w:eastAsia="Times New Roman" w:hAnsi="Times New Roman" w:cs="Times New Roman"/>
          <w:color w:val="222222"/>
          <w:sz w:val="27"/>
          <w:szCs w:val="27"/>
          <w:lang w:eastAsia="ru-RU"/>
        </w:rPr>
        <w:t>-ортопедическим отделением №12 ФГБУ «Национальный медицинский исследовательский центр травматологии и ортопедии имени Н. Н. Приорова» (г. Москва).</w:t>
      </w:r>
    </w:p>
    <w:p w14:paraId="3F35BFE0"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Коновалов Николай Александрович, д.м.н., профессор, член-корреспондент РАН, заместитель директора по научной работе, заведующий отделением спинальной нейрохирургии ФГАУ «Национальный медицинский исследовательский институт нейрохирургии имени академика Н. Н. Бурденко МЗ РФ», избранный Президент Российской Ассоциации хирургов-вертебрологов, член правления Ассоциации нейрохирургов России, член правления Европейской Ассоциации Нейрохирургических Обществ, лауреат премии Правительства РФ (г. Москва).</w:t>
      </w:r>
    </w:p>
    <w:p w14:paraId="0C0EC959"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Назаренко Антон Герасимович, профессор РАН, д.м.н., директор ФГБУ «НМИЦ ТО им. Н.Н. Приорова» Минздрава России.</w:t>
      </w:r>
    </w:p>
    <w:p w14:paraId="2E4F0E0F"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Гринь</w:t>
      </w:r>
      <w:proofErr w:type="spellEnd"/>
      <w:r w:rsidRPr="00987104">
        <w:rPr>
          <w:rFonts w:ascii="Times New Roman" w:eastAsia="Times New Roman" w:hAnsi="Times New Roman" w:cs="Times New Roman"/>
          <w:color w:val="222222"/>
          <w:sz w:val="27"/>
          <w:szCs w:val="27"/>
          <w:lang w:eastAsia="ru-RU"/>
        </w:rPr>
        <w:t xml:space="preserve"> Андрей Анатольевич, д.м.н., профессор, член-корреспондент РАН, главный нейрохирург ДЗМ, заведующий научным отделением неотложной нейрохирургии ГБУЗ «Научно-исследовательский институт скорой помощи имени Н. В. Склифосовского ДЗМ», профессор кафедры нейрохирургии и </w:t>
      </w:r>
      <w:proofErr w:type="spellStart"/>
      <w:r w:rsidRPr="00987104">
        <w:rPr>
          <w:rFonts w:ascii="Times New Roman" w:eastAsia="Times New Roman" w:hAnsi="Times New Roman" w:cs="Times New Roman"/>
          <w:color w:val="222222"/>
          <w:sz w:val="27"/>
          <w:szCs w:val="27"/>
          <w:lang w:eastAsia="ru-RU"/>
        </w:rPr>
        <w:t>нейрореанимации</w:t>
      </w:r>
      <w:proofErr w:type="spellEnd"/>
      <w:r w:rsidRPr="00987104">
        <w:rPr>
          <w:rFonts w:ascii="Times New Roman" w:eastAsia="Times New Roman" w:hAnsi="Times New Roman" w:cs="Times New Roman"/>
          <w:color w:val="222222"/>
          <w:sz w:val="27"/>
          <w:szCs w:val="27"/>
          <w:lang w:eastAsia="ru-RU"/>
        </w:rPr>
        <w:t xml:space="preserve"> ФГБОУ МГМСУ им. А.И. Евдокимова МЗ РФ (г. Москва).</w:t>
      </w:r>
    </w:p>
    <w:p w14:paraId="29DB2E2A"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Байков Евгений Сергеевич, к.м.н., врач-нейрохирург </w:t>
      </w:r>
      <w:proofErr w:type="spellStart"/>
      <w:r w:rsidRPr="00987104">
        <w:rPr>
          <w:rFonts w:ascii="Times New Roman" w:eastAsia="Times New Roman" w:hAnsi="Times New Roman" w:cs="Times New Roman"/>
          <w:color w:val="222222"/>
          <w:sz w:val="27"/>
          <w:szCs w:val="27"/>
          <w:lang w:eastAsia="ru-RU"/>
        </w:rPr>
        <w:t>травматолого</w:t>
      </w:r>
      <w:proofErr w:type="spellEnd"/>
      <w:r w:rsidRPr="00987104">
        <w:rPr>
          <w:rFonts w:ascii="Times New Roman" w:eastAsia="Times New Roman" w:hAnsi="Times New Roman" w:cs="Times New Roman"/>
          <w:color w:val="222222"/>
          <w:sz w:val="27"/>
          <w:szCs w:val="27"/>
          <w:lang w:eastAsia="ru-RU"/>
        </w:rPr>
        <w:t>-ортопедического отделения №12 ФГБУ «Национальный медицинский исследовательский центр травматологии и ортопедии имени Н. Н. Приорова» (г. Москва).</w:t>
      </w:r>
    </w:p>
    <w:p w14:paraId="5886DD7E"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Леонова Ольга Николаевна, к.м.н., учёный секретарь ФГБУ «Национальный медицинский исследовательский центр травматологии и ортопедии имени Н. Н. Приорова» (г. Москва).</w:t>
      </w:r>
    </w:p>
    <w:p w14:paraId="48EC1B9D"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Генов Павел Геннадьевич, д.м.н., врач анестезиолог-реаниматолог, Президент Ассоциации интервенционного лечения боли (АИЛБ), член комитета по лечению боли Федерации анестезиологов-реаниматологов, заведующий отделением лечения пациентов с хроническими болевыми синдромами ГБУЗ «ГКБ № 52 ДЗМ» (г. Москва).</w:t>
      </w:r>
    </w:p>
    <w:p w14:paraId="24EC4502"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Бадалов Назим Гаджибала </w:t>
      </w:r>
      <w:proofErr w:type="spellStart"/>
      <w:r w:rsidRPr="00987104">
        <w:rPr>
          <w:rFonts w:ascii="Times New Roman" w:eastAsia="Times New Roman" w:hAnsi="Times New Roman" w:cs="Times New Roman"/>
          <w:color w:val="222222"/>
          <w:sz w:val="27"/>
          <w:szCs w:val="27"/>
          <w:lang w:eastAsia="ru-RU"/>
        </w:rPr>
        <w:t>оглы</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д.м.н</w:t>
      </w:r>
      <w:proofErr w:type="spellEnd"/>
      <w:r w:rsidRPr="00987104">
        <w:rPr>
          <w:rFonts w:ascii="Times New Roman" w:eastAsia="Times New Roman" w:hAnsi="Times New Roman" w:cs="Times New Roman"/>
          <w:color w:val="222222"/>
          <w:sz w:val="27"/>
          <w:szCs w:val="27"/>
          <w:lang w:eastAsia="ru-RU"/>
        </w:rPr>
        <w:t xml:space="preserve">, главный научный сотрудник ФНКЦ </w:t>
      </w:r>
      <w:proofErr w:type="spellStart"/>
      <w:r w:rsidRPr="00987104">
        <w:rPr>
          <w:rFonts w:ascii="Times New Roman" w:eastAsia="Times New Roman" w:hAnsi="Times New Roman" w:cs="Times New Roman"/>
          <w:color w:val="222222"/>
          <w:sz w:val="27"/>
          <w:szCs w:val="27"/>
          <w:lang w:eastAsia="ru-RU"/>
        </w:rPr>
        <w:t>МРиК</w:t>
      </w:r>
      <w:proofErr w:type="spellEnd"/>
      <w:r w:rsidRPr="00987104">
        <w:rPr>
          <w:rFonts w:ascii="Times New Roman" w:eastAsia="Times New Roman" w:hAnsi="Times New Roman" w:cs="Times New Roman"/>
          <w:color w:val="222222"/>
          <w:sz w:val="27"/>
          <w:szCs w:val="27"/>
          <w:lang w:eastAsia="ru-RU"/>
        </w:rPr>
        <w:t xml:space="preserve"> ФМБА, профессор кафедры восстановительной медицины, курортологии и реабилитации МГМУ им. И. М. Сеченова (г. Москва).</w:t>
      </w:r>
    </w:p>
    <w:p w14:paraId="17201194"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Абдулкина</w:t>
      </w:r>
      <w:proofErr w:type="spellEnd"/>
      <w:r w:rsidRPr="00987104">
        <w:rPr>
          <w:rFonts w:ascii="Times New Roman" w:eastAsia="Times New Roman" w:hAnsi="Times New Roman" w:cs="Times New Roman"/>
          <w:color w:val="222222"/>
          <w:sz w:val="27"/>
          <w:szCs w:val="27"/>
          <w:lang w:eastAsia="ru-RU"/>
        </w:rPr>
        <w:t xml:space="preserve"> Наталья Геннадьевна, д.м.н., заместитель генерального директора ФГБУ ФНКЦ </w:t>
      </w:r>
      <w:proofErr w:type="spellStart"/>
      <w:r w:rsidRPr="00987104">
        <w:rPr>
          <w:rFonts w:ascii="Times New Roman" w:eastAsia="Times New Roman" w:hAnsi="Times New Roman" w:cs="Times New Roman"/>
          <w:color w:val="222222"/>
          <w:sz w:val="27"/>
          <w:szCs w:val="27"/>
          <w:lang w:eastAsia="ru-RU"/>
        </w:rPr>
        <w:t>МРиК</w:t>
      </w:r>
      <w:proofErr w:type="spellEnd"/>
      <w:r w:rsidRPr="00987104">
        <w:rPr>
          <w:rFonts w:ascii="Times New Roman" w:eastAsia="Times New Roman" w:hAnsi="Times New Roman" w:cs="Times New Roman"/>
          <w:color w:val="222222"/>
          <w:sz w:val="27"/>
          <w:szCs w:val="27"/>
          <w:lang w:eastAsia="ru-RU"/>
        </w:rPr>
        <w:t xml:space="preserve"> ФМБА по науке (г. Москва).</w:t>
      </w:r>
    </w:p>
    <w:p w14:paraId="444F28EA"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Аверьянов Дмитрий Александрович, к.м.н., врач-анестезиолог-реаниматолог ООО «Новая клиника АБИА» (г. Санкт-Петербург</w:t>
      </w:r>
      <w:proofErr w:type="gramStart"/>
      <w:r w:rsidRPr="00987104">
        <w:rPr>
          <w:rFonts w:ascii="Times New Roman" w:eastAsia="Times New Roman" w:hAnsi="Times New Roman" w:cs="Times New Roman"/>
          <w:color w:val="222222"/>
          <w:sz w:val="27"/>
          <w:szCs w:val="27"/>
          <w:lang w:eastAsia="ru-RU"/>
        </w:rPr>
        <w:t>).Волков</w:t>
      </w:r>
      <w:proofErr w:type="gramEnd"/>
      <w:r w:rsidRPr="00987104">
        <w:rPr>
          <w:rFonts w:ascii="Times New Roman" w:eastAsia="Times New Roman" w:hAnsi="Times New Roman" w:cs="Times New Roman"/>
          <w:color w:val="222222"/>
          <w:sz w:val="27"/>
          <w:szCs w:val="27"/>
          <w:lang w:eastAsia="ru-RU"/>
        </w:rPr>
        <w:t xml:space="preserve"> Иван Викторович, д.м.н., врач-нейрохирург, заведующий нейрохирургическим отделением ЧУЗ «Клиническая больница РЖД-Медицина» (г. Санкт-Петербург).</w:t>
      </w:r>
    </w:p>
    <w:p w14:paraId="2BE18428"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Вострецова Юлия Владимировна, врач ФРМ, врач анестезиолог-реаниматолог отделения лечения пациентов с хроническими болевыми синдромами ГБУЗ «ГКБ № 52 ДЗМ», член Ассоциации интервенционного лечения боли (АИЛБ) (г. Москва).</w:t>
      </w:r>
    </w:p>
    <w:p w14:paraId="0597C2A2"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Герасименко Марина Юрьевна, д.м.н., профессор, заведующая кафедрой реабилитации, спортивной медицины и медицинской реабилитации РМАНПО, Заслуженный деятель науки Московской области (г. Москва).</w:t>
      </w:r>
    </w:p>
    <w:p w14:paraId="2A127AFF"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Глебов Максим Владимирович, к.м.н., врач-невролог, Ученый Секретарь Ассоциации интервенционного лечения боли (АИЛБ), заведующий дневным стационаром ГБУЗ «ГКБ им. В.М. </w:t>
      </w:r>
      <w:proofErr w:type="spellStart"/>
      <w:r w:rsidRPr="00987104">
        <w:rPr>
          <w:rFonts w:ascii="Times New Roman" w:eastAsia="Times New Roman" w:hAnsi="Times New Roman" w:cs="Times New Roman"/>
          <w:color w:val="222222"/>
          <w:sz w:val="27"/>
          <w:szCs w:val="27"/>
          <w:lang w:eastAsia="ru-RU"/>
        </w:rPr>
        <w:t>Буянова</w:t>
      </w:r>
      <w:proofErr w:type="spellEnd"/>
      <w:r w:rsidRPr="00987104">
        <w:rPr>
          <w:rFonts w:ascii="Times New Roman" w:eastAsia="Times New Roman" w:hAnsi="Times New Roman" w:cs="Times New Roman"/>
          <w:color w:val="222222"/>
          <w:sz w:val="27"/>
          <w:szCs w:val="27"/>
          <w:lang w:eastAsia="ru-RU"/>
        </w:rPr>
        <w:t>» (г. Москва).</w:t>
      </w:r>
    </w:p>
    <w:p w14:paraId="220560AE"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Горячева Ксения Валерьевна, врач-невролог отделения лечения хронических болевых синдромов ГБУЗ «ГКБ им. С.С. Юдина», г. Москва, член Ассоциации интервенционного лечения боли (АИЛБ) (г. Москва).</w:t>
      </w:r>
    </w:p>
    <w:p w14:paraId="435AB719"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Гуща Артём Олегович, д.м.н., профессор РАН, врач-нейрохирург, заведующий нейрохирургическим отделением с группой эндоваскулярной и сосудистой хирургии ФГБНУ «Научный центр неврологии», Вице-президент Межрегиональной организации «Ассоциация хирургов- вертебрологов» (г. Москва).</w:t>
      </w:r>
    </w:p>
    <w:p w14:paraId="0A2F034A"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Еремушкин Михаил Анатольевич, д. м. н., профессор, заведующий отделением медицинской реабилитации ФГБУ "НМИЦ терапии и профилактической медицины" Минздрава России (г. Москва).</w:t>
      </w:r>
    </w:p>
    <w:p w14:paraId="489DF31E"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 xml:space="preserve">Кошелев Руслан Викторович, д.м.н., генеральный директор ФГБУ ФНКЦ </w:t>
      </w:r>
      <w:proofErr w:type="spellStart"/>
      <w:r w:rsidRPr="00987104">
        <w:rPr>
          <w:rFonts w:ascii="Times New Roman" w:eastAsia="Times New Roman" w:hAnsi="Times New Roman" w:cs="Times New Roman"/>
          <w:color w:val="222222"/>
          <w:sz w:val="27"/>
          <w:szCs w:val="27"/>
          <w:lang w:eastAsia="ru-RU"/>
        </w:rPr>
        <w:t>МРиК</w:t>
      </w:r>
      <w:proofErr w:type="spellEnd"/>
      <w:r w:rsidRPr="00987104">
        <w:rPr>
          <w:rFonts w:ascii="Times New Roman" w:eastAsia="Times New Roman" w:hAnsi="Times New Roman" w:cs="Times New Roman"/>
          <w:color w:val="222222"/>
          <w:sz w:val="27"/>
          <w:szCs w:val="27"/>
          <w:lang w:eastAsia="ru-RU"/>
        </w:rPr>
        <w:t xml:space="preserve"> ФМБА (г. Москва).</w:t>
      </w:r>
    </w:p>
    <w:p w14:paraId="6E849971"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Мирютова</w:t>
      </w:r>
      <w:proofErr w:type="spellEnd"/>
      <w:r w:rsidRPr="00987104">
        <w:rPr>
          <w:rFonts w:ascii="Times New Roman" w:eastAsia="Times New Roman" w:hAnsi="Times New Roman" w:cs="Times New Roman"/>
          <w:color w:val="222222"/>
          <w:sz w:val="27"/>
          <w:szCs w:val="27"/>
          <w:lang w:eastAsia="ru-RU"/>
        </w:rPr>
        <w:t xml:space="preserve"> Наталья Федоровна, д.м.н., профессор, руководитель неврологического отделения Томского </w:t>
      </w:r>
      <w:proofErr w:type="spellStart"/>
      <w:r w:rsidRPr="00987104">
        <w:rPr>
          <w:rFonts w:ascii="Times New Roman" w:eastAsia="Times New Roman" w:hAnsi="Times New Roman" w:cs="Times New Roman"/>
          <w:color w:val="222222"/>
          <w:sz w:val="27"/>
          <w:szCs w:val="27"/>
          <w:lang w:eastAsia="ru-RU"/>
        </w:rPr>
        <w:t>НИИКиФ</w:t>
      </w:r>
      <w:proofErr w:type="spellEnd"/>
      <w:r w:rsidRPr="00987104">
        <w:rPr>
          <w:rFonts w:ascii="Times New Roman" w:eastAsia="Times New Roman" w:hAnsi="Times New Roman" w:cs="Times New Roman"/>
          <w:color w:val="222222"/>
          <w:sz w:val="27"/>
          <w:szCs w:val="27"/>
          <w:lang w:eastAsia="ru-RU"/>
        </w:rPr>
        <w:t xml:space="preserve"> ФФГБУ ФНКЦ </w:t>
      </w:r>
      <w:proofErr w:type="spellStart"/>
      <w:r w:rsidRPr="00987104">
        <w:rPr>
          <w:rFonts w:ascii="Times New Roman" w:eastAsia="Times New Roman" w:hAnsi="Times New Roman" w:cs="Times New Roman"/>
          <w:color w:val="222222"/>
          <w:sz w:val="27"/>
          <w:szCs w:val="27"/>
          <w:lang w:eastAsia="ru-RU"/>
        </w:rPr>
        <w:t>МРиК</w:t>
      </w:r>
      <w:proofErr w:type="spellEnd"/>
      <w:r w:rsidRPr="00987104">
        <w:rPr>
          <w:rFonts w:ascii="Times New Roman" w:eastAsia="Times New Roman" w:hAnsi="Times New Roman" w:cs="Times New Roman"/>
          <w:color w:val="222222"/>
          <w:sz w:val="27"/>
          <w:szCs w:val="27"/>
          <w:lang w:eastAsia="ru-RU"/>
        </w:rPr>
        <w:t xml:space="preserve"> ФМБА России (г. Москва).</w:t>
      </w:r>
    </w:p>
    <w:p w14:paraId="6FFF7231"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Новиков Юрий Олегович, врач- невролог, остеопат, д.м.н., профессор кафедры нейрохирургии и медицинской реабилитации Башкирского государственного медицинского университета (г. Уфа).</w:t>
      </w:r>
    </w:p>
    <w:p w14:paraId="35CCC29A"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Сороковиков</w:t>
      </w:r>
      <w:proofErr w:type="spellEnd"/>
      <w:r w:rsidRPr="00987104">
        <w:rPr>
          <w:rFonts w:ascii="Times New Roman" w:eastAsia="Times New Roman" w:hAnsi="Times New Roman" w:cs="Times New Roman"/>
          <w:color w:val="222222"/>
          <w:sz w:val="27"/>
          <w:szCs w:val="27"/>
          <w:lang w:eastAsia="ru-RU"/>
        </w:rPr>
        <w:t xml:space="preserve"> Владимир Алексеевич д.м.н., профессор, директор ИНЦХТ, заведующий кафедрой травматологии, ортопедии и нейрохирургии ИГМАПО (г. Иркутск).</w:t>
      </w:r>
    </w:p>
    <w:p w14:paraId="0B527114"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Шаринова</w:t>
      </w:r>
      <w:proofErr w:type="spellEnd"/>
      <w:r w:rsidRPr="00987104">
        <w:rPr>
          <w:rFonts w:ascii="Times New Roman" w:eastAsia="Times New Roman" w:hAnsi="Times New Roman" w:cs="Times New Roman"/>
          <w:color w:val="222222"/>
          <w:sz w:val="27"/>
          <w:szCs w:val="27"/>
          <w:lang w:eastAsia="ru-RU"/>
        </w:rPr>
        <w:t xml:space="preserve"> Ирина Анатольевна, к.м.н., врач-невролог отделения лечения пациентов с хроническими болевыми синдромами ГБУЗ «ГКБ № 52 ДЗМ», член Ассоциации интервенционного лечения боли (АИЛБ) (г. Москва).</w:t>
      </w:r>
    </w:p>
    <w:p w14:paraId="74C8CBA7"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Яхъяев</w:t>
      </w:r>
      <w:proofErr w:type="spellEnd"/>
      <w:r w:rsidRPr="00987104">
        <w:rPr>
          <w:rFonts w:ascii="Times New Roman" w:eastAsia="Times New Roman" w:hAnsi="Times New Roman" w:cs="Times New Roman"/>
          <w:color w:val="222222"/>
          <w:sz w:val="27"/>
          <w:szCs w:val="27"/>
          <w:lang w:eastAsia="ru-RU"/>
        </w:rPr>
        <w:t xml:space="preserve"> Джамбулат </w:t>
      </w:r>
      <w:proofErr w:type="spellStart"/>
      <w:r w:rsidRPr="00987104">
        <w:rPr>
          <w:rFonts w:ascii="Times New Roman" w:eastAsia="Times New Roman" w:hAnsi="Times New Roman" w:cs="Times New Roman"/>
          <w:color w:val="222222"/>
          <w:sz w:val="27"/>
          <w:szCs w:val="27"/>
          <w:lang w:eastAsia="ru-RU"/>
        </w:rPr>
        <w:t>Муратбекович</w:t>
      </w:r>
      <w:proofErr w:type="spellEnd"/>
      <w:r w:rsidRPr="00987104">
        <w:rPr>
          <w:rFonts w:ascii="Times New Roman" w:eastAsia="Times New Roman" w:hAnsi="Times New Roman" w:cs="Times New Roman"/>
          <w:color w:val="222222"/>
          <w:sz w:val="27"/>
          <w:szCs w:val="27"/>
          <w:lang w:eastAsia="ru-RU"/>
        </w:rPr>
        <w:t>, врач анестезиолог-реаниматолог отделения лечения пациентов с хроническими болевыми синдромами ГБУЗ «ГКБ   № 52 ДЗМ», член Ассоциации интервенционного лечения боли (АИЛБ) (г. Москва).</w:t>
      </w:r>
    </w:p>
    <w:p w14:paraId="5639B922" w14:textId="77777777" w:rsidR="00987104" w:rsidRPr="00987104" w:rsidRDefault="00987104" w:rsidP="00987104">
      <w:pPr>
        <w:numPr>
          <w:ilvl w:val="0"/>
          <w:numId w:val="145"/>
        </w:numPr>
        <w:spacing w:after="240" w:line="390" w:lineRule="atLeast"/>
        <w:ind w:left="450"/>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Капровой</w:t>
      </w:r>
      <w:proofErr w:type="spellEnd"/>
      <w:r w:rsidRPr="00987104">
        <w:rPr>
          <w:rFonts w:ascii="Times New Roman" w:eastAsia="Times New Roman" w:hAnsi="Times New Roman" w:cs="Times New Roman"/>
          <w:color w:val="222222"/>
          <w:sz w:val="27"/>
          <w:szCs w:val="27"/>
          <w:lang w:eastAsia="ru-RU"/>
        </w:rPr>
        <w:t xml:space="preserve"> Станислав Вячеславович, врач-нейрохирург, ФГАУ «НМИЦ Нейрохирургии им. </w:t>
      </w:r>
      <w:proofErr w:type="spellStart"/>
      <w:r w:rsidRPr="00987104">
        <w:rPr>
          <w:rFonts w:ascii="Times New Roman" w:eastAsia="Times New Roman" w:hAnsi="Times New Roman" w:cs="Times New Roman"/>
          <w:color w:val="222222"/>
          <w:sz w:val="27"/>
          <w:szCs w:val="27"/>
          <w:lang w:eastAsia="ru-RU"/>
        </w:rPr>
        <w:t>ак</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Н.Н.Бурденко</w:t>
      </w:r>
      <w:proofErr w:type="spellEnd"/>
      <w:r w:rsidRPr="00987104">
        <w:rPr>
          <w:rFonts w:ascii="Times New Roman" w:eastAsia="Times New Roman" w:hAnsi="Times New Roman" w:cs="Times New Roman"/>
          <w:color w:val="222222"/>
          <w:sz w:val="27"/>
          <w:szCs w:val="27"/>
          <w:lang w:eastAsia="ru-RU"/>
        </w:rPr>
        <w:t>» МЗ РФ</w:t>
      </w:r>
    </w:p>
    <w:p w14:paraId="7F8023B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Авторы заявляют об отсутствии конфликта интересов.</w:t>
      </w:r>
    </w:p>
    <w:p w14:paraId="71E81A6B"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14:paraId="704A786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14:paraId="73F8DE4D"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врачи-нейрохирурги;</w:t>
      </w:r>
    </w:p>
    <w:p w14:paraId="2D7531AD"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врачи-анестезиологи-реаниматологи;</w:t>
      </w:r>
    </w:p>
    <w:p w14:paraId="03FF7D83"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врачи-травматологи-ортопеды;</w:t>
      </w:r>
    </w:p>
    <w:p w14:paraId="7B7EBEE3"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врачи-неврологи;</w:t>
      </w:r>
    </w:p>
    <w:p w14:paraId="486E026D"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врачи-ревматологи;</w:t>
      </w:r>
    </w:p>
    <w:p w14:paraId="3F5FE218"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врачи-терапевты;</w:t>
      </w:r>
    </w:p>
    <w:p w14:paraId="5C718C08"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врачи-терапевты участковые;</w:t>
      </w:r>
    </w:p>
    <w:p w14:paraId="0B15FC88"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врачи </w:t>
      </w:r>
      <w:proofErr w:type="spellStart"/>
      <w:r w:rsidRPr="00987104">
        <w:rPr>
          <w:rFonts w:ascii="Times New Roman" w:eastAsia="Times New Roman" w:hAnsi="Times New Roman" w:cs="Times New Roman"/>
          <w:color w:val="222222"/>
          <w:sz w:val="27"/>
          <w:szCs w:val="27"/>
          <w:lang w:eastAsia="ru-RU"/>
        </w:rPr>
        <w:t>общеи</w:t>
      </w:r>
      <w:proofErr w:type="spellEnd"/>
      <w:r w:rsidRPr="00987104">
        <w:rPr>
          <w:rFonts w:ascii="Times New Roman" w:eastAsia="Times New Roman" w:hAnsi="Times New Roman" w:cs="Times New Roman"/>
          <w:color w:val="222222"/>
          <w:sz w:val="27"/>
          <w:szCs w:val="27"/>
          <w:lang w:eastAsia="ru-RU"/>
        </w:rPr>
        <w:t>̆ практики (</w:t>
      </w:r>
      <w:proofErr w:type="spellStart"/>
      <w:r w:rsidRPr="00987104">
        <w:rPr>
          <w:rFonts w:ascii="Times New Roman" w:eastAsia="Times New Roman" w:hAnsi="Times New Roman" w:cs="Times New Roman"/>
          <w:color w:val="222222"/>
          <w:sz w:val="27"/>
          <w:szCs w:val="27"/>
          <w:lang w:eastAsia="ru-RU"/>
        </w:rPr>
        <w:t>семейные</w:t>
      </w:r>
      <w:proofErr w:type="spellEnd"/>
      <w:r w:rsidRPr="00987104">
        <w:rPr>
          <w:rFonts w:ascii="Times New Roman" w:eastAsia="Times New Roman" w:hAnsi="Times New Roman" w:cs="Times New Roman"/>
          <w:color w:val="222222"/>
          <w:sz w:val="27"/>
          <w:szCs w:val="27"/>
          <w:lang w:eastAsia="ru-RU"/>
        </w:rPr>
        <w:t xml:space="preserve"> врачи);</w:t>
      </w:r>
    </w:p>
    <w:p w14:paraId="658596EA"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врачи-рефлексотерапевты;</w:t>
      </w:r>
    </w:p>
    <w:p w14:paraId="50FB80F9"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 физической и реабилитационной медицины;</w:t>
      </w:r>
    </w:p>
    <w:p w14:paraId="5B8FB4DC"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 по лечебной физкультуре;</w:t>
      </w:r>
    </w:p>
    <w:p w14:paraId="331A450C"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врачи </w:t>
      </w:r>
      <w:proofErr w:type="spellStart"/>
      <w:r w:rsidRPr="00987104">
        <w:rPr>
          <w:rFonts w:ascii="Times New Roman" w:eastAsia="Times New Roman" w:hAnsi="Times New Roman" w:cs="Times New Roman"/>
          <w:color w:val="222222"/>
          <w:sz w:val="27"/>
          <w:szCs w:val="27"/>
          <w:lang w:eastAsia="ru-RU"/>
        </w:rPr>
        <w:t>мануальнои</w:t>
      </w:r>
      <w:proofErr w:type="spellEnd"/>
      <w:r w:rsidRPr="00987104">
        <w:rPr>
          <w:rFonts w:ascii="Times New Roman" w:eastAsia="Times New Roman" w:hAnsi="Times New Roman" w:cs="Times New Roman"/>
          <w:color w:val="222222"/>
          <w:sz w:val="27"/>
          <w:szCs w:val="27"/>
          <w:lang w:eastAsia="ru-RU"/>
        </w:rPr>
        <w:t>̆ терапии;</w:t>
      </w:r>
    </w:p>
    <w:p w14:paraId="11D7B122" w14:textId="77777777" w:rsidR="00987104" w:rsidRPr="00987104" w:rsidRDefault="00987104" w:rsidP="00987104">
      <w:pPr>
        <w:numPr>
          <w:ilvl w:val="0"/>
          <w:numId w:val="146"/>
        </w:numPr>
        <w:spacing w:after="240" w:line="390" w:lineRule="atLeast"/>
        <w:ind w:left="450"/>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врачи-остеопаты.</w:t>
      </w:r>
    </w:p>
    <w:p w14:paraId="1AB31BA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14:paraId="643989C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Поиск в электронных базах данных.</w:t>
      </w:r>
    </w:p>
    <w:p w14:paraId="0E67472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Методы, использованные для оценки качества и силы доказательств:</w:t>
      </w:r>
    </w:p>
    <w:p w14:paraId="2B223F7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Оценка значимости в соответствии с таблицами П1, П2 и П3.</w:t>
      </w:r>
    </w:p>
    <w:p w14:paraId="5BE8D7CC"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Консенсус экспертов. </w:t>
      </w:r>
      <w:r w:rsidRPr="00987104">
        <w:rPr>
          <w:rFonts w:ascii="Times New Roman" w:eastAsia="Times New Roman" w:hAnsi="Times New Roman" w:cs="Times New Roman"/>
          <w:b/>
          <w:bCs/>
          <w:color w:val="222222"/>
          <w:sz w:val="27"/>
          <w:szCs w:val="27"/>
          <w:lang w:eastAsia="ru-RU"/>
        </w:rPr>
        <w:t> </w:t>
      </w:r>
    </w:p>
    <w:p w14:paraId="0EAB8FB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Таблица П1.</w:t>
      </w:r>
      <w:r w:rsidRPr="00987104">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87104" w:rsidRPr="00987104" w14:paraId="411E5E12" w14:textId="77777777" w:rsidTr="009871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66B53AD1"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519E4DE0"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Расшифровка</w:t>
            </w:r>
          </w:p>
        </w:tc>
      </w:tr>
      <w:tr w:rsidR="00987104" w:rsidRPr="00987104" w14:paraId="78F3780B"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50BAE42"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C28EC05"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 xml:space="preserve">Систематические обзоры исследований с контролем </w:t>
            </w:r>
            <w:proofErr w:type="spellStart"/>
            <w:r w:rsidRPr="00987104">
              <w:rPr>
                <w:rFonts w:ascii="Verdana" w:eastAsia="Times New Roman" w:hAnsi="Verdana" w:cs="Times New Roman"/>
                <w:sz w:val="27"/>
                <w:szCs w:val="27"/>
                <w:lang w:eastAsia="ru-RU"/>
              </w:rPr>
              <w:t>референсным</w:t>
            </w:r>
            <w:proofErr w:type="spellEnd"/>
            <w:r w:rsidRPr="00987104">
              <w:rPr>
                <w:rFonts w:ascii="Verdana" w:eastAsia="Times New Roman" w:hAnsi="Verdana" w:cs="Times New Roman"/>
                <w:sz w:val="27"/>
                <w:szCs w:val="27"/>
                <w:lang w:eastAsia="ru-RU"/>
              </w:rPr>
              <w:t xml:space="preserve"> методом или систематический обзор рандомизированных клинических исследований с применением мета-анализа</w:t>
            </w:r>
          </w:p>
        </w:tc>
      </w:tr>
      <w:tr w:rsidR="00987104" w:rsidRPr="00987104" w14:paraId="0DB4A89B"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F51447E"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BBD7169"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 xml:space="preserve">Отдельные исследования с контролем </w:t>
            </w:r>
            <w:proofErr w:type="spellStart"/>
            <w:r w:rsidRPr="00987104">
              <w:rPr>
                <w:rFonts w:ascii="Verdana" w:eastAsia="Times New Roman" w:hAnsi="Verdana" w:cs="Times New Roman"/>
                <w:sz w:val="27"/>
                <w:szCs w:val="27"/>
                <w:lang w:eastAsia="ru-RU"/>
              </w:rPr>
              <w:t>референсным</w:t>
            </w:r>
            <w:proofErr w:type="spellEnd"/>
            <w:r w:rsidRPr="00987104">
              <w:rPr>
                <w:rFonts w:ascii="Verdana" w:eastAsia="Times New Roman" w:hAnsi="Verdana" w:cs="Times New Roman"/>
                <w:sz w:val="27"/>
                <w:szCs w:val="27"/>
                <w:lang w:eastAsia="ru-RU"/>
              </w:rPr>
              <w:t xml:space="preserve">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87104" w:rsidRPr="00987104" w14:paraId="5718C9BA"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6B50584"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9A19688"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 xml:space="preserve">Исследования без последовательного контроля </w:t>
            </w:r>
            <w:proofErr w:type="spellStart"/>
            <w:r w:rsidRPr="00987104">
              <w:rPr>
                <w:rFonts w:ascii="Verdana" w:eastAsia="Times New Roman" w:hAnsi="Verdana" w:cs="Times New Roman"/>
                <w:sz w:val="27"/>
                <w:szCs w:val="27"/>
                <w:lang w:eastAsia="ru-RU"/>
              </w:rPr>
              <w:t>референсным</w:t>
            </w:r>
            <w:proofErr w:type="spellEnd"/>
            <w:r w:rsidRPr="00987104">
              <w:rPr>
                <w:rFonts w:ascii="Verdana" w:eastAsia="Times New Roman" w:hAnsi="Verdana" w:cs="Times New Roman"/>
                <w:sz w:val="27"/>
                <w:szCs w:val="27"/>
                <w:lang w:eastAsia="ru-RU"/>
              </w:rPr>
              <w:t xml:space="preserve"> методом или исследования с </w:t>
            </w:r>
            <w:proofErr w:type="spellStart"/>
            <w:r w:rsidRPr="00987104">
              <w:rPr>
                <w:rFonts w:ascii="Verdana" w:eastAsia="Times New Roman" w:hAnsi="Verdana" w:cs="Times New Roman"/>
                <w:sz w:val="27"/>
                <w:szCs w:val="27"/>
                <w:lang w:eastAsia="ru-RU"/>
              </w:rPr>
              <w:t>референсным</w:t>
            </w:r>
            <w:proofErr w:type="spellEnd"/>
            <w:r w:rsidRPr="00987104">
              <w:rPr>
                <w:rFonts w:ascii="Verdana" w:eastAsia="Times New Roman" w:hAnsi="Verdana" w:cs="Times New Roman"/>
                <w:sz w:val="27"/>
                <w:szCs w:val="27"/>
                <w:lang w:eastAsia="ru-RU"/>
              </w:rPr>
              <w:t xml:space="preserve"> методом, не являющимся независимым от </w:t>
            </w:r>
            <w:r w:rsidRPr="00987104">
              <w:rPr>
                <w:rFonts w:ascii="Verdana" w:eastAsia="Times New Roman" w:hAnsi="Verdana" w:cs="Times New Roman"/>
                <w:sz w:val="27"/>
                <w:szCs w:val="27"/>
                <w:lang w:eastAsia="ru-RU"/>
              </w:rPr>
              <w:lastRenderedPageBreak/>
              <w:t xml:space="preserve">исследуемого метода или </w:t>
            </w:r>
            <w:proofErr w:type="spellStart"/>
            <w:r w:rsidRPr="00987104">
              <w:rPr>
                <w:rFonts w:ascii="Verdana" w:eastAsia="Times New Roman" w:hAnsi="Verdana" w:cs="Times New Roman"/>
                <w:sz w:val="27"/>
                <w:szCs w:val="27"/>
                <w:lang w:eastAsia="ru-RU"/>
              </w:rPr>
              <w:t>нерандомизированные</w:t>
            </w:r>
            <w:proofErr w:type="spellEnd"/>
            <w:r w:rsidRPr="00987104">
              <w:rPr>
                <w:rFonts w:ascii="Verdana" w:eastAsia="Times New Roman" w:hAnsi="Verdana" w:cs="Times New Roman"/>
                <w:sz w:val="27"/>
                <w:szCs w:val="27"/>
                <w:lang w:eastAsia="ru-RU"/>
              </w:rPr>
              <w:t xml:space="preserve"> сравнительные исследования, в том числе </w:t>
            </w:r>
            <w:proofErr w:type="spellStart"/>
            <w:r w:rsidRPr="00987104">
              <w:rPr>
                <w:rFonts w:ascii="Verdana" w:eastAsia="Times New Roman" w:hAnsi="Verdana" w:cs="Times New Roman"/>
                <w:sz w:val="27"/>
                <w:szCs w:val="27"/>
                <w:lang w:eastAsia="ru-RU"/>
              </w:rPr>
              <w:t>когортные</w:t>
            </w:r>
            <w:proofErr w:type="spellEnd"/>
            <w:r w:rsidRPr="00987104">
              <w:rPr>
                <w:rFonts w:ascii="Verdana" w:eastAsia="Times New Roman" w:hAnsi="Verdana" w:cs="Times New Roman"/>
                <w:sz w:val="27"/>
                <w:szCs w:val="27"/>
                <w:lang w:eastAsia="ru-RU"/>
              </w:rPr>
              <w:t xml:space="preserve"> исследования</w:t>
            </w:r>
          </w:p>
        </w:tc>
      </w:tr>
      <w:tr w:rsidR="00987104" w:rsidRPr="00987104" w14:paraId="52E3FE83"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CFFDB1B"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E858249"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proofErr w:type="spellStart"/>
            <w:r w:rsidRPr="00987104">
              <w:rPr>
                <w:rFonts w:ascii="Verdana" w:eastAsia="Times New Roman" w:hAnsi="Verdana" w:cs="Times New Roman"/>
                <w:sz w:val="27"/>
                <w:szCs w:val="27"/>
                <w:lang w:eastAsia="ru-RU"/>
              </w:rPr>
              <w:t>Несравнительные</w:t>
            </w:r>
            <w:proofErr w:type="spellEnd"/>
            <w:r w:rsidRPr="00987104">
              <w:rPr>
                <w:rFonts w:ascii="Verdana" w:eastAsia="Times New Roman" w:hAnsi="Verdana" w:cs="Times New Roman"/>
                <w:sz w:val="27"/>
                <w:szCs w:val="27"/>
                <w:lang w:eastAsia="ru-RU"/>
              </w:rPr>
              <w:t xml:space="preserve"> исследования, описание клинического случая</w:t>
            </w:r>
          </w:p>
        </w:tc>
      </w:tr>
      <w:tr w:rsidR="00987104" w:rsidRPr="00987104" w14:paraId="7E9CC194"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FA7D92F"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543A1A3"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14:paraId="5EBB43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Таблица П2.</w:t>
      </w:r>
      <w:r w:rsidRPr="00987104">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87104" w:rsidRPr="00987104" w14:paraId="7D7CA6D6" w14:textId="77777777" w:rsidTr="009871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51072B8C"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1B1E890E"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 Расшифровка</w:t>
            </w:r>
          </w:p>
        </w:tc>
      </w:tr>
      <w:tr w:rsidR="00987104" w:rsidRPr="00987104" w14:paraId="7DB34CBC"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2196E42"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4A7A00A"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Систематический обзор РКИ с применением мета-анализа</w:t>
            </w:r>
          </w:p>
        </w:tc>
      </w:tr>
      <w:tr w:rsidR="00987104" w:rsidRPr="00987104" w14:paraId="1B5BF9C9"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293D5D6"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C7F513A"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87104" w:rsidRPr="00987104" w14:paraId="4C25F038"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28A5416"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FC88F14"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proofErr w:type="spellStart"/>
            <w:r w:rsidRPr="00987104">
              <w:rPr>
                <w:rFonts w:ascii="Verdana" w:eastAsia="Times New Roman" w:hAnsi="Verdana" w:cs="Times New Roman"/>
                <w:sz w:val="27"/>
                <w:szCs w:val="27"/>
                <w:lang w:eastAsia="ru-RU"/>
              </w:rPr>
              <w:t>Нерандомизированные</w:t>
            </w:r>
            <w:proofErr w:type="spellEnd"/>
            <w:r w:rsidRPr="00987104">
              <w:rPr>
                <w:rFonts w:ascii="Verdana" w:eastAsia="Times New Roman" w:hAnsi="Verdana" w:cs="Times New Roman"/>
                <w:sz w:val="27"/>
                <w:szCs w:val="27"/>
                <w:lang w:eastAsia="ru-RU"/>
              </w:rPr>
              <w:t xml:space="preserve"> сравнительные исследования, в т.ч. </w:t>
            </w:r>
            <w:proofErr w:type="spellStart"/>
            <w:r w:rsidRPr="00987104">
              <w:rPr>
                <w:rFonts w:ascii="Verdana" w:eastAsia="Times New Roman" w:hAnsi="Verdana" w:cs="Times New Roman"/>
                <w:sz w:val="27"/>
                <w:szCs w:val="27"/>
                <w:lang w:eastAsia="ru-RU"/>
              </w:rPr>
              <w:t>когортные</w:t>
            </w:r>
            <w:proofErr w:type="spellEnd"/>
            <w:r w:rsidRPr="00987104">
              <w:rPr>
                <w:rFonts w:ascii="Verdana" w:eastAsia="Times New Roman" w:hAnsi="Verdana" w:cs="Times New Roman"/>
                <w:sz w:val="27"/>
                <w:szCs w:val="27"/>
                <w:lang w:eastAsia="ru-RU"/>
              </w:rPr>
              <w:t xml:space="preserve"> исследования</w:t>
            </w:r>
          </w:p>
        </w:tc>
      </w:tr>
      <w:tr w:rsidR="00987104" w:rsidRPr="00987104" w14:paraId="7C95BBC0"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67D7B38"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6ECFC3E"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proofErr w:type="spellStart"/>
            <w:r w:rsidRPr="00987104">
              <w:rPr>
                <w:rFonts w:ascii="Verdana" w:eastAsia="Times New Roman" w:hAnsi="Verdana" w:cs="Times New Roman"/>
                <w:sz w:val="27"/>
                <w:szCs w:val="27"/>
                <w:lang w:eastAsia="ru-RU"/>
              </w:rPr>
              <w:t>Несравнительные</w:t>
            </w:r>
            <w:proofErr w:type="spellEnd"/>
            <w:r w:rsidRPr="00987104">
              <w:rPr>
                <w:rFonts w:ascii="Verdana" w:eastAsia="Times New Roman" w:hAnsi="Verdana" w:cs="Times New Roman"/>
                <w:sz w:val="27"/>
                <w:szCs w:val="27"/>
                <w:lang w:eastAsia="ru-RU"/>
              </w:rPr>
              <w:t xml:space="preserve"> исследования, описание клинического случая или серии случаев, исследования «случай-контроль»</w:t>
            </w:r>
          </w:p>
        </w:tc>
      </w:tr>
      <w:tr w:rsidR="00987104" w:rsidRPr="00987104" w14:paraId="53223DFF"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7509DE1"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AC56E39"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987104">
              <w:rPr>
                <w:rFonts w:ascii="Verdana" w:eastAsia="Times New Roman" w:hAnsi="Verdana" w:cs="Times New Roman"/>
                <w:b/>
                <w:bCs/>
                <w:sz w:val="27"/>
                <w:szCs w:val="27"/>
                <w:lang w:eastAsia="ru-RU"/>
              </w:rPr>
              <w:t> </w:t>
            </w:r>
          </w:p>
        </w:tc>
      </w:tr>
    </w:tbl>
    <w:p w14:paraId="63B14FCD"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Таблица П3.</w:t>
      </w:r>
      <w:r w:rsidRPr="00987104">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87104" w:rsidRPr="00987104" w14:paraId="2BEE0769" w14:textId="77777777" w:rsidTr="009871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244F6874"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15670315"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Расшифровка</w:t>
            </w:r>
          </w:p>
        </w:tc>
      </w:tr>
      <w:tr w:rsidR="00987104" w:rsidRPr="00987104" w14:paraId="415E7330"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59F0542"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099A512"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87104" w:rsidRPr="00987104" w14:paraId="1161DAEC"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F75D57F"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468C59E7"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w:t>
            </w:r>
            <w:r w:rsidRPr="00987104">
              <w:rPr>
                <w:rFonts w:ascii="Verdana" w:eastAsia="Times New Roman" w:hAnsi="Verdana" w:cs="Times New Roman"/>
                <w:sz w:val="27"/>
                <w:szCs w:val="27"/>
                <w:lang w:eastAsia="ru-RU"/>
              </w:rPr>
              <w:lastRenderedPageBreak/>
              <w:t>удовлетворительное методологическое качество и/или их выводы по интересующим исходам не являются согласованными)</w:t>
            </w:r>
          </w:p>
        </w:tc>
      </w:tr>
      <w:tr w:rsidR="00987104" w:rsidRPr="00987104" w14:paraId="604B01DC"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21847B4"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2883B888"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14:paraId="3893479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Порядок обновления клинических рекомендаций.</w:t>
      </w:r>
    </w:p>
    <w:p w14:paraId="052D35B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14:paraId="327224C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Рабочая группа.</w:t>
      </w:r>
    </w:p>
    <w:p w14:paraId="5FFA308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Для </w:t>
      </w:r>
      <w:proofErr w:type="spellStart"/>
      <w:r w:rsidRPr="00987104">
        <w:rPr>
          <w:rFonts w:ascii="Times New Roman" w:eastAsia="Times New Roman" w:hAnsi="Times New Roman" w:cs="Times New Roman"/>
          <w:color w:val="222222"/>
          <w:sz w:val="27"/>
          <w:szCs w:val="27"/>
          <w:lang w:eastAsia="ru-RU"/>
        </w:rPr>
        <w:t>окончательнои</w:t>
      </w:r>
      <w:proofErr w:type="spellEnd"/>
      <w:r w:rsidRPr="00987104">
        <w:rPr>
          <w:rFonts w:ascii="Times New Roman" w:eastAsia="Times New Roman" w:hAnsi="Times New Roman" w:cs="Times New Roman"/>
          <w:color w:val="222222"/>
          <w:sz w:val="27"/>
          <w:szCs w:val="27"/>
          <w:lang w:eastAsia="ru-RU"/>
        </w:rPr>
        <w:t xml:space="preserve">̆ редакции и контроля качества рекомендации были повторно проанализированы членами </w:t>
      </w:r>
      <w:proofErr w:type="spellStart"/>
      <w:r w:rsidRPr="00987104">
        <w:rPr>
          <w:rFonts w:ascii="Times New Roman" w:eastAsia="Times New Roman" w:hAnsi="Times New Roman" w:cs="Times New Roman"/>
          <w:color w:val="222222"/>
          <w:sz w:val="27"/>
          <w:szCs w:val="27"/>
          <w:lang w:eastAsia="ru-RU"/>
        </w:rPr>
        <w:t>рабочеи</w:t>
      </w:r>
      <w:proofErr w:type="spellEnd"/>
      <w:r w:rsidRPr="00987104">
        <w:rPr>
          <w:rFonts w:ascii="Times New Roman" w:eastAsia="Times New Roman" w:hAnsi="Times New Roman" w:cs="Times New Roman"/>
          <w:color w:val="222222"/>
          <w:sz w:val="27"/>
          <w:szCs w:val="27"/>
          <w:lang w:eastAsia="ru-RU"/>
        </w:rPr>
        <w:t>̆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рекомендаций сведен к минимуму.</w:t>
      </w:r>
    </w:p>
    <w:p w14:paraId="1C24680A"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14:paraId="3BB7F59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Данные клинические рекомендации разработаны с </w:t>
      </w:r>
      <w:proofErr w:type="spellStart"/>
      <w:r w:rsidRPr="00987104">
        <w:rPr>
          <w:rFonts w:ascii="Times New Roman" w:eastAsia="Times New Roman" w:hAnsi="Times New Roman" w:cs="Times New Roman"/>
          <w:color w:val="222222"/>
          <w:sz w:val="27"/>
          <w:szCs w:val="27"/>
          <w:lang w:eastAsia="ru-RU"/>
        </w:rPr>
        <w:t>учётом</w:t>
      </w:r>
      <w:proofErr w:type="spellEnd"/>
      <w:r w:rsidRPr="00987104">
        <w:rPr>
          <w:rFonts w:ascii="Times New Roman" w:eastAsia="Times New Roman" w:hAnsi="Times New Roman" w:cs="Times New Roman"/>
          <w:color w:val="222222"/>
          <w:sz w:val="27"/>
          <w:szCs w:val="27"/>
          <w:lang w:eastAsia="ru-RU"/>
        </w:rPr>
        <w:t xml:space="preserve"> показаний к применению и противопоказаний, способов применения и доз лекарственных препаратов согласно инструкциям по применению лекарственных препаратов, </w:t>
      </w:r>
      <w:r w:rsidRPr="00987104">
        <w:rPr>
          <w:rFonts w:ascii="Times New Roman" w:eastAsia="Times New Roman" w:hAnsi="Times New Roman" w:cs="Times New Roman"/>
          <w:color w:val="222222"/>
          <w:sz w:val="27"/>
          <w:szCs w:val="27"/>
          <w:lang w:eastAsia="ru-RU"/>
        </w:rPr>
        <w:lastRenderedPageBreak/>
        <w:t>содержащихся в Государственном реестре лекарственных средств – www.grls.rosminzdrav.ru</w:t>
      </w:r>
    </w:p>
    <w:p w14:paraId="1B547C6B"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Приложение Б. Алгоритмы действий врача</w:t>
      </w:r>
    </w:p>
    <w:p w14:paraId="1335C5F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28574B81" wp14:editId="37F8532E">
                <wp:extent cx="304800" cy="304800"/>
                <wp:effectExtent l="0" t="0" r="0" b="0"/>
                <wp:docPr id="5" name="Прямоугольник 5"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0631FC" id="Прямоугольник 5"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iVF+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uIsRJyW0qPmy/rD+3Pxsbtcfm6/NbfNj/an51XxrviO4k1KVQP1MnxQ0&#10;KpGdkvEbaMqqsxCrjlxueucOgt5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KxyJUX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10F7D425"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t>Приложение В. Информация для пациента</w:t>
      </w:r>
    </w:p>
    <w:p w14:paraId="0E92534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При возникновении болевого синдрома в области одного или нескольких отделах позвоночника с или без распространения боли в одну или несколько конечностей, слабости, онемения в  одной или нескольких конечностях, нарушением функций тазовых органов пациенту необходимо обратиться к врачу-терапевту участковому (в случае необходимости - вызвать бригаду неотложной или скорой медицинской помощи), который по результатам сбора анамнеза, жалоб и клинического осмотра решит вопрос о проведении курса консервативного лечения, либо направит пациента к врачу-неврологу.</w:t>
      </w:r>
    </w:p>
    <w:p w14:paraId="1E90A6D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Врач-невролог по результатам сбора анамнеза, жалоб и клинического осмотра решит вопрос о проведении курса консервативного лечения, дополнительного инструментального обследования (рентгенографии, МРТ, КТ и др.), а при необходимости, в плановом или экстренном порядке направит пациента к врачу-нейрохирургу или врачу-травматологу-ортопеду. </w:t>
      </w:r>
    </w:p>
    <w:p w14:paraId="2E5DC28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Врач-нейрохирург или врач-травматолог-ортопед по результатам сбора анамнеза, жалоб и клинического осмотра, данных дополнительных методов обследования решит вопрос о необходимости хирургического вмешательства по поводу выявленной патологии позвоночника. В случае необходимости хирургического лечения, оно будет выполнено в сроки и объеме, соразмерном выявленной патологии и ее клинических проявлений.</w:t>
      </w:r>
    </w:p>
    <w:p w14:paraId="5DFD6E6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После проведения хирургического лечения пациента направляется по месту жительства для проведения послеоперационной реабилитации.</w:t>
      </w:r>
    </w:p>
    <w:p w14:paraId="5E80E3FE" w14:textId="77777777" w:rsidR="00987104" w:rsidRPr="00987104" w:rsidRDefault="00987104" w:rsidP="0098710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87104">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14:paraId="11B7762C"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Приложение Г1. Визуальная аналоговая шкала (ВАШ), числовая рейтинговая шкала (ЧРШ)</w:t>
      </w:r>
    </w:p>
    <w:p w14:paraId="463D22D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Название на русском языке: визуальная аналоговая шкала (ВАШ), числовая рейтинговая шкала (ЧРШ)</w:t>
      </w:r>
    </w:p>
    <w:p w14:paraId="326F70EC"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Оригинальное</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название</w:t>
      </w:r>
      <w:r w:rsidRPr="009626A5">
        <w:rPr>
          <w:rFonts w:ascii="Times New Roman" w:eastAsia="Times New Roman" w:hAnsi="Times New Roman" w:cs="Times New Roman"/>
          <w:color w:val="222222"/>
          <w:sz w:val="27"/>
          <w:szCs w:val="27"/>
          <w:lang w:val="en-US" w:eastAsia="ru-RU"/>
        </w:rPr>
        <w:t>: Visual Analog Scale, Numeric Rating Scale (NRS) </w:t>
      </w:r>
    </w:p>
    <w:p w14:paraId="784BD224"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Источник</w:t>
      </w:r>
      <w:r w:rsidRPr="009626A5">
        <w:rPr>
          <w:rFonts w:ascii="Times New Roman" w:eastAsia="Times New Roman" w:hAnsi="Times New Roman" w:cs="Times New Roman"/>
          <w:color w:val="222222"/>
          <w:sz w:val="27"/>
          <w:szCs w:val="27"/>
          <w:lang w:val="en-US" w:eastAsia="ru-RU"/>
        </w:rPr>
        <w:t>:</w:t>
      </w:r>
    </w:p>
    <w:p w14:paraId="0FC9A91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proofErr w:type="gramStart"/>
      <w:r w:rsidRPr="009626A5">
        <w:rPr>
          <w:rFonts w:ascii="Times New Roman" w:eastAsia="Times New Roman" w:hAnsi="Times New Roman" w:cs="Times New Roman"/>
          <w:color w:val="222222"/>
          <w:sz w:val="27"/>
          <w:szCs w:val="27"/>
          <w:lang w:val="en-US" w:eastAsia="ru-RU"/>
        </w:rPr>
        <w:t>A.Williamson</w:t>
      </w:r>
      <w:proofErr w:type="spellEnd"/>
      <w:proofErr w:type="gramEnd"/>
      <w:r w:rsidRPr="009626A5">
        <w:rPr>
          <w:rFonts w:ascii="Times New Roman" w:eastAsia="Times New Roman" w:hAnsi="Times New Roman" w:cs="Times New Roman"/>
          <w:color w:val="222222"/>
          <w:sz w:val="27"/>
          <w:szCs w:val="27"/>
          <w:lang w:val="en-US" w:eastAsia="ru-RU"/>
        </w:rPr>
        <w:t xml:space="preserve">, B. </w:t>
      </w:r>
      <w:proofErr w:type="spellStart"/>
      <w:r w:rsidRPr="009626A5">
        <w:rPr>
          <w:rFonts w:ascii="Times New Roman" w:eastAsia="Times New Roman" w:hAnsi="Times New Roman" w:cs="Times New Roman"/>
          <w:color w:val="222222"/>
          <w:sz w:val="27"/>
          <w:szCs w:val="27"/>
          <w:lang w:val="en-US" w:eastAsia="ru-RU"/>
        </w:rPr>
        <w:t>Hoggart</w:t>
      </w:r>
      <w:proofErr w:type="spellEnd"/>
      <w:r w:rsidRPr="009626A5">
        <w:rPr>
          <w:rFonts w:ascii="Times New Roman" w:eastAsia="Times New Roman" w:hAnsi="Times New Roman" w:cs="Times New Roman"/>
          <w:color w:val="222222"/>
          <w:sz w:val="27"/>
          <w:szCs w:val="27"/>
          <w:lang w:val="en-US" w:eastAsia="ru-RU"/>
        </w:rPr>
        <w:t xml:space="preserve">: Pain: a review of three commonly used pain rating scales. </w:t>
      </w:r>
      <w:r w:rsidRPr="00987104">
        <w:rPr>
          <w:rFonts w:ascii="Times New Roman" w:eastAsia="Times New Roman" w:hAnsi="Times New Roman" w:cs="Times New Roman"/>
          <w:color w:val="222222"/>
          <w:sz w:val="27"/>
          <w:szCs w:val="27"/>
          <w:lang w:eastAsia="ru-RU"/>
        </w:rPr>
        <w:t xml:space="preserve">Journal </w:t>
      </w:r>
      <w:proofErr w:type="spellStart"/>
      <w:r w:rsidRPr="00987104">
        <w:rPr>
          <w:rFonts w:ascii="Times New Roman" w:eastAsia="Times New Roman" w:hAnsi="Times New Roman" w:cs="Times New Roman"/>
          <w:color w:val="222222"/>
          <w:sz w:val="27"/>
          <w:szCs w:val="27"/>
          <w:lang w:eastAsia="ru-RU"/>
        </w:rPr>
        <w:t>of</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Clinical</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Nursing</w:t>
      </w:r>
      <w:proofErr w:type="spellEnd"/>
      <w:r w:rsidRPr="00987104">
        <w:rPr>
          <w:rFonts w:ascii="Times New Roman" w:eastAsia="Times New Roman" w:hAnsi="Times New Roman" w:cs="Times New Roman"/>
          <w:color w:val="222222"/>
          <w:sz w:val="27"/>
          <w:szCs w:val="27"/>
          <w:lang w:eastAsia="ru-RU"/>
        </w:rPr>
        <w:t>. 14:798-804 2005.</w:t>
      </w:r>
    </w:p>
    <w:p w14:paraId="4667999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Использование шкал и анкет в вертебрологии / В. А. </w:t>
      </w:r>
      <w:proofErr w:type="spellStart"/>
      <w:r w:rsidRPr="00987104">
        <w:rPr>
          <w:rFonts w:ascii="Times New Roman" w:eastAsia="Times New Roman" w:hAnsi="Times New Roman" w:cs="Times New Roman"/>
          <w:color w:val="222222"/>
          <w:sz w:val="27"/>
          <w:szCs w:val="27"/>
          <w:lang w:eastAsia="ru-RU"/>
        </w:rPr>
        <w:t>Бывальцев</w:t>
      </w:r>
      <w:proofErr w:type="spellEnd"/>
      <w:r w:rsidRPr="00987104">
        <w:rPr>
          <w:rFonts w:ascii="Times New Roman" w:eastAsia="Times New Roman" w:hAnsi="Times New Roman" w:cs="Times New Roman"/>
          <w:color w:val="222222"/>
          <w:sz w:val="27"/>
          <w:szCs w:val="27"/>
          <w:lang w:eastAsia="ru-RU"/>
        </w:rPr>
        <w:t xml:space="preserve">, Е. Г. Белых, В. А. </w:t>
      </w:r>
      <w:proofErr w:type="spellStart"/>
      <w:r w:rsidRPr="00987104">
        <w:rPr>
          <w:rFonts w:ascii="Times New Roman" w:eastAsia="Times New Roman" w:hAnsi="Times New Roman" w:cs="Times New Roman"/>
          <w:color w:val="222222"/>
          <w:sz w:val="27"/>
          <w:szCs w:val="27"/>
          <w:lang w:eastAsia="ru-RU"/>
        </w:rPr>
        <w:t>Сороковиков</w:t>
      </w:r>
      <w:proofErr w:type="spellEnd"/>
      <w:r w:rsidRPr="00987104">
        <w:rPr>
          <w:rFonts w:ascii="Times New Roman" w:eastAsia="Times New Roman" w:hAnsi="Times New Roman" w:cs="Times New Roman"/>
          <w:color w:val="222222"/>
          <w:sz w:val="27"/>
          <w:szCs w:val="27"/>
          <w:lang w:eastAsia="ru-RU"/>
        </w:rPr>
        <w:t>, Н. И. Арсентьева // Журнал неврологии и психиатрии им. C.C. Корсакова. – 2011. – Т. 111. – № 9-2. – С. 51-56.</w:t>
      </w:r>
    </w:p>
    <w:p w14:paraId="0F7AFF7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 шкала оценки</w:t>
      </w:r>
    </w:p>
    <w:p w14:paraId="7CA7E72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Назначение: оценка интенсивности боли</w:t>
      </w:r>
    </w:p>
    <w:p w14:paraId="505C8CD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Содержание:</w:t>
      </w:r>
    </w:p>
    <w:p w14:paraId="0994696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Визуальная аналоговая шкала (отрезок длинной 10 см (100 мм))</w:t>
      </w:r>
    </w:p>
    <w:p w14:paraId="1D9D597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4C9BD1D8" wp14:editId="10CE25E9">
                <wp:extent cx="304800" cy="304800"/>
                <wp:effectExtent l="0" t="0" r="0" b="0"/>
                <wp:docPr id="4" name="Прямоугольник 4"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B41EE1" id="Прямоугольник 4"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mh+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SIkxJa1HxZf1h/bn42t+uPzdfmtvmx/tT8ar413xHcSalKoH6mTwoa&#10;lchOyfgNNGXVWYhVRy43vXMHQe+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ZCyaH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387DB5B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Ключ: ВАШ представляет собой линию 10 см (100 мм), на которой пациенту предлагается сделать отметку, соответствующую интенсивности боли, испытываемой в данный момент (или в течение определенного времени, например, за последнюю неделю), пациент делает выбор между «нет боли» и «невыносимая боль». Далее измеряют сантиметром расстояние между началом шкалы («нет боли») и отметкой пациента, сантиметры затем переводят в баллы (1 см = 10мм= 1 баллу).</w:t>
      </w:r>
    </w:p>
    <w:p w14:paraId="49B03F7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Числовая рейтинговая шкала (ряд чисел от 0 до 10)</w:t>
      </w:r>
    </w:p>
    <w:p w14:paraId="09805F6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4F911856" wp14:editId="0C5F7A08">
                <wp:extent cx="304800" cy="304800"/>
                <wp:effectExtent l="0" t="0" r="0" b="0"/>
                <wp:docPr id="3" name="Прямоугольник 3"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E1EF2A" id="Прямоугольник 3"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N5y+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PY3nL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1CD7ABD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Ключ: ЦРШ представляет собой ряд чисел (баллов) от 0 до 10, где 0 баллов соответствует отсутствию боли у пациента, а 10 баллов – нестерпимой боли.  Пациенту предлагается выбрать число от 0 до 10, </w:t>
      </w:r>
      <w:proofErr w:type="gramStart"/>
      <w:r w:rsidRPr="00987104">
        <w:rPr>
          <w:rFonts w:ascii="Times New Roman" w:eastAsia="Times New Roman" w:hAnsi="Times New Roman" w:cs="Times New Roman"/>
          <w:color w:val="222222"/>
          <w:sz w:val="27"/>
          <w:szCs w:val="27"/>
          <w:lang w:eastAsia="ru-RU"/>
        </w:rPr>
        <w:t>которая по его мнению</w:t>
      </w:r>
      <w:proofErr w:type="gramEnd"/>
      <w:r w:rsidRPr="00987104">
        <w:rPr>
          <w:rFonts w:ascii="Times New Roman" w:eastAsia="Times New Roman" w:hAnsi="Times New Roman" w:cs="Times New Roman"/>
          <w:color w:val="222222"/>
          <w:sz w:val="27"/>
          <w:szCs w:val="27"/>
          <w:lang w:eastAsia="ru-RU"/>
        </w:rPr>
        <w:t xml:space="preserve"> соответствует интенсивности боли, испытываемой в данный момент (или в течение определенного времени, например, за последнюю неделю).</w:t>
      </w:r>
    </w:p>
    <w:p w14:paraId="18E8E36D"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 xml:space="preserve">Приложение Г2. Опросник </w:t>
      </w:r>
      <w:proofErr w:type="spellStart"/>
      <w:r w:rsidRPr="00987104">
        <w:rPr>
          <w:rFonts w:ascii="Times New Roman" w:eastAsia="Times New Roman" w:hAnsi="Times New Roman" w:cs="Times New Roman"/>
          <w:b/>
          <w:bCs/>
          <w:color w:val="222222"/>
          <w:sz w:val="33"/>
          <w:szCs w:val="33"/>
          <w:lang w:eastAsia="ru-RU"/>
        </w:rPr>
        <w:t>Освестри</w:t>
      </w:r>
      <w:proofErr w:type="spellEnd"/>
    </w:p>
    <w:p w14:paraId="39699188"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Название на русском языке: Опросник </w:t>
      </w:r>
      <w:proofErr w:type="spellStart"/>
      <w:r w:rsidRPr="00987104">
        <w:rPr>
          <w:rFonts w:ascii="Times New Roman" w:eastAsia="Times New Roman" w:hAnsi="Times New Roman" w:cs="Times New Roman"/>
          <w:color w:val="222222"/>
          <w:sz w:val="27"/>
          <w:szCs w:val="27"/>
          <w:lang w:eastAsia="ru-RU"/>
        </w:rPr>
        <w:t>Освестри</w:t>
      </w:r>
      <w:proofErr w:type="spellEnd"/>
    </w:p>
    <w:p w14:paraId="2200EC72"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Оригинальное</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название</w:t>
      </w:r>
      <w:r w:rsidRPr="009626A5">
        <w:rPr>
          <w:rFonts w:ascii="Times New Roman" w:eastAsia="Times New Roman" w:hAnsi="Times New Roman" w:cs="Times New Roman"/>
          <w:color w:val="222222"/>
          <w:sz w:val="27"/>
          <w:szCs w:val="27"/>
          <w:lang w:val="en-US" w:eastAsia="ru-RU"/>
        </w:rPr>
        <w:t xml:space="preserve">: The </w:t>
      </w:r>
      <w:proofErr w:type="spellStart"/>
      <w:r w:rsidRPr="009626A5">
        <w:rPr>
          <w:rFonts w:ascii="Times New Roman" w:eastAsia="Times New Roman" w:hAnsi="Times New Roman" w:cs="Times New Roman"/>
          <w:color w:val="222222"/>
          <w:sz w:val="27"/>
          <w:szCs w:val="27"/>
          <w:lang w:val="en-US" w:eastAsia="ru-RU"/>
        </w:rPr>
        <w:t>Oswestry</w:t>
      </w:r>
      <w:proofErr w:type="spellEnd"/>
      <w:r w:rsidRPr="009626A5">
        <w:rPr>
          <w:rFonts w:ascii="Times New Roman" w:eastAsia="Times New Roman" w:hAnsi="Times New Roman" w:cs="Times New Roman"/>
          <w:color w:val="222222"/>
          <w:sz w:val="27"/>
          <w:szCs w:val="27"/>
          <w:lang w:val="en-US" w:eastAsia="ru-RU"/>
        </w:rPr>
        <w:t xml:space="preserve"> low back pain disability questionnaire.</w:t>
      </w:r>
    </w:p>
    <w:p w14:paraId="187B8352"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Источники</w:t>
      </w:r>
      <w:r w:rsidRPr="009626A5">
        <w:rPr>
          <w:rFonts w:ascii="Times New Roman" w:eastAsia="Times New Roman" w:hAnsi="Times New Roman" w:cs="Times New Roman"/>
          <w:color w:val="222222"/>
          <w:sz w:val="27"/>
          <w:szCs w:val="27"/>
          <w:lang w:val="en-US" w:eastAsia="ru-RU"/>
        </w:rPr>
        <w:t>:</w:t>
      </w:r>
    </w:p>
    <w:p w14:paraId="5569933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Fairbank J.C., Couper J., Davies J.B., et al. The </w:t>
      </w:r>
      <w:proofErr w:type="spellStart"/>
      <w:r w:rsidRPr="009626A5">
        <w:rPr>
          <w:rFonts w:ascii="Times New Roman" w:eastAsia="Times New Roman" w:hAnsi="Times New Roman" w:cs="Times New Roman"/>
          <w:color w:val="222222"/>
          <w:sz w:val="27"/>
          <w:szCs w:val="27"/>
          <w:lang w:val="en-US" w:eastAsia="ru-RU"/>
        </w:rPr>
        <w:t>Oswestry</w:t>
      </w:r>
      <w:proofErr w:type="spellEnd"/>
      <w:r w:rsidRPr="009626A5">
        <w:rPr>
          <w:rFonts w:ascii="Times New Roman" w:eastAsia="Times New Roman" w:hAnsi="Times New Roman" w:cs="Times New Roman"/>
          <w:color w:val="222222"/>
          <w:sz w:val="27"/>
          <w:szCs w:val="27"/>
          <w:lang w:val="en-US" w:eastAsia="ru-RU"/>
        </w:rPr>
        <w:t xml:space="preserve"> low back pain disability questionnaire // Physiotherapy. </w:t>
      </w:r>
      <w:r w:rsidRPr="00987104">
        <w:rPr>
          <w:rFonts w:ascii="Times New Roman" w:eastAsia="Times New Roman" w:hAnsi="Times New Roman" w:cs="Times New Roman"/>
          <w:color w:val="222222"/>
          <w:sz w:val="27"/>
          <w:szCs w:val="27"/>
          <w:lang w:eastAsia="ru-RU"/>
        </w:rPr>
        <w:t>1980. V</w:t>
      </w:r>
      <w:proofErr w:type="spellStart"/>
      <w:r w:rsidRPr="00987104">
        <w:rPr>
          <w:rFonts w:ascii="Times New Roman" w:eastAsia="Times New Roman" w:hAnsi="Times New Roman" w:cs="Times New Roman"/>
          <w:color w:val="222222"/>
          <w:sz w:val="27"/>
          <w:szCs w:val="27"/>
          <w:lang w:eastAsia="ru-RU"/>
        </w:rPr>
        <w:t>ol</w:t>
      </w:r>
      <w:proofErr w:type="spellEnd"/>
      <w:r w:rsidRPr="00987104">
        <w:rPr>
          <w:rFonts w:ascii="Times New Roman" w:eastAsia="Times New Roman" w:hAnsi="Times New Roman" w:cs="Times New Roman"/>
          <w:color w:val="222222"/>
          <w:sz w:val="27"/>
          <w:szCs w:val="27"/>
          <w:lang w:eastAsia="ru-RU"/>
        </w:rPr>
        <w:t>. 66. P. 271–273.</w:t>
      </w:r>
    </w:p>
    <w:p w14:paraId="4E41882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color w:val="222222"/>
          <w:sz w:val="27"/>
          <w:szCs w:val="27"/>
          <w:lang w:eastAsia="ru-RU"/>
        </w:rPr>
        <w:t>Бахтадзе</w:t>
      </w:r>
      <w:proofErr w:type="spellEnd"/>
      <w:r w:rsidRPr="00987104">
        <w:rPr>
          <w:rFonts w:ascii="Times New Roman" w:eastAsia="Times New Roman" w:hAnsi="Times New Roman" w:cs="Times New Roman"/>
          <w:color w:val="222222"/>
          <w:sz w:val="27"/>
          <w:szCs w:val="27"/>
          <w:lang w:eastAsia="ru-RU"/>
        </w:rPr>
        <w:t xml:space="preserve"> М.А., Болотов Д.А., Кузьминов К.О. Индекс ограничения жизнедеятельности из-за боли в нижней части спины (опросник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оценка надёжности и валидности русской версии. Мануальная терапия, 2016.-N 4.-С.24-33.</w:t>
      </w:r>
    </w:p>
    <w:p w14:paraId="43125FC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Черепанов В.А. Русская версия опросника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культурная адаптация и валидность. Хирургия позвоночника 2009;(3):93–98. Тип – вопросник Назначение: Оценка степени нарушения функций (жизнедеятельности) при хронической боли в нижней части спины</w:t>
      </w:r>
    </w:p>
    <w:p w14:paraId="32F1DE1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 вопросник</w:t>
      </w:r>
    </w:p>
    <w:p w14:paraId="03E1EF0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Назначение: оценка качества жизни</w:t>
      </w:r>
    </w:p>
    <w:p w14:paraId="0D9C7F45"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Содержание:</w:t>
      </w:r>
    </w:p>
    <w:p w14:paraId="47CB40B9"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1. Интенсивность боли</w:t>
      </w:r>
    </w:p>
    <w:p w14:paraId="5B7EDE0F"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настоящее время у меня нет боли.</w:t>
      </w:r>
    </w:p>
    <w:p w14:paraId="2D19D206"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настоящее время боль очень легкая.</w:t>
      </w:r>
    </w:p>
    <w:p w14:paraId="529AEB39"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настоящее время боль умеренная.</w:t>
      </w:r>
    </w:p>
    <w:p w14:paraId="1C3EC8A5"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В настоящее время боль весьма сильная.</w:t>
      </w:r>
    </w:p>
    <w:p w14:paraId="2FA41ABD"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настоящее время боль очень сильная.</w:t>
      </w:r>
    </w:p>
    <w:p w14:paraId="45A2925C" w14:textId="77777777" w:rsidR="00987104" w:rsidRPr="00987104" w:rsidRDefault="00987104" w:rsidP="00987104">
      <w:pPr>
        <w:numPr>
          <w:ilvl w:val="0"/>
          <w:numId w:val="14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настоящее время боль настолько сильна, что трудно себе представить.</w:t>
      </w:r>
    </w:p>
    <w:p w14:paraId="08D5BB2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2. Самообслуживание (например, умывание, одевание)</w:t>
      </w:r>
    </w:p>
    <w:p w14:paraId="0A787D17"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нормально о себе заботиться, и это не вызывает особой боли.</w:t>
      </w:r>
    </w:p>
    <w:p w14:paraId="4B639340"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нормально о себе заботиться, но это весьма болезненно.</w:t>
      </w:r>
    </w:p>
    <w:p w14:paraId="4614EB6C"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Чтобы заботиться о себе, я вынужден из-за боли быть медлительным и осторожным.</w:t>
      </w:r>
    </w:p>
    <w:p w14:paraId="2B985AAA"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Чтобы заботиться о себе, я вынужден обращаться за некоторой посторонней помощью, хотя большую часть действий могу выполнять самостоятельно.</w:t>
      </w:r>
    </w:p>
    <w:p w14:paraId="0EDAE9BA"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Чтобы заботиться о себе, я вынужден обращаться за посторонней помощью при выполнении большей части действий.</w:t>
      </w:r>
    </w:p>
    <w:p w14:paraId="7F45405C" w14:textId="77777777" w:rsidR="00987104" w:rsidRPr="00987104" w:rsidRDefault="00987104" w:rsidP="00987104">
      <w:pPr>
        <w:numPr>
          <w:ilvl w:val="0"/>
          <w:numId w:val="14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одеться, с трудом умываюсь и остаюсь в постели.</w:t>
      </w:r>
    </w:p>
    <w:p w14:paraId="1EC307A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3. Поднятие предметов</w:t>
      </w:r>
    </w:p>
    <w:p w14:paraId="3B0A543C"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тяжелые предметы без особой боли.</w:t>
      </w:r>
    </w:p>
    <w:p w14:paraId="164E5A37"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тяжелые предметы, но это вызывает усиление боли.</w:t>
      </w:r>
    </w:p>
    <w:p w14:paraId="56E7B058"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дает мне поднимать тяжелые предметы с пола, но я могу с ними обращаться, если они удобно расположены (например, на столе).</w:t>
      </w:r>
    </w:p>
    <w:p w14:paraId="1164FAEF"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дает мне поднимать тяжелые предметы, но я могу обращаться с легкими или средними по весу предметами, если они удобно расположены (например, на столе).</w:t>
      </w:r>
    </w:p>
    <w:p w14:paraId="69FB69EE"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только очень легкие предметы.</w:t>
      </w:r>
    </w:p>
    <w:p w14:paraId="6D1BB7C2" w14:textId="77777777" w:rsidR="00987104" w:rsidRPr="00987104" w:rsidRDefault="00987104" w:rsidP="00987104">
      <w:pPr>
        <w:numPr>
          <w:ilvl w:val="0"/>
          <w:numId w:val="14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вообще не могу поднимать или носить что-либо.</w:t>
      </w:r>
    </w:p>
    <w:p w14:paraId="5B6587A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4. Ходьба</w:t>
      </w:r>
    </w:p>
    <w:p w14:paraId="6113284D"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мешает мне ходить на любые расстояния.</w:t>
      </w:r>
    </w:p>
    <w:p w14:paraId="36FE091C"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Боль не позволяет мне пройти более 1 километра.</w:t>
      </w:r>
    </w:p>
    <w:p w14:paraId="4AB049AB"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пройти более 500 метров.</w:t>
      </w:r>
    </w:p>
    <w:p w14:paraId="6806FE6F"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пройти более 100 метров.</w:t>
      </w:r>
    </w:p>
    <w:p w14:paraId="6F5BD5F1"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ходить только при помощи трости или костылей.</w:t>
      </w:r>
    </w:p>
    <w:p w14:paraId="312B74CA" w14:textId="77777777" w:rsidR="00987104" w:rsidRPr="00987104" w:rsidRDefault="00987104" w:rsidP="00987104">
      <w:pPr>
        <w:numPr>
          <w:ilvl w:val="0"/>
          <w:numId w:val="15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большую часть времени нахожусь в постели и вынужден ползком добираться до туалета.</w:t>
      </w:r>
    </w:p>
    <w:p w14:paraId="6B2C352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5. Положение сидя</w:t>
      </w:r>
    </w:p>
    <w:p w14:paraId="19FF4BB2"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сидеть на любом стуле столько, сколько захочу.</w:t>
      </w:r>
    </w:p>
    <w:p w14:paraId="7207A655"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сидеть столько, сколько захочу, только на моем любимом стуле.</w:t>
      </w:r>
    </w:p>
    <w:p w14:paraId="2A84ED56"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сидеть более 1 часа.</w:t>
      </w:r>
    </w:p>
    <w:p w14:paraId="4891C9CB"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сидеть более чем 1/2 часа.</w:t>
      </w:r>
    </w:p>
    <w:p w14:paraId="1BF74A83"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сидеть более чем 10 минут.</w:t>
      </w:r>
    </w:p>
    <w:p w14:paraId="78F24E4A" w14:textId="77777777" w:rsidR="00987104" w:rsidRPr="00987104" w:rsidRDefault="00987104" w:rsidP="00987104">
      <w:pPr>
        <w:numPr>
          <w:ilvl w:val="0"/>
          <w:numId w:val="15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совсем лишает меня возможности сидеть.</w:t>
      </w:r>
    </w:p>
    <w:p w14:paraId="02B270C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6. Положение стоя</w:t>
      </w:r>
    </w:p>
    <w:p w14:paraId="129C9055"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стоять столько, сколько захочу, без особой боли.</w:t>
      </w:r>
    </w:p>
    <w:p w14:paraId="1B59B5CB"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стоять столько, сколько захочу, но при этом боль усиливается.</w:t>
      </w:r>
    </w:p>
    <w:p w14:paraId="5B9FFDF8"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стоять более 1 часа.</w:t>
      </w:r>
    </w:p>
    <w:p w14:paraId="23DEE90A"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стоять более 1/2 часа.</w:t>
      </w:r>
    </w:p>
    <w:p w14:paraId="399EE539"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позволяет мне стоять более 10 минут.</w:t>
      </w:r>
    </w:p>
    <w:p w14:paraId="1FCC8537" w14:textId="77777777" w:rsidR="00987104" w:rsidRPr="00987104" w:rsidRDefault="00987104" w:rsidP="00987104">
      <w:pPr>
        <w:numPr>
          <w:ilvl w:val="0"/>
          <w:numId w:val="15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совсем лишает меня возможности стоять.</w:t>
      </w:r>
    </w:p>
    <w:p w14:paraId="041F49B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7. Сон</w:t>
      </w:r>
    </w:p>
    <w:p w14:paraId="3F5C27A2"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Мой сон никогда не прерывается из-за боли.</w:t>
      </w:r>
    </w:p>
    <w:p w14:paraId="4D693B22"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Мой сон редко прерывается из-за боли.</w:t>
      </w:r>
    </w:p>
    <w:p w14:paraId="590E538D"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Из-за боли я сплю менее 6 часов.</w:t>
      </w:r>
    </w:p>
    <w:p w14:paraId="15A83E03"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я сплю менее 4 часов.</w:t>
      </w:r>
    </w:p>
    <w:p w14:paraId="725FC13E"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я сплю менее 2 часов.</w:t>
      </w:r>
    </w:p>
    <w:p w14:paraId="5E8564A7" w14:textId="77777777" w:rsidR="00987104" w:rsidRPr="00987104" w:rsidRDefault="00987104" w:rsidP="00987104">
      <w:pPr>
        <w:numPr>
          <w:ilvl w:val="0"/>
          <w:numId w:val="15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совсем лишает меня возможности спать.</w:t>
      </w:r>
    </w:p>
    <w:p w14:paraId="3E7341B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8. Сексуальная жизнь (если возможна)</w:t>
      </w:r>
    </w:p>
    <w:p w14:paraId="66AC1A23"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Моя сексуальная жизнь нормальна и не вызывает особой боли.</w:t>
      </w:r>
    </w:p>
    <w:p w14:paraId="73738DB3"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Моя сексуальная жизнь нормальна, но немного усиливает боль.</w:t>
      </w:r>
    </w:p>
    <w:p w14:paraId="330FF5D4"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Моя сексуальная жизнь почти нормальна, но значительно усиливает боль.</w:t>
      </w:r>
    </w:p>
    <w:p w14:paraId="06568BC7"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Моя сексуальная жизнь существенно ограничена из-за боли.</w:t>
      </w:r>
    </w:p>
    <w:p w14:paraId="413D08E4"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 меня почти нет сексуальной жизни из-за боли.</w:t>
      </w:r>
    </w:p>
    <w:p w14:paraId="5D8AE420" w14:textId="77777777" w:rsidR="00987104" w:rsidRPr="00987104" w:rsidRDefault="00987104" w:rsidP="00987104">
      <w:pPr>
        <w:numPr>
          <w:ilvl w:val="0"/>
          <w:numId w:val="15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полностью лишает меня сексуальных отношений.</w:t>
      </w:r>
    </w:p>
    <w:p w14:paraId="345E7C8A"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9. Досуг</w:t>
      </w:r>
    </w:p>
    <w:p w14:paraId="27DC769A"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нормально проводить досуг и не испытываю при этом особой боли.</w:t>
      </w:r>
    </w:p>
    <w:p w14:paraId="4FBEBBD3"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нормально проводить досуг, но испытываю усиление боли.</w:t>
      </w:r>
    </w:p>
    <w:p w14:paraId="63386B3C"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не оказывает значительного влияния на мой досуг, за исключением интересов, требующих наибольшей активности, таких, как спорт, танцы и т.д.</w:t>
      </w:r>
    </w:p>
    <w:p w14:paraId="0676D7FC"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ограничивает мой досуг, я часто не выхожу из дома.</w:t>
      </w:r>
    </w:p>
    <w:p w14:paraId="18488357"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ограничивает мой досуг пределами моего дома.</w:t>
      </w:r>
    </w:p>
    <w:p w14:paraId="30E35B33" w14:textId="77777777" w:rsidR="00987104" w:rsidRPr="00987104" w:rsidRDefault="00987104" w:rsidP="00987104">
      <w:pPr>
        <w:numPr>
          <w:ilvl w:val="0"/>
          <w:numId w:val="15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лишает меня досуга.</w:t>
      </w:r>
    </w:p>
    <w:p w14:paraId="1D2E8F0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РАЗДЕЛ 10. Поездки</w:t>
      </w:r>
    </w:p>
    <w:p w14:paraId="1E315DFA"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ездить куда угодно без боли.</w:t>
      </w:r>
    </w:p>
    <w:p w14:paraId="66EF0B45"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ездить куда угодно, но это вызывает усиление боли.</w:t>
      </w:r>
    </w:p>
    <w:p w14:paraId="7B9052E5"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Несмотря на сильную боль, я выдерживаю поездки в пределах 2 часов.</w:t>
      </w:r>
    </w:p>
    <w:p w14:paraId="6AC90C8E"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Боль сокращает мои поездки менее чем до 1 часа.</w:t>
      </w:r>
    </w:p>
    <w:p w14:paraId="3DF39D0C"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сокращает самые необходимые поездки до 30 минут.</w:t>
      </w:r>
    </w:p>
    <w:p w14:paraId="45DC99C5" w14:textId="77777777" w:rsidR="00987104" w:rsidRPr="00987104" w:rsidRDefault="00987104" w:rsidP="00987104">
      <w:pPr>
        <w:numPr>
          <w:ilvl w:val="0"/>
          <w:numId w:val="15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совсем не дает мне совершать поездки, я могу отправиться только за медицинской помощью.</w:t>
      </w:r>
    </w:p>
    <w:p w14:paraId="3B03EE30"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Ключ:</w:t>
      </w:r>
      <w:r w:rsidRPr="00987104">
        <w:rPr>
          <w:rFonts w:ascii="Times New Roman" w:eastAsia="Times New Roman" w:hAnsi="Times New Roman" w:cs="Times New Roman"/>
          <w:color w:val="222222"/>
          <w:sz w:val="27"/>
          <w:szCs w:val="27"/>
          <w:lang w:eastAsia="ru-RU"/>
        </w:rPr>
        <w:t xml:space="preserve"> вопросник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xml:space="preserve"> состоит из 10 разделов. В каждом разделе первый ответ - минимальный балл (0), последующие ответы соответственно 1,2,3,4, и 5 баллов. В случае, когда заполнены все 10 разделов, индекс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xml:space="preserve"> высчитывается так: сумма набранных баллов / 50 (максимально возможное количество баллов) х 100 =. Если один из разделов не заполнен или не поддается оценке (например, сексуальная жизнь), индекс </w:t>
      </w:r>
      <w:proofErr w:type="spellStart"/>
      <w:r w:rsidRPr="00987104">
        <w:rPr>
          <w:rFonts w:ascii="Times New Roman" w:eastAsia="Times New Roman" w:hAnsi="Times New Roman" w:cs="Times New Roman"/>
          <w:color w:val="222222"/>
          <w:sz w:val="27"/>
          <w:szCs w:val="27"/>
          <w:lang w:eastAsia="ru-RU"/>
        </w:rPr>
        <w:t>Освестри</w:t>
      </w:r>
      <w:proofErr w:type="spellEnd"/>
      <w:r w:rsidRPr="00987104">
        <w:rPr>
          <w:rFonts w:ascii="Times New Roman" w:eastAsia="Times New Roman" w:hAnsi="Times New Roman" w:cs="Times New Roman"/>
          <w:color w:val="222222"/>
          <w:sz w:val="27"/>
          <w:szCs w:val="27"/>
          <w:lang w:eastAsia="ru-RU"/>
        </w:rPr>
        <w:t xml:space="preserve"> высчитывается так: сумма набранных баллов / 45 (максимально возможное количество баллов) х 100 =. Чем больше индекс, тем значительнее нарушена жизнедеятельность. С помощью вопросника возможна также оценка состояния пациента в динамике, например на фоне терапии.</w:t>
      </w:r>
    </w:p>
    <w:p w14:paraId="20D57630"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Приложение Г3. Опросник по здоровью EQ-5D</w:t>
      </w:r>
    </w:p>
    <w:p w14:paraId="3823E59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Название на русском языке:</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Опросник качества жизни EQ-5D</w:t>
      </w:r>
    </w:p>
    <w:p w14:paraId="542C40CD"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Оригинальное</w:t>
      </w:r>
      <w:r w:rsidRPr="009626A5">
        <w:rPr>
          <w:rFonts w:ascii="Times New Roman" w:eastAsia="Times New Roman" w:hAnsi="Times New Roman" w:cs="Times New Roman"/>
          <w:color w:val="222222"/>
          <w:sz w:val="27"/>
          <w:szCs w:val="27"/>
          <w:lang w:val="en-US" w:eastAsia="ru-RU"/>
        </w:rPr>
        <w:t xml:space="preserve"> </w:t>
      </w:r>
      <w:r w:rsidRPr="00987104">
        <w:rPr>
          <w:rFonts w:ascii="Times New Roman" w:eastAsia="Times New Roman" w:hAnsi="Times New Roman" w:cs="Times New Roman"/>
          <w:color w:val="222222"/>
          <w:sz w:val="27"/>
          <w:szCs w:val="27"/>
          <w:lang w:eastAsia="ru-RU"/>
        </w:rPr>
        <w:t>название</w:t>
      </w:r>
      <w:r w:rsidRPr="009626A5">
        <w:rPr>
          <w:rFonts w:ascii="Times New Roman" w:eastAsia="Times New Roman" w:hAnsi="Times New Roman" w:cs="Times New Roman"/>
          <w:color w:val="222222"/>
          <w:sz w:val="27"/>
          <w:szCs w:val="27"/>
          <w:lang w:val="en-US" w:eastAsia="ru-RU"/>
        </w:rPr>
        <w:t>: European Quality of Life Questionnaire (EQ-5D)</w:t>
      </w:r>
    </w:p>
    <w:p w14:paraId="40BEDBFA"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Источник</w:t>
      </w:r>
      <w:r w:rsidRPr="009626A5">
        <w:rPr>
          <w:rFonts w:ascii="Times New Roman" w:eastAsia="Times New Roman" w:hAnsi="Times New Roman" w:cs="Times New Roman"/>
          <w:color w:val="222222"/>
          <w:sz w:val="27"/>
          <w:szCs w:val="27"/>
          <w:lang w:val="en-US" w:eastAsia="ru-RU"/>
        </w:rPr>
        <w:t>:</w:t>
      </w:r>
    </w:p>
    <w:p w14:paraId="7509E80C"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Rabin R, de Charro F. EQ-5D: a measure of health status from the </w:t>
      </w:r>
      <w:proofErr w:type="spellStart"/>
      <w:r w:rsidRPr="009626A5">
        <w:rPr>
          <w:rFonts w:ascii="Times New Roman" w:eastAsia="Times New Roman" w:hAnsi="Times New Roman" w:cs="Times New Roman"/>
          <w:color w:val="222222"/>
          <w:sz w:val="27"/>
          <w:szCs w:val="27"/>
          <w:lang w:val="en-US" w:eastAsia="ru-RU"/>
        </w:rPr>
        <w:t>EuroQol</w:t>
      </w:r>
      <w:proofErr w:type="spellEnd"/>
      <w:r w:rsidRPr="009626A5">
        <w:rPr>
          <w:rFonts w:ascii="Times New Roman" w:eastAsia="Times New Roman" w:hAnsi="Times New Roman" w:cs="Times New Roman"/>
          <w:color w:val="222222"/>
          <w:sz w:val="27"/>
          <w:szCs w:val="27"/>
          <w:lang w:val="en-US" w:eastAsia="ru-RU"/>
        </w:rPr>
        <w:t xml:space="preserve"> Group. Ann Med. 2001 Jul;33(5):337-43.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10.3109/07853890109002087. PMID: 11491192.</w:t>
      </w:r>
    </w:p>
    <w:p w14:paraId="18181996"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Brooks R, </w:t>
      </w:r>
      <w:proofErr w:type="spellStart"/>
      <w:r w:rsidRPr="009626A5">
        <w:rPr>
          <w:rFonts w:ascii="Times New Roman" w:eastAsia="Times New Roman" w:hAnsi="Times New Roman" w:cs="Times New Roman"/>
          <w:color w:val="222222"/>
          <w:sz w:val="27"/>
          <w:szCs w:val="27"/>
          <w:lang w:val="en-US" w:eastAsia="ru-RU"/>
        </w:rPr>
        <w:t>Boye</w:t>
      </w:r>
      <w:proofErr w:type="spellEnd"/>
      <w:r w:rsidRPr="009626A5">
        <w:rPr>
          <w:rFonts w:ascii="Times New Roman" w:eastAsia="Times New Roman" w:hAnsi="Times New Roman" w:cs="Times New Roman"/>
          <w:color w:val="222222"/>
          <w:sz w:val="27"/>
          <w:szCs w:val="27"/>
          <w:lang w:val="en-US" w:eastAsia="ru-RU"/>
        </w:rPr>
        <w:t xml:space="preserve"> KS, </w:t>
      </w:r>
      <w:proofErr w:type="spellStart"/>
      <w:r w:rsidRPr="009626A5">
        <w:rPr>
          <w:rFonts w:ascii="Times New Roman" w:eastAsia="Times New Roman" w:hAnsi="Times New Roman" w:cs="Times New Roman"/>
          <w:color w:val="222222"/>
          <w:sz w:val="27"/>
          <w:szCs w:val="27"/>
          <w:lang w:val="en-US" w:eastAsia="ru-RU"/>
        </w:rPr>
        <w:t>Slaap</w:t>
      </w:r>
      <w:proofErr w:type="spellEnd"/>
      <w:r w:rsidRPr="009626A5">
        <w:rPr>
          <w:rFonts w:ascii="Times New Roman" w:eastAsia="Times New Roman" w:hAnsi="Times New Roman" w:cs="Times New Roman"/>
          <w:color w:val="222222"/>
          <w:sz w:val="27"/>
          <w:szCs w:val="27"/>
          <w:lang w:val="en-US" w:eastAsia="ru-RU"/>
        </w:rPr>
        <w:t xml:space="preserve"> B. EQ-5D: a plea for accurate nomenclature. J Patient Rep Outcomes. 2020 Jul 3;4(1):52. </w:t>
      </w:r>
      <w:proofErr w:type="spellStart"/>
      <w:r w:rsidRPr="009626A5">
        <w:rPr>
          <w:rFonts w:ascii="Times New Roman" w:eastAsia="Times New Roman" w:hAnsi="Times New Roman" w:cs="Times New Roman"/>
          <w:color w:val="222222"/>
          <w:sz w:val="27"/>
          <w:szCs w:val="27"/>
          <w:lang w:val="en-US" w:eastAsia="ru-RU"/>
        </w:rPr>
        <w:t>doi</w:t>
      </w:r>
      <w:proofErr w:type="spellEnd"/>
      <w:r w:rsidRPr="009626A5">
        <w:rPr>
          <w:rFonts w:ascii="Times New Roman" w:eastAsia="Times New Roman" w:hAnsi="Times New Roman" w:cs="Times New Roman"/>
          <w:color w:val="222222"/>
          <w:sz w:val="27"/>
          <w:szCs w:val="27"/>
          <w:lang w:val="en-US" w:eastAsia="ru-RU"/>
        </w:rPr>
        <w:t>: 10.1186/s41687-020-00222-9. PMID: 32620995; PMCID: PMC7334333.</w:t>
      </w:r>
    </w:p>
    <w:p w14:paraId="6F9A417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Российские популяционные показатели качества жизни, связанного со здоровьем, рассчитанные с использованием опросника EQ-5D-3L / Е. А. Александрова, А. Р. Хабибуллина, А. В. Аистов [и др.] // Сибирский научный медицинский журнал. – 2020. – Т. 40. – № 3. – С. 99-107. – DOI 10.15372/SSMJ20200314.</w:t>
      </w:r>
    </w:p>
    <w:p w14:paraId="0BCE785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proofErr w:type="gramStart"/>
      <w:r w:rsidRPr="00987104">
        <w:rPr>
          <w:rFonts w:ascii="Times New Roman" w:eastAsia="Times New Roman" w:hAnsi="Times New Roman" w:cs="Times New Roman"/>
          <w:color w:val="222222"/>
          <w:sz w:val="27"/>
          <w:szCs w:val="27"/>
          <w:lang w:eastAsia="ru-RU"/>
        </w:rPr>
        <w:t>Тип:  вопросник</w:t>
      </w:r>
      <w:proofErr w:type="gramEnd"/>
    </w:p>
    <w:p w14:paraId="0AEBF3EF"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Назначение:</w:t>
      </w: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оценка качества жизни</w:t>
      </w:r>
    </w:p>
    <w:p w14:paraId="18F9C62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Содержание:</w:t>
      </w:r>
    </w:p>
    <w:p w14:paraId="4132C391"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Отметьте галочкой ОДИН квадрат в каждом из разделов, приведенных ниже.  Укажите такие ответы, которые наилучшим образом отражают состояние Вашего здоровья на СЕГОДНЯШНИЙ ДЕНЬ.</w:t>
      </w:r>
    </w:p>
    <w:p w14:paraId="53857AE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1) Подвижность</w:t>
      </w:r>
    </w:p>
    <w:p w14:paraId="42C7BE1D" w14:textId="77777777" w:rsidR="00987104" w:rsidRPr="00987104" w:rsidRDefault="00987104" w:rsidP="00987104">
      <w:pPr>
        <w:numPr>
          <w:ilvl w:val="0"/>
          <w:numId w:val="157"/>
        </w:numPr>
        <w:spacing w:after="240" w:line="390" w:lineRule="atLeast"/>
        <w:ind w:left="315"/>
        <w:jc w:val="both"/>
        <w:rPr>
          <w:rFonts w:ascii="Times New Roman" w:eastAsia="Times New Roman" w:hAnsi="Times New Roman" w:cs="Times New Roman"/>
          <w:color w:val="222222"/>
          <w:sz w:val="27"/>
          <w:szCs w:val="27"/>
          <w:lang w:eastAsia="ru-RU"/>
        </w:rPr>
      </w:pPr>
      <w:proofErr w:type="gramStart"/>
      <w:r w:rsidRPr="00987104">
        <w:rPr>
          <w:rFonts w:ascii="Times New Roman" w:eastAsia="Times New Roman" w:hAnsi="Times New Roman" w:cs="Times New Roman"/>
          <w:color w:val="222222"/>
          <w:sz w:val="27"/>
          <w:szCs w:val="27"/>
          <w:lang w:eastAsia="ru-RU"/>
        </w:rPr>
        <w:t>Я</w:t>
      </w:r>
      <w:proofErr w:type="gramEnd"/>
      <w:r w:rsidRPr="00987104">
        <w:rPr>
          <w:rFonts w:ascii="Times New Roman" w:eastAsia="Times New Roman" w:hAnsi="Times New Roman" w:cs="Times New Roman"/>
          <w:color w:val="222222"/>
          <w:sz w:val="27"/>
          <w:szCs w:val="27"/>
          <w:lang w:eastAsia="ru-RU"/>
        </w:rPr>
        <w:t xml:space="preserve"> не испытывая трудностей при ходьбе</w:t>
      </w:r>
    </w:p>
    <w:p w14:paraId="03D5371B" w14:textId="77777777" w:rsidR="00987104" w:rsidRPr="00987104" w:rsidRDefault="00987104" w:rsidP="00987104">
      <w:pPr>
        <w:numPr>
          <w:ilvl w:val="0"/>
          <w:numId w:val="15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некоторые трудности при ходьбе</w:t>
      </w:r>
    </w:p>
    <w:p w14:paraId="25AFAEBF" w14:textId="77777777" w:rsidR="00987104" w:rsidRPr="00987104" w:rsidRDefault="00987104" w:rsidP="00987104">
      <w:pPr>
        <w:numPr>
          <w:ilvl w:val="0"/>
          <w:numId w:val="15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прикован (-а) к постели</w:t>
      </w:r>
    </w:p>
    <w:p w14:paraId="5FCFA81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2) Уход за собой</w:t>
      </w:r>
    </w:p>
    <w:p w14:paraId="3C710207" w14:textId="77777777" w:rsidR="00987104" w:rsidRPr="00987104" w:rsidRDefault="00987104" w:rsidP="00987104">
      <w:pPr>
        <w:numPr>
          <w:ilvl w:val="0"/>
          <w:numId w:val="15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испытываю трудностей при уходе за собой</w:t>
      </w:r>
    </w:p>
    <w:p w14:paraId="5667A7CD" w14:textId="77777777" w:rsidR="00987104" w:rsidRPr="00987104" w:rsidRDefault="00987104" w:rsidP="00987104">
      <w:pPr>
        <w:numPr>
          <w:ilvl w:val="0"/>
          <w:numId w:val="15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некоторые трудности с мытьем или одеванием</w:t>
      </w:r>
    </w:p>
    <w:p w14:paraId="619D3478" w14:textId="77777777" w:rsidR="00987104" w:rsidRPr="00987104" w:rsidRDefault="00987104" w:rsidP="00987104">
      <w:pPr>
        <w:numPr>
          <w:ilvl w:val="0"/>
          <w:numId w:val="15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в состоянии сам (-а) мыться или одеваться</w:t>
      </w:r>
    </w:p>
    <w:p w14:paraId="66F2C6FE"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3) Повседневная деятельность (например, работа, учеба, работа по дому, участие в делах семьи, досуг)</w:t>
      </w:r>
    </w:p>
    <w:p w14:paraId="0AC8F197" w14:textId="77777777" w:rsidR="00987104" w:rsidRPr="00987104" w:rsidRDefault="00987104" w:rsidP="00987104">
      <w:pPr>
        <w:numPr>
          <w:ilvl w:val="0"/>
          <w:numId w:val="15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испытываю трудностей в моей повседневной деятельности</w:t>
      </w:r>
    </w:p>
    <w:p w14:paraId="59E8F63C" w14:textId="77777777" w:rsidR="00987104" w:rsidRPr="00987104" w:rsidRDefault="00987104" w:rsidP="00987104">
      <w:pPr>
        <w:numPr>
          <w:ilvl w:val="0"/>
          <w:numId w:val="15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некоторые трудности в моей повседневной деятельности</w:t>
      </w:r>
    </w:p>
    <w:p w14:paraId="593B4778" w14:textId="77777777" w:rsidR="00987104" w:rsidRPr="00987104" w:rsidRDefault="00987104" w:rsidP="00987104">
      <w:pPr>
        <w:numPr>
          <w:ilvl w:val="0"/>
          <w:numId w:val="15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в состоянии заниматься своей повседневно деятельностью</w:t>
      </w:r>
    </w:p>
    <w:p w14:paraId="5231A11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4) Боль / дискомфорт</w:t>
      </w:r>
    </w:p>
    <w:p w14:paraId="54FE72D5" w14:textId="77777777" w:rsidR="00987104" w:rsidRPr="00987104" w:rsidRDefault="00987104" w:rsidP="00987104">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испытываю боли или дискомфорта</w:t>
      </w:r>
    </w:p>
    <w:p w14:paraId="4088300B" w14:textId="77777777" w:rsidR="00987104" w:rsidRPr="00987104" w:rsidRDefault="00987104" w:rsidP="00987104">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умеренную боль или дискомфорт</w:t>
      </w:r>
    </w:p>
    <w:p w14:paraId="43A7E798" w14:textId="77777777" w:rsidR="00987104" w:rsidRPr="00987104" w:rsidRDefault="00987104" w:rsidP="00987104">
      <w:pPr>
        <w:numPr>
          <w:ilvl w:val="0"/>
          <w:numId w:val="16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крайне сильную боль или дискомфорт</w:t>
      </w:r>
    </w:p>
    <w:p w14:paraId="1B6C84A4"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5) Тревога / Депрессия</w:t>
      </w:r>
    </w:p>
    <w:p w14:paraId="2D2959ED" w14:textId="77777777" w:rsidR="00987104" w:rsidRPr="00987104" w:rsidRDefault="00987104" w:rsidP="00987104">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испытываю тревоги или депрессии</w:t>
      </w:r>
    </w:p>
    <w:p w14:paraId="266BA47A" w14:textId="77777777" w:rsidR="00987104" w:rsidRPr="00987104" w:rsidRDefault="00987104" w:rsidP="00987104">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умеренную тревогу или депрессию</w:t>
      </w:r>
    </w:p>
    <w:p w14:paraId="0A91ABD3" w14:textId="77777777" w:rsidR="00987104" w:rsidRPr="00987104" w:rsidRDefault="00987104" w:rsidP="00987104">
      <w:pPr>
        <w:numPr>
          <w:ilvl w:val="0"/>
          <w:numId w:val="16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испытываю крайне сильную тревогу или депрессию</w:t>
      </w:r>
    </w:p>
    <w:p w14:paraId="1179666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6) Мы хотели бы узнать, как Вы оцениваете состояние своего здоровья на СЕГОДНЯШНИЙ ДЕНЬ.</w:t>
      </w:r>
    </w:p>
    <w:p w14:paraId="795AC32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mc:AlternateContent>
          <mc:Choice Requires="wps">
            <w:drawing>
              <wp:inline distT="0" distB="0" distL="0" distR="0" wp14:anchorId="45D92FC4" wp14:editId="380A4826">
                <wp:extent cx="304800" cy="304800"/>
                <wp:effectExtent l="0" t="0" r="0" b="0"/>
                <wp:docPr id="2" name="Прямоугольник 2"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37D4E7" id="Прямоугольник 2"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DKW+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CnoMpb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14:paraId="29FD966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Ключ: EQ-5D </w:t>
      </w:r>
      <w:proofErr w:type="gramStart"/>
      <w:r w:rsidRPr="00987104">
        <w:rPr>
          <w:rFonts w:ascii="Times New Roman" w:eastAsia="Times New Roman" w:hAnsi="Times New Roman" w:cs="Times New Roman"/>
          <w:color w:val="222222"/>
          <w:sz w:val="27"/>
          <w:szCs w:val="27"/>
          <w:lang w:eastAsia="ru-RU"/>
        </w:rPr>
        <w:t>- это</w:t>
      </w:r>
      <w:proofErr w:type="gramEnd"/>
      <w:r w:rsidRPr="00987104">
        <w:rPr>
          <w:rFonts w:ascii="Times New Roman" w:eastAsia="Times New Roman" w:hAnsi="Times New Roman" w:cs="Times New Roman"/>
          <w:color w:val="222222"/>
          <w:sz w:val="27"/>
          <w:szCs w:val="27"/>
          <w:lang w:eastAsia="ru-RU"/>
        </w:rPr>
        <w:t xml:space="preserve"> стандартизированный прибор для оценки качества жизни респондента:</w:t>
      </w:r>
    </w:p>
    <w:p w14:paraId="00806C67"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(а) в виде профиля здоровья – пять вопросов (подвижность, уход за собой, обычная деятельность, боль/дискомфорт, тревога/депрессия), в каждом из которых три уровня выраженности проблем, и</w:t>
      </w:r>
    </w:p>
    <w:p w14:paraId="59CB639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 балльной оценки, полученной с помощью визуальной аналоговой шкалы EQ–VAS.</w:t>
      </w:r>
    </w:p>
    <w:p w14:paraId="6AB960B7"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 xml:space="preserve">Приложение Г4. Шкала оценки неврологического статуса </w:t>
      </w:r>
      <w:proofErr w:type="spellStart"/>
      <w:r w:rsidRPr="00987104">
        <w:rPr>
          <w:rFonts w:ascii="Times New Roman" w:eastAsia="Times New Roman" w:hAnsi="Times New Roman" w:cs="Times New Roman"/>
          <w:b/>
          <w:bCs/>
          <w:color w:val="222222"/>
          <w:sz w:val="33"/>
          <w:szCs w:val="33"/>
          <w:lang w:eastAsia="ru-RU"/>
        </w:rPr>
        <w:t>Frankel</w:t>
      </w:r>
      <w:proofErr w:type="spellEnd"/>
    </w:p>
    <w:p w14:paraId="64C03A40" w14:textId="77777777" w:rsidR="00987104" w:rsidRPr="009626A5" w:rsidRDefault="00987104" w:rsidP="00987104">
      <w:pPr>
        <w:spacing w:after="0" w:line="390" w:lineRule="atLeast"/>
        <w:jc w:val="both"/>
        <w:rPr>
          <w:rFonts w:ascii="Times New Roman" w:eastAsia="Times New Roman" w:hAnsi="Times New Roman" w:cs="Times New Roman"/>
          <w:color w:val="222222"/>
          <w:sz w:val="27"/>
          <w:szCs w:val="27"/>
          <w:lang w:val="en-US" w:eastAsia="ru-RU"/>
        </w:rPr>
      </w:pPr>
      <w:r w:rsidRPr="00987104">
        <w:rPr>
          <w:rFonts w:ascii="Times New Roman" w:eastAsia="Times New Roman" w:hAnsi="Times New Roman" w:cs="Times New Roman"/>
          <w:color w:val="222222"/>
          <w:sz w:val="27"/>
          <w:szCs w:val="27"/>
          <w:lang w:eastAsia="ru-RU"/>
        </w:rPr>
        <w:t>Источник</w:t>
      </w:r>
      <w:r w:rsidRPr="009626A5">
        <w:rPr>
          <w:rFonts w:ascii="Times New Roman" w:eastAsia="Times New Roman" w:hAnsi="Times New Roman" w:cs="Times New Roman"/>
          <w:color w:val="222222"/>
          <w:sz w:val="27"/>
          <w:szCs w:val="27"/>
          <w:lang w:val="en-US" w:eastAsia="ru-RU"/>
        </w:rPr>
        <w:t>:</w:t>
      </w:r>
      <w:r w:rsidRPr="009626A5">
        <w:rPr>
          <w:rFonts w:ascii="Times New Roman" w:eastAsia="Times New Roman" w:hAnsi="Times New Roman" w:cs="Times New Roman"/>
          <w:b/>
          <w:bCs/>
          <w:color w:val="222222"/>
          <w:sz w:val="27"/>
          <w:szCs w:val="27"/>
          <w:lang w:val="en-US" w:eastAsia="ru-RU"/>
        </w:rPr>
        <w:t> </w:t>
      </w:r>
      <w:r w:rsidRPr="009626A5">
        <w:rPr>
          <w:rFonts w:ascii="Times New Roman" w:eastAsia="Times New Roman" w:hAnsi="Times New Roman" w:cs="Times New Roman"/>
          <w:color w:val="222222"/>
          <w:sz w:val="27"/>
          <w:szCs w:val="27"/>
          <w:lang w:val="en-US" w:eastAsia="ru-RU"/>
        </w:rPr>
        <w:t xml:space="preserve">Frankel H.L. The value of postural reduction in the initial management of closed injuries of the spine with paraplegia and tetraplegia / H.L. Frankel, D.O. Hancock, G. </w:t>
      </w:r>
      <w:proofErr w:type="spellStart"/>
      <w:r w:rsidRPr="009626A5">
        <w:rPr>
          <w:rFonts w:ascii="Times New Roman" w:eastAsia="Times New Roman" w:hAnsi="Times New Roman" w:cs="Times New Roman"/>
          <w:color w:val="222222"/>
          <w:sz w:val="27"/>
          <w:szCs w:val="27"/>
          <w:lang w:val="en-US" w:eastAsia="ru-RU"/>
        </w:rPr>
        <w:t>Hyslop</w:t>
      </w:r>
      <w:proofErr w:type="spellEnd"/>
      <w:r w:rsidRPr="009626A5">
        <w:rPr>
          <w:rFonts w:ascii="Times New Roman" w:eastAsia="Times New Roman" w:hAnsi="Times New Roman" w:cs="Times New Roman"/>
          <w:color w:val="222222"/>
          <w:sz w:val="27"/>
          <w:szCs w:val="27"/>
          <w:lang w:val="en-US" w:eastAsia="ru-RU"/>
        </w:rPr>
        <w:t xml:space="preserve">, J. </w:t>
      </w:r>
      <w:proofErr w:type="spellStart"/>
      <w:r w:rsidRPr="009626A5">
        <w:rPr>
          <w:rFonts w:ascii="Times New Roman" w:eastAsia="Times New Roman" w:hAnsi="Times New Roman" w:cs="Times New Roman"/>
          <w:color w:val="222222"/>
          <w:sz w:val="27"/>
          <w:szCs w:val="27"/>
          <w:lang w:val="en-US" w:eastAsia="ru-RU"/>
        </w:rPr>
        <w:t>Melzak</w:t>
      </w:r>
      <w:proofErr w:type="spellEnd"/>
      <w:r w:rsidRPr="009626A5">
        <w:rPr>
          <w:rFonts w:ascii="Times New Roman" w:eastAsia="Times New Roman" w:hAnsi="Times New Roman" w:cs="Times New Roman"/>
          <w:color w:val="222222"/>
          <w:sz w:val="27"/>
          <w:szCs w:val="27"/>
          <w:lang w:val="en-US" w:eastAsia="ru-RU"/>
        </w:rPr>
        <w:t>, L.S. Michaelis, G.H. Ungar, J.D. Vernon, J.J. Walsh // Paraplegia. – 1969. – Vol. 3, № 7. – P. 179–192.</w:t>
      </w:r>
    </w:p>
    <w:p w14:paraId="3D87871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 шкала оценки</w:t>
      </w:r>
    </w:p>
    <w:p w14:paraId="1355342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Назначение: Оценка неврологического статуса пациентов</w:t>
      </w:r>
    </w:p>
    <w:p w14:paraId="46BF612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Содержание: шкала содержит 5 классов А, B, C, D, E, которые отражают выраженность утраты функций спинного мозга и его корешков.</w:t>
      </w:r>
    </w:p>
    <w:p w14:paraId="36FE5DC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Ключ:</w:t>
      </w:r>
    </w:p>
    <w:tbl>
      <w:tblPr>
        <w:tblW w:w="11850" w:type="dxa"/>
        <w:tblCellMar>
          <w:left w:w="0" w:type="dxa"/>
          <w:right w:w="0" w:type="dxa"/>
        </w:tblCellMar>
        <w:tblLook w:val="04A0" w:firstRow="1" w:lastRow="0" w:firstColumn="1" w:lastColumn="0" w:noHBand="0" w:noVBand="1"/>
      </w:tblPr>
      <w:tblGrid>
        <w:gridCol w:w="3411"/>
        <w:gridCol w:w="8439"/>
      </w:tblGrid>
      <w:tr w:rsidR="00987104" w:rsidRPr="00987104" w14:paraId="32D04DAE" w14:textId="77777777" w:rsidTr="0098710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57612C08"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Функциональный 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14:paraId="45E30F57" w14:textId="77777777" w:rsidR="00987104" w:rsidRPr="00987104" w:rsidRDefault="00987104" w:rsidP="00987104">
            <w:pPr>
              <w:spacing w:after="0" w:line="240" w:lineRule="atLeast"/>
              <w:jc w:val="both"/>
              <w:rPr>
                <w:rFonts w:ascii="Verdana" w:eastAsia="Times New Roman" w:hAnsi="Verdana" w:cs="Times New Roman"/>
                <w:b/>
                <w:bCs/>
                <w:sz w:val="27"/>
                <w:szCs w:val="27"/>
                <w:lang w:eastAsia="ru-RU"/>
              </w:rPr>
            </w:pPr>
            <w:r w:rsidRPr="00987104">
              <w:rPr>
                <w:rFonts w:ascii="Verdana" w:eastAsia="Times New Roman" w:hAnsi="Verdana" w:cs="Times New Roman"/>
                <w:b/>
                <w:bCs/>
                <w:sz w:val="27"/>
                <w:szCs w:val="27"/>
                <w:lang w:eastAsia="ru-RU"/>
              </w:rPr>
              <w:t>Критерии состояния больного</w:t>
            </w:r>
          </w:p>
        </w:tc>
      </w:tr>
      <w:tr w:rsidR="00987104" w:rsidRPr="00987104" w14:paraId="2DDD541B"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C40D437"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E1A312C"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Отсутствие чувствительности и движений ниже уровня травмы/поражения</w:t>
            </w:r>
          </w:p>
        </w:tc>
      </w:tr>
      <w:tr w:rsidR="00987104" w:rsidRPr="00987104" w14:paraId="6926474E"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EF05199"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t>Группа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477207E"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Неполное нарушение чувствительности ниже уровня травмы, движения отсутствуют</w:t>
            </w:r>
          </w:p>
        </w:tc>
      </w:tr>
      <w:tr w:rsidR="00987104" w:rsidRPr="00987104" w14:paraId="3C1DC6DE"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7C8A6AC0"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t>Группа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652E4BC6"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Неполное нарушение чувствительности ниже уровня травмы, есть слабые движения</w:t>
            </w:r>
          </w:p>
        </w:tc>
      </w:tr>
      <w:tr w:rsidR="00987104" w:rsidRPr="00987104" w14:paraId="0B33C121"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D63079E"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lastRenderedPageBreak/>
              <w:t>Группа 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3B28117D"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Неполное нарушение чувствительности ниже уровня травмы, мышечная сила достаточная для ходьбы с посторонней помощью</w:t>
            </w:r>
          </w:p>
        </w:tc>
      </w:tr>
      <w:tr w:rsidR="00987104" w:rsidRPr="00987104" w14:paraId="673953CE" w14:textId="77777777" w:rsidTr="0098710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5B84C4DC"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t>Группа 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0F811CC4"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sz w:val="27"/>
                <w:szCs w:val="27"/>
                <w:lang w:eastAsia="ru-RU"/>
              </w:rPr>
              <w:t>Движения и чувствительность сохранены в полном объёме</w:t>
            </w:r>
          </w:p>
        </w:tc>
      </w:tr>
      <w:tr w:rsidR="00987104" w:rsidRPr="00987104" w14:paraId="486FDEA8" w14:textId="77777777" w:rsidTr="0098710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14:paraId="1D51066A" w14:textId="77777777" w:rsidR="00987104" w:rsidRPr="00987104" w:rsidRDefault="00987104" w:rsidP="00987104">
            <w:pPr>
              <w:spacing w:after="0" w:line="240" w:lineRule="atLeast"/>
              <w:jc w:val="both"/>
              <w:rPr>
                <w:rFonts w:ascii="Verdana" w:eastAsia="Times New Roman" w:hAnsi="Verdana" w:cs="Times New Roman"/>
                <w:sz w:val="27"/>
                <w:szCs w:val="27"/>
                <w:lang w:eastAsia="ru-RU"/>
              </w:rPr>
            </w:pPr>
            <w:r w:rsidRPr="00987104">
              <w:rPr>
                <w:rFonts w:ascii="Verdana" w:eastAsia="Times New Roman" w:hAnsi="Verdana" w:cs="Times New Roman"/>
                <w:b/>
                <w:bCs/>
                <w:sz w:val="27"/>
                <w:szCs w:val="27"/>
                <w:lang w:eastAsia="ru-RU"/>
              </w:rPr>
              <w:t>Результат:</w:t>
            </w:r>
          </w:p>
        </w:tc>
      </w:tr>
    </w:tbl>
    <w:p w14:paraId="06BDBE2F" w14:textId="77777777" w:rsidR="00987104" w:rsidRPr="00987104" w:rsidRDefault="00987104" w:rsidP="00987104">
      <w:pPr>
        <w:spacing w:after="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Приложение Г5. Индекс ограничения жизнедеятельности из-за боли в шее</w:t>
      </w:r>
    </w:p>
    <w:p w14:paraId="3835BAC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Название на русском языке: Индекс ограничения жизнедеятельности из-за боли в шее</w:t>
      </w:r>
    </w:p>
    <w:p w14:paraId="004C77B6"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Оригинальное название </w:t>
      </w:r>
      <w:proofErr w:type="spellStart"/>
      <w:r w:rsidRPr="00987104">
        <w:rPr>
          <w:rFonts w:ascii="Times New Roman" w:eastAsia="Times New Roman" w:hAnsi="Times New Roman" w:cs="Times New Roman"/>
          <w:color w:val="222222"/>
          <w:sz w:val="27"/>
          <w:szCs w:val="27"/>
          <w:lang w:eastAsia="ru-RU"/>
        </w:rPr>
        <w:t>Neck</w:t>
      </w:r>
      <w:proofErr w:type="spellEnd"/>
      <w:r w:rsidRPr="00987104">
        <w:rPr>
          <w:rFonts w:ascii="Times New Roman" w:eastAsia="Times New Roman" w:hAnsi="Times New Roman" w:cs="Times New Roman"/>
          <w:color w:val="222222"/>
          <w:sz w:val="27"/>
          <w:szCs w:val="27"/>
          <w:lang w:eastAsia="ru-RU"/>
        </w:rPr>
        <w:t xml:space="preserve"> </w:t>
      </w:r>
      <w:proofErr w:type="spellStart"/>
      <w:r w:rsidRPr="00987104">
        <w:rPr>
          <w:rFonts w:ascii="Times New Roman" w:eastAsia="Times New Roman" w:hAnsi="Times New Roman" w:cs="Times New Roman"/>
          <w:color w:val="222222"/>
          <w:sz w:val="27"/>
          <w:szCs w:val="27"/>
          <w:lang w:eastAsia="ru-RU"/>
        </w:rPr>
        <w:t>Disability</w:t>
      </w:r>
      <w:proofErr w:type="spellEnd"/>
      <w:r w:rsidRPr="00987104">
        <w:rPr>
          <w:rFonts w:ascii="Times New Roman" w:eastAsia="Times New Roman" w:hAnsi="Times New Roman" w:cs="Times New Roman"/>
          <w:color w:val="222222"/>
          <w:sz w:val="27"/>
          <w:szCs w:val="27"/>
          <w:lang w:eastAsia="ru-RU"/>
        </w:rPr>
        <w:t xml:space="preserve"> Index (NDI)</w:t>
      </w:r>
    </w:p>
    <w:p w14:paraId="109932CC"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Источник:</w:t>
      </w:r>
    </w:p>
    <w:p w14:paraId="603E7FFF"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626A5">
        <w:rPr>
          <w:rFonts w:ascii="Times New Roman" w:eastAsia="Times New Roman" w:hAnsi="Times New Roman" w:cs="Times New Roman"/>
          <w:color w:val="222222"/>
          <w:sz w:val="27"/>
          <w:szCs w:val="27"/>
          <w:lang w:val="en-US" w:eastAsia="ru-RU"/>
        </w:rPr>
        <w:t xml:space="preserve">Steinhaus ME, </w:t>
      </w:r>
      <w:proofErr w:type="spellStart"/>
      <w:r w:rsidRPr="009626A5">
        <w:rPr>
          <w:rFonts w:ascii="Times New Roman" w:eastAsia="Times New Roman" w:hAnsi="Times New Roman" w:cs="Times New Roman"/>
          <w:color w:val="222222"/>
          <w:sz w:val="27"/>
          <w:szCs w:val="27"/>
          <w:lang w:val="en-US" w:eastAsia="ru-RU"/>
        </w:rPr>
        <w:t>Iyer</w:t>
      </w:r>
      <w:proofErr w:type="spellEnd"/>
      <w:r w:rsidRPr="009626A5">
        <w:rPr>
          <w:rFonts w:ascii="Times New Roman" w:eastAsia="Times New Roman" w:hAnsi="Times New Roman" w:cs="Times New Roman"/>
          <w:color w:val="222222"/>
          <w:sz w:val="27"/>
          <w:szCs w:val="27"/>
          <w:lang w:val="en-US" w:eastAsia="ru-RU"/>
        </w:rPr>
        <w:t xml:space="preserve"> S, </w:t>
      </w:r>
      <w:proofErr w:type="spellStart"/>
      <w:r w:rsidRPr="009626A5">
        <w:rPr>
          <w:rFonts w:ascii="Times New Roman" w:eastAsia="Times New Roman" w:hAnsi="Times New Roman" w:cs="Times New Roman"/>
          <w:color w:val="222222"/>
          <w:sz w:val="27"/>
          <w:szCs w:val="27"/>
          <w:lang w:val="en-US" w:eastAsia="ru-RU"/>
        </w:rPr>
        <w:t>Lovecchio</w:t>
      </w:r>
      <w:proofErr w:type="spellEnd"/>
      <w:r w:rsidRPr="009626A5">
        <w:rPr>
          <w:rFonts w:ascii="Times New Roman" w:eastAsia="Times New Roman" w:hAnsi="Times New Roman" w:cs="Times New Roman"/>
          <w:color w:val="222222"/>
          <w:sz w:val="27"/>
          <w:szCs w:val="27"/>
          <w:lang w:val="en-US" w:eastAsia="ru-RU"/>
        </w:rPr>
        <w:t xml:space="preserve"> F, Stein D, Ross T, Yang J, </w:t>
      </w:r>
      <w:proofErr w:type="spellStart"/>
      <w:r w:rsidRPr="009626A5">
        <w:rPr>
          <w:rFonts w:ascii="Times New Roman" w:eastAsia="Times New Roman" w:hAnsi="Times New Roman" w:cs="Times New Roman"/>
          <w:color w:val="222222"/>
          <w:sz w:val="27"/>
          <w:szCs w:val="27"/>
          <w:lang w:val="en-US" w:eastAsia="ru-RU"/>
        </w:rPr>
        <w:t>Lafage</w:t>
      </w:r>
      <w:proofErr w:type="spellEnd"/>
      <w:r w:rsidRPr="009626A5">
        <w:rPr>
          <w:rFonts w:ascii="Times New Roman" w:eastAsia="Times New Roman" w:hAnsi="Times New Roman" w:cs="Times New Roman"/>
          <w:color w:val="222222"/>
          <w:sz w:val="27"/>
          <w:szCs w:val="27"/>
          <w:lang w:val="en-US" w:eastAsia="ru-RU"/>
        </w:rPr>
        <w:t xml:space="preserve"> V, Albert TJ, Kim HJ. Which NDI domains best predict change in physical function in patients undergoing cervical spine surgery? </w:t>
      </w:r>
      <w:proofErr w:type="spellStart"/>
      <w:r w:rsidRPr="00987104">
        <w:rPr>
          <w:rFonts w:ascii="Times New Roman" w:eastAsia="Times New Roman" w:hAnsi="Times New Roman" w:cs="Times New Roman"/>
          <w:color w:val="222222"/>
          <w:sz w:val="27"/>
          <w:szCs w:val="27"/>
          <w:lang w:eastAsia="ru-RU"/>
        </w:rPr>
        <w:t>Spine</w:t>
      </w:r>
      <w:proofErr w:type="spellEnd"/>
      <w:r w:rsidRPr="00987104">
        <w:rPr>
          <w:rFonts w:ascii="Times New Roman" w:eastAsia="Times New Roman" w:hAnsi="Times New Roman" w:cs="Times New Roman"/>
          <w:color w:val="222222"/>
          <w:sz w:val="27"/>
          <w:szCs w:val="27"/>
          <w:lang w:eastAsia="ru-RU"/>
        </w:rPr>
        <w:t xml:space="preserve"> J. 2019 Oct;19(10):1698-1705. </w:t>
      </w:r>
      <w:proofErr w:type="spellStart"/>
      <w:r w:rsidRPr="00987104">
        <w:rPr>
          <w:rFonts w:ascii="Times New Roman" w:eastAsia="Times New Roman" w:hAnsi="Times New Roman" w:cs="Times New Roman"/>
          <w:color w:val="222222"/>
          <w:sz w:val="27"/>
          <w:szCs w:val="27"/>
          <w:lang w:eastAsia="ru-RU"/>
        </w:rPr>
        <w:t>doi</w:t>
      </w:r>
      <w:proofErr w:type="spellEnd"/>
      <w:r w:rsidRPr="00987104">
        <w:rPr>
          <w:rFonts w:ascii="Times New Roman" w:eastAsia="Times New Roman" w:hAnsi="Times New Roman" w:cs="Times New Roman"/>
          <w:color w:val="222222"/>
          <w:sz w:val="27"/>
          <w:szCs w:val="27"/>
          <w:lang w:eastAsia="ru-RU"/>
        </w:rPr>
        <w:t xml:space="preserve">: 10.1016/j.spinee.2019.06.006. </w:t>
      </w:r>
      <w:proofErr w:type="spellStart"/>
      <w:r w:rsidRPr="00987104">
        <w:rPr>
          <w:rFonts w:ascii="Times New Roman" w:eastAsia="Times New Roman" w:hAnsi="Times New Roman" w:cs="Times New Roman"/>
          <w:color w:val="222222"/>
          <w:sz w:val="27"/>
          <w:szCs w:val="27"/>
          <w:lang w:eastAsia="ru-RU"/>
        </w:rPr>
        <w:t>Epub</w:t>
      </w:r>
      <w:proofErr w:type="spellEnd"/>
      <w:r w:rsidRPr="00987104">
        <w:rPr>
          <w:rFonts w:ascii="Times New Roman" w:eastAsia="Times New Roman" w:hAnsi="Times New Roman" w:cs="Times New Roman"/>
          <w:color w:val="222222"/>
          <w:sz w:val="27"/>
          <w:szCs w:val="27"/>
          <w:lang w:eastAsia="ru-RU"/>
        </w:rPr>
        <w:t xml:space="preserve"> 2019 </w:t>
      </w:r>
      <w:proofErr w:type="spellStart"/>
      <w:r w:rsidRPr="00987104">
        <w:rPr>
          <w:rFonts w:ascii="Times New Roman" w:eastAsia="Times New Roman" w:hAnsi="Times New Roman" w:cs="Times New Roman"/>
          <w:color w:val="222222"/>
          <w:sz w:val="27"/>
          <w:szCs w:val="27"/>
          <w:lang w:eastAsia="ru-RU"/>
        </w:rPr>
        <w:t>Jun</w:t>
      </w:r>
      <w:proofErr w:type="spellEnd"/>
      <w:r w:rsidRPr="00987104">
        <w:rPr>
          <w:rFonts w:ascii="Times New Roman" w:eastAsia="Times New Roman" w:hAnsi="Times New Roman" w:cs="Times New Roman"/>
          <w:color w:val="222222"/>
          <w:sz w:val="27"/>
          <w:szCs w:val="27"/>
          <w:lang w:eastAsia="ru-RU"/>
        </w:rPr>
        <w:t xml:space="preserve"> 15. PMID: 31207316.</w:t>
      </w:r>
    </w:p>
    <w:p w14:paraId="58C13135" w14:textId="77777777" w:rsidR="00987104" w:rsidRPr="009626A5" w:rsidRDefault="00987104" w:rsidP="00987104">
      <w:pPr>
        <w:spacing w:after="240" w:line="390" w:lineRule="atLeast"/>
        <w:jc w:val="both"/>
        <w:rPr>
          <w:rFonts w:ascii="Times New Roman" w:eastAsia="Times New Roman" w:hAnsi="Times New Roman" w:cs="Times New Roman"/>
          <w:color w:val="222222"/>
          <w:sz w:val="27"/>
          <w:szCs w:val="27"/>
          <w:lang w:val="en-US" w:eastAsia="ru-RU"/>
        </w:rPr>
      </w:pPr>
      <w:r w:rsidRPr="009626A5">
        <w:rPr>
          <w:rFonts w:ascii="Times New Roman" w:eastAsia="Times New Roman" w:hAnsi="Times New Roman" w:cs="Times New Roman"/>
          <w:color w:val="222222"/>
          <w:sz w:val="27"/>
          <w:szCs w:val="27"/>
          <w:lang w:val="en-US" w:eastAsia="ru-RU"/>
        </w:rPr>
        <w:t xml:space="preserve">The Neck Disability Index-Russian Language Version (NDI-RU): A Study of Validity and Reliability / M. A. </w:t>
      </w:r>
      <w:proofErr w:type="spellStart"/>
      <w:r w:rsidRPr="009626A5">
        <w:rPr>
          <w:rFonts w:ascii="Times New Roman" w:eastAsia="Times New Roman" w:hAnsi="Times New Roman" w:cs="Times New Roman"/>
          <w:color w:val="222222"/>
          <w:sz w:val="27"/>
          <w:szCs w:val="27"/>
          <w:lang w:val="en-US" w:eastAsia="ru-RU"/>
        </w:rPr>
        <w:t>Bakhtadze</w:t>
      </w:r>
      <w:proofErr w:type="spellEnd"/>
      <w:r w:rsidRPr="009626A5">
        <w:rPr>
          <w:rFonts w:ascii="Times New Roman" w:eastAsia="Times New Roman" w:hAnsi="Times New Roman" w:cs="Times New Roman"/>
          <w:color w:val="222222"/>
          <w:sz w:val="27"/>
          <w:szCs w:val="27"/>
          <w:lang w:val="en-US" w:eastAsia="ru-RU"/>
        </w:rPr>
        <w:t xml:space="preserve">, K. O. </w:t>
      </w:r>
      <w:proofErr w:type="spellStart"/>
      <w:r w:rsidRPr="009626A5">
        <w:rPr>
          <w:rFonts w:ascii="Times New Roman" w:eastAsia="Times New Roman" w:hAnsi="Times New Roman" w:cs="Times New Roman"/>
          <w:color w:val="222222"/>
          <w:sz w:val="27"/>
          <w:szCs w:val="27"/>
          <w:lang w:val="en-US" w:eastAsia="ru-RU"/>
        </w:rPr>
        <w:t>Kuzminov</w:t>
      </w:r>
      <w:proofErr w:type="spellEnd"/>
      <w:r w:rsidRPr="009626A5">
        <w:rPr>
          <w:rFonts w:ascii="Times New Roman" w:eastAsia="Times New Roman" w:hAnsi="Times New Roman" w:cs="Times New Roman"/>
          <w:color w:val="222222"/>
          <w:sz w:val="27"/>
          <w:szCs w:val="27"/>
          <w:lang w:val="en-US" w:eastAsia="ru-RU"/>
        </w:rPr>
        <w:t xml:space="preserve">, D. A. </w:t>
      </w:r>
      <w:proofErr w:type="spellStart"/>
      <w:r w:rsidRPr="009626A5">
        <w:rPr>
          <w:rFonts w:ascii="Times New Roman" w:eastAsia="Times New Roman" w:hAnsi="Times New Roman" w:cs="Times New Roman"/>
          <w:color w:val="222222"/>
          <w:sz w:val="27"/>
          <w:szCs w:val="27"/>
          <w:lang w:val="en-US" w:eastAsia="ru-RU"/>
        </w:rPr>
        <w:t>Bolotov</w:t>
      </w:r>
      <w:proofErr w:type="spellEnd"/>
      <w:r w:rsidRPr="009626A5">
        <w:rPr>
          <w:rFonts w:ascii="Times New Roman" w:eastAsia="Times New Roman" w:hAnsi="Times New Roman" w:cs="Times New Roman"/>
          <w:color w:val="222222"/>
          <w:sz w:val="27"/>
          <w:szCs w:val="27"/>
          <w:lang w:val="en-US" w:eastAsia="ru-RU"/>
        </w:rPr>
        <w:t xml:space="preserve"> [et al.] // Spine. – 2015. – Vol. 40. – No 14. – P. 1115-1121. – DOI 10.1097/BRS.0000000000000880.</w:t>
      </w:r>
    </w:p>
    <w:p w14:paraId="0689ACED"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Тип – вопросник</w:t>
      </w:r>
    </w:p>
    <w:p w14:paraId="6ABBBE70"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Назначение – оценка нарушения дееспособности. NDI является аналогом ODI, но ориентирован на оценку нарушения жизнедеятельности, обусловленной патологией шейного отдела позвоночника. Он также состоит из десяти вопросов о нарушении дееспособности, связанной с болью, и включает такие вопросы, как головные боли, проблемы с концентрацией внимания, проблемы с чтением и нарушением сна.</w:t>
      </w:r>
    </w:p>
    <w:p w14:paraId="3F85AD53"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Содержание:</w:t>
      </w:r>
    </w:p>
    <w:p w14:paraId="06570C71"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Интенсивность боли в шее.</w:t>
      </w:r>
    </w:p>
    <w:p w14:paraId="548502DF"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В настоящий момент у меня нет боли в шее.</w:t>
      </w:r>
    </w:p>
    <w:p w14:paraId="0DCC0B38"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настоящий момент боль в шее очень лёгкая.</w:t>
      </w:r>
    </w:p>
    <w:p w14:paraId="67D70D87"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настоящий момент боль в шее умеренная.</w:t>
      </w:r>
    </w:p>
    <w:p w14:paraId="402ED7FF"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настоящий момент боль в шее довольно сильная.</w:t>
      </w:r>
    </w:p>
    <w:p w14:paraId="60213750"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настоящий момент боль в шее очень сильная.</w:t>
      </w:r>
    </w:p>
    <w:p w14:paraId="7553E48E" w14:textId="77777777" w:rsidR="00987104" w:rsidRPr="00987104" w:rsidRDefault="00987104" w:rsidP="00987104">
      <w:pPr>
        <w:numPr>
          <w:ilvl w:val="0"/>
          <w:numId w:val="162"/>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В настоящий момент боль в шее самая сильная из всех болей, которые только можно себе представить.</w:t>
      </w:r>
    </w:p>
    <w:p w14:paraId="2E741C64"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Самообслуживание (умывание, одевание и т.п.).</w:t>
      </w:r>
    </w:p>
    <w:p w14:paraId="3771E519"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обслуживать себя нормально без особой боли в шее.</w:t>
      </w:r>
    </w:p>
    <w:p w14:paraId="276EAF79"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обслуживать себя нормально с некоторой болью в шее.</w:t>
      </w:r>
    </w:p>
    <w:p w14:paraId="5C4E820F"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Самообслуживание причиняет мне боль в шее, и мне приходится быть медлительным и осторожным.</w:t>
      </w:r>
    </w:p>
    <w:p w14:paraId="4AE04FC4"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нуждаюсь в посторонней помощи, но в основном, обслуживаю себя самостоятельно.</w:t>
      </w:r>
    </w:p>
    <w:p w14:paraId="1A60F5A3"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Чтобы обслуживать себя нормально, я по большей части нуждаюсь в ежедневной посторонней помощи.</w:t>
      </w:r>
    </w:p>
    <w:p w14:paraId="14BC231E" w14:textId="77777777" w:rsidR="00987104" w:rsidRPr="00987104" w:rsidRDefault="00987104" w:rsidP="00987104">
      <w:pPr>
        <w:numPr>
          <w:ilvl w:val="0"/>
          <w:numId w:val="163"/>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самостоятельно одеться. Я с трудом умываюсь и остаюсь в постели.</w:t>
      </w:r>
    </w:p>
    <w:p w14:paraId="109BF285"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Поднимание предметов.</w:t>
      </w:r>
    </w:p>
    <w:p w14:paraId="49B389C5"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тяжёлые предметы без особой боли в шее.</w:t>
      </w:r>
    </w:p>
    <w:p w14:paraId="07B91FEA"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тяжёлые предметы с некоторой болью в шее.</w:t>
      </w:r>
    </w:p>
    <w:p w14:paraId="640A0336"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в шее мешает мне поднимать тяжёлые предметы с пола, но я могу справиться, если они расположены удобно, например – на столе.</w:t>
      </w:r>
    </w:p>
    <w:p w14:paraId="6F2A1916"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Боль в шее мешает мне поднимать тяжёлые предметы с пола, но я могу справиться с лёгкими предметами или предметами средней тяжести, если они удобно расположены.</w:t>
      </w:r>
    </w:p>
    <w:p w14:paraId="3D116577"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поднимать только очень лёгкие предметы.</w:t>
      </w:r>
    </w:p>
    <w:p w14:paraId="5F6E6576" w14:textId="77777777" w:rsidR="00987104" w:rsidRPr="00987104" w:rsidRDefault="00987104" w:rsidP="00987104">
      <w:pPr>
        <w:numPr>
          <w:ilvl w:val="0"/>
          <w:numId w:val="164"/>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Я вовсе не могу ни поднять, ни перенести что-либо.</w:t>
      </w:r>
    </w:p>
    <w:p w14:paraId="29375AE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Чтение (в том числе с экрана компьютера).</w:t>
      </w:r>
    </w:p>
    <w:p w14:paraId="4BA70D22"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читать столько, сколько захочу, без боли в шее.</w:t>
      </w:r>
    </w:p>
    <w:p w14:paraId="62AFBA8D"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читать столько, сколько захочу, с лёгкой болью в шее.</w:t>
      </w:r>
    </w:p>
    <w:p w14:paraId="0A948DF7"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читать столько, сколько захочу, с умеренной болью в шее.</w:t>
      </w:r>
    </w:p>
    <w:p w14:paraId="0016EEF0"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читать столько, сколько захочу, из-за умеренной боли в шее.</w:t>
      </w:r>
    </w:p>
    <w:p w14:paraId="0AD91521"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читать столько, сколько захочу, из-за сильной боли в шее.</w:t>
      </w:r>
    </w:p>
    <w:p w14:paraId="450C3F59" w14:textId="77777777" w:rsidR="00987104" w:rsidRPr="00987104" w:rsidRDefault="00987104" w:rsidP="00987104">
      <w:pPr>
        <w:numPr>
          <w:ilvl w:val="0"/>
          <w:numId w:val="165"/>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я не могу читать совсем.</w:t>
      </w:r>
    </w:p>
    <w:p w14:paraId="01E70ED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Головная боль.</w:t>
      </w:r>
    </w:p>
    <w:p w14:paraId="1831501C"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 меня нет головных болей.</w:t>
      </w:r>
    </w:p>
    <w:p w14:paraId="36DAFB45"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Иногда меня беспокоит лёгкая головная боль.</w:t>
      </w:r>
    </w:p>
    <w:p w14:paraId="09E66049"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Иногда меня беспокоит умеренная головная боль.</w:t>
      </w:r>
    </w:p>
    <w:p w14:paraId="6608784E"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Меня часто беспокоит умеренная головная боль.</w:t>
      </w:r>
    </w:p>
    <w:p w14:paraId="6DFC337B"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Меня часто беспокоит сильная головная боль.</w:t>
      </w:r>
    </w:p>
    <w:p w14:paraId="7F4FEC24" w14:textId="77777777" w:rsidR="00987104" w:rsidRPr="00987104" w:rsidRDefault="00987104" w:rsidP="00987104">
      <w:pPr>
        <w:numPr>
          <w:ilvl w:val="0"/>
          <w:numId w:val="166"/>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Голова болит постоянно.</w:t>
      </w:r>
    </w:p>
    <w:p w14:paraId="3823280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Концентрация внимания, сосредоточение.</w:t>
      </w:r>
    </w:p>
    <w:p w14:paraId="37C34D44"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полностью сосредоточиться без особых затруднений.</w:t>
      </w:r>
    </w:p>
    <w:p w14:paraId="5A77F06F"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полностью сосредоточиться с небольшими затруднениями.</w:t>
      </w:r>
    </w:p>
    <w:p w14:paraId="464FBE25"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Чтобы сосредоточиться, мне нужно приложить достаточное усилие.</w:t>
      </w:r>
    </w:p>
    <w:p w14:paraId="7C3E79E3"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Мне довольно трудно сосредоточиться.</w:t>
      </w:r>
    </w:p>
    <w:p w14:paraId="03D7019D"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Мне крайне тяжело сосредоточиться.</w:t>
      </w:r>
    </w:p>
    <w:p w14:paraId="6A659928" w14:textId="77777777" w:rsidR="00987104" w:rsidRPr="00987104" w:rsidRDefault="00987104" w:rsidP="00987104">
      <w:pPr>
        <w:numPr>
          <w:ilvl w:val="0"/>
          <w:numId w:val="167"/>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сосредоточиться совсем.</w:t>
      </w:r>
    </w:p>
    <w:p w14:paraId="56B18B6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Работоспособность.</w:t>
      </w:r>
    </w:p>
    <w:p w14:paraId="743E5352"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работать столько, сколько необходимо вообще без боли в шее.</w:t>
      </w:r>
    </w:p>
    <w:p w14:paraId="160F6D9F"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работать, сколько необходимо, с лёгкой болью в шее.</w:t>
      </w:r>
    </w:p>
    <w:p w14:paraId="68ED37EA"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Я работаю столько, сколько необходимо, с умеренной болью в шее.</w:t>
      </w:r>
    </w:p>
    <w:p w14:paraId="6F86ECF6"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работать столько, сколько необходимо, из-за умеренной боли в шее.</w:t>
      </w:r>
    </w:p>
    <w:p w14:paraId="263D9B38"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сильной боли в шее я с трудом делаю какую-либо работу.</w:t>
      </w:r>
    </w:p>
    <w:p w14:paraId="247884F1" w14:textId="77777777" w:rsidR="00987104" w:rsidRPr="00987104" w:rsidRDefault="00987104" w:rsidP="00987104">
      <w:pPr>
        <w:numPr>
          <w:ilvl w:val="0"/>
          <w:numId w:val="168"/>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сильной боли в шее я не могу работать совсем.</w:t>
      </w:r>
    </w:p>
    <w:p w14:paraId="3E90E3F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Вождение.</w:t>
      </w:r>
    </w:p>
    <w:p w14:paraId="578699CD"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водить машину вообще без боли в шее.</w:t>
      </w:r>
    </w:p>
    <w:p w14:paraId="61C73F36"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водить машину столько, сколько захочу, с лёгкой болью в шее.</w:t>
      </w:r>
    </w:p>
    <w:p w14:paraId="33D0F07B"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водить машину столько, сколько захочу, с умеренной болью в шее.</w:t>
      </w:r>
    </w:p>
    <w:p w14:paraId="71A66DCE"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не могу водить машину столько, сколько захочу, из-за умеренной боли в шее.</w:t>
      </w:r>
    </w:p>
    <w:p w14:paraId="18CF70D9"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сильной боли в шее я с большим трудом могу водить машину.</w:t>
      </w:r>
    </w:p>
    <w:p w14:paraId="6928F5CB" w14:textId="77777777" w:rsidR="00987104" w:rsidRPr="00987104" w:rsidRDefault="00987104" w:rsidP="00987104">
      <w:pPr>
        <w:numPr>
          <w:ilvl w:val="0"/>
          <w:numId w:val="169"/>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я не могу водить машину совсем.</w:t>
      </w:r>
    </w:p>
    <w:p w14:paraId="636A5917"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Сон.</w:t>
      </w:r>
    </w:p>
    <w:p w14:paraId="01E8BA3A"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У меня нет проблем со сном.</w:t>
      </w:r>
    </w:p>
    <w:p w14:paraId="583CE1A4"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мой сон слегка нарушен (менее чем один час бессонницы).</w:t>
      </w:r>
    </w:p>
    <w:p w14:paraId="32A92E9E"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мой сон немного нарушен (1-2 часа бессонницы).</w:t>
      </w:r>
    </w:p>
    <w:p w14:paraId="1F6E2C4E"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мой сон умеренно нарушен (2-3 часа бессонницы).</w:t>
      </w:r>
    </w:p>
    <w:p w14:paraId="60A67C0F"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мой сон сильно нарушен (3-5 часов бессонницы).</w:t>
      </w:r>
    </w:p>
    <w:p w14:paraId="6DF22F7A" w14:textId="77777777" w:rsidR="00987104" w:rsidRPr="00987104" w:rsidRDefault="00987104" w:rsidP="00987104">
      <w:pPr>
        <w:numPr>
          <w:ilvl w:val="0"/>
          <w:numId w:val="170"/>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мой сон полностью нарушен (5-7 часов бессонницы).</w:t>
      </w:r>
    </w:p>
    <w:p w14:paraId="7F1447F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i/>
          <w:iCs/>
          <w:color w:val="333333"/>
          <w:sz w:val="27"/>
          <w:szCs w:val="27"/>
          <w:lang w:eastAsia="ru-RU"/>
        </w:rPr>
        <w:t>Отдых и Досуг (свободное время).</w:t>
      </w:r>
    </w:p>
    <w:p w14:paraId="4819B741"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отдыхать и развлекаться вообще без боли в шее.</w:t>
      </w:r>
    </w:p>
    <w:p w14:paraId="1D982171"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Я могу отдыхать и развлекаться с некоторой болью в шее.</w:t>
      </w:r>
    </w:p>
    <w:p w14:paraId="7047A3F2"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мне доступно большинство, но не все виды отдыха и развлечений.</w:t>
      </w:r>
    </w:p>
    <w:p w14:paraId="07696817"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мне доступны лишь некоторые виды отдыха и развлечений.</w:t>
      </w:r>
    </w:p>
    <w:p w14:paraId="71CAE07E"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Из-за боли в шее я могу отдыхать и развлекаться с большим трудом.</w:t>
      </w:r>
    </w:p>
    <w:p w14:paraId="0F132D13" w14:textId="77777777" w:rsidR="00987104" w:rsidRPr="00987104" w:rsidRDefault="00987104" w:rsidP="00987104">
      <w:pPr>
        <w:numPr>
          <w:ilvl w:val="0"/>
          <w:numId w:val="171"/>
        </w:numPr>
        <w:spacing w:after="240" w:line="390" w:lineRule="atLeast"/>
        <w:ind w:left="315"/>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lastRenderedPageBreak/>
        <w:t>Из-за боли в шее я совсем не могу отдыхать и развлекаться.</w:t>
      </w:r>
    </w:p>
    <w:p w14:paraId="6DB4E992"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Ключ: Анкета разработана специально для того, чтобы помочь нам понять, насколько боль в шее ограничивает вашу жизнедеятельность. Пожалуйста, отметьте одно из утверждений каждого раздела, которое точнее всего соответствует вашему состоянию на сегодня.</w:t>
      </w:r>
    </w:p>
    <w:p w14:paraId="507184AB" w14:textId="77777777" w:rsidR="00987104" w:rsidRPr="00987104" w:rsidRDefault="00987104" w:rsidP="00987104">
      <w:pPr>
        <w:spacing w:after="24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color w:val="222222"/>
          <w:sz w:val="27"/>
          <w:szCs w:val="27"/>
          <w:lang w:eastAsia="ru-RU"/>
        </w:rPr>
        <w:t xml:space="preserve">Опросник содержит всего 10 разделов; в свою очередь, каждый из десяти разделов содержит по 6 утверждений. Каждому утверждению присваивают балл от 0 до 5 так, что первому утверждению соответствует 0, а последнему – 5. Так, например, утверждению первого раздела «в настоящий момент боль в шее умеренная» соответствует 2 балла, а утверждению «в настоящий момент боль в шее довольно сильная» - 3 балла. После того, как пациент заполнил опросник, вычисляют общее число баллов, суммируя число баллов по каждому разделу. Затем определяют степень ограничения жизнедеятельности. Ограничение жизнедеятельности можно оценить в баллах или в процентах. Ограничение жизнедеятельности в баллах оценивают по шкале от 0 до 50, поскольку минимальное число баллов, которое можно набрать по шкале, равно 0, а максимальное – 50. Например, пациент заполнил все 10 разделов опросника, и сумма баллов равна 16. Это значит, что его жизнедеятельность ограничена на 16 баллов. Иногда, пациенты пропускают один из разделов опросника, чаще всего – раздел «Вождение». (Как правило, это пациенты пользующиеся, преимущественно, общественным транспортом). В таких случаях, ограничение жизнедеятельности оценивают в процентах. Для этого, сумму баллов разделяют на 45 (максимальное число баллов, которое можно набрать, заполнив 9 разделов опросника), умножают на 100%. Например, после заполнения пациентом 9 разделов опросника сумма баллов равна 16. Тогда, 16/45×100% = 35,55%. Округлив дробное число </w:t>
      </w:r>
      <w:proofErr w:type="gramStart"/>
      <w:r w:rsidRPr="00987104">
        <w:rPr>
          <w:rFonts w:ascii="Times New Roman" w:eastAsia="Times New Roman" w:hAnsi="Times New Roman" w:cs="Times New Roman"/>
          <w:color w:val="222222"/>
          <w:sz w:val="27"/>
          <w:szCs w:val="27"/>
          <w:lang w:eastAsia="ru-RU"/>
        </w:rPr>
        <w:t>до целого</w:t>
      </w:r>
      <w:proofErr w:type="gramEnd"/>
      <w:r w:rsidRPr="00987104">
        <w:rPr>
          <w:rFonts w:ascii="Times New Roman" w:eastAsia="Times New Roman" w:hAnsi="Times New Roman" w:cs="Times New Roman"/>
          <w:color w:val="222222"/>
          <w:sz w:val="27"/>
          <w:szCs w:val="27"/>
          <w:lang w:eastAsia="ru-RU"/>
        </w:rPr>
        <w:t xml:space="preserve"> получим 36%. Интерпретация результатов в баллах: 0 – 4 баллов = нет ограничения жизнедеятельности; 5 – 14 = ограничение лёгкое; 15 – 24 = умеренное; 25 – 34 = сильное</w:t>
      </w:r>
      <w:proofErr w:type="gramStart"/>
      <w:r w:rsidRPr="00987104">
        <w:rPr>
          <w:rFonts w:ascii="Times New Roman" w:eastAsia="Times New Roman" w:hAnsi="Times New Roman" w:cs="Times New Roman"/>
          <w:color w:val="222222"/>
          <w:sz w:val="27"/>
          <w:szCs w:val="27"/>
          <w:lang w:eastAsia="ru-RU"/>
        </w:rPr>
        <w:t>; &gt;</w:t>
      </w:r>
      <w:proofErr w:type="gramEnd"/>
      <w:r w:rsidRPr="00987104">
        <w:rPr>
          <w:rFonts w:ascii="Times New Roman" w:eastAsia="Times New Roman" w:hAnsi="Times New Roman" w:cs="Times New Roman"/>
          <w:color w:val="222222"/>
          <w:sz w:val="27"/>
          <w:szCs w:val="27"/>
          <w:lang w:eastAsia="ru-RU"/>
        </w:rPr>
        <w:t xml:space="preserve"> 35 = полное. Интерпретация результатов в процентах: 0% – 9% = нет ограничения жизнедеятельности; 10% – 29% = ограничение лёгкое; 30% – 49% = умеренное; 50% – 69% = сильное</w:t>
      </w:r>
      <w:proofErr w:type="gramStart"/>
      <w:r w:rsidRPr="00987104">
        <w:rPr>
          <w:rFonts w:ascii="Times New Roman" w:eastAsia="Times New Roman" w:hAnsi="Times New Roman" w:cs="Times New Roman"/>
          <w:color w:val="222222"/>
          <w:sz w:val="27"/>
          <w:szCs w:val="27"/>
          <w:lang w:eastAsia="ru-RU"/>
        </w:rPr>
        <w:t>; &gt;</w:t>
      </w:r>
      <w:proofErr w:type="gramEnd"/>
      <w:r w:rsidRPr="00987104">
        <w:rPr>
          <w:rFonts w:ascii="Times New Roman" w:eastAsia="Times New Roman" w:hAnsi="Times New Roman" w:cs="Times New Roman"/>
          <w:color w:val="222222"/>
          <w:sz w:val="27"/>
          <w:szCs w:val="27"/>
          <w:lang w:eastAsia="ru-RU"/>
        </w:rPr>
        <w:t xml:space="preserve"> 70% = полное. </w:t>
      </w:r>
    </w:p>
    <w:p w14:paraId="2DFB6D10" w14:textId="77777777" w:rsidR="00987104" w:rsidRPr="00987104" w:rsidRDefault="00987104" w:rsidP="00987104">
      <w:pPr>
        <w:spacing w:before="750" w:after="450" w:line="240" w:lineRule="auto"/>
        <w:outlineLvl w:val="1"/>
        <w:rPr>
          <w:rFonts w:ascii="Times New Roman" w:eastAsia="Times New Roman" w:hAnsi="Times New Roman" w:cs="Times New Roman"/>
          <w:b/>
          <w:bCs/>
          <w:color w:val="222222"/>
          <w:sz w:val="33"/>
          <w:szCs w:val="33"/>
          <w:lang w:eastAsia="ru-RU"/>
        </w:rPr>
      </w:pPr>
      <w:r w:rsidRPr="00987104">
        <w:rPr>
          <w:rFonts w:ascii="Times New Roman" w:eastAsia="Times New Roman" w:hAnsi="Times New Roman" w:cs="Times New Roman"/>
          <w:b/>
          <w:bCs/>
          <w:color w:val="222222"/>
          <w:sz w:val="33"/>
          <w:szCs w:val="33"/>
          <w:lang w:eastAsia="ru-RU"/>
        </w:rPr>
        <w:t>Приложение Г6. Оценка сердечно-сосудистого риска операции</w:t>
      </w:r>
    </w:p>
    <w:p w14:paraId="2193C998"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noProof/>
          <w:color w:val="222222"/>
          <w:sz w:val="27"/>
          <w:szCs w:val="27"/>
          <w:lang w:eastAsia="ru-RU"/>
        </w:rPr>
        <w:lastRenderedPageBreak/>
        <mc:AlternateContent>
          <mc:Choice Requires="wps">
            <w:drawing>
              <wp:inline distT="0" distB="0" distL="0" distR="0" wp14:anchorId="7D7E9A64" wp14:editId="7CF5DE31">
                <wp:extent cx="304800" cy="304800"/>
                <wp:effectExtent l="0" t="0" r="0" b="0"/>
                <wp:docPr id="1" name="Прямоугольник 1" descr="https://cr.minzdrav.gov.ru/schema/826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A8AB4A" id="Прямоугольник 1" o:spid="_x0000_s1026" alt="https://cr.minzdrav.gov.ru/schema/826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ndg9w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Gvndg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14:paraId="3DA98A56"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Примечания и сокращения:</w:t>
      </w:r>
    </w:p>
    <w:p w14:paraId="2C2CCEF9"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ССЗ – сердечно-сосудистые заболевания</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ишемическая болезнь сердца, цереброваскулярная болезнь, периферический атеросклероз, хроническая сердечная недостаточность, легочная гипертензия, клапанные пороки сердца, кардиомиопатии);</w:t>
      </w:r>
    </w:p>
    <w:p w14:paraId="4E0CF61B"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ФР – факторы риска сердечно-сосудистых заболеваний</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артериальная гипертензия, курение, дислипидемия (повышение общего холестерина &gt;4,9 ммоль/л и/или холестерина ЛПНП&gt;3 ммоль/л и/или холестерина ЛПВП у мужчин &lt;1,0 ммоль/л, у женщин  - &lt;1,2 ммоль/л и/или триглицеридов&gt; 1,7 ммоль/л), сахарный диабет, семейный анамнез сердечно-сосудистых заболеваний в молодом возрасте (&lt;55 лет для мужчин и &lt;65 лет для женщин);</w:t>
      </w:r>
      <w:r w:rsidRPr="00987104">
        <w:rPr>
          <w:rFonts w:ascii="Times New Roman" w:eastAsia="Times New Roman" w:hAnsi="Times New Roman" w:cs="Times New Roman"/>
          <w:color w:val="222222"/>
          <w:sz w:val="27"/>
          <w:szCs w:val="27"/>
          <w:lang w:eastAsia="ru-RU"/>
        </w:rPr>
        <w:t> </w:t>
      </w:r>
    </w:p>
    <w:p w14:paraId="624A46DE"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ФС – функциональный статус</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(способность пациента до получения травмы подниматься самостоятельно на 2 лестничных пролета без остановки).</w:t>
      </w:r>
    </w:p>
    <w:p w14:paraId="568DA36A"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proofErr w:type="spellStart"/>
      <w:r w:rsidRPr="00987104">
        <w:rPr>
          <w:rFonts w:ascii="Times New Roman" w:eastAsia="Times New Roman" w:hAnsi="Times New Roman" w:cs="Times New Roman"/>
          <w:b/>
          <w:bCs/>
          <w:color w:val="222222"/>
          <w:sz w:val="27"/>
          <w:szCs w:val="27"/>
          <w:lang w:eastAsia="ru-RU"/>
        </w:rPr>
        <w:t>rRCRI</w:t>
      </w:r>
      <w:proofErr w:type="spellEnd"/>
      <w:r w:rsidRPr="00987104">
        <w:rPr>
          <w:rFonts w:ascii="Times New Roman" w:eastAsia="Times New Roman" w:hAnsi="Times New Roman" w:cs="Times New Roman"/>
          <w:color w:val="222222"/>
          <w:sz w:val="27"/>
          <w:szCs w:val="27"/>
          <w:lang w:eastAsia="ru-RU"/>
        </w:rPr>
        <w:t> - </w:t>
      </w:r>
      <w:r w:rsidRPr="00987104">
        <w:rPr>
          <w:rFonts w:ascii="Times New Roman" w:eastAsia="Times New Roman" w:hAnsi="Times New Roman" w:cs="Times New Roman"/>
          <w:i/>
          <w:iCs/>
          <w:color w:val="333333"/>
          <w:sz w:val="27"/>
          <w:szCs w:val="27"/>
          <w:lang w:eastAsia="ru-RU"/>
        </w:rPr>
        <w:t>реконструированный индекс RCRI (См. приложение Г.2);</w:t>
      </w:r>
    </w:p>
    <w:p w14:paraId="12C30183" w14:textId="77777777" w:rsidR="00987104" w:rsidRPr="00987104" w:rsidRDefault="00987104" w:rsidP="00987104">
      <w:pPr>
        <w:spacing w:after="0" w:line="390" w:lineRule="atLeast"/>
        <w:jc w:val="both"/>
        <w:rPr>
          <w:rFonts w:ascii="Times New Roman" w:eastAsia="Times New Roman" w:hAnsi="Times New Roman" w:cs="Times New Roman"/>
          <w:color w:val="222222"/>
          <w:sz w:val="27"/>
          <w:szCs w:val="27"/>
          <w:lang w:eastAsia="ru-RU"/>
        </w:rPr>
      </w:pPr>
      <w:r w:rsidRPr="00987104">
        <w:rPr>
          <w:rFonts w:ascii="Times New Roman" w:eastAsia="Times New Roman" w:hAnsi="Times New Roman" w:cs="Times New Roman"/>
          <w:b/>
          <w:bCs/>
          <w:color w:val="222222"/>
          <w:sz w:val="27"/>
          <w:szCs w:val="27"/>
          <w:lang w:eastAsia="ru-RU"/>
        </w:rPr>
        <w:t>* -</w:t>
      </w:r>
      <w:r w:rsidRPr="00987104">
        <w:rPr>
          <w:rFonts w:ascii="Times New Roman" w:eastAsia="Times New Roman" w:hAnsi="Times New Roman" w:cs="Times New Roman"/>
          <w:color w:val="222222"/>
          <w:sz w:val="27"/>
          <w:szCs w:val="27"/>
          <w:lang w:eastAsia="ru-RU"/>
        </w:rPr>
        <w:t> </w:t>
      </w:r>
      <w:r w:rsidRPr="00987104">
        <w:rPr>
          <w:rFonts w:ascii="Times New Roman" w:eastAsia="Times New Roman" w:hAnsi="Times New Roman" w:cs="Times New Roman"/>
          <w:i/>
          <w:iCs/>
          <w:color w:val="333333"/>
          <w:sz w:val="27"/>
          <w:szCs w:val="27"/>
          <w:lang w:eastAsia="ru-RU"/>
        </w:rPr>
        <w:t>региональный сосудистый центр или специализированное кардиологическое отделение.</w:t>
      </w:r>
    </w:p>
    <w:p w14:paraId="5E1DB68F" w14:textId="77777777" w:rsidR="000313D4" w:rsidRDefault="000313D4"/>
    <w:sectPr w:rsidR="000313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028D"/>
    <w:multiLevelType w:val="multilevel"/>
    <w:tmpl w:val="1330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62EF3"/>
    <w:multiLevelType w:val="multilevel"/>
    <w:tmpl w:val="9EE2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55AE9"/>
    <w:multiLevelType w:val="multilevel"/>
    <w:tmpl w:val="BF70A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5A6D3C"/>
    <w:multiLevelType w:val="multilevel"/>
    <w:tmpl w:val="E3AA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B777A"/>
    <w:multiLevelType w:val="multilevel"/>
    <w:tmpl w:val="90E2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E661F"/>
    <w:multiLevelType w:val="multilevel"/>
    <w:tmpl w:val="13667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43760F"/>
    <w:multiLevelType w:val="multilevel"/>
    <w:tmpl w:val="E6FE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5517E8"/>
    <w:multiLevelType w:val="multilevel"/>
    <w:tmpl w:val="87E60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A77298"/>
    <w:multiLevelType w:val="multilevel"/>
    <w:tmpl w:val="1BB8E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39426C"/>
    <w:multiLevelType w:val="multilevel"/>
    <w:tmpl w:val="B2702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F72E97"/>
    <w:multiLevelType w:val="multilevel"/>
    <w:tmpl w:val="11461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0316C0"/>
    <w:multiLevelType w:val="multilevel"/>
    <w:tmpl w:val="ECFAB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EF444F"/>
    <w:multiLevelType w:val="multilevel"/>
    <w:tmpl w:val="A3A20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A504359"/>
    <w:multiLevelType w:val="multilevel"/>
    <w:tmpl w:val="FBFA2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D325A40"/>
    <w:multiLevelType w:val="multilevel"/>
    <w:tmpl w:val="FF10C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952986"/>
    <w:multiLevelType w:val="multilevel"/>
    <w:tmpl w:val="77161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392A60"/>
    <w:multiLevelType w:val="multilevel"/>
    <w:tmpl w:val="D9842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57325B"/>
    <w:multiLevelType w:val="multilevel"/>
    <w:tmpl w:val="0F02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02A4CB0"/>
    <w:multiLevelType w:val="multilevel"/>
    <w:tmpl w:val="800E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7E5A5F"/>
    <w:multiLevelType w:val="multilevel"/>
    <w:tmpl w:val="627A3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943610"/>
    <w:multiLevelType w:val="multilevel"/>
    <w:tmpl w:val="877C3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1A3753"/>
    <w:multiLevelType w:val="multilevel"/>
    <w:tmpl w:val="5D9C9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A50A81"/>
    <w:multiLevelType w:val="multilevel"/>
    <w:tmpl w:val="3BF8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F714A4"/>
    <w:multiLevelType w:val="multilevel"/>
    <w:tmpl w:val="326A6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5151CF"/>
    <w:multiLevelType w:val="multilevel"/>
    <w:tmpl w:val="7E6E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47259F"/>
    <w:multiLevelType w:val="multilevel"/>
    <w:tmpl w:val="06264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5C5B6D"/>
    <w:multiLevelType w:val="multilevel"/>
    <w:tmpl w:val="435E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8750619"/>
    <w:multiLevelType w:val="multilevel"/>
    <w:tmpl w:val="47AA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8DA07CA"/>
    <w:multiLevelType w:val="multilevel"/>
    <w:tmpl w:val="008C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9D548FB"/>
    <w:multiLevelType w:val="multilevel"/>
    <w:tmpl w:val="12AEF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A7956AC"/>
    <w:multiLevelType w:val="multilevel"/>
    <w:tmpl w:val="91EC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B3509B3"/>
    <w:multiLevelType w:val="multilevel"/>
    <w:tmpl w:val="8D2A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B3D273E"/>
    <w:multiLevelType w:val="multilevel"/>
    <w:tmpl w:val="77A80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B542A7F"/>
    <w:multiLevelType w:val="multilevel"/>
    <w:tmpl w:val="071C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BF657F2"/>
    <w:multiLevelType w:val="multilevel"/>
    <w:tmpl w:val="6E0E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2A327C"/>
    <w:multiLevelType w:val="multilevel"/>
    <w:tmpl w:val="04884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0911E4B"/>
    <w:multiLevelType w:val="multilevel"/>
    <w:tmpl w:val="B41A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AD49FD"/>
    <w:multiLevelType w:val="multilevel"/>
    <w:tmpl w:val="7854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1B7179B"/>
    <w:multiLevelType w:val="multilevel"/>
    <w:tmpl w:val="B538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2CF088D"/>
    <w:multiLevelType w:val="multilevel"/>
    <w:tmpl w:val="985EE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2F536D1"/>
    <w:multiLevelType w:val="multilevel"/>
    <w:tmpl w:val="728E1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30F1E21"/>
    <w:multiLevelType w:val="multilevel"/>
    <w:tmpl w:val="1D8E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5850C54"/>
    <w:multiLevelType w:val="multilevel"/>
    <w:tmpl w:val="2770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6A12D4A"/>
    <w:multiLevelType w:val="multilevel"/>
    <w:tmpl w:val="6C88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F94C48"/>
    <w:multiLevelType w:val="multilevel"/>
    <w:tmpl w:val="4E64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7176089"/>
    <w:multiLevelType w:val="multilevel"/>
    <w:tmpl w:val="513CB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7633D8A"/>
    <w:multiLevelType w:val="multilevel"/>
    <w:tmpl w:val="3FEEF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7A230F7"/>
    <w:multiLevelType w:val="multilevel"/>
    <w:tmpl w:val="3D40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8160723"/>
    <w:multiLevelType w:val="multilevel"/>
    <w:tmpl w:val="FC60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8810A12"/>
    <w:multiLevelType w:val="multilevel"/>
    <w:tmpl w:val="1DB4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8852F0A"/>
    <w:multiLevelType w:val="multilevel"/>
    <w:tmpl w:val="7A06B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885378F"/>
    <w:multiLevelType w:val="multilevel"/>
    <w:tmpl w:val="749E5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9795233"/>
    <w:multiLevelType w:val="multilevel"/>
    <w:tmpl w:val="8D0C9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A3575F8"/>
    <w:multiLevelType w:val="multilevel"/>
    <w:tmpl w:val="D5C0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B1B69C4"/>
    <w:multiLevelType w:val="multilevel"/>
    <w:tmpl w:val="90F21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BA93870"/>
    <w:multiLevelType w:val="multilevel"/>
    <w:tmpl w:val="B2BC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CB3B1C"/>
    <w:multiLevelType w:val="multilevel"/>
    <w:tmpl w:val="C3D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CA27496"/>
    <w:multiLevelType w:val="multilevel"/>
    <w:tmpl w:val="E1760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E412FDD"/>
    <w:multiLevelType w:val="multilevel"/>
    <w:tmpl w:val="D9A2D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EC04566"/>
    <w:multiLevelType w:val="multilevel"/>
    <w:tmpl w:val="39D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D00ABA"/>
    <w:multiLevelType w:val="multilevel"/>
    <w:tmpl w:val="581A7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F022062"/>
    <w:multiLevelType w:val="multilevel"/>
    <w:tmpl w:val="2706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0905104"/>
    <w:multiLevelType w:val="multilevel"/>
    <w:tmpl w:val="A72CC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10A0D55"/>
    <w:multiLevelType w:val="multilevel"/>
    <w:tmpl w:val="3232EF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15D7217"/>
    <w:multiLevelType w:val="multilevel"/>
    <w:tmpl w:val="6172A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2440568"/>
    <w:multiLevelType w:val="multilevel"/>
    <w:tmpl w:val="3476E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2F40B0A"/>
    <w:multiLevelType w:val="multilevel"/>
    <w:tmpl w:val="6B46C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3200505"/>
    <w:multiLevelType w:val="multilevel"/>
    <w:tmpl w:val="9F585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464A2B"/>
    <w:multiLevelType w:val="multilevel"/>
    <w:tmpl w:val="512C7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3A91EDA"/>
    <w:multiLevelType w:val="multilevel"/>
    <w:tmpl w:val="AEFC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3B02760"/>
    <w:multiLevelType w:val="multilevel"/>
    <w:tmpl w:val="A8CAE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4350682"/>
    <w:multiLevelType w:val="multilevel"/>
    <w:tmpl w:val="B8901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4E02B79"/>
    <w:multiLevelType w:val="multilevel"/>
    <w:tmpl w:val="F0523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59F6583"/>
    <w:multiLevelType w:val="multilevel"/>
    <w:tmpl w:val="2F2CF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5F35C75"/>
    <w:multiLevelType w:val="multilevel"/>
    <w:tmpl w:val="8000D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6CA2140"/>
    <w:multiLevelType w:val="multilevel"/>
    <w:tmpl w:val="A03A7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7002C52"/>
    <w:multiLevelType w:val="multilevel"/>
    <w:tmpl w:val="03F8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76A2A6C"/>
    <w:multiLevelType w:val="multilevel"/>
    <w:tmpl w:val="3D507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7EC2510"/>
    <w:multiLevelType w:val="multilevel"/>
    <w:tmpl w:val="098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8BF2A4B"/>
    <w:multiLevelType w:val="multilevel"/>
    <w:tmpl w:val="5BC2A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8CF15F9"/>
    <w:multiLevelType w:val="multilevel"/>
    <w:tmpl w:val="27B0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9565C26"/>
    <w:multiLevelType w:val="multilevel"/>
    <w:tmpl w:val="BFD8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B933164"/>
    <w:multiLevelType w:val="multilevel"/>
    <w:tmpl w:val="E7122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C3152EE"/>
    <w:multiLevelType w:val="multilevel"/>
    <w:tmpl w:val="803AC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C8E490E"/>
    <w:multiLevelType w:val="multilevel"/>
    <w:tmpl w:val="E244F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CD91E90"/>
    <w:multiLevelType w:val="multilevel"/>
    <w:tmpl w:val="49E8C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3CFA0454"/>
    <w:multiLevelType w:val="multilevel"/>
    <w:tmpl w:val="8626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3DAA67FB"/>
    <w:multiLevelType w:val="multilevel"/>
    <w:tmpl w:val="CCDA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3E6A1FA1"/>
    <w:multiLevelType w:val="multilevel"/>
    <w:tmpl w:val="2DDCD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3E921CC5"/>
    <w:multiLevelType w:val="multilevel"/>
    <w:tmpl w:val="B160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0007B6D"/>
    <w:multiLevelType w:val="multilevel"/>
    <w:tmpl w:val="9DCA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1121294"/>
    <w:multiLevelType w:val="multilevel"/>
    <w:tmpl w:val="F18C2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11A56D2"/>
    <w:multiLevelType w:val="multilevel"/>
    <w:tmpl w:val="D8944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27C51FE"/>
    <w:multiLevelType w:val="multilevel"/>
    <w:tmpl w:val="61F6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2921F89"/>
    <w:multiLevelType w:val="multilevel"/>
    <w:tmpl w:val="FA5C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32E00DD"/>
    <w:multiLevelType w:val="multilevel"/>
    <w:tmpl w:val="90384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4467A8C"/>
    <w:multiLevelType w:val="multilevel"/>
    <w:tmpl w:val="655A9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50921DE"/>
    <w:multiLevelType w:val="multilevel"/>
    <w:tmpl w:val="ED50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5300D73"/>
    <w:multiLevelType w:val="multilevel"/>
    <w:tmpl w:val="2E26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68D4208"/>
    <w:multiLevelType w:val="multilevel"/>
    <w:tmpl w:val="F3C6B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74C7678"/>
    <w:multiLevelType w:val="multilevel"/>
    <w:tmpl w:val="66E2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8785754"/>
    <w:multiLevelType w:val="multilevel"/>
    <w:tmpl w:val="E5929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AD47AE8"/>
    <w:multiLevelType w:val="multilevel"/>
    <w:tmpl w:val="C9DED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AD7697F"/>
    <w:multiLevelType w:val="multilevel"/>
    <w:tmpl w:val="EA2E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BCA3AB0"/>
    <w:multiLevelType w:val="multilevel"/>
    <w:tmpl w:val="51268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C366657"/>
    <w:multiLevelType w:val="multilevel"/>
    <w:tmpl w:val="B0E84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F507DA3"/>
    <w:multiLevelType w:val="multilevel"/>
    <w:tmpl w:val="5E149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F860909"/>
    <w:multiLevelType w:val="multilevel"/>
    <w:tmpl w:val="98381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07B5083"/>
    <w:multiLevelType w:val="multilevel"/>
    <w:tmpl w:val="D016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0F03F0B"/>
    <w:multiLevelType w:val="multilevel"/>
    <w:tmpl w:val="7D2A5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0F5193F"/>
    <w:multiLevelType w:val="multilevel"/>
    <w:tmpl w:val="715AF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231780B"/>
    <w:multiLevelType w:val="multilevel"/>
    <w:tmpl w:val="FCA8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3AC3D2C"/>
    <w:multiLevelType w:val="multilevel"/>
    <w:tmpl w:val="220A4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3CC0006"/>
    <w:multiLevelType w:val="multilevel"/>
    <w:tmpl w:val="2C8C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3FB0E24"/>
    <w:multiLevelType w:val="multilevel"/>
    <w:tmpl w:val="700AC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4812021"/>
    <w:multiLevelType w:val="multilevel"/>
    <w:tmpl w:val="84AE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4FB7A28"/>
    <w:multiLevelType w:val="multilevel"/>
    <w:tmpl w:val="2B085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543211A"/>
    <w:multiLevelType w:val="multilevel"/>
    <w:tmpl w:val="33E2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5AD0A58"/>
    <w:multiLevelType w:val="multilevel"/>
    <w:tmpl w:val="11A09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61A7A30"/>
    <w:multiLevelType w:val="multilevel"/>
    <w:tmpl w:val="C8B0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9E0419D"/>
    <w:multiLevelType w:val="multilevel"/>
    <w:tmpl w:val="AF18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A1C3E1B"/>
    <w:multiLevelType w:val="multilevel"/>
    <w:tmpl w:val="B84E1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A751663"/>
    <w:multiLevelType w:val="multilevel"/>
    <w:tmpl w:val="194E3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B1863B8"/>
    <w:multiLevelType w:val="multilevel"/>
    <w:tmpl w:val="9D846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C2424D5"/>
    <w:multiLevelType w:val="multilevel"/>
    <w:tmpl w:val="664E2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C545F0F"/>
    <w:multiLevelType w:val="multilevel"/>
    <w:tmpl w:val="3F228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5C8A5E1C"/>
    <w:multiLevelType w:val="multilevel"/>
    <w:tmpl w:val="5C3E3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5DDA31C3"/>
    <w:multiLevelType w:val="multilevel"/>
    <w:tmpl w:val="8600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03E0731"/>
    <w:multiLevelType w:val="multilevel"/>
    <w:tmpl w:val="492C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0E45707"/>
    <w:multiLevelType w:val="multilevel"/>
    <w:tmpl w:val="F6E6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0E56A39"/>
    <w:multiLevelType w:val="multilevel"/>
    <w:tmpl w:val="A4643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0E914D2"/>
    <w:multiLevelType w:val="multilevel"/>
    <w:tmpl w:val="D89EE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2774480"/>
    <w:multiLevelType w:val="multilevel"/>
    <w:tmpl w:val="5F70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28B3185"/>
    <w:multiLevelType w:val="multilevel"/>
    <w:tmpl w:val="E60AB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3F321EE"/>
    <w:multiLevelType w:val="multilevel"/>
    <w:tmpl w:val="E50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4892ECE"/>
    <w:multiLevelType w:val="multilevel"/>
    <w:tmpl w:val="B22C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569285E"/>
    <w:multiLevelType w:val="multilevel"/>
    <w:tmpl w:val="A4FE1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66C0F20"/>
    <w:multiLevelType w:val="multilevel"/>
    <w:tmpl w:val="CA08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77C45D7"/>
    <w:multiLevelType w:val="multilevel"/>
    <w:tmpl w:val="0B3EC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91763B3"/>
    <w:multiLevelType w:val="multilevel"/>
    <w:tmpl w:val="30F0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A231A6D"/>
    <w:multiLevelType w:val="multilevel"/>
    <w:tmpl w:val="DB20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B090860"/>
    <w:multiLevelType w:val="multilevel"/>
    <w:tmpl w:val="E44A9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BAD1DB2"/>
    <w:multiLevelType w:val="multilevel"/>
    <w:tmpl w:val="C640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C3504B7"/>
    <w:multiLevelType w:val="multilevel"/>
    <w:tmpl w:val="41828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CA71C09"/>
    <w:multiLevelType w:val="multilevel"/>
    <w:tmpl w:val="81B80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D3C5E1D"/>
    <w:multiLevelType w:val="multilevel"/>
    <w:tmpl w:val="934A1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D48383B"/>
    <w:multiLevelType w:val="multilevel"/>
    <w:tmpl w:val="B8727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6DD13D95"/>
    <w:multiLevelType w:val="multilevel"/>
    <w:tmpl w:val="9264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6DFB7E7E"/>
    <w:multiLevelType w:val="multilevel"/>
    <w:tmpl w:val="0916E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6EA04367"/>
    <w:multiLevelType w:val="multilevel"/>
    <w:tmpl w:val="09A8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6F2C47EA"/>
    <w:multiLevelType w:val="multilevel"/>
    <w:tmpl w:val="50507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1867F46"/>
    <w:multiLevelType w:val="multilevel"/>
    <w:tmpl w:val="FB4E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4C61885"/>
    <w:multiLevelType w:val="multilevel"/>
    <w:tmpl w:val="BE2AE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4F05A9A"/>
    <w:multiLevelType w:val="multilevel"/>
    <w:tmpl w:val="08980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521403C"/>
    <w:multiLevelType w:val="multilevel"/>
    <w:tmpl w:val="E9C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58B342C"/>
    <w:multiLevelType w:val="multilevel"/>
    <w:tmpl w:val="5CBE4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68819CF"/>
    <w:multiLevelType w:val="multilevel"/>
    <w:tmpl w:val="C5B2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6DD4421"/>
    <w:multiLevelType w:val="multilevel"/>
    <w:tmpl w:val="E13A1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70B3708"/>
    <w:multiLevelType w:val="multilevel"/>
    <w:tmpl w:val="E1DC5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86F157F"/>
    <w:multiLevelType w:val="multilevel"/>
    <w:tmpl w:val="A282C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9212DAE"/>
    <w:multiLevelType w:val="multilevel"/>
    <w:tmpl w:val="6280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9CF4393"/>
    <w:multiLevelType w:val="multilevel"/>
    <w:tmpl w:val="22FC8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A317CE9"/>
    <w:multiLevelType w:val="multilevel"/>
    <w:tmpl w:val="832A6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A380BAF"/>
    <w:multiLevelType w:val="multilevel"/>
    <w:tmpl w:val="D6ECB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A462319"/>
    <w:multiLevelType w:val="multilevel"/>
    <w:tmpl w:val="51163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7AE2704A"/>
    <w:multiLevelType w:val="multilevel"/>
    <w:tmpl w:val="09BAA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B1D4EC5"/>
    <w:multiLevelType w:val="multilevel"/>
    <w:tmpl w:val="344A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B386079"/>
    <w:multiLevelType w:val="multilevel"/>
    <w:tmpl w:val="790C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BAA08D6"/>
    <w:multiLevelType w:val="multilevel"/>
    <w:tmpl w:val="6852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C762001"/>
    <w:multiLevelType w:val="multilevel"/>
    <w:tmpl w:val="E574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EE44005"/>
    <w:multiLevelType w:val="multilevel"/>
    <w:tmpl w:val="726AA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0"/>
  </w:num>
  <w:num w:numId="2">
    <w:abstractNumId w:val="153"/>
  </w:num>
  <w:num w:numId="3">
    <w:abstractNumId w:val="47"/>
  </w:num>
  <w:num w:numId="4">
    <w:abstractNumId w:val="34"/>
  </w:num>
  <w:num w:numId="5">
    <w:abstractNumId w:val="154"/>
  </w:num>
  <w:num w:numId="6">
    <w:abstractNumId w:val="80"/>
  </w:num>
  <w:num w:numId="7">
    <w:abstractNumId w:val="169"/>
  </w:num>
  <w:num w:numId="8">
    <w:abstractNumId w:val="163"/>
  </w:num>
  <w:num w:numId="9">
    <w:abstractNumId w:val="144"/>
  </w:num>
  <w:num w:numId="10">
    <w:abstractNumId w:val="132"/>
  </w:num>
  <w:num w:numId="11">
    <w:abstractNumId w:val="52"/>
  </w:num>
  <w:num w:numId="12">
    <w:abstractNumId w:val="25"/>
  </w:num>
  <w:num w:numId="13">
    <w:abstractNumId w:val="27"/>
  </w:num>
  <w:num w:numId="14">
    <w:abstractNumId w:val="85"/>
  </w:num>
  <w:num w:numId="15">
    <w:abstractNumId w:val="129"/>
  </w:num>
  <w:num w:numId="16">
    <w:abstractNumId w:val="104"/>
  </w:num>
  <w:num w:numId="17">
    <w:abstractNumId w:val="63"/>
  </w:num>
  <w:num w:numId="18">
    <w:abstractNumId w:val="127"/>
  </w:num>
  <w:num w:numId="19">
    <w:abstractNumId w:val="165"/>
  </w:num>
  <w:num w:numId="20">
    <w:abstractNumId w:val="2"/>
  </w:num>
  <w:num w:numId="21">
    <w:abstractNumId w:val="135"/>
  </w:num>
  <w:num w:numId="22">
    <w:abstractNumId w:val="49"/>
  </w:num>
  <w:num w:numId="23">
    <w:abstractNumId w:val="91"/>
  </w:num>
  <w:num w:numId="24">
    <w:abstractNumId w:val="133"/>
  </w:num>
  <w:num w:numId="25">
    <w:abstractNumId w:val="46"/>
  </w:num>
  <w:num w:numId="26">
    <w:abstractNumId w:val="99"/>
  </w:num>
  <w:num w:numId="27">
    <w:abstractNumId w:val="10"/>
  </w:num>
  <w:num w:numId="28">
    <w:abstractNumId w:val="53"/>
  </w:num>
  <w:num w:numId="29">
    <w:abstractNumId w:val="0"/>
  </w:num>
  <w:num w:numId="30">
    <w:abstractNumId w:val="58"/>
  </w:num>
  <w:num w:numId="31">
    <w:abstractNumId w:val="15"/>
  </w:num>
  <w:num w:numId="32">
    <w:abstractNumId w:val="83"/>
  </w:num>
  <w:num w:numId="33">
    <w:abstractNumId w:val="95"/>
  </w:num>
  <w:num w:numId="34">
    <w:abstractNumId w:val="114"/>
  </w:num>
  <w:num w:numId="35">
    <w:abstractNumId w:val="81"/>
  </w:num>
  <w:num w:numId="36">
    <w:abstractNumId w:val="141"/>
  </w:num>
  <w:num w:numId="37">
    <w:abstractNumId w:val="142"/>
  </w:num>
  <w:num w:numId="38">
    <w:abstractNumId w:val="145"/>
  </w:num>
  <w:num w:numId="39">
    <w:abstractNumId w:val="93"/>
  </w:num>
  <w:num w:numId="40">
    <w:abstractNumId w:val="7"/>
  </w:num>
  <w:num w:numId="41">
    <w:abstractNumId w:val="12"/>
  </w:num>
  <w:num w:numId="42">
    <w:abstractNumId w:val="74"/>
  </w:num>
  <w:num w:numId="43">
    <w:abstractNumId w:val="112"/>
  </w:num>
  <w:num w:numId="44">
    <w:abstractNumId w:val="161"/>
  </w:num>
  <w:num w:numId="45">
    <w:abstractNumId w:val="125"/>
  </w:num>
  <w:num w:numId="46">
    <w:abstractNumId w:val="87"/>
  </w:num>
  <w:num w:numId="47">
    <w:abstractNumId w:val="50"/>
  </w:num>
  <w:num w:numId="48">
    <w:abstractNumId w:val="150"/>
  </w:num>
  <w:num w:numId="49">
    <w:abstractNumId w:val="23"/>
  </w:num>
  <w:num w:numId="50">
    <w:abstractNumId w:val="77"/>
  </w:num>
  <w:num w:numId="51">
    <w:abstractNumId w:val="90"/>
  </w:num>
  <w:num w:numId="52">
    <w:abstractNumId w:val="105"/>
  </w:num>
  <w:num w:numId="53">
    <w:abstractNumId w:val="123"/>
  </w:num>
  <w:num w:numId="54">
    <w:abstractNumId w:val="124"/>
  </w:num>
  <w:num w:numId="55">
    <w:abstractNumId w:val="56"/>
  </w:num>
  <w:num w:numId="56">
    <w:abstractNumId w:val="33"/>
  </w:num>
  <w:num w:numId="57">
    <w:abstractNumId w:val="82"/>
  </w:num>
  <w:num w:numId="58">
    <w:abstractNumId w:val="41"/>
  </w:num>
  <w:num w:numId="59">
    <w:abstractNumId w:val="69"/>
  </w:num>
  <w:num w:numId="60">
    <w:abstractNumId w:val="119"/>
  </w:num>
  <w:num w:numId="61">
    <w:abstractNumId w:val="107"/>
  </w:num>
  <w:num w:numId="62">
    <w:abstractNumId w:val="42"/>
  </w:num>
  <w:num w:numId="63">
    <w:abstractNumId w:val="98"/>
  </w:num>
  <w:num w:numId="64">
    <w:abstractNumId w:val="88"/>
  </w:num>
  <w:num w:numId="65">
    <w:abstractNumId w:val="166"/>
  </w:num>
  <w:num w:numId="66">
    <w:abstractNumId w:val="108"/>
  </w:num>
  <w:num w:numId="67">
    <w:abstractNumId w:val="167"/>
  </w:num>
  <w:num w:numId="68">
    <w:abstractNumId w:val="170"/>
  </w:num>
  <w:num w:numId="69">
    <w:abstractNumId w:val="60"/>
  </w:num>
  <w:num w:numId="70">
    <w:abstractNumId w:val="62"/>
  </w:num>
  <w:num w:numId="71">
    <w:abstractNumId w:val="147"/>
  </w:num>
  <w:num w:numId="72">
    <w:abstractNumId w:val="130"/>
  </w:num>
  <w:num w:numId="73">
    <w:abstractNumId w:val="4"/>
  </w:num>
  <w:num w:numId="74">
    <w:abstractNumId w:val="110"/>
  </w:num>
  <w:num w:numId="75">
    <w:abstractNumId w:val="5"/>
  </w:num>
  <w:num w:numId="76">
    <w:abstractNumId w:val="21"/>
  </w:num>
  <w:num w:numId="77">
    <w:abstractNumId w:val="79"/>
  </w:num>
  <w:num w:numId="78">
    <w:abstractNumId w:val="160"/>
  </w:num>
  <w:num w:numId="79">
    <w:abstractNumId w:val="134"/>
  </w:num>
  <w:num w:numId="80">
    <w:abstractNumId w:val="68"/>
  </w:num>
  <w:num w:numId="81">
    <w:abstractNumId w:val="1"/>
  </w:num>
  <w:num w:numId="82">
    <w:abstractNumId w:val="168"/>
  </w:num>
  <w:num w:numId="83">
    <w:abstractNumId w:val="64"/>
  </w:num>
  <w:num w:numId="84">
    <w:abstractNumId w:val="24"/>
  </w:num>
  <w:num w:numId="85">
    <w:abstractNumId w:val="44"/>
  </w:num>
  <w:num w:numId="86">
    <w:abstractNumId w:val="39"/>
  </w:num>
  <w:num w:numId="87">
    <w:abstractNumId w:val="131"/>
  </w:num>
  <w:num w:numId="88">
    <w:abstractNumId w:val="162"/>
  </w:num>
  <w:num w:numId="89">
    <w:abstractNumId w:val="59"/>
  </w:num>
  <w:num w:numId="90">
    <w:abstractNumId w:val="128"/>
  </w:num>
  <w:num w:numId="91">
    <w:abstractNumId w:val="94"/>
  </w:num>
  <w:num w:numId="92">
    <w:abstractNumId w:val="32"/>
  </w:num>
  <w:num w:numId="93">
    <w:abstractNumId w:val="100"/>
  </w:num>
  <w:num w:numId="94">
    <w:abstractNumId w:val="26"/>
  </w:num>
  <w:num w:numId="95">
    <w:abstractNumId w:val="9"/>
  </w:num>
  <w:num w:numId="96">
    <w:abstractNumId w:val="97"/>
  </w:num>
  <w:num w:numId="97">
    <w:abstractNumId w:val="70"/>
  </w:num>
  <w:num w:numId="98">
    <w:abstractNumId w:val="71"/>
  </w:num>
  <w:num w:numId="99">
    <w:abstractNumId w:val="86"/>
  </w:num>
  <w:num w:numId="100">
    <w:abstractNumId w:val="37"/>
  </w:num>
  <w:num w:numId="101">
    <w:abstractNumId w:val="22"/>
  </w:num>
  <w:num w:numId="102">
    <w:abstractNumId w:val="6"/>
  </w:num>
  <w:num w:numId="103">
    <w:abstractNumId w:val="146"/>
  </w:num>
  <w:num w:numId="104">
    <w:abstractNumId w:val="48"/>
  </w:num>
  <w:num w:numId="105">
    <w:abstractNumId w:val="29"/>
  </w:num>
  <w:num w:numId="106">
    <w:abstractNumId w:val="92"/>
  </w:num>
  <w:num w:numId="107">
    <w:abstractNumId w:val="103"/>
  </w:num>
  <w:num w:numId="108">
    <w:abstractNumId w:val="8"/>
  </w:num>
  <w:num w:numId="109">
    <w:abstractNumId w:val="149"/>
  </w:num>
  <w:num w:numId="110">
    <w:abstractNumId w:val="89"/>
  </w:num>
  <w:num w:numId="111">
    <w:abstractNumId w:val="31"/>
  </w:num>
  <w:num w:numId="112">
    <w:abstractNumId w:val="118"/>
  </w:num>
  <w:num w:numId="113">
    <w:abstractNumId w:val="35"/>
  </w:num>
  <w:num w:numId="114">
    <w:abstractNumId w:val="157"/>
  </w:num>
  <w:num w:numId="115">
    <w:abstractNumId w:val="158"/>
  </w:num>
  <w:num w:numId="116">
    <w:abstractNumId w:val="75"/>
  </w:num>
  <w:num w:numId="117">
    <w:abstractNumId w:val="152"/>
  </w:num>
  <w:num w:numId="118">
    <w:abstractNumId w:val="73"/>
  </w:num>
  <w:num w:numId="119">
    <w:abstractNumId w:val="28"/>
  </w:num>
  <w:num w:numId="120">
    <w:abstractNumId w:val="137"/>
  </w:num>
  <w:num w:numId="121">
    <w:abstractNumId w:val="65"/>
  </w:num>
  <w:num w:numId="122">
    <w:abstractNumId w:val="18"/>
  </w:num>
  <w:num w:numId="123">
    <w:abstractNumId w:val="61"/>
  </w:num>
  <w:num w:numId="124">
    <w:abstractNumId w:val="109"/>
  </w:num>
  <w:num w:numId="125">
    <w:abstractNumId w:val="36"/>
  </w:num>
  <w:num w:numId="126">
    <w:abstractNumId w:val="76"/>
  </w:num>
  <w:num w:numId="127">
    <w:abstractNumId w:val="156"/>
  </w:num>
  <w:num w:numId="128">
    <w:abstractNumId w:val="43"/>
  </w:num>
  <w:num w:numId="129">
    <w:abstractNumId w:val="117"/>
  </w:num>
  <w:num w:numId="130">
    <w:abstractNumId w:val="96"/>
  </w:num>
  <w:num w:numId="131">
    <w:abstractNumId w:val="66"/>
  </w:num>
  <w:num w:numId="132">
    <w:abstractNumId w:val="16"/>
  </w:num>
  <w:num w:numId="133">
    <w:abstractNumId w:val="136"/>
  </w:num>
  <w:num w:numId="134">
    <w:abstractNumId w:val="11"/>
  </w:num>
  <w:num w:numId="135">
    <w:abstractNumId w:val="120"/>
  </w:num>
  <w:num w:numId="136">
    <w:abstractNumId w:val="84"/>
  </w:num>
  <w:num w:numId="137">
    <w:abstractNumId w:val="38"/>
  </w:num>
  <w:num w:numId="138">
    <w:abstractNumId w:val="159"/>
  </w:num>
  <w:num w:numId="139">
    <w:abstractNumId w:val="102"/>
  </w:num>
  <w:num w:numId="140">
    <w:abstractNumId w:val="67"/>
  </w:num>
  <w:num w:numId="141">
    <w:abstractNumId w:val="115"/>
  </w:num>
  <w:num w:numId="142">
    <w:abstractNumId w:val="139"/>
  </w:num>
  <w:num w:numId="143">
    <w:abstractNumId w:val="121"/>
  </w:num>
  <w:num w:numId="144">
    <w:abstractNumId w:val="45"/>
  </w:num>
  <w:num w:numId="145">
    <w:abstractNumId w:val="143"/>
  </w:num>
  <w:num w:numId="146">
    <w:abstractNumId w:val="40"/>
  </w:num>
  <w:num w:numId="147">
    <w:abstractNumId w:val="106"/>
  </w:num>
  <w:num w:numId="148">
    <w:abstractNumId w:val="148"/>
  </w:num>
  <w:num w:numId="149">
    <w:abstractNumId w:val="51"/>
  </w:num>
  <w:num w:numId="150">
    <w:abstractNumId w:val="55"/>
  </w:num>
  <w:num w:numId="151">
    <w:abstractNumId w:val="164"/>
  </w:num>
  <w:num w:numId="152">
    <w:abstractNumId w:val="3"/>
  </w:num>
  <w:num w:numId="153">
    <w:abstractNumId w:val="155"/>
  </w:num>
  <w:num w:numId="154">
    <w:abstractNumId w:val="20"/>
  </w:num>
  <w:num w:numId="155">
    <w:abstractNumId w:val="113"/>
  </w:num>
  <w:num w:numId="156">
    <w:abstractNumId w:val="72"/>
  </w:num>
  <w:num w:numId="157">
    <w:abstractNumId w:val="30"/>
  </w:num>
  <w:num w:numId="158">
    <w:abstractNumId w:val="138"/>
  </w:num>
  <w:num w:numId="159">
    <w:abstractNumId w:val="13"/>
  </w:num>
  <w:num w:numId="160">
    <w:abstractNumId w:val="101"/>
  </w:num>
  <w:num w:numId="161">
    <w:abstractNumId w:val="57"/>
  </w:num>
  <w:num w:numId="162">
    <w:abstractNumId w:val="17"/>
  </w:num>
  <w:num w:numId="163">
    <w:abstractNumId w:val="19"/>
  </w:num>
  <w:num w:numId="164">
    <w:abstractNumId w:val="116"/>
  </w:num>
  <w:num w:numId="165">
    <w:abstractNumId w:val="151"/>
  </w:num>
  <w:num w:numId="166">
    <w:abstractNumId w:val="78"/>
  </w:num>
  <w:num w:numId="167">
    <w:abstractNumId w:val="14"/>
  </w:num>
  <w:num w:numId="168">
    <w:abstractNumId w:val="54"/>
  </w:num>
  <w:num w:numId="169">
    <w:abstractNumId w:val="111"/>
  </w:num>
  <w:num w:numId="170">
    <w:abstractNumId w:val="122"/>
  </w:num>
  <w:num w:numId="171">
    <w:abstractNumId w:val="126"/>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59E"/>
    <w:rsid w:val="000313D4"/>
    <w:rsid w:val="0029403F"/>
    <w:rsid w:val="009626A5"/>
    <w:rsid w:val="00987104"/>
    <w:rsid w:val="00C9759E"/>
    <w:rsid w:val="00D000F2"/>
    <w:rsid w:val="00D273E5"/>
    <w:rsid w:val="00DA1C74"/>
    <w:rsid w:val="00F56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F170"/>
  <w15:chartTrackingRefBased/>
  <w15:docId w15:val="{56DA9048-D3A0-43FF-AB97-C64478B01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871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871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8710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710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8710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87104"/>
    <w:rPr>
      <w:rFonts w:ascii="Times New Roman" w:eastAsia="Times New Roman" w:hAnsi="Times New Roman" w:cs="Times New Roman"/>
      <w:b/>
      <w:bCs/>
      <w:sz w:val="27"/>
      <w:szCs w:val="27"/>
      <w:lang w:eastAsia="ru-RU"/>
    </w:rPr>
  </w:style>
  <w:style w:type="paragraph" w:customStyle="1" w:styleId="msonormal0">
    <w:name w:val="msonormal"/>
    <w:basedOn w:val="a"/>
    <w:rsid w:val="00987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87104"/>
  </w:style>
  <w:style w:type="paragraph" w:styleId="a3">
    <w:name w:val="Normal (Web)"/>
    <w:basedOn w:val="a"/>
    <w:uiPriority w:val="99"/>
    <w:semiHidden/>
    <w:unhideWhenUsed/>
    <w:rsid w:val="009871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87104"/>
    <w:rPr>
      <w:b/>
      <w:bCs/>
    </w:rPr>
  </w:style>
  <w:style w:type="character" w:styleId="a5">
    <w:name w:val="Emphasis"/>
    <w:basedOn w:val="a0"/>
    <w:uiPriority w:val="20"/>
    <w:qFormat/>
    <w:rsid w:val="00987104"/>
    <w:rPr>
      <w:i/>
      <w:iCs/>
    </w:rPr>
  </w:style>
  <w:style w:type="paragraph" w:customStyle="1" w:styleId="marginl">
    <w:name w:val="marginl"/>
    <w:basedOn w:val="a"/>
    <w:rsid w:val="0098710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315802">
      <w:bodyDiv w:val="1"/>
      <w:marLeft w:val="0"/>
      <w:marRight w:val="0"/>
      <w:marTop w:val="0"/>
      <w:marBottom w:val="0"/>
      <w:divBdr>
        <w:top w:val="none" w:sz="0" w:space="0" w:color="auto"/>
        <w:left w:val="none" w:sz="0" w:space="0" w:color="auto"/>
        <w:bottom w:val="none" w:sz="0" w:space="0" w:color="auto"/>
        <w:right w:val="none" w:sz="0" w:space="0" w:color="auto"/>
      </w:divBdr>
      <w:divsChild>
        <w:div w:id="2121757513">
          <w:marLeft w:val="0"/>
          <w:marRight w:val="0"/>
          <w:marTop w:val="0"/>
          <w:marBottom w:val="0"/>
          <w:divBdr>
            <w:top w:val="none" w:sz="0" w:space="0" w:color="auto"/>
            <w:left w:val="none" w:sz="0" w:space="0" w:color="auto"/>
            <w:bottom w:val="single" w:sz="36" w:space="0" w:color="D3D3E8"/>
            <w:right w:val="none" w:sz="0" w:space="0" w:color="auto"/>
          </w:divBdr>
          <w:divsChild>
            <w:div w:id="1221088358">
              <w:marLeft w:val="0"/>
              <w:marRight w:val="0"/>
              <w:marTop w:val="0"/>
              <w:marBottom w:val="0"/>
              <w:divBdr>
                <w:top w:val="none" w:sz="0" w:space="0" w:color="auto"/>
                <w:left w:val="none" w:sz="0" w:space="0" w:color="auto"/>
                <w:bottom w:val="none" w:sz="0" w:space="0" w:color="auto"/>
                <w:right w:val="none" w:sz="0" w:space="0" w:color="auto"/>
              </w:divBdr>
              <w:divsChild>
                <w:div w:id="1085224818">
                  <w:marLeft w:val="0"/>
                  <w:marRight w:val="0"/>
                  <w:marTop w:val="0"/>
                  <w:marBottom w:val="0"/>
                  <w:divBdr>
                    <w:top w:val="none" w:sz="0" w:space="0" w:color="auto"/>
                    <w:left w:val="none" w:sz="0" w:space="0" w:color="auto"/>
                    <w:bottom w:val="none" w:sz="0" w:space="0" w:color="auto"/>
                    <w:right w:val="none" w:sz="0" w:space="0" w:color="auto"/>
                  </w:divBdr>
                </w:div>
                <w:div w:id="1647858336">
                  <w:marLeft w:val="600"/>
                  <w:marRight w:val="450"/>
                  <w:marTop w:val="0"/>
                  <w:marBottom w:val="0"/>
                  <w:divBdr>
                    <w:top w:val="none" w:sz="0" w:space="0" w:color="auto"/>
                    <w:left w:val="none" w:sz="0" w:space="0" w:color="auto"/>
                    <w:bottom w:val="none" w:sz="0" w:space="0" w:color="auto"/>
                    <w:right w:val="none" w:sz="0" w:space="0" w:color="auto"/>
                  </w:divBdr>
                  <w:divsChild>
                    <w:div w:id="774983163">
                      <w:marLeft w:val="0"/>
                      <w:marRight w:val="0"/>
                      <w:marTop w:val="0"/>
                      <w:marBottom w:val="150"/>
                      <w:divBdr>
                        <w:top w:val="none" w:sz="0" w:space="0" w:color="auto"/>
                        <w:left w:val="none" w:sz="0" w:space="0" w:color="auto"/>
                        <w:bottom w:val="none" w:sz="0" w:space="0" w:color="auto"/>
                        <w:right w:val="none" w:sz="0" w:space="0" w:color="auto"/>
                      </w:divBdr>
                    </w:div>
                    <w:div w:id="711852691">
                      <w:marLeft w:val="0"/>
                      <w:marRight w:val="0"/>
                      <w:marTop w:val="0"/>
                      <w:marBottom w:val="150"/>
                      <w:divBdr>
                        <w:top w:val="none" w:sz="0" w:space="0" w:color="auto"/>
                        <w:left w:val="none" w:sz="0" w:space="0" w:color="auto"/>
                        <w:bottom w:val="none" w:sz="0" w:space="0" w:color="auto"/>
                        <w:right w:val="none" w:sz="0" w:space="0" w:color="auto"/>
                      </w:divBdr>
                    </w:div>
                    <w:div w:id="1423525135">
                      <w:marLeft w:val="0"/>
                      <w:marRight w:val="0"/>
                      <w:marTop w:val="0"/>
                      <w:marBottom w:val="150"/>
                      <w:divBdr>
                        <w:top w:val="none" w:sz="0" w:space="0" w:color="auto"/>
                        <w:left w:val="none" w:sz="0" w:space="0" w:color="auto"/>
                        <w:bottom w:val="none" w:sz="0" w:space="0" w:color="auto"/>
                        <w:right w:val="none" w:sz="0" w:space="0" w:color="auto"/>
                      </w:divBdr>
                    </w:div>
                  </w:divsChild>
                </w:div>
                <w:div w:id="388070118">
                  <w:marLeft w:val="600"/>
                  <w:marRight w:val="450"/>
                  <w:marTop w:val="0"/>
                  <w:marBottom w:val="0"/>
                  <w:divBdr>
                    <w:top w:val="none" w:sz="0" w:space="0" w:color="auto"/>
                    <w:left w:val="none" w:sz="0" w:space="0" w:color="auto"/>
                    <w:bottom w:val="none" w:sz="0" w:space="0" w:color="auto"/>
                    <w:right w:val="none" w:sz="0" w:space="0" w:color="auto"/>
                  </w:divBdr>
                  <w:divsChild>
                    <w:div w:id="1920362054">
                      <w:marLeft w:val="0"/>
                      <w:marRight w:val="0"/>
                      <w:marTop w:val="0"/>
                      <w:marBottom w:val="150"/>
                      <w:divBdr>
                        <w:top w:val="none" w:sz="0" w:space="0" w:color="auto"/>
                        <w:left w:val="none" w:sz="0" w:space="0" w:color="auto"/>
                        <w:bottom w:val="none" w:sz="0" w:space="0" w:color="auto"/>
                        <w:right w:val="none" w:sz="0" w:space="0" w:color="auto"/>
                      </w:divBdr>
                    </w:div>
                    <w:div w:id="876239085">
                      <w:marLeft w:val="0"/>
                      <w:marRight w:val="0"/>
                      <w:marTop w:val="0"/>
                      <w:marBottom w:val="150"/>
                      <w:divBdr>
                        <w:top w:val="none" w:sz="0" w:space="0" w:color="auto"/>
                        <w:left w:val="none" w:sz="0" w:space="0" w:color="auto"/>
                        <w:bottom w:val="none" w:sz="0" w:space="0" w:color="auto"/>
                        <w:right w:val="none" w:sz="0" w:space="0" w:color="auto"/>
                      </w:divBdr>
                    </w:div>
                  </w:divsChild>
                </w:div>
                <w:div w:id="2033217449">
                  <w:marLeft w:val="0"/>
                  <w:marRight w:val="450"/>
                  <w:marTop w:val="0"/>
                  <w:marBottom w:val="0"/>
                  <w:divBdr>
                    <w:top w:val="none" w:sz="0" w:space="0" w:color="auto"/>
                    <w:left w:val="none" w:sz="0" w:space="0" w:color="auto"/>
                    <w:bottom w:val="none" w:sz="0" w:space="0" w:color="auto"/>
                    <w:right w:val="none" w:sz="0" w:space="0" w:color="auto"/>
                  </w:divBdr>
                  <w:divsChild>
                    <w:div w:id="1648313705">
                      <w:marLeft w:val="0"/>
                      <w:marRight w:val="0"/>
                      <w:marTop w:val="0"/>
                      <w:marBottom w:val="150"/>
                      <w:divBdr>
                        <w:top w:val="none" w:sz="0" w:space="0" w:color="auto"/>
                        <w:left w:val="none" w:sz="0" w:space="0" w:color="auto"/>
                        <w:bottom w:val="none" w:sz="0" w:space="0" w:color="auto"/>
                        <w:right w:val="none" w:sz="0" w:space="0" w:color="auto"/>
                      </w:divBdr>
                    </w:div>
                    <w:div w:id="206898797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974484454">
          <w:marLeft w:val="0"/>
          <w:marRight w:val="0"/>
          <w:marTop w:val="0"/>
          <w:marBottom w:val="0"/>
          <w:divBdr>
            <w:top w:val="none" w:sz="0" w:space="0" w:color="auto"/>
            <w:left w:val="none" w:sz="0" w:space="0" w:color="auto"/>
            <w:bottom w:val="none" w:sz="0" w:space="0" w:color="auto"/>
            <w:right w:val="none" w:sz="0" w:space="0" w:color="auto"/>
          </w:divBdr>
          <w:divsChild>
            <w:div w:id="2112161203">
              <w:marLeft w:val="0"/>
              <w:marRight w:val="0"/>
              <w:marTop w:val="0"/>
              <w:marBottom w:val="0"/>
              <w:divBdr>
                <w:top w:val="none" w:sz="0" w:space="0" w:color="auto"/>
                <w:left w:val="none" w:sz="0" w:space="0" w:color="auto"/>
                <w:bottom w:val="none" w:sz="0" w:space="0" w:color="auto"/>
                <w:right w:val="none" w:sz="0" w:space="0" w:color="auto"/>
              </w:divBdr>
              <w:divsChild>
                <w:div w:id="2119910370">
                  <w:marLeft w:val="0"/>
                  <w:marRight w:val="0"/>
                  <w:marTop w:val="0"/>
                  <w:marBottom w:val="0"/>
                  <w:divBdr>
                    <w:top w:val="none" w:sz="0" w:space="0" w:color="auto"/>
                    <w:left w:val="none" w:sz="0" w:space="0" w:color="auto"/>
                    <w:bottom w:val="none" w:sz="0" w:space="0" w:color="auto"/>
                    <w:right w:val="none" w:sz="0" w:space="0" w:color="auto"/>
                  </w:divBdr>
                  <w:divsChild>
                    <w:div w:id="1888251401">
                      <w:marLeft w:val="0"/>
                      <w:marRight w:val="0"/>
                      <w:marTop w:val="0"/>
                      <w:marBottom w:val="0"/>
                      <w:divBdr>
                        <w:top w:val="none" w:sz="0" w:space="0" w:color="auto"/>
                        <w:left w:val="none" w:sz="0" w:space="0" w:color="auto"/>
                        <w:bottom w:val="none" w:sz="0" w:space="0" w:color="auto"/>
                        <w:right w:val="none" w:sz="0" w:space="0" w:color="auto"/>
                      </w:divBdr>
                      <w:divsChild>
                        <w:div w:id="16924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44720">
                  <w:marLeft w:val="0"/>
                  <w:marRight w:val="0"/>
                  <w:marTop w:val="0"/>
                  <w:marBottom w:val="0"/>
                  <w:divBdr>
                    <w:top w:val="none" w:sz="0" w:space="0" w:color="auto"/>
                    <w:left w:val="none" w:sz="0" w:space="0" w:color="auto"/>
                    <w:bottom w:val="none" w:sz="0" w:space="0" w:color="auto"/>
                    <w:right w:val="none" w:sz="0" w:space="0" w:color="auto"/>
                  </w:divBdr>
                  <w:divsChild>
                    <w:div w:id="458647285">
                      <w:marLeft w:val="0"/>
                      <w:marRight w:val="0"/>
                      <w:marTop w:val="0"/>
                      <w:marBottom w:val="0"/>
                      <w:divBdr>
                        <w:top w:val="none" w:sz="0" w:space="0" w:color="auto"/>
                        <w:left w:val="none" w:sz="0" w:space="0" w:color="auto"/>
                        <w:bottom w:val="none" w:sz="0" w:space="0" w:color="auto"/>
                        <w:right w:val="none" w:sz="0" w:space="0" w:color="auto"/>
                      </w:divBdr>
                      <w:divsChild>
                        <w:div w:id="109628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6790">
                  <w:marLeft w:val="0"/>
                  <w:marRight w:val="0"/>
                  <w:marTop w:val="0"/>
                  <w:marBottom w:val="0"/>
                  <w:divBdr>
                    <w:top w:val="none" w:sz="0" w:space="0" w:color="auto"/>
                    <w:left w:val="none" w:sz="0" w:space="0" w:color="auto"/>
                    <w:bottom w:val="none" w:sz="0" w:space="0" w:color="auto"/>
                    <w:right w:val="none" w:sz="0" w:space="0" w:color="auto"/>
                  </w:divBdr>
                </w:div>
                <w:div w:id="2140881657">
                  <w:marLeft w:val="0"/>
                  <w:marRight w:val="0"/>
                  <w:marTop w:val="0"/>
                  <w:marBottom w:val="0"/>
                  <w:divBdr>
                    <w:top w:val="none" w:sz="0" w:space="0" w:color="auto"/>
                    <w:left w:val="none" w:sz="0" w:space="0" w:color="auto"/>
                    <w:bottom w:val="none" w:sz="0" w:space="0" w:color="auto"/>
                    <w:right w:val="none" w:sz="0" w:space="0" w:color="auto"/>
                  </w:divBdr>
                  <w:divsChild>
                    <w:div w:id="1638023326">
                      <w:marLeft w:val="0"/>
                      <w:marRight w:val="0"/>
                      <w:marTop w:val="0"/>
                      <w:marBottom w:val="0"/>
                      <w:divBdr>
                        <w:top w:val="none" w:sz="0" w:space="0" w:color="auto"/>
                        <w:left w:val="none" w:sz="0" w:space="0" w:color="auto"/>
                        <w:bottom w:val="none" w:sz="0" w:space="0" w:color="auto"/>
                        <w:right w:val="none" w:sz="0" w:space="0" w:color="auto"/>
                      </w:divBdr>
                      <w:divsChild>
                        <w:div w:id="95197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981089">
                  <w:marLeft w:val="0"/>
                  <w:marRight w:val="0"/>
                  <w:marTop w:val="0"/>
                  <w:marBottom w:val="0"/>
                  <w:divBdr>
                    <w:top w:val="none" w:sz="0" w:space="0" w:color="auto"/>
                    <w:left w:val="none" w:sz="0" w:space="0" w:color="auto"/>
                    <w:bottom w:val="none" w:sz="0" w:space="0" w:color="auto"/>
                    <w:right w:val="none" w:sz="0" w:space="0" w:color="auto"/>
                  </w:divBdr>
                  <w:divsChild>
                    <w:div w:id="1407145960">
                      <w:marLeft w:val="0"/>
                      <w:marRight w:val="0"/>
                      <w:marTop w:val="0"/>
                      <w:marBottom w:val="0"/>
                      <w:divBdr>
                        <w:top w:val="none" w:sz="0" w:space="0" w:color="auto"/>
                        <w:left w:val="none" w:sz="0" w:space="0" w:color="auto"/>
                        <w:bottom w:val="none" w:sz="0" w:space="0" w:color="auto"/>
                        <w:right w:val="none" w:sz="0" w:space="0" w:color="auto"/>
                      </w:divBdr>
                      <w:divsChild>
                        <w:div w:id="140333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069">
                  <w:marLeft w:val="0"/>
                  <w:marRight w:val="0"/>
                  <w:marTop w:val="0"/>
                  <w:marBottom w:val="0"/>
                  <w:divBdr>
                    <w:top w:val="none" w:sz="0" w:space="0" w:color="auto"/>
                    <w:left w:val="none" w:sz="0" w:space="0" w:color="auto"/>
                    <w:bottom w:val="none" w:sz="0" w:space="0" w:color="auto"/>
                    <w:right w:val="none" w:sz="0" w:space="0" w:color="auto"/>
                  </w:divBdr>
                  <w:divsChild>
                    <w:div w:id="810711665">
                      <w:marLeft w:val="0"/>
                      <w:marRight w:val="0"/>
                      <w:marTop w:val="0"/>
                      <w:marBottom w:val="0"/>
                      <w:divBdr>
                        <w:top w:val="none" w:sz="0" w:space="0" w:color="auto"/>
                        <w:left w:val="none" w:sz="0" w:space="0" w:color="auto"/>
                        <w:bottom w:val="none" w:sz="0" w:space="0" w:color="auto"/>
                        <w:right w:val="none" w:sz="0" w:space="0" w:color="auto"/>
                      </w:divBdr>
                      <w:divsChild>
                        <w:div w:id="152806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97731">
                  <w:marLeft w:val="0"/>
                  <w:marRight w:val="0"/>
                  <w:marTop w:val="0"/>
                  <w:marBottom w:val="0"/>
                  <w:divBdr>
                    <w:top w:val="none" w:sz="0" w:space="0" w:color="auto"/>
                    <w:left w:val="none" w:sz="0" w:space="0" w:color="auto"/>
                    <w:bottom w:val="none" w:sz="0" w:space="0" w:color="auto"/>
                    <w:right w:val="none" w:sz="0" w:space="0" w:color="auto"/>
                  </w:divBdr>
                  <w:divsChild>
                    <w:div w:id="1289778844">
                      <w:marLeft w:val="0"/>
                      <w:marRight w:val="0"/>
                      <w:marTop w:val="0"/>
                      <w:marBottom w:val="0"/>
                      <w:divBdr>
                        <w:top w:val="none" w:sz="0" w:space="0" w:color="auto"/>
                        <w:left w:val="none" w:sz="0" w:space="0" w:color="auto"/>
                        <w:bottom w:val="none" w:sz="0" w:space="0" w:color="auto"/>
                        <w:right w:val="none" w:sz="0" w:space="0" w:color="auto"/>
                      </w:divBdr>
                      <w:divsChild>
                        <w:div w:id="6246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390748">
                  <w:marLeft w:val="0"/>
                  <w:marRight w:val="0"/>
                  <w:marTop w:val="0"/>
                  <w:marBottom w:val="0"/>
                  <w:divBdr>
                    <w:top w:val="none" w:sz="0" w:space="0" w:color="auto"/>
                    <w:left w:val="none" w:sz="0" w:space="0" w:color="auto"/>
                    <w:bottom w:val="none" w:sz="0" w:space="0" w:color="auto"/>
                    <w:right w:val="none" w:sz="0" w:space="0" w:color="auto"/>
                  </w:divBdr>
                  <w:divsChild>
                    <w:div w:id="2133016439">
                      <w:marLeft w:val="0"/>
                      <w:marRight w:val="0"/>
                      <w:marTop w:val="0"/>
                      <w:marBottom w:val="0"/>
                      <w:divBdr>
                        <w:top w:val="none" w:sz="0" w:space="0" w:color="auto"/>
                        <w:left w:val="none" w:sz="0" w:space="0" w:color="auto"/>
                        <w:bottom w:val="none" w:sz="0" w:space="0" w:color="auto"/>
                        <w:right w:val="none" w:sz="0" w:space="0" w:color="auto"/>
                      </w:divBdr>
                      <w:divsChild>
                        <w:div w:id="21433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612037">
                  <w:marLeft w:val="0"/>
                  <w:marRight w:val="0"/>
                  <w:marTop w:val="0"/>
                  <w:marBottom w:val="0"/>
                  <w:divBdr>
                    <w:top w:val="none" w:sz="0" w:space="0" w:color="auto"/>
                    <w:left w:val="none" w:sz="0" w:space="0" w:color="auto"/>
                    <w:bottom w:val="none" w:sz="0" w:space="0" w:color="auto"/>
                    <w:right w:val="none" w:sz="0" w:space="0" w:color="auto"/>
                  </w:divBdr>
                  <w:divsChild>
                    <w:div w:id="1290748630">
                      <w:marLeft w:val="0"/>
                      <w:marRight w:val="0"/>
                      <w:marTop w:val="0"/>
                      <w:marBottom w:val="0"/>
                      <w:divBdr>
                        <w:top w:val="none" w:sz="0" w:space="0" w:color="auto"/>
                        <w:left w:val="none" w:sz="0" w:space="0" w:color="auto"/>
                        <w:bottom w:val="none" w:sz="0" w:space="0" w:color="auto"/>
                        <w:right w:val="none" w:sz="0" w:space="0" w:color="auto"/>
                      </w:divBdr>
                      <w:divsChild>
                        <w:div w:id="67280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41433">
                  <w:marLeft w:val="0"/>
                  <w:marRight w:val="0"/>
                  <w:marTop w:val="0"/>
                  <w:marBottom w:val="0"/>
                  <w:divBdr>
                    <w:top w:val="none" w:sz="0" w:space="0" w:color="auto"/>
                    <w:left w:val="none" w:sz="0" w:space="0" w:color="auto"/>
                    <w:bottom w:val="none" w:sz="0" w:space="0" w:color="auto"/>
                    <w:right w:val="none" w:sz="0" w:space="0" w:color="auto"/>
                  </w:divBdr>
                  <w:divsChild>
                    <w:div w:id="1386492466">
                      <w:marLeft w:val="0"/>
                      <w:marRight w:val="0"/>
                      <w:marTop w:val="0"/>
                      <w:marBottom w:val="0"/>
                      <w:divBdr>
                        <w:top w:val="none" w:sz="0" w:space="0" w:color="auto"/>
                        <w:left w:val="none" w:sz="0" w:space="0" w:color="auto"/>
                        <w:bottom w:val="none" w:sz="0" w:space="0" w:color="auto"/>
                        <w:right w:val="none" w:sz="0" w:space="0" w:color="auto"/>
                      </w:divBdr>
                      <w:divsChild>
                        <w:div w:id="144711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328902">
                  <w:marLeft w:val="0"/>
                  <w:marRight w:val="0"/>
                  <w:marTop w:val="0"/>
                  <w:marBottom w:val="0"/>
                  <w:divBdr>
                    <w:top w:val="none" w:sz="0" w:space="0" w:color="auto"/>
                    <w:left w:val="none" w:sz="0" w:space="0" w:color="auto"/>
                    <w:bottom w:val="none" w:sz="0" w:space="0" w:color="auto"/>
                    <w:right w:val="none" w:sz="0" w:space="0" w:color="auto"/>
                  </w:divBdr>
                  <w:divsChild>
                    <w:div w:id="1058744409">
                      <w:marLeft w:val="0"/>
                      <w:marRight w:val="0"/>
                      <w:marTop w:val="0"/>
                      <w:marBottom w:val="0"/>
                      <w:divBdr>
                        <w:top w:val="none" w:sz="0" w:space="0" w:color="auto"/>
                        <w:left w:val="none" w:sz="0" w:space="0" w:color="auto"/>
                        <w:bottom w:val="none" w:sz="0" w:space="0" w:color="auto"/>
                        <w:right w:val="none" w:sz="0" w:space="0" w:color="auto"/>
                      </w:divBdr>
                      <w:divsChild>
                        <w:div w:id="179452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781348">
                  <w:marLeft w:val="0"/>
                  <w:marRight w:val="0"/>
                  <w:marTop w:val="0"/>
                  <w:marBottom w:val="0"/>
                  <w:divBdr>
                    <w:top w:val="none" w:sz="0" w:space="0" w:color="auto"/>
                    <w:left w:val="none" w:sz="0" w:space="0" w:color="auto"/>
                    <w:bottom w:val="none" w:sz="0" w:space="0" w:color="auto"/>
                    <w:right w:val="none" w:sz="0" w:space="0" w:color="auto"/>
                  </w:divBdr>
                  <w:divsChild>
                    <w:div w:id="1151867147">
                      <w:marLeft w:val="0"/>
                      <w:marRight w:val="0"/>
                      <w:marTop w:val="0"/>
                      <w:marBottom w:val="0"/>
                      <w:divBdr>
                        <w:top w:val="none" w:sz="0" w:space="0" w:color="auto"/>
                        <w:left w:val="none" w:sz="0" w:space="0" w:color="auto"/>
                        <w:bottom w:val="none" w:sz="0" w:space="0" w:color="auto"/>
                        <w:right w:val="none" w:sz="0" w:space="0" w:color="auto"/>
                      </w:divBdr>
                      <w:divsChild>
                        <w:div w:id="208969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314144">
                  <w:marLeft w:val="0"/>
                  <w:marRight w:val="0"/>
                  <w:marTop w:val="0"/>
                  <w:marBottom w:val="0"/>
                  <w:divBdr>
                    <w:top w:val="none" w:sz="0" w:space="0" w:color="auto"/>
                    <w:left w:val="none" w:sz="0" w:space="0" w:color="auto"/>
                    <w:bottom w:val="none" w:sz="0" w:space="0" w:color="auto"/>
                    <w:right w:val="none" w:sz="0" w:space="0" w:color="auto"/>
                  </w:divBdr>
                  <w:divsChild>
                    <w:div w:id="2119829822">
                      <w:marLeft w:val="0"/>
                      <w:marRight w:val="0"/>
                      <w:marTop w:val="0"/>
                      <w:marBottom w:val="0"/>
                      <w:divBdr>
                        <w:top w:val="none" w:sz="0" w:space="0" w:color="auto"/>
                        <w:left w:val="none" w:sz="0" w:space="0" w:color="auto"/>
                        <w:bottom w:val="none" w:sz="0" w:space="0" w:color="auto"/>
                        <w:right w:val="none" w:sz="0" w:space="0" w:color="auto"/>
                      </w:divBdr>
                      <w:divsChild>
                        <w:div w:id="103496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19960">
                  <w:marLeft w:val="0"/>
                  <w:marRight w:val="0"/>
                  <w:marTop w:val="0"/>
                  <w:marBottom w:val="0"/>
                  <w:divBdr>
                    <w:top w:val="none" w:sz="0" w:space="0" w:color="auto"/>
                    <w:left w:val="none" w:sz="0" w:space="0" w:color="auto"/>
                    <w:bottom w:val="none" w:sz="0" w:space="0" w:color="auto"/>
                    <w:right w:val="none" w:sz="0" w:space="0" w:color="auto"/>
                  </w:divBdr>
                  <w:divsChild>
                    <w:div w:id="1901671812">
                      <w:marLeft w:val="0"/>
                      <w:marRight w:val="0"/>
                      <w:marTop w:val="0"/>
                      <w:marBottom w:val="0"/>
                      <w:divBdr>
                        <w:top w:val="none" w:sz="0" w:space="0" w:color="auto"/>
                        <w:left w:val="none" w:sz="0" w:space="0" w:color="auto"/>
                        <w:bottom w:val="none" w:sz="0" w:space="0" w:color="auto"/>
                        <w:right w:val="none" w:sz="0" w:space="0" w:color="auto"/>
                      </w:divBdr>
                      <w:divsChild>
                        <w:div w:id="14092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990122">
                  <w:marLeft w:val="0"/>
                  <w:marRight w:val="0"/>
                  <w:marTop w:val="0"/>
                  <w:marBottom w:val="0"/>
                  <w:divBdr>
                    <w:top w:val="none" w:sz="0" w:space="0" w:color="auto"/>
                    <w:left w:val="none" w:sz="0" w:space="0" w:color="auto"/>
                    <w:bottom w:val="none" w:sz="0" w:space="0" w:color="auto"/>
                    <w:right w:val="none" w:sz="0" w:space="0" w:color="auto"/>
                  </w:divBdr>
                  <w:divsChild>
                    <w:div w:id="393508137">
                      <w:marLeft w:val="0"/>
                      <w:marRight w:val="0"/>
                      <w:marTop w:val="0"/>
                      <w:marBottom w:val="0"/>
                      <w:divBdr>
                        <w:top w:val="none" w:sz="0" w:space="0" w:color="auto"/>
                        <w:left w:val="none" w:sz="0" w:space="0" w:color="auto"/>
                        <w:bottom w:val="none" w:sz="0" w:space="0" w:color="auto"/>
                        <w:right w:val="none" w:sz="0" w:space="0" w:color="auto"/>
                      </w:divBdr>
                      <w:divsChild>
                        <w:div w:id="2140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24543">
                  <w:marLeft w:val="0"/>
                  <w:marRight w:val="0"/>
                  <w:marTop w:val="0"/>
                  <w:marBottom w:val="0"/>
                  <w:divBdr>
                    <w:top w:val="none" w:sz="0" w:space="0" w:color="auto"/>
                    <w:left w:val="none" w:sz="0" w:space="0" w:color="auto"/>
                    <w:bottom w:val="none" w:sz="0" w:space="0" w:color="auto"/>
                    <w:right w:val="none" w:sz="0" w:space="0" w:color="auto"/>
                  </w:divBdr>
                  <w:divsChild>
                    <w:div w:id="1978486935">
                      <w:marLeft w:val="0"/>
                      <w:marRight w:val="0"/>
                      <w:marTop w:val="0"/>
                      <w:marBottom w:val="0"/>
                      <w:divBdr>
                        <w:top w:val="none" w:sz="0" w:space="0" w:color="auto"/>
                        <w:left w:val="none" w:sz="0" w:space="0" w:color="auto"/>
                        <w:bottom w:val="none" w:sz="0" w:space="0" w:color="auto"/>
                        <w:right w:val="none" w:sz="0" w:space="0" w:color="auto"/>
                      </w:divBdr>
                      <w:divsChild>
                        <w:div w:id="198246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24210">
                  <w:marLeft w:val="0"/>
                  <w:marRight w:val="0"/>
                  <w:marTop w:val="0"/>
                  <w:marBottom w:val="0"/>
                  <w:divBdr>
                    <w:top w:val="none" w:sz="0" w:space="0" w:color="auto"/>
                    <w:left w:val="none" w:sz="0" w:space="0" w:color="auto"/>
                    <w:bottom w:val="none" w:sz="0" w:space="0" w:color="auto"/>
                    <w:right w:val="none" w:sz="0" w:space="0" w:color="auto"/>
                  </w:divBdr>
                  <w:divsChild>
                    <w:div w:id="700671087">
                      <w:marLeft w:val="0"/>
                      <w:marRight w:val="0"/>
                      <w:marTop w:val="0"/>
                      <w:marBottom w:val="0"/>
                      <w:divBdr>
                        <w:top w:val="none" w:sz="0" w:space="0" w:color="auto"/>
                        <w:left w:val="none" w:sz="0" w:space="0" w:color="auto"/>
                        <w:bottom w:val="none" w:sz="0" w:space="0" w:color="auto"/>
                        <w:right w:val="none" w:sz="0" w:space="0" w:color="auto"/>
                      </w:divBdr>
                      <w:divsChild>
                        <w:div w:id="110311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59142">
                  <w:marLeft w:val="0"/>
                  <w:marRight w:val="0"/>
                  <w:marTop w:val="0"/>
                  <w:marBottom w:val="0"/>
                  <w:divBdr>
                    <w:top w:val="none" w:sz="0" w:space="0" w:color="auto"/>
                    <w:left w:val="none" w:sz="0" w:space="0" w:color="auto"/>
                    <w:bottom w:val="none" w:sz="0" w:space="0" w:color="auto"/>
                    <w:right w:val="none" w:sz="0" w:space="0" w:color="auto"/>
                  </w:divBdr>
                  <w:divsChild>
                    <w:div w:id="1992446846">
                      <w:marLeft w:val="0"/>
                      <w:marRight w:val="0"/>
                      <w:marTop w:val="0"/>
                      <w:marBottom w:val="0"/>
                      <w:divBdr>
                        <w:top w:val="none" w:sz="0" w:space="0" w:color="auto"/>
                        <w:left w:val="none" w:sz="0" w:space="0" w:color="auto"/>
                        <w:bottom w:val="none" w:sz="0" w:space="0" w:color="auto"/>
                        <w:right w:val="none" w:sz="0" w:space="0" w:color="auto"/>
                      </w:divBdr>
                      <w:divsChild>
                        <w:div w:id="1162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348861">
                  <w:marLeft w:val="0"/>
                  <w:marRight w:val="0"/>
                  <w:marTop w:val="0"/>
                  <w:marBottom w:val="0"/>
                  <w:divBdr>
                    <w:top w:val="none" w:sz="0" w:space="0" w:color="auto"/>
                    <w:left w:val="none" w:sz="0" w:space="0" w:color="auto"/>
                    <w:bottom w:val="none" w:sz="0" w:space="0" w:color="auto"/>
                    <w:right w:val="none" w:sz="0" w:space="0" w:color="auto"/>
                  </w:divBdr>
                  <w:divsChild>
                    <w:div w:id="6105141">
                      <w:marLeft w:val="0"/>
                      <w:marRight w:val="0"/>
                      <w:marTop w:val="0"/>
                      <w:marBottom w:val="0"/>
                      <w:divBdr>
                        <w:top w:val="none" w:sz="0" w:space="0" w:color="auto"/>
                        <w:left w:val="none" w:sz="0" w:space="0" w:color="auto"/>
                        <w:bottom w:val="none" w:sz="0" w:space="0" w:color="auto"/>
                        <w:right w:val="none" w:sz="0" w:space="0" w:color="auto"/>
                      </w:divBdr>
                      <w:divsChild>
                        <w:div w:id="119269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71333">
                  <w:marLeft w:val="0"/>
                  <w:marRight w:val="0"/>
                  <w:marTop w:val="0"/>
                  <w:marBottom w:val="0"/>
                  <w:divBdr>
                    <w:top w:val="none" w:sz="0" w:space="0" w:color="auto"/>
                    <w:left w:val="none" w:sz="0" w:space="0" w:color="auto"/>
                    <w:bottom w:val="none" w:sz="0" w:space="0" w:color="auto"/>
                    <w:right w:val="none" w:sz="0" w:space="0" w:color="auto"/>
                  </w:divBdr>
                  <w:divsChild>
                    <w:div w:id="1267080007">
                      <w:marLeft w:val="0"/>
                      <w:marRight w:val="0"/>
                      <w:marTop w:val="0"/>
                      <w:marBottom w:val="0"/>
                      <w:divBdr>
                        <w:top w:val="none" w:sz="0" w:space="0" w:color="auto"/>
                        <w:left w:val="none" w:sz="0" w:space="0" w:color="auto"/>
                        <w:bottom w:val="none" w:sz="0" w:space="0" w:color="auto"/>
                        <w:right w:val="none" w:sz="0" w:space="0" w:color="auto"/>
                      </w:divBdr>
                      <w:divsChild>
                        <w:div w:id="75363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303028">
                  <w:marLeft w:val="0"/>
                  <w:marRight w:val="0"/>
                  <w:marTop w:val="0"/>
                  <w:marBottom w:val="0"/>
                  <w:divBdr>
                    <w:top w:val="none" w:sz="0" w:space="0" w:color="auto"/>
                    <w:left w:val="none" w:sz="0" w:space="0" w:color="auto"/>
                    <w:bottom w:val="none" w:sz="0" w:space="0" w:color="auto"/>
                    <w:right w:val="none" w:sz="0" w:space="0" w:color="auto"/>
                  </w:divBdr>
                  <w:divsChild>
                    <w:div w:id="1154102692">
                      <w:marLeft w:val="0"/>
                      <w:marRight w:val="0"/>
                      <w:marTop w:val="0"/>
                      <w:marBottom w:val="0"/>
                      <w:divBdr>
                        <w:top w:val="none" w:sz="0" w:space="0" w:color="auto"/>
                        <w:left w:val="none" w:sz="0" w:space="0" w:color="auto"/>
                        <w:bottom w:val="none" w:sz="0" w:space="0" w:color="auto"/>
                        <w:right w:val="none" w:sz="0" w:space="0" w:color="auto"/>
                      </w:divBdr>
                      <w:divsChild>
                        <w:div w:id="10172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850768">
                  <w:marLeft w:val="0"/>
                  <w:marRight w:val="0"/>
                  <w:marTop w:val="0"/>
                  <w:marBottom w:val="0"/>
                  <w:divBdr>
                    <w:top w:val="none" w:sz="0" w:space="0" w:color="auto"/>
                    <w:left w:val="none" w:sz="0" w:space="0" w:color="auto"/>
                    <w:bottom w:val="none" w:sz="0" w:space="0" w:color="auto"/>
                    <w:right w:val="none" w:sz="0" w:space="0" w:color="auto"/>
                  </w:divBdr>
                  <w:divsChild>
                    <w:div w:id="1775514254">
                      <w:marLeft w:val="0"/>
                      <w:marRight w:val="0"/>
                      <w:marTop w:val="0"/>
                      <w:marBottom w:val="0"/>
                      <w:divBdr>
                        <w:top w:val="none" w:sz="0" w:space="0" w:color="auto"/>
                        <w:left w:val="none" w:sz="0" w:space="0" w:color="auto"/>
                        <w:bottom w:val="none" w:sz="0" w:space="0" w:color="auto"/>
                        <w:right w:val="none" w:sz="0" w:space="0" w:color="auto"/>
                      </w:divBdr>
                      <w:divsChild>
                        <w:div w:id="43136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269828">
                  <w:marLeft w:val="0"/>
                  <w:marRight w:val="0"/>
                  <w:marTop w:val="0"/>
                  <w:marBottom w:val="0"/>
                  <w:divBdr>
                    <w:top w:val="none" w:sz="0" w:space="0" w:color="auto"/>
                    <w:left w:val="none" w:sz="0" w:space="0" w:color="auto"/>
                    <w:bottom w:val="none" w:sz="0" w:space="0" w:color="auto"/>
                    <w:right w:val="none" w:sz="0" w:space="0" w:color="auto"/>
                  </w:divBdr>
                  <w:divsChild>
                    <w:div w:id="1774200807">
                      <w:marLeft w:val="0"/>
                      <w:marRight w:val="0"/>
                      <w:marTop w:val="0"/>
                      <w:marBottom w:val="0"/>
                      <w:divBdr>
                        <w:top w:val="none" w:sz="0" w:space="0" w:color="auto"/>
                        <w:left w:val="none" w:sz="0" w:space="0" w:color="auto"/>
                        <w:bottom w:val="none" w:sz="0" w:space="0" w:color="auto"/>
                        <w:right w:val="none" w:sz="0" w:space="0" w:color="auto"/>
                      </w:divBdr>
                      <w:divsChild>
                        <w:div w:id="15314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083619">
                  <w:marLeft w:val="0"/>
                  <w:marRight w:val="0"/>
                  <w:marTop w:val="0"/>
                  <w:marBottom w:val="0"/>
                  <w:divBdr>
                    <w:top w:val="none" w:sz="0" w:space="0" w:color="auto"/>
                    <w:left w:val="none" w:sz="0" w:space="0" w:color="auto"/>
                    <w:bottom w:val="none" w:sz="0" w:space="0" w:color="auto"/>
                    <w:right w:val="none" w:sz="0" w:space="0" w:color="auto"/>
                  </w:divBdr>
                  <w:divsChild>
                    <w:div w:id="1127435927">
                      <w:marLeft w:val="0"/>
                      <w:marRight w:val="0"/>
                      <w:marTop w:val="0"/>
                      <w:marBottom w:val="0"/>
                      <w:divBdr>
                        <w:top w:val="none" w:sz="0" w:space="0" w:color="auto"/>
                        <w:left w:val="none" w:sz="0" w:space="0" w:color="auto"/>
                        <w:bottom w:val="none" w:sz="0" w:space="0" w:color="auto"/>
                        <w:right w:val="none" w:sz="0" w:space="0" w:color="auto"/>
                      </w:divBdr>
                      <w:divsChild>
                        <w:div w:id="96442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509456">
                  <w:marLeft w:val="0"/>
                  <w:marRight w:val="0"/>
                  <w:marTop w:val="0"/>
                  <w:marBottom w:val="0"/>
                  <w:divBdr>
                    <w:top w:val="none" w:sz="0" w:space="0" w:color="auto"/>
                    <w:left w:val="none" w:sz="0" w:space="0" w:color="auto"/>
                    <w:bottom w:val="none" w:sz="0" w:space="0" w:color="auto"/>
                    <w:right w:val="none" w:sz="0" w:space="0" w:color="auto"/>
                  </w:divBdr>
                  <w:divsChild>
                    <w:div w:id="219439149">
                      <w:marLeft w:val="0"/>
                      <w:marRight w:val="0"/>
                      <w:marTop w:val="0"/>
                      <w:marBottom w:val="0"/>
                      <w:divBdr>
                        <w:top w:val="none" w:sz="0" w:space="0" w:color="auto"/>
                        <w:left w:val="none" w:sz="0" w:space="0" w:color="auto"/>
                        <w:bottom w:val="none" w:sz="0" w:space="0" w:color="auto"/>
                        <w:right w:val="none" w:sz="0" w:space="0" w:color="auto"/>
                      </w:divBdr>
                      <w:divsChild>
                        <w:div w:id="80789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3121">
                  <w:marLeft w:val="0"/>
                  <w:marRight w:val="0"/>
                  <w:marTop w:val="0"/>
                  <w:marBottom w:val="0"/>
                  <w:divBdr>
                    <w:top w:val="none" w:sz="0" w:space="0" w:color="auto"/>
                    <w:left w:val="none" w:sz="0" w:space="0" w:color="auto"/>
                    <w:bottom w:val="none" w:sz="0" w:space="0" w:color="auto"/>
                    <w:right w:val="none" w:sz="0" w:space="0" w:color="auto"/>
                  </w:divBdr>
                  <w:divsChild>
                    <w:div w:id="1713653625">
                      <w:marLeft w:val="0"/>
                      <w:marRight w:val="0"/>
                      <w:marTop w:val="0"/>
                      <w:marBottom w:val="0"/>
                      <w:divBdr>
                        <w:top w:val="none" w:sz="0" w:space="0" w:color="auto"/>
                        <w:left w:val="none" w:sz="0" w:space="0" w:color="auto"/>
                        <w:bottom w:val="none" w:sz="0" w:space="0" w:color="auto"/>
                        <w:right w:val="none" w:sz="0" w:space="0" w:color="auto"/>
                      </w:divBdr>
                      <w:divsChild>
                        <w:div w:id="1054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585030">
                  <w:marLeft w:val="0"/>
                  <w:marRight w:val="0"/>
                  <w:marTop w:val="0"/>
                  <w:marBottom w:val="0"/>
                  <w:divBdr>
                    <w:top w:val="none" w:sz="0" w:space="0" w:color="auto"/>
                    <w:left w:val="none" w:sz="0" w:space="0" w:color="auto"/>
                    <w:bottom w:val="none" w:sz="0" w:space="0" w:color="auto"/>
                    <w:right w:val="none" w:sz="0" w:space="0" w:color="auto"/>
                  </w:divBdr>
                  <w:divsChild>
                    <w:div w:id="1786650336">
                      <w:marLeft w:val="0"/>
                      <w:marRight w:val="0"/>
                      <w:marTop w:val="0"/>
                      <w:marBottom w:val="0"/>
                      <w:divBdr>
                        <w:top w:val="none" w:sz="0" w:space="0" w:color="auto"/>
                        <w:left w:val="none" w:sz="0" w:space="0" w:color="auto"/>
                        <w:bottom w:val="none" w:sz="0" w:space="0" w:color="auto"/>
                        <w:right w:val="none" w:sz="0" w:space="0" w:color="auto"/>
                      </w:divBdr>
                      <w:divsChild>
                        <w:div w:id="37555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7350">
                  <w:marLeft w:val="0"/>
                  <w:marRight w:val="0"/>
                  <w:marTop w:val="0"/>
                  <w:marBottom w:val="0"/>
                  <w:divBdr>
                    <w:top w:val="none" w:sz="0" w:space="0" w:color="auto"/>
                    <w:left w:val="none" w:sz="0" w:space="0" w:color="auto"/>
                    <w:bottom w:val="none" w:sz="0" w:space="0" w:color="auto"/>
                    <w:right w:val="none" w:sz="0" w:space="0" w:color="auto"/>
                  </w:divBdr>
                  <w:divsChild>
                    <w:div w:id="569778177">
                      <w:marLeft w:val="0"/>
                      <w:marRight w:val="0"/>
                      <w:marTop w:val="0"/>
                      <w:marBottom w:val="0"/>
                      <w:divBdr>
                        <w:top w:val="none" w:sz="0" w:space="0" w:color="auto"/>
                        <w:left w:val="none" w:sz="0" w:space="0" w:color="auto"/>
                        <w:bottom w:val="none" w:sz="0" w:space="0" w:color="auto"/>
                        <w:right w:val="none" w:sz="0" w:space="0" w:color="auto"/>
                      </w:divBdr>
                      <w:divsChild>
                        <w:div w:id="58237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1225</TotalTime>
  <Pages>152</Pages>
  <Words>42805</Words>
  <Characters>243991</Characters>
  <Application>Microsoft Office Word</Application>
  <DocSecurity>0</DocSecurity>
  <Lines>2033</Lines>
  <Paragraphs>572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Вика</cp:lastModifiedBy>
  <cp:revision>6</cp:revision>
  <dcterms:created xsi:type="dcterms:W3CDTF">2024-11-26T16:38:00Z</dcterms:created>
  <dcterms:modified xsi:type="dcterms:W3CDTF">2024-12-14T15:14:00Z</dcterms:modified>
</cp:coreProperties>
</file>