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C66" w:rsidRPr="00954C66" w:rsidRDefault="00954C66" w:rsidP="00954C66">
      <w:pPr>
        <w:shd w:val="clear" w:color="auto" w:fill="FFFFFF"/>
        <w:spacing w:after="0" w:line="240" w:lineRule="auto"/>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7" name="Рисунок 27"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954C66" w:rsidRPr="00954C66" w:rsidRDefault="00954C66" w:rsidP="00954C66">
      <w:pPr>
        <w:shd w:val="clear" w:color="auto" w:fill="FFFFFF"/>
        <w:spacing w:after="0" w:line="240" w:lineRule="auto"/>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Клинические рекомендации</w:t>
      </w:r>
    </w:p>
    <w:p w:rsidR="00954C66" w:rsidRPr="00954C66" w:rsidRDefault="00954C66" w:rsidP="00954C66">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Злокачественные новообразования почек, почечных лоханок, мочеточника, других и неуточненных мочевых органов</w:t>
      </w:r>
    </w:p>
    <w:p w:rsidR="00954C66" w:rsidRPr="00954C66" w:rsidRDefault="00954C66" w:rsidP="00954C66">
      <w:pPr>
        <w:shd w:val="clear" w:color="auto" w:fill="FFFFFF"/>
        <w:spacing w:after="150" w:line="240" w:lineRule="auto"/>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4"/>
          <w:szCs w:val="24"/>
          <w:lang w:eastAsia="ru-RU"/>
        </w:rPr>
        <w:t>Кодирование по Международной статистической</w:t>
      </w:r>
      <w:r w:rsidRPr="00954C66">
        <w:rPr>
          <w:rFonts w:ascii="Times New Roman" w:eastAsia="Times New Roman" w:hAnsi="Times New Roman" w:cs="Times New Roman"/>
          <w:color w:val="222222"/>
          <w:sz w:val="27"/>
          <w:szCs w:val="27"/>
          <w:lang w:eastAsia="ru-RU"/>
        </w:rPr>
        <w:br/>
      </w:r>
      <w:r w:rsidRPr="00954C66">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954C66">
        <w:rPr>
          <w:rFonts w:ascii="Times New Roman" w:eastAsia="Times New Roman" w:hAnsi="Times New Roman" w:cs="Times New Roman"/>
          <w:b/>
          <w:bCs/>
          <w:color w:val="222222"/>
          <w:sz w:val="27"/>
          <w:szCs w:val="27"/>
          <w:lang w:eastAsia="ru-RU"/>
        </w:rPr>
        <w:t>C64, C65, C66, C68</w:t>
      </w:r>
    </w:p>
    <w:p w:rsidR="00954C66" w:rsidRPr="00954C66" w:rsidRDefault="00954C66" w:rsidP="00954C66">
      <w:pPr>
        <w:shd w:val="clear" w:color="auto" w:fill="FFFFFF"/>
        <w:spacing w:after="150" w:line="240" w:lineRule="auto"/>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4"/>
          <w:szCs w:val="24"/>
          <w:lang w:eastAsia="ru-RU"/>
        </w:rPr>
        <w:t>Год утверждения (частота пересмотра):</w:t>
      </w:r>
      <w:r w:rsidRPr="00954C66">
        <w:rPr>
          <w:rFonts w:ascii="Times New Roman" w:eastAsia="Times New Roman" w:hAnsi="Times New Roman" w:cs="Times New Roman"/>
          <w:b/>
          <w:bCs/>
          <w:color w:val="222222"/>
          <w:sz w:val="27"/>
          <w:szCs w:val="27"/>
          <w:lang w:eastAsia="ru-RU"/>
        </w:rPr>
        <w:t>2024</w:t>
      </w:r>
    </w:p>
    <w:p w:rsidR="00954C66" w:rsidRPr="00954C66" w:rsidRDefault="00954C66" w:rsidP="00954C66">
      <w:pPr>
        <w:shd w:val="clear" w:color="auto" w:fill="FFFFFF"/>
        <w:spacing w:after="150" w:line="240" w:lineRule="auto"/>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4"/>
          <w:szCs w:val="24"/>
          <w:lang w:eastAsia="ru-RU"/>
        </w:rPr>
        <w:t>Возрастная категория:</w:t>
      </w:r>
      <w:r w:rsidRPr="00954C66">
        <w:rPr>
          <w:rFonts w:ascii="Times New Roman" w:eastAsia="Times New Roman" w:hAnsi="Times New Roman" w:cs="Times New Roman"/>
          <w:b/>
          <w:bCs/>
          <w:color w:val="222222"/>
          <w:sz w:val="27"/>
          <w:szCs w:val="27"/>
          <w:lang w:eastAsia="ru-RU"/>
        </w:rPr>
        <w:t>Дети</w:t>
      </w:r>
    </w:p>
    <w:p w:rsidR="00954C66" w:rsidRPr="00954C66" w:rsidRDefault="00954C66" w:rsidP="00954C66">
      <w:pPr>
        <w:shd w:val="clear" w:color="auto" w:fill="FFFFFF"/>
        <w:spacing w:after="150" w:line="240" w:lineRule="auto"/>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4"/>
          <w:szCs w:val="24"/>
          <w:lang w:eastAsia="ru-RU"/>
        </w:rPr>
        <w:t>Пересмотр не позднее:</w:t>
      </w:r>
      <w:r w:rsidRPr="00954C66">
        <w:rPr>
          <w:rFonts w:ascii="Times New Roman" w:eastAsia="Times New Roman" w:hAnsi="Times New Roman" w:cs="Times New Roman"/>
          <w:b/>
          <w:bCs/>
          <w:color w:val="222222"/>
          <w:sz w:val="27"/>
          <w:szCs w:val="27"/>
          <w:lang w:eastAsia="ru-RU"/>
        </w:rPr>
        <w:t>2026</w:t>
      </w:r>
    </w:p>
    <w:p w:rsidR="00954C66" w:rsidRPr="00954C66" w:rsidRDefault="00954C66" w:rsidP="00954C66">
      <w:pPr>
        <w:shd w:val="clear" w:color="auto" w:fill="FFFFFF"/>
        <w:spacing w:after="150" w:line="240" w:lineRule="auto"/>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4"/>
          <w:szCs w:val="24"/>
          <w:lang w:eastAsia="ru-RU"/>
        </w:rPr>
        <w:t>ID:</w:t>
      </w:r>
      <w:r w:rsidRPr="00954C66">
        <w:rPr>
          <w:rFonts w:ascii="Times New Roman" w:eastAsia="Times New Roman" w:hAnsi="Times New Roman" w:cs="Times New Roman"/>
          <w:b/>
          <w:bCs/>
          <w:color w:val="222222"/>
          <w:sz w:val="27"/>
          <w:szCs w:val="27"/>
          <w:lang w:eastAsia="ru-RU"/>
        </w:rPr>
        <w:t>67</w:t>
      </w:r>
    </w:p>
    <w:p w:rsidR="00954C66" w:rsidRPr="00954C66" w:rsidRDefault="00954C66" w:rsidP="00954C66">
      <w:pPr>
        <w:shd w:val="clear" w:color="auto" w:fill="FFFFFF"/>
        <w:spacing w:after="0" w:line="240" w:lineRule="auto"/>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4"/>
          <w:szCs w:val="24"/>
          <w:lang w:eastAsia="ru-RU"/>
        </w:rPr>
        <w:t>Разработчик клинической рекомендации</w:t>
      </w:r>
    </w:p>
    <w:p w:rsidR="00954C66" w:rsidRPr="00954C66" w:rsidRDefault="00954C66" w:rsidP="00954C66">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954C66">
        <w:rPr>
          <w:rFonts w:ascii="Times New Roman" w:eastAsia="Times New Roman" w:hAnsi="Times New Roman" w:cs="Times New Roman"/>
          <w:b/>
          <w:bCs/>
          <w:color w:val="222222"/>
          <w:sz w:val="27"/>
          <w:szCs w:val="27"/>
          <w:lang w:eastAsia="ru-RU"/>
        </w:rPr>
        <w:t>Российское общество детских онкологов и гематологов</w:t>
      </w:r>
    </w:p>
    <w:p w:rsidR="00954C66" w:rsidRPr="00954C66" w:rsidRDefault="00954C66" w:rsidP="00954C66">
      <w:pPr>
        <w:shd w:val="clear" w:color="auto" w:fill="FFFFFF"/>
        <w:spacing w:after="150" w:line="240" w:lineRule="auto"/>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Оглавление</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Список сокращений</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Термины и определения</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2.1 Жалобы и анамнез</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2.2 Физикальное обследование</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2.3 Лабораторные диагностические исследования</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2.5 Иные диагностические исследования</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6. Организация оказания медицинской помощи</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Критерии оценки качества медицинской помощи</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Список литературы</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Приложение Б. Алгоритмы действий врача</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Приложение В. Информация для пациента</w:t>
      </w:r>
    </w:p>
    <w:p w:rsidR="00954C66" w:rsidRPr="00954C66" w:rsidRDefault="00954C66" w:rsidP="00954C6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Список сокращений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EU-RHAB – European Rhabdoid Registry (Европейский регистр рабдоидных опухолей)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val="en-US" w:eastAsia="ru-RU"/>
        </w:rPr>
      </w:pPr>
      <w:r w:rsidRPr="00954C66">
        <w:rPr>
          <w:rFonts w:ascii="Times New Roman" w:eastAsia="Times New Roman" w:hAnsi="Times New Roman" w:cs="Times New Roman"/>
          <w:color w:val="222222"/>
          <w:sz w:val="27"/>
          <w:szCs w:val="27"/>
          <w:lang w:val="en-US" w:eastAsia="ru-RU"/>
        </w:rPr>
        <w:t>SIOP – The International Society of Paediatric Oncology (</w:t>
      </w:r>
      <w:r w:rsidRPr="00954C66">
        <w:rPr>
          <w:rFonts w:ascii="Times New Roman" w:eastAsia="Times New Roman" w:hAnsi="Times New Roman" w:cs="Times New Roman"/>
          <w:color w:val="222222"/>
          <w:sz w:val="27"/>
          <w:szCs w:val="27"/>
          <w:lang w:eastAsia="ru-RU"/>
        </w:rPr>
        <w:t>Международное</w:t>
      </w:r>
      <w:r w:rsidRPr="00954C66">
        <w:rPr>
          <w:rFonts w:ascii="Times New Roman" w:eastAsia="Times New Roman" w:hAnsi="Times New Roman" w:cs="Times New Roman"/>
          <w:color w:val="222222"/>
          <w:sz w:val="27"/>
          <w:szCs w:val="27"/>
          <w:lang w:val="en-US" w:eastAsia="ru-RU"/>
        </w:rPr>
        <w:t xml:space="preserve"> </w:t>
      </w:r>
      <w:r w:rsidRPr="00954C66">
        <w:rPr>
          <w:rFonts w:ascii="Times New Roman" w:eastAsia="Times New Roman" w:hAnsi="Times New Roman" w:cs="Times New Roman"/>
          <w:color w:val="222222"/>
          <w:sz w:val="27"/>
          <w:szCs w:val="27"/>
          <w:lang w:eastAsia="ru-RU"/>
        </w:rPr>
        <w:t>общество</w:t>
      </w:r>
      <w:r w:rsidRPr="00954C66">
        <w:rPr>
          <w:rFonts w:ascii="Times New Roman" w:eastAsia="Times New Roman" w:hAnsi="Times New Roman" w:cs="Times New Roman"/>
          <w:color w:val="222222"/>
          <w:sz w:val="27"/>
          <w:szCs w:val="27"/>
          <w:lang w:val="en-US" w:eastAsia="ru-RU"/>
        </w:rPr>
        <w:t xml:space="preserve"> </w:t>
      </w:r>
      <w:r w:rsidRPr="00954C66">
        <w:rPr>
          <w:rFonts w:ascii="Times New Roman" w:eastAsia="Times New Roman" w:hAnsi="Times New Roman" w:cs="Times New Roman"/>
          <w:color w:val="222222"/>
          <w:sz w:val="27"/>
          <w:szCs w:val="27"/>
          <w:lang w:eastAsia="ru-RU"/>
        </w:rPr>
        <w:t>детских</w:t>
      </w:r>
      <w:r w:rsidRPr="00954C66">
        <w:rPr>
          <w:rFonts w:ascii="Times New Roman" w:eastAsia="Times New Roman" w:hAnsi="Times New Roman" w:cs="Times New Roman"/>
          <w:color w:val="222222"/>
          <w:sz w:val="27"/>
          <w:szCs w:val="27"/>
          <w:lang w:val="en-US" w:eastAsia="ru-RU"/>
        </w:rPr>
        <w:t xml:space="preserve"> </w:t>
      </w:r>
      <w:r w:rsidRPr="00954C66">
        <w:rPr>
          <w:rFonts w:ascii="Times New Roman" w:eastAsia="Times New Roman" w:hAnsi="Times New Roman" w:cs="Times New Roman"/>
          <w:color w:val="222222"/>
          <w:sz w:val="27"/>
          <w:szCs w:val="27"/>
          <w:lang w:eastAsia="ru-RU"/>
        </w:rPr>
        <w:t>онкологов</w:t>
      </w:r>
      <w:r w:rsidRPr="00954C66">
        <w:rPr>
          <w:rFonts w:ascii="Times New Roman" w:eastAsia="Times New Roman" w:hAnsi="Times New Roman" w:cs="Times New Roman"/>
          <w:color w:val="222222"/>
          <w:sz w:val="27"/>
          <w:szCs w:val="27"/>
          <w:lang w:val="en-US" w:eastAsia="ru-RU"/>
        </w:rPr>
        <w:t>)</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NSS – органосохраняющая операция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PD – прогрессия заболевания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SD – стабилизация заболевания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WAGR Syndrome – Wilms tumor – Aniridia – Genital anomalies – mental Retardation Syndrome (Нефробластома – Аниридия – Аномалии мочеполового тракта – Умственная отсталость)</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АГ – ангиография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АЛТ – аланинаминотрансфераза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АСТ– аспартатаминотрансфераза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АЧТВ – активированное частичное тромбопластиновое время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БСВ – бессобытийная выживаемость</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ВМК – ванилил-миндальная кислота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ВМН – врожденная мезобластная нефрома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в/в кап. – внутривенно капельно</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в/в стр. – внутривенно струйно</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ГВК – гомованилиновая кислота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Гр – грей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ЗНО – злокачественное образование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ЗРО почки – злокачественная рабдоидная опухоль почки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КТ – компьютерная томография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к/у – контрастное усиление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ЛДГ – лактатдегидрогеназа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ЛТ – лучевая терапия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л/у – лимфатические узлы</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мг/кг</w:t>
      </w:r>
      <w:r w:rsidRPr="00954C66">
        <w:rPr>
          <w:rFonts w:ascii="Times New Roman" w:eastAsia="Times New Roman" w:hAnsi="Times New Roman" w:cs="Times New Roman"/>
          <w:color w:val="222222"/>
          <w:sz w:val="20"/>
          <w:szCs w:val="20"/>
          <w:vertAlign w:val="superscript"/>
          <w:lang w:eastAsia="ru-RU"/>
        </w:rPr>
        <w:t> </w:t>
      </w:r>
      <w:r w:rsidRPr="00954C66">
        <w:rPr>
          <w:rFonts w:ascii="Times New Roman" w:eastAsia="Times New Roman" w:hAnsi="Times New Roman" w:cs="Times New Roman"/>
          <w:color w:val="222222"/>
          <w:sz w:val="27"/>
          <w:szCs w:val="27"/>
          <w:lang w:eastAsia="ru-RU"/>
        </w:rPr>
        <w:t>– миллиграмм на килограмм</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мг/м</w:t>
      </w:r>
      <w:r w:rsidRPr="00954C66">
        <w:rPr>
          <w:rFonts w:ascii="Times New Roman" w:eastAsia="Times New Roman" w:hAnsi="Times New Roman" w:cs="Times New Roman"/>
          <w:color w:val="222222"/>
          <w:sz w:val="20"/>
          <w:szCs w:val="20"/>
          <w:vertAlign w:val="superscript"/>
          <w:lang w:eastAsia="ru-RU"/>
        </w:rPr>
        <w:t>2 </w:t>
      </w:r>
      <w:r w:rsidRPr="00954C66">
        <w:rPr>
          <w:rFonts w:ascii="Times New Roman" w:eastAsia="Times New Roman" w:hAnsi="Times New Roman" w:cs="Times New Roman"/>
          <w:color w:val="222222"/>
          <w:sz w:val="27"/>
          <w:szCs w:val="27"/>
          <w:lang w:eastAsia="ru-RU"/>
        </w:rPr>
        <w:t>– миллиграмм на метр квадратный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МЗ РФ – Министерство здравоохранения Российской Федерации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мкг/кг</w:t>
      </w:r>
      <w:r w:rsidRPr="00954C66">
        <w:rPr>
          <w:rFonts w:ascii="Times New Roman" w:eastAsia="Times New Roman" w:hAnsi="Times New Roman" w:cs="Times New Roman"/>
          <w:color w:val="222222"/>
          <w:sz w:val="20"/>
          <w:szCs w:val="20"/>
          <w:vertAlign w:val="superscript"/>
          <w:lang w:eastAsia="ru-RU"/>
        </w:rPr>
        <w:t> </w:t>
      </w:r>
      <w:r w:rsidRPr="00954C66">
        <w:rPr>
          <w:rFonts w:ascii="Times New Roman" w:eastAsia="Times New Roman" w:hAnsi="Times New Roman" w:cs="Times New Roman"/>
          <w:color w:val="222222"/>
          <w:sz w:val="27"/>
          <w:szCs w:val="27"/>
          <w:lang w:eastAsia="ru-RU"/>
        </w:rPr>
        <w:t>– микрограмм на килограмм</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мкг/м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 – микрограмм на метр квадратный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МНО – международное нормализованное отношение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МРТ – магнитно-резонансная томография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НБ – нефробластома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НПВ – нижняя полая вена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ОБП – органы брюшной полости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ОВ – опухоль Вильмса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ОГК – органы грудной клетки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ПЭП – парентеральное питание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ПЭТ-КТ – позитронно-эмиссионная компьютерная терапия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ПХТ – полихимиотерапия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РАН – Российская академия наук</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РИД – радиоизотопная диагностика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РКИ – рандомизированное контролируемое исследование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РОД – разовая очаговая доза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РФ – Российская Федерация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СКС – светлоклеточная саркома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ТВ – тромбиновое время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ТО – тотальное облучение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ТОЛ – тотальное облучение легких</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СОД – суммарная очаговая доза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УЗИ – ультразвуковое исследование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ХТ – химиотерапия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ЧЛС – чашечно-лоханочная система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ЩФ – щелочная фосфатаза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ЭКГ – электрокардиограмма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Эхо-КГ – эхокардиография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99mTc – Натрия пертехнетат [99mТс] </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Термины и определения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Бессобытийная выживаемость (БСВ)</w:t>
      </w:r>
      <w:r w:rsidRPr="00954C66">
        <w:rPr>
          <w:rFonts w:ascii="Times New Roman" w:eastAsia="Times New Roman" w:hAnsi="Times New Roman" w:cs="Times New Roman"/>
          <w:color w:val="222222"/>
          <w:sz w:val="27"/>
          <w:szCs w:val="27"/>
          <w:lang w:eastAsia="ru-RU"/>
        </w:rPr>
        <w:t> – время наблюдения от момента диагностики заболевания до момента возникновения события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Билатеральная нефробластома</w:t>
      </w:r>
      <w:r w:rsidRPr="00954C66">
        <w:rPr>
          <w:rFonts w:ascii="Times New Roman" w:eastAsia="Times New Roman" w:hAnsi="Times New Roman" w:cs="Times New Roman"/>
          <w:color w:val="222222"/>
          <w:sz w:val="27"/>
          <w:szCs w:val="27"/>
          <w:lang w:eastAsia="ru-RU"/>
        </w:rPr>
        <w:t> – двустороннее поражение почек нефробластомой</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Общая выживаемость</w:t>
      </w:r>
      <w:r w:rsidRPr="00954C66">
        <w:rPr>
          <w:rFonts w:ascii="Times New Roman" w:eastAsia="Times New Roman" w:hAnsi="Times New Roman" w:cs="Times New Roman"/>
          <w:color w:val="222222"/>
          <w:sz w:val="27"/>
          <w:szCs w:val="27"/>
          <w:lang w:eastAsia="ru-RU"/>
        </w:rPr>
        <w:t> – время наблюдения от начала лечения до смерти больного</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Полихимиотерапия</w:t>
      </w:r>
      <w:r w:rsidRPr="00954C66">
        <w:rPr>
          <w:rFonts w:ascii="Times New Roman" w:eastAsia="Times New Roman" w:hAnsi="Times New Roman" w:cs="Times New Roman"/>
          <w:color w:val="222222"/>
          <w:sz w:val="27"/>
          <w:szCs w:val="27"/>
          <w:lang w:eastAsia="ru-RU"/>
        </w:rPr>
        <w:t> – схема введения нескольких химиопрепаратов, в которой учитывается доза, кратность, дни и способ введения цитостатика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Прогрессирование заболевания</w:t>
      </w:r>
      <w:r w:rsidRPr="00954C66">
        <w:rPr>
          <w:rFonts w:ascii="Times New Roman" w:eastAsia="Times New Roman" w:hAnsi="Times New Roman" w:cs="Times New Roman"/>
          <w:color w:val="222222"/>
          <w:sz w:val="27"/>
          <w:szCs w:val="27"/>
          <w:lang w:eastAsia="ru-RU"/>
        </w:rPr>
        <w:t> – появление нового поражения и/или любой рост первичных поражений более чем на 25%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Лучевая терапия</w:t>
      </w:r>
      <w:r w:rsidRPr="00954C66">
        <w:rPr>
          <w:rFonts w:ascii="Times New Roman" w:eastAsia="Times New Roman" w:hAnsi="Times New Roman" w:cs="Times New Roman"/>
          <w:color w:val="222222"/>
          <w:sz w:val="27"/>
          <w:szCs w:val="27"/>
          <w:lang w:eastAsia="ru-RU"/>
        </w:rPr>
        <w:t> – метод локального лучевого воздействия на опухоль/ткани/органы</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Нефробластома или опухоль Вильмса (НБ) –</w:t>
      </w:r>
      <w:r w:rsidRPr="00954C66">
        <w:rPr>
          <w:rFonts w:ascii="Times New Roman" w:eastAsia="Times New Roman" w:hAnsi="Times New Roman" w:cs="Times New Roman"/>
          <w:color w:val="222222"/>
          <w:sz w:val="27"/>
          <w:szCs w:val="27"/>
          <w:lang w:eastAsia="ru-RU"/>
        </w:rPr>
        <w:t> злокачественная эмбриональная опухоль почки у детей, развивающаяся из плюрипотентных клеток-предшественников нефрогенной ткани [1].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Злокачественная рабдоидная опухоль почки (ЗРО почки)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color w:val="222222"/>
          <w:sz w:val="27"/>
          <w:szCs w:val="27"/>
          <w:lang w:eastAsia="ru-RU"/>
        </w:rPr>
        <w:t>–</w:t>
      </w:r>
      <w:r w:rsidRPr="00954C66">
        <w:rPr>
          <w:rFonts w:ascii="Times New Roman" w:eastAsia="Times New Roman" w:hAnsi="Times New Roman" w:cs="Times New Roman"/>
          <w:color w:val="222222"/>
          <w:sz w:val="27"/>
          <w:szCs w:val="27"/>
          <w:lang w:eastAsia="ru-RU"/>
        </w:rPr>
        <w:t> высокозлокачественное, имеющее агрессивное течение новообразование, развивающееся преимущественно в когорте детей раннего возраста и обладающее крайне неблагоприятным прогнозом для жизни [2].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Светлоклеточная саркома почки (СКС почки) –</w:t>
      </w:r>
      <w:r w:rsidRPr="00954C66">
        <w:rPr>
          <w:rFonts w:ascii="Times New Roman" w:eastAsia="Times New Roman" w:hAnsi="Times New Roman" w:cs="Times New Roman"/>
          <w:color w:val="222222"/>
          <w:sz w:val="27"/>
          <w:szCs w:val="27"/>
          <w:lang w:eastAsia="ru-RU"/>
        </w:rPr>
        <w:t> редкая злокачественная опухоль почек у детей, на долю которой приходится 2-5% всех детских опухолей почек [3].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Врожденная мезобластная нефрома</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color w:val="222222"/>
          <w:sz w:val="27"/>
          <w:szCs w:val="27"/>
          <w:lang w:eastAsia="ru-RU"/>
        </w:rPr>
        <w:t>(ВМН) </w:t>
      </w:r>
      <w:r w:rsidRPr="00954C66">
        <w:rPr>
          <w:rFonts w:ascii="Times New Roman" w:eastAsia="Times New Roman" w:hAnsi="Times New Roman" w:cs="Times New Roman"/>
          <w:color w:val="222222"/>
          <w:sz w:val="27"/>
          <w:szCs w:val="27"/>
          <w:lang w:eastAsia="ru-RU"/>
        </w:rPr>
        <w:t>– редкое ЗНО, составляющее 3% всех новообразований почек у детей. ВМН наиболее распространенная опухоль почки у детей первых 6 месяцев жизни [4; 5].</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НБ</w:t>
      </w:r>
      <w:r w:rsidRPr="00954C66">
        <w:rPr>
          <w:rFonts w:ascii="Times New Roman" w:eastAsia="Times New Roman" w:hAnsi="Times New Roman" w:cs="Times New Roman"/>
          <w:color w:val="222222"/>
          <w:sz w:val="27"/>
          <w:szCs w:val="27"/>
          <w:lang w:eastAsia="ru-RU"/>
        </w:rPr>
        <w:t>. Почка образуется из трех источников: нефрогенной ткани/бластемы (образует строму и дифференцируется в почечные канальцы путем мезенхимально-эпителиального перехода), мезонефрального протока (дает начало мочеточнику, почечной лоханке, почечным чашечкам, сосочковым каналам и собирательным трубкам) и мезенхимы (сосудистая система). Бластема обычно исчезает к 36 неделе гестации, однако приблизительно у 1% детей нефрогенные остатки могут персистировать после рождения [6; 1; 7]. Остатки нефрогенной стромы имеют высокий потенциал к озлокачествлению и обнаруживаются у 40% пациентов с нефробластомой [8; 9].</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 мировой литературе описано до 40 генов, альтерации которых приводят к развитию нефробластомы, наиболее изученными из них являются гены WT1, WT2, ассоциированные с рядом генетических синдромов, таких как: синдромы Беквита-Видемана, Дениса-Драша, Перлмана, изолированная гемигипертрофия, WAGR-синдром [10; 11]. Генетические синдромы встречаются в 5-10% случаев нефробластом и в основном представляют собой сочетание опухоли с пороками развития мочеполовой системы, нефропатию, макросомию [10; 11; 12].</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Клиническими критериями наследственного характера развития НБ являются: билатеральность (до 10% в структуре нефробластомы) и мультифокальность поражения, ранний детский возраст клинической манифестации заболевания, наличие аналогичной опухоли у других членов семьи (семейная форма встречается в 1% случаев), сочетание опухоли с генетическими синдромами [6; 7].</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ЗРО почки.</w:t>
      </w:r>
      <w:r w:rsidRPr="00954C66">
        <w:rPr>
          <w:rFonts w:ascii="Times New Roman" w:eastAsia="Times New Roman" w:hAnsi="Times New Roman" w:cs="Times New Roman"/>
          <w:color w:val="222222"/>
          <w:sz w:val="27"/>
          <w:szCs w:val="27"/>
          <w:lang w:eastAsia="ru-RU"/>
        </w:rPr>
        <w:t> Биаллельная инактивация гена-супрессора опухолевого роста </w:t>
      </w:r>
      <w:r w:rsidRPr="00954C66">
        <w:rPr>
          <w:rFonts w:ascii="Times New Roman" w:eastAsia="Times New Roman" w:hAnsi="Times New Roman" w:cs="Times New Roman"/>
          <w:i/>
          <w:iCs/>
          <w:color w:val="333333"/>
          <w:sz w:val="27"/>
          <w:szCs w:val="27"/>
          <w:lang w:eastAsia="ru-RU"/>
        </w:rPr>
        <w:t>SMARCB1</w:t>
      </w:r>
      <w:r w:rsidRPr="00954C66">
        <w:rPr>
          <w:rFonts w:ascii="Times New Roman" w:eastAsia="Times New Roman" w:hAnsi="Times New Roman" w:cs="Times New Roman"/>
          <w:color w:val="222222"/>
          <w:sz w:val="27"/>
          <w:szCs w:val="27"/>
          <w:lang w:eastAsia="ru-RU"/>
        </w:rPr>
        <w:t> является «молекулярным маркером» заболевания. Ген кодирует одну из центральных субъединиц АТФ-зависимого хроматин-ремоделирующего комплекса SWI/SNF, BAF43 [13]. В редком проценте случаев причиной развития ЗРО служат изменения гена SMARCA4 [14; 15].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Около 30% пациентов характеризуются наличием герминальных событий в генах, что обуславливает выделение </w:t>
      </w:r>
      <w:r w:rsidRPr="00954C66">
        <w:rPr>
          <w:rFonts w:ascii="Times New Roman" w:eastAsia="Times New Roman" w:hAnsi="Times New Roman" w:cs="Times New Roman"/>
          <w:i/>
          <w:iCs/>
          <w:color w:val="333333"/>
          <w:sz w:val="27"/>
          <w:szCs w:val="27"/>
          <w:lang w:eastAsia="ru-RU"/>
        </w:rPr>
        <w:t>синдромов предрасположенности (СПЗРО1 и СПЗРО2 типов) </w:t>
      </w:r>
      <w:r w:rsidRPr="00954C66">
        <w:rPr>
          <w:rFonts w:ascii="Times New Roman" w:eastAsia="Times New Roman" w:hAnsi="Times New Roman" w:cs="Times New Roman"/>
          <w:color w:val="222222"/>
          <w:sz w:val="27"/>
          <w:szCs w:val="27"/>
          <w:lang w:eastAsia="ru-RU"/>
        </w:rPr>
        <w:t xml:space="preserve">[16; 17; 18]. Клиническими критериями наследственного </w:t>
      </w:r>
      <w:r w:rsidRPr="00954C66">
        <w:rPr>
          <w:rFonts w:ascii="Times New Roman" w:eastAsia="Times New Roman" w:hAnsi="Times New Roman" w:cs="Times New Roman"/>
          <w:color w:val="222222"/>
          <w:sz w:val="27"/>
          <w:szCs w:val="27"/>
          <w:lang w:eastAsia="ru-RU"/>
        </w:rPr>
        <w:lastRenderedPageBreak/>
        <w:t>характера развития ЗРО почки являются: распространенные стадии процесса, включая специфический характер метастазирования в виде подкожных узлов, мультифокальность или синхронность развития нескольких опухолей; более ранний детский возраст клинической манифестации заболевания или его врожденный характер; наличие аналогичной опухоли у других членов семьи (семейная форма описана в единичных случаях заболевания) или опухолей ассоциированных с альтерациями генов </w:t>
      </w:r>
      <w:r w:rsidRPr="00954C66">
        <w:rPr>
          <w:rFonts w:ascii="Times New Roman" w:eastAsia="Times New Roman" w:hAnsi="Times New Roman" w:cs="Times New Roman"/>
          <w:i/>
          <w:iCs/>
          <w:color w:val="333333"/>
          <w:sz w:val="27"/>
          <w:szCs w:val="27"/>
          <w:lang w:eastAsia="ru-RU"/>
        </w:rPr>
        <w:t>SMARCB1 </w:t>
      </w:r>
      <w:r w:rsidRPr="00954C66">
        <w:rPr>
          <w:rFonts w:ascii="Times New Roman" w:eastAsia="Times New Roman" w:hAnsi="Times New Roman" w:cs="Times New Roman"/>
          <w:color w:val="222222"/>
          <w:sz w:val="27"/>
          <w:szCs w:val="27"/>
          <w:lang w:eastAsia="ru-RU"/>
        </w:rPr>
        <w:t>или </w:t>
      </w:r>
      <w:r w:rsidRPr="00954C66">
        <w:rPr>
          <w:rFonts w:ascii="Times New Roman" w:eastAsia="Times New Roman" w:hAnsi="Times New Roman" w:cs="Times New Roman"/>
          <w:i/>
          <w:iCs/>
          <w:color w:val="333333"/>
          <w:sz w:val="27"/>
          <w:szCs w:val="27"/>
          <w:lang w:eastAsia="ru-RU"/>
        </w:rPr>
        <w:t>SMARCA4 </w:t>
      </w:r>
      <w:r w:rsidRPr="00954C66">
        <w:rPr>
          <w:rFonts w:ascii="Times New Roman" w:eastAsia="Times New Roman" w:hAnsi="Times New Roman" w:cs="Times New Roman"/>
          <w:color w:val="222222"/>
          <w:sz w:val="27"/>
          <w:szCs w:val="27"/>
          <w:lang w:eastAsia="ru-RU"/>
        </w:rPr>
        <w:t>[17; 18].</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СКС почки.</w:t>
      </w:r>
      <w:r w:rsidRPr="00954C66">
        <w:rPr>
          <w:rFonts w:ascii="Times New Roman" w:eastAsia="Times New Roman" w:hAnsi="Times New Roman" w:cs="Times New Roman"/>
          <w:color w:val="222222"/>
          <w:sz w:val="27"/>
          <w:szCs w:val="27"/>
          <w:lang w:eastAsia="ru-RU"/>
        </w:rPr>
        <w:t> В настоящее время описаны молекулярно-генетические маркеры, включающие внутренние тандемные дупликации гена </w:t>
      </w:r>
      <w:r w:rsidRPr="00954C66">
        <w:rPr>
          <w:rFonts w:ascii="Times New Roman" w:eastAsia="Times New Roman" w:hAnsi="Times New Roman" w:cs="Times New Roman"/>
          <w:i/>
          <w:iCs/>
          <w:color w:val="333333"/>
          <w:sz w:val="27"/>
          <w:szCs w:val="27"/>
          <w:lang w:eastAsia="ru-RU"/>
        </w:rPr>
        <w:t>BCOR </w:t>
      </w:r>
      <w:r w:rsidRPr="00954C66">
        <w:rPr>
          <w:rFonts w:ascii="Times New Roman" w:eastAsia="Times New Roman" w:hAnsi="Times New Roman" w:cs="Times New Roman"/>
          <w:color w:val="222222"/>
          <w:sz w:val="27"/>
          <w:szCs w:val="27"/>
          <w:lang w:eastAsia="ru-RU"/>
        </w:rPr>
        <w:t>(далее</w:t>
      </w:r>
      <w:r w:rsidRPr="00954C66">
        <w:rPr>
          <w:rFonts w:ascii="Times New Roman" w:eastAsia="Times New Roman" w:hAnsi="Times New Roman" w:cs="Times New Roman"/>
          <w:i/>
          <w:iCs/>
          <w:color w:val="333333"/>
          <w:sz w:val="27"/>
          <w:szCs w:val="27"/>
          <w:lang w:eastAsia="ru-RU"/>
        </w:rPr>
        <w:t> BCOR</w:t>
      </w:r>
      <w:r w:rsidRPr="00954C66">
        <w:rPr>
          <w:rFonts w:ascii="Times New Roman" w:eastAsia="Times New Roman" w:hAnsi="Times New Roman" w:cs="Times New Roman"/>
          <w:color w:val="222222"/>
          <w:sz w:val="27"/>
          <w:szCs w:val="27"/>
          <w:lang w:eastAsia="ru-RU"/>
        </w:rPr>
        <w:t>-internal tandem duplication,</w:t>
      </w:r>
      <w:r w:rsidRPr="00954C66">
        <w:rPr>
          <w:rFonts w:ascii="Times New Roman" w:eastAsia="Times New Roman" w:hAnsi="Times New Roman" w:cs="Times New Roman"/>
          <w:i/>
          <w:iCs/>
          <w:color w:val="333333"/>
          <w:sz w:val="27"/>
          <w:szCs w:val="27"/>
          <w:lang w:eastAsia="ru-RU"/>
        </w:rPr>
        <w:t> BCOR</w:t>
      </w:r>
      <w:r w:rsidRPr="00954C66">
        <w:rPr>
          <w:rFonts w:ascii="Times New Roman" w:eastAsia="Times New Roman" w:hAnsi="Times New Roman" w:cs="Times New Roman"/>
          <w:color w:val="222222"/>
          <w:sz w:val="27"/>
          <w:szCs w:val="27"/>
          <w:lang w:eastAsia="ru-RU"/>
        </w:rPr>
        <w:t>-ITD)</w:t>
      </w:r>
      <w:r w:rsidRPr="00954C66">
        <w:rPr>
          <w:rFonts w:ascii="Times New Roman" w:eastAsia="Times New Roman" w:hAnsi="Times New Roman" w:cs="Times New Roman"/>
          <w:i/>
          <w:iCs/>
          <w:color w:val="333333"/>
          <w:sz w:val="27"/>
          <w:szCs w:val="27"/>
          <w:lang w:eastAsia="ru-RU"/>
        </w:rPr>
        <w:t> </w:t>
      </w:r>
      <w:r w:rsidRPr="00954C66">
        <w:rPr>
          <w:rFonts w:ascii="Times New Roman" w:eastAsia="Times New Roman" w:hAnsi="Times New Roman" w:cs="Times New Roman"/>
          <w:color w:val="222222"/>
          <w:sz w:val="27"/>
          <w:szCs w:val="27"/>
          <w:lang w:eastAsia="ru-RU"/>
        </w:rPr>
        <w:t>[19] и хромосомную транслокацию t(10,17), приводящую к образованию химерных генов </w:t>
      </w:r>
      <w:r w:rsidRPr="00954C66">
        <w:rPr>
          <w:rFonts w:ascii="Times New Roman" w:eastAsia="Times New Roman" w:hAnsi="Times New Roman" w:cs="Times New Roman"/>
          <w:i/>
          <w:iCs/>
          <w:color w:val="333333"/>
          <w:sz w:val="27"/>
          <w:szCs w:val="27"/>
          <w:lang w:eastAsia="ru-RU"/>
        </w:rPr>
        <w:t>YWHAE-NUTM2</w:t>
      </w:r>
      <w:r w:rsidRPr="00954C66">
        <w:rPr>
          <w:rFonts w:ascii="Times New Roman" w:eastAsia="Times New Roman" w:hAnsi="Times New Roman" w:cs="Times New Roman"/>
          <w:color w:val="222222"/>
          <w:sz w:val="27"/>
          <w:szCs w:val="27"/>
          <w:lang w:eastAsia="ru-RU"/>
        </w:rPr>
        <w:t>, что отличает СКСП от других опухолей почек детского возраста. Тандемные дупликации гена </w:t>
      </w:r>
      <w:r w:rsidRPr="00954C66">
        <w:rPr>
          <w:rFonts w:ascii="Times New Roman" w:eastAsia="Times New Roman" w:hAnsi="Times New Roman" w:cs="Times New Roman"/>
          <w:i/>
          <w:iCs/>
          <w:color w:val="333333"/>
          <w:sz w:val="27"/>
          <w:szCs w:val="27"/>
          <w:lang w:eastAsia="ru-RU"/>
        </w:rPr>
        <w:t>BCOR</w:t>
      </w:r>
      <w:r w:rsidRPr="00954C66">
        <w:rPr>
          <w:rFonts w:ascii="Times New Roman" w:eastAsia="Times New Roman" w:hAnsi="Times New Roman" w:cs="Times New Roman"/>
          <w:color w:val="222222"/>
          <w:sz w:val="27"/>
          <w:szCs w:val="27"/>
          <w:lang w:eastAsia="ru-RU"/>
        </w:rPr>
        <w:t> рассматриваются как основное молекулярно-генетическое событие при СКСП у детей, впервые описанное в 2015 г. тремя независимыми исследовательскими группами. Частота выявления </w:t>
      </w:r>
      <w:r w:rsidRPr="00954C66">
        <w:rPr>
          <w:rFonts w:ascii="Times New Roman" w:eastAsia="Times New Roman" w:hAnsi="Times New Roman" w:cs="Times New Roman"/>
          <w:i/>
          <w:iCs/>
          <w:color w:val="333333"/>
          <w:sz w:val="27"/>
          <w:szCs w:val="27"/>
          <w:lang w:eastAsia="ru-RU"/>
        </w:rPr>
        <w:t>BCOR</w:t>
      </w:r>
      <w:r w:rsidRPr="00954C66">
        <w:rPr>
          <w:rFonts w:ascii="Times New Roman" w:eastAsia="Times New Roman" w:hAnsi="Times New Roman" w:cs="Times New Roman"/>
          <w:color w:val="222222"/>
          <w:sz w:val="27"/>
          <w:szCs w:val="27"/>
          <w:lang w:eastAsia="ru-RU"/>
        </w:rPr>
        <w:t>-ITD варьировала от 85 до 100% [20; 21; 22]. Транслокация t(10;17) (химерный ген </w:t>
      </w:r>
      <w:r w:rsidRPr="00954C66">
        <w:rPr>
          <w:rFonts w:ascii="Times New Roman" w:eastAsia="Times New Roman" w:hAnsi="Times New Roman" w:cs="Times New Roman"/>
          <w:i/>
          <w:iCs/>
          <w:color w:val="333333"/>
          <w:sz w:val="27"/>
          <w:szCs w:val="27"/>
          <w:lang w:eastAsia="ru-RU"/>
        </w:rPr>
        <w:t>YWHAE-NUTM2</w:t>
      </w:r>
      <w:r w:rsidRPr="00954C66">
        <w:rPr>
          <w:rFonts w:ascii="Times New Roman" w:eastAsia="Times New Roman" w:hAnsi="Times New Roman" w:cs="Times New Roman"/>
          <w:color w:val="222222"/>
          <w:sz w:val="27"/>
          <w:szCs w:val="27"/>
          <w:lang w:eastAsia="ru-RU"/>
        </w:rPr>
        <w:t>) выявляется в 6,4-12% случаев [23; 24], при этом клинически данное молекулярно-генетическое событие коррелирует с ранним возрастом, меньшей медианой объема опухоли и отсутствием I стадии заболевания [24]. </w:t>
      </w:r>
      <w:r w:rsidRPr="00954C66">
        <w:rPr>
          <w:rFonts w:ascii="Times New Roman" w:eastAsia="Times New Roman" w:hAnsi="Times New Roman" w:cs="Times New Roman"/>
          <w:i/>
          <w:iCs/>
          <w:color w:val="333333"/>
          <w:sz w:val="27"/>
          <w:szCs w:val="27"/>
          <w:lang w:eastAsia="ru-RU"/>
        </w:rPr>
        <w:t>BCOR</w:t>
      </w:r>
      <w:r w:rsidRPr="00954C66">
        <w:rPr>
          <w:rFonts w:ascii="Times New Roman" w:eastAsia="Times New Roman" w:hAnsi="Times New Roman" w:cs="Times New Roman"/>
          <w:color w:val="222222"/>
          <w:sz w:val="27"/>
          <w:szCs w:val="27"/>
          <w:lang w:eastAsia="ru-RU"/>
        </w:rPr>
        <w:t>-ITD и </w:t>
      </w:r>
      <w:r w:rsidRPr="00954C66">
        <w:rPr>
          <w:rFonts w:ascii="Times New Roman" w:eastAsia="Times New Roman" w:hAnsi="Times New Roman" w:cs="Times New Roman"/>
          <w:i/>
          <w:iCs/>
          <w:color w:val="333333"/>
          <w:sz w:val="27"/>
          <w:szCs w:val="27"/>
          <w:lang w:eastAsia="ru-RU"/>
        </w:rPr>
        <w:t>YWHAE-NUTM2</w:t>
      </w:r>
      <w:r w:rsidRPr="00954C66">
        <w:rPr>
          <w:rFonts w:ascii="Times New Roman" w:eastAsia="Times New Roman" w:hAnsi="Times New Roman" w:cs="Times New Roman"/>
          <w:color w:val="222222"/>
          <w:sz w:val="27"/>
          <w:szCs w:val="27"/>
          <w:lang w:eastAsia="ru-RU"/>
        </w:rPr>
        <w:t> рассматриваются как взаимоисключающие генетические события, но не объясняют все случаи заболевания СКСП [23]. Так, в качестве третьего молекулярного события у пациентов со СКСП описан химерный ген </w:t>
      </w:r>
      <w:r w:rsidRPr="00954C66">
        <w:rPr>
          <w:rFonts w:ascii="Times New Roman" w:eastAsia="Times New Roman" w:hAnsi="Times New Roman" w:cs="Times New Roman"/>
          <w:i/>
          <w:iCs/>
          <w:color w:val="333333"/>
          <w:sz w:val="27"/>
          <w:szCs w:val="27"/>
          <w:lang w:eastAsia="ru-RU"/>
        </w:rPr>
        <w:t>BCOR-CCBN3</w:t>
      </w:r>
      <w:r w:rsidRPr="00954C66">
        <w:rPr>
          <w:rFonts w:ascii="Times New Roman" w:eastAsia="Times New Roman" w:hAnsi="Times New Roman" w:cs="Times New Roman"/>
          <w:color w:val="222222"/>
          <w:sz w:val="27"/>
          <w:szCs w:val="27"/>
          <w:lang w:eastAsia="ru-RU"/>
        </w:rPr>
        <w:t> [25]. Интересным является то, что как </w:t>
      </w:r>
      <w:r w:rsidRPr="00954C66">
        <w:rPr>
          <w:rFonts w:ascii="Times New Roman" w:eastAsia="Times New Roman" w:hAnsi="Times New Roman" w:cs="Times New Roman"/>
          <w:i/>
          <w:iCs/>
          <w:color w:val="333333"/>
          <w:sz w:val="27"/>
          <w:szCs w:val="27"/>
          <w:lang w:eastAsia="ru-RU"/>
        </w:rPr>
        <w:t>BCOR</w:t>
      </w:r>
      <w:r w:rsidRPr="00954C66">
        <w:rPr>
          <w:rFonts w:ascii="Times New Roman" w:eastAsia="Times New Roman" w:hAnsi="Times New Roman" w:cs="Times New Roman"/>
          <w:color w:val="222222"/>
          <w:sz w:val="27"/>
          <w:szCs w:val="27"/>
          <w:lang w:eastAsia="ru-RU"/>
        </w:rPr>
        <w:t>-ITD, так и химерный ген </w:t>
      </w:r>
      <w:r w:rsidRPr="00954C66">
        <w:rPr>
          <w:rFonts w:ascii="Times New Roman" w:eastAsia="Times New Roman" w:hAnsi="Times New Roman" w:cs="Times New Roman"/>
          <w:i/>
          <w:iCs/>
          <w:color w:val="333333"/>
          <w:sz w:val="27"/>
          <w:szCs w:val="27"/>
          <w:lang w:eastAsia="ru-RU"/>
        </w:rPr>
        <w:t>YWHAE-NUTM2</w:t>
      </w:r>
      <w:r w:rsidRPr="00954C66">
        <w:rPr>
          <w:rFonts w:ascii="Times New Roman" w:eastAsia="Times New Roman" w:hAnsi="Times New Roman" w:cs="Times New Roman"/>
          <w:color w:val="222222"/>
          <w:sz w:val="27"/>
          <w:szCs w:val="27"/>
          <w:lang w:eastAsia="ru-RU"/>
        </w:rPr>
        <w:t> описан у детей раннего возраста с опухолями мягких тканей, включая недифференцированную круглоклеточную саркому и примитивную миксоидную мезенхимальную опухоль младенцев, что указывает на общность патогенеза данных заболеваний со СКСП [26].</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ВМН почки.</w:t>
      </w:r>
      <w:r w:rsidRPr="00954C66">
        <w:rPr>
          <w:rFonts w:ascii="Times New Roman" w:eastAsia="Times New Roman" w:hAnsi="Times New Roman" w:cs="Times New Roman"/>
          <w:color w:val="222222"/>
          <w:sz w:val="27"/>
          <w:szCs w:val="27"/>
          <w:lang w:eastAsia="ru-RU"/>
        </w:rPr>
        <w:t> Для ВМН характерно наличие реципрокной транслокации t(12;15) (p13, q25) с формированием химерного гена ETV6/NTRK3 у пациентов с клеточным и смешанным типами ВМН. Клеточный и классический типы ВМН рассматриваются как почечный аналог инфантильной фибросаркомы с поражением мягких тканей, учитывая схожую гистологическую картину и молекулярно-генетические особенности этих видов новообразований (ген ETV6/NTRK3) [27; 28; 29].</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НБ.</w:t>
      </w:r>
      <w:r w:rsidRPr="00954C66">
        <w:rPr>
          <w:rFonts w:ascii="Times New Roman" w:eastAsia="Times New Roman" w:hAnsi="Times New Roman" w:cs="Times New Roman"/>
          <w:color w:val="222222"/>
          <w:sz w:val="27"/>
          <w:szCs w:val="27"/>
          <w:lang w:eastAsia="ru-RU"/>
        </w:rPr>
        <w:t> Частота встречаемости 0,7-0,8 до 1 на 100 000 населения детского возраста до 14 лет, что составляет около 5% от общего числа злокачественных новообразований детского возраста. На долю нефробластомы приходится примерно 90% случаев опухолей почек у детей. Около 80% случаев диагностируется в возрасте до 5 лет, из них 15% до 1 года, медиана возраста составляет 3,5 года. Частота заболевания у девочек и мальчиков приблизительно одинакова. В 5-10% случаев встречается билатеральное поражение почек. Описаны случаи поражения единственной подковообразной почки, а также случаи экстраренального расположения НБ [30; 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ЗРО почки.</w:t>
      </w:r>
      <w:r w:rsidRPr="00954C66">
        <w:rPr>
          <w:rFonts w:ascii="Times New Roman" w:eastAsia="Times New Roman" w:hAnsi="Times New Roman" w:cs="Times New Roman"/>
          <w:color w:val="222222"/>
          <w:sz w:val="27"/>
          <w:szCs w:val="27"/>
          <w:lang w:eastAsia="ru-RU"/>
        </w:rPr>
        <w:t> Манифестация заболевания обычно приходится на первые 2 года жизни с медианой возраста на момент постановки диагноза 16-24 мес. [32]. В структуре опухолей почек на долю ЗРО приходится около 1% [33]. Показатель выживаемости варьирует около цифры 0,019 на 100 000 детей в год у пациентов в возрасте до 15 лет [34]. В структуре заболеваемости превалирования определенного пола нет, по различным данным соотношение м:д варьирует в пределах 0,86-1,2:1 [34; 32].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СКС почки.</w:t>
      </w:r>
      <w:r w:rsidRPr="00954C66">
        <w:rPr>
          <w:rFonts w:ascii="Times New Roman" w:eastAsia="Times New Roman" w:hAnsi="Times New Roman" w:cs="Times New Roman"/>
          <w:color w:val="222222"/>
          <w:sz w:val="27"/>
          <w:szCs w:val="27"/>
          <w:lang w:eastAsia="ru-RU"/>
        </w:rPr>
        <w:t> На долю СКСП приходится 3% от всех случаев опухолей почек у детей 0-14 лет за период 2001-2010 гг. (n= 431), стандартизованный показатель заболеваемости составил 0,02 на 100 тыс. детского населения [35]. СКСП характерна для детей в возрасте от 2 до 3 лет, на данный возрастной интервал приходится 50% случаев заболевания, при этом опухоль крайне редко встречается у детей первых 6 месяцев жизни. Медиана возраста на момент постановки диагноза составляет 36 месяцев [36]. В отличие от нефробластомы, для СКСП характерно преобладание лиц мужского пола (соотношение мальчики: девочки варьирует от 1,8:1 до 2,04:1) [35].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ВМН почки.</w:t>
      </w:r>
      <w:r w:rsidRPr="00954C66">
        <w:rPr>
          <w:rFonts w:ascii="Times New Roman" w:eastAsia="Times New Roman" w:hAnsi="Times New Roman" w:cs="Times New Roman"/>
          <w:color w:val="222222"/>
          <w:sz w:val="27"/>
          <w:szCs w:val="27"/>
          <w:lang w:eastAsia="ru-RU"/>
        </w:rPr>
        <w:t xml:space="preserve"> Редкая первичная опухоль почки у детей раннего возраста, характеризующаяся промежуточным биологическим поведением [4; 27]. На долю ВМН приходится 3% всех случаев опухолей почек у детей. ВМН диагностируется у детей первых 6 месяцев жизни, в данной когорте пациентов в 50% случаев всех новообразований почек диагностируются именно ВМН. В 15% случаев они обнаруживаются пренатально или в первые дни жизни ребенка, что </w:t>
      </w:r>
      <w:r w:rsidRPr="00954C66">
        <w:rPr>
          <w:rFonts w:ascii="Times New Roman" w:eastAsia="Times New Roman" w:hAnsi="Times New Roman" w:cs="Times New Roman"/>
          <w:color w:val="222222"/>
          <w:sz w:val="27"/>
          <w:szCs w:val="27"/>
          <w:lang w:eastAsia="ru-RU"/>
        </w:rPr>
        <w:lastRenderedPageBreak/>
        <w:t>демонстрирует эмбриональное происхождение опухоли. Чаще ВМН встречается у мальчиков, чем у девочек [27].</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С64</w:t>
      </w:r>
      <w:r w:rsidRPr="00954C66">
        <w:rPr>
          <w:rFonts w:ascii="Times New Roman" w:eastAsia="Times New Roman" w:hAnsi="Times New Roman" w:cs="Times New Roman"/>
          <w:color w:val="222222"/>
          <w:sz w:val="27"/>
          <w:szCs w:val="27"/>
          <w:lang w:eastAsia="ru-RU"/>
        </w:rPr>
        <w:t> – Злокачественные новообразования (ЗНО) мочевых путей, кроме почечной лоханки;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С65 </w:t>
      </w:r>
      <w:r w:rsidRPr="00954C66">
        <w:rPr>
          <w:rFonts w:ascii="Times New Roman" w:eastAsia="Times New Roman" w:hAnsi="Times New Roman" w:cs="Times New Roman"/>
          <w:color w:val="222222"/>
          <w:sz w:val="27"/>
          <w:szCs w:val="27"/>
          <w:lang w:eastAsia="ru-RU"/>
        </w:rPr>
        <w:t>– ЗНО почечной лоханки;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С66</w:t>
      </w:r>
      <w:r w:rsidRPr="00954C66">
        <w:rPr>
          <w:rFonts w:ascii="Times New Roman" w:eastAsia="Times New Roman" w:hAnsi="Times New Roman" w:cs="Times New Roman"/>
          <w:color w:val="222222"/>
          <w:sz w:val="27"/>
          <w:szCs w:val="27"/>
          <w:lang w:eastAsia="ru-RU"/>
        </w:rPr>
        <w:t> – ЗНО мочеточника;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С68</w:t>
      </w:r>
      <w:r w:rsidRPr="00954C66">
        <w:rPr>
          <w:rFonts w:ascii="Times New Roman" w:eastAsia="Times New Roman" w:hAnsi="Times New Roman" w:cs="Times New Roman"/>
          <w:color w:val="222222"/>
          <w:sz w:val="27"/>
          <w:szCs w:val="27"/>
          <w:lang w:eastAsia="ru-RU"/>
        </w:rPr>
        <w:t> – ЗНО других и неуточнённых мочевых органов.</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Международная классификация опухолей у детей ВОЗ, разработанная в 2022 году, выделяет различные типы опухолей почек на основании гистологических и молекулярных характеристик (табл. 1) [37] </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Таблица 1. Классификация опухолей почек (ВОЗ, 2022 г.)</w:t>
      </w:r>
    </w:p>
    <w:tbl>
      <w:tblPr>
        <w:tblW w:w="11850" w:type="dxa"/>
        <w:tblCellMar>
          <w:left w:w="0" w:type="dxa"/>
          <w:right w:w="0" w:type="dxa"/>
        </w:tblCellMar>
        <w:tblLook w:val="04A0" w:firstRow="1" w:lastRow="0" w:firstColumn="1" w:lastColumn="0" w:noHBand="0" w:noVBand="1"/>
      </w:tblPr>
      <w:tblGrid>
        <w:gridCol w:w="5626"/>
        <w:gridCol w:w="6224"/>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Нефробластические и родственные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Кистозная нефрома у детей</w:t>
            </w:r>
          </w:p>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Нефробластома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Опухоли почек с изученными молекулярными характеристиками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Почечно-клеточный рак с транслокациями </w:t>
            </w:r>
            <w:r w:rsidRPr="00954C66">
              <w:rPr>
                <w:rFonts w:ascii="Verdana" w:eastAsia="Times New Roman" w:hAnsi="Verdana" w:cs="Times New Roman"/>
                <w:i/>
                <w:iCs/>
                <w:color w:val="333333"/>
                <w:sz w:val="27"/>
                <w:szCs w:val="27"/>
                <w:lang w:eastAsia="ru-RU"/>
              </w:rPr>
              <w:t>MIT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ALK</w:t>
            </w:r>
            <w:r w:rsidRPr="00954C66">
              <w:rPr>
                <w:rFonts w:ascii="Verdana" w:eastAsia="Times New Roman" w:hAnsi="Verdana" w:cs="Times New Roman"/>
                <w:sz w:val="27"/>
                <w:szCs w:val="27"/>
                <w:lang w:eastAsia="ru-RU"/>
              </w:rPr>
              <w:t>-зависимый почечно-клеточный рак</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Эозинофильный, солидный и кистозный (ESC) почечно-клеточный рак (связанный с </w:t>
            </w:r>
            <w:r w:rsidRPr="00954C66">
              <w:rPr>
                <w:rFonts w:ascii="Verdana" w:eastAsia="Times New Roman" w:hAnsi="Verdana" w:cs="Times New Roman"/>
                <w:i/>
                <w:iCs/>
                <w:color w:val="333333"/>
                <w:sz w:val="27"/>
                <w:szCs w:val="27"/>
                <w:lang w:eastAsia="ru-RU"/>
              </w:rPr>
              <w:t>TSC</w:t>
            </w:r>
            <w:r w:rsidRPr="00954C66">
              <w:rPr>
                <w:rFonts w:ascii="Verdana" w:eastAsia="Times New Roman" w:hAnsi="Verdana" w:cs="Times New Roman"/>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Медуллярная карцинома почки с дефицитом </w:t>
            </w:r>
            <w:r w:rsidRPr="00954C66">
              <w:rPr>
                <w:rFonts w:ascii="Verdana" w:eastAsia="Times New Roman" w:hAnsi="Verdana" w:cs="Times New Roman"/>
                <w:i/>
                <w:iCs/>
                <w:color w:val="333333"/>
                <w:sz w:val="27"/>
                <w:szCs w:val="27"/>
                <w:lang w:eastAsia="ru-RU"/>
              </w:rPr>
              <w:t>SMARCB1</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lastRenderedPageBreak/>
              <w:t>Метанефральные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Метанефральная аденома</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Метанефральная аденофиброма</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Метанефральная стромальная опухоль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Мезенхимальные опухоли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Оссифицирующая опухоль почки у младенцев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Мезобластная нефрома</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Светлоклеточная саркома почек</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Злокачественная рабдоидная опухоль почки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Анапластическая саркома почки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Саркома Юинга почки</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НБ классифицируется по гистологическому типу опухоли (см. раздел 1.5.1 Международная гистологическая классификация НБ), по стадиям в зависимости от радикальности оперативного вмешательства (см. раздел 1.5.2 Классификация послеоперационного стадирования), по группам риска согласно гистологическому варианту опухоли (см. раздел 1.5.3 Группы риска согласно гистологическому варианту опухоли).</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Классификации основаны на рекомендациях SIOP [33, 38].</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ЗРО почки классифицируется по стадиям в зависимости от радикальности оперативного вмешательства (см. раздел 1.5.2 Классификация послеоперационного стадирования), как опухоль высокой группы риска согласно гистологическому варианту (см. раздел 1.5.3 Группы риска согласно гистологическому варианту опухоли). Классификации основаны на рекомендациях SIOP [9, 33].</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СКС почки классифицируется по стадиям в зависимости от радикальности оперативного вмешательства (см. раздел 1.5.2 Классификация послеоперационного стадирования), как опухоль высокой группы риска согласно гистологическому варианту (см. раздел 1.5.3 Группы риска согласно </w:t>
      </w:r>
      <w:r w:rsidRPr="00954C66">
        <w:rPr>
          <w:rFonts w:ascii="Times New Roman" w:eastAsia="Times New Roman" w:hAnsi="Times New Roman" w:cs="Times New Roman"/>
          <w:color w:val="222222"/>
          <w:sz w:val="27"/>
          <w:szCs w:val="27"/>
          <w:lang w:eastAsia="ru-RU"/>
        </w:rPr>
        <w:lastRenderedPageBreak/>
        <w:t>гистологическому варианту опухоли). Классификации основаны на рекомендациях SIOP [9, 33].</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ВМН почки классифицируется по стадиям в зависимости от радикальности оперативного вмешательства (см. раздел 1.5.2 Классификация послеоперационного стадирования), как опухоль низкой группы риска согласно гистологическому варианту (см. раздел 1.5.3 Группы риска согласно гистологическому варианту опухоли). Классификации основаны на рекомендациях SIOP [9, 33].</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1.5.1 Международная гистологическая классификация НБ</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Гистологическая классификация основана на результатах патолого-анатомического исследования ткани опухоли (таб. 2).</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Таблица 2. Гистологическая классификация НБ</w:t>
      </w:r>
    </w:p>
    <w:tbl>
      <w:tblPr>
        <w:tblW w:w="11850" w:type="dxa"/>
        <w:tblCellMar>
          <w:left w:w="0" w:type="dxa"/>
          <w:right w:w="0" w:type="dxa"/>
        </w:tblCellMar>
        <w:tblLook w:val="04A0" w:firstRow="1" w:lastRow="0" w:firstColumn="1" w:lastColumn="0" w:noHBand="0" w:noVBand="1"/>
      </w:tblPr>
      <w:tblGrid>
        <w:gridCol w:w="2969"/>
        <w:gridCol w:w="3495"/>
        <w:gridCol w:w="3001"/>
        <w:gridCol w:w="1794"/>
        <w:gridCol w:w="1419"/>
        <w:gridCol w:w="1767"/>
      </w:tblGrid>
      <w:tr w:rsidR="00954C66" w:rsidRPr="00954C66" w:rsidTr="00954C6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Гистологические особенности (в % от объема опухоли)</w:t>
            </w:r>
          </w:p>
        </w:tc>
      </w:tr>
      <w:tr w:rsidR="00954C66" w:rsidRPr="00954C66" w:rsidTr="00954C6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Терапевтически индуцированные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Эпителий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Строма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Бластема</w:t>
            </w: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Гистологический тип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Тотально некротизированный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Регрессивный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0-100%</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Смешанный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&lt;66%</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0-65%</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11-65%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0-65%</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0-65%</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0-89%</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Эпителиальный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66-100%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0-10%</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Стромальный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66-100%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0-10%</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Бластемный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66-100%</w:t>
            </w:r>
          </w:p>
        </w:tc>
      </w:tr>
    </w:tbl>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1.5.2 Классификация послеоперационного стадирования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Классификация основана на радикальности оперативного вмешательства, а также на распространенности процесса. При метастатической форме или билатеральной форме, локальная стадия может не совпадать с клинической (например, стадия IV, локальная стадия III).</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Стадия I:</w:t>
      </w:r>
    </w:p>
    <w:p w:rsidR="00954C66" w:rsidRPr="00954C66" w:rsidRDefault="00954C66" w:rsidP="00954C6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Опухоль ограничена почкой или окружена капсулой/псевдокапсулой, если выходит за контуры почки. Капсула/псевдокапсула могут быть инфильтрированы опухолью, но неопластическая ткань не достигает наружной ее границы;</w:t>
      </w:r>
    </w:p>
    <w:p w:rsidR="00954C66" w:rsidRPr="00954C66" w:rsidRDefault="00954C66" w:rsidP="00954C6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Опухоль может пролабировать в лоханку (так называемое «выпячивание») или «провисать» в мочеточник, не инфильтрируя его стенки;</w:t>
      </w:r>
    </w:p>
    <w:p w:rsidR="00954C66" w:rsidRPr="00954C66" w:rsidRDefault="00954C66" w:rsidP="00954C6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Сосуды почечного синуса интактны;</w:t>
      </w:r>
    </w:p>
    <w:p w:rsidR="00954C66" w:rsidRPr="00954C66" w:rsidRDefault="00954C66" w:rsidP="00954C6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Возможны инвазия и опухолевые эмболы в сосудах паренхимы почки.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Для НБ наличие зрелых тубулярных структур в мягких тканях почечного синуса не свидетельствует о его инфильтрации и представляет собой структуры интралобарных остатков нефрогенной стромы. Перилобарные остатки нефрогенной стромы могут так же быть иногда обнаружены в мягких тканях почечного синуса. Истинной инфильтрацией мягких тканей почечного синуса/ворот почки является обнаружение очагов бластемы в непосредственной близости к нервным стволикам.</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Аспирационная или игольная («tru-cut», трепан-биопсия) биопсия в анамнезе не повышает стадию.</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Наличие некроза или признаков терапевтического патоморфоза (гемосидероз, инфильтрация пенистыми макрофагами) в мягких тканях почечного синуса, почечной вене и/или в периренальной жировой ткани не повышает стадию.</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Инфильтрация надпочечника не повышает стадию, если наружная поверхность капсулы его не вовлечена в опухолевый процесс.</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Опухоль может прилежать к капсуле печени, что не является инфильтрацией прилежащих органов. Только наличие истинной инфильтрации паренхимы печени должно быть расценено как стадия III.</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Стадия II:</w:t>
      </w:r>
    </w:p>
    <w:p w:rsidR="00954C66" w:rsidRPr="00954C66" w:rsidRDefault="00954C66" w:rsidP="00954C6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Витальная опухоль визуализируется в периренальной жировой ткани и не покрыта капсулой/псевдокапсулой, но удалена радикально («чистые» края резекции);</w:t>
      </w:r>
    </w:p>
    <w:p w:rsidR="00954C66" w:rsidRPr="00954C66" w:rsidRDefault="00954C66" w:rsidP="00954C6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Витальная опухоль инфильтрирует мягкие ткани почечного синуса;</w:t>
      </w:r>
    </w:p>
    <w:p w:rsidR="00954C66" w:rsidRPr="00954C66" w:rsidRDefault="00954C66" w:rsidP="00954C6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Витальная опухоль инфильтрирует кровеносные и лимфатические сосуды почечного синуса или почечной вены, или визуализируется в периренальных мягких тканях, но удалена радикально;</w:t>
      </w:r>
    </w:p>
    <w:p w:rsidR="00954C66" w:rsidRPr="00954C66" w:rsidRDefault="00954C66" w:rsidP="00954C6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Витальная опухоль инфильтрирует стенку мочеточника;</w:t>
      </w:r>
    </w:p>
    <w:p w:rsidR="00954C66" w:rsidRPr="00954C66" w:rsidRDefault="00954C66" w:rsidP="00954C66">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Витальная опухоль инфильтрирует прилежащие органы или нижнюю полую вену, но удалена радикально.</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Только наличие нервов в мягких тканях, наряду с сосудами, дает основание считать визуализируемые структуры почечным синусом.</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Стадия III</w:t>
      </w:r>
      <w:r w:rsidRPr="00954C66">
        <w:rPr>
          <w:rFonts w:ascii="Times New Roman" w:eastAsia="Times New Roman" w:hAnsi="Times New Roman" w:cs="Times New Roman"/>
          <w:color w:val="222222"/>
          <w:sz w:val="27"/>
          <w:szCs w:val="27"/>
          <w:lang w:eastAsia="ru-RU"/>
        </w:rPr>
        <w:t>:</w:t>
      </w:r>
    </w:p>
    <w:p w:rsidR="00954C66" w:rsidRPr="00954C66" w:rsidRDefault="00954C66" w:rsidP="00954C6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Витальная опухоль визуализируется в маркированных краях резекции («опухоль в краске»). При наличии опухоли с патоморфозом в крае резекции стадия III выставляется при условии обнаружения витальной опухоли менее чем в 5мм от маркированного краской края резекции. При наличии витальной опухоли более чем в 5мм от маркированного краской края резекции стадия не повышается до III. Расстояние минимум 5мм от витальной опухоли до края резекции с патоморфозом должно быть подтверждено несколькими блоками фрагментов, выделенных из этой области;</w:t>
      </w:r>
    </w:p>
    <w:p w:rsidR="00954C66" w:rsidRPr="00954C66" w:rsidRDefault="00954C66" w:rsidP="00954C6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Любые абдоминальные лимфатические узлы поражены витальной опухолью или опухолью с терапевтическим патоморфозом;</w:t>
      </w:r>
    </w:p>
    <w:p w:rsidR="00954C66" w:rsidRPr="00954C66" w:rsidRDefault="00954C66" w:rsidP="00954C6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Пре- или интраоперационый разрыв опухоли, видимый при патоморфологическом исследовании, вне зависимости от остальных критериев стадирования;</w:t>
      </w:r>
    </w:p>
    <w:p w:rsidR="00954C66" w:rsidRPr="00954C66" w:rsidRDefault="00954C66" w:rsidP="00954C6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Наличие опухолевого тромба в крае резекции мочеточника, почечной вены или нижней полой вены (края резекции в этом случае всегда обсуждаются с хирургом);</w:t>
      </w:r>
    </w:p>
    <w:p w:rsidR="00954C66" w:rsidRPr="00954C66" w:rsidRDefault="00954C66" w:rsidP="00954C6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Опухолевый тромб, вплотную прилежащий к стенке нижней полой вены, удален хирургом частями;</w:t>
      </w:r>
    </w:p>
    <w:p w:rsidR="00954C66" w:rsidRPr="00954C66" w:rsidRDefault="00954C66" w:rsidP="00954C6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Открытая/клиновидная биопсия опухоли до предоперационной химиотерапии или хирургического этапа лечения;</w:t>
      </w:r>
    </w:p>
    <w:p w:rsidR="00954C66" w:rsidRPr="00954C66" w:rsidRDefault="00954C66" w:rsidP="00954C6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Витальная опухоль или опухоль с патоморфозом проникают за пределы забрюшинного пространства;</w:t>
      </w:r>
    </w:p>
    <w:p w:rsidR="00954C66" w:rsidRPr="00954C66" w:rsidRDefault="00954C66" w:rsidP="00954C66">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Опухолевые импланты (витальные или с патоморфозом) найдены в любом месте брюшной полости/забрюшинного пространства.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Сокращение почечной вены: зачастую опухолевый тромб пролабирует в почечную вену и выходит за макроскопические края резекции. Это в большей степени заметно после хирургической резекции с последующей фиксацией. Такие случаи в обязательном порядке обсуждаются с хирургом, для того, чтобы выяснить, легко ли тромб был им выделен и удален или же вплотную был прикреплен к стенке нижней полой вены; прилагал ли хирург дополнительные усилия для его отделения или даже инструменты. Если хирург лишь с легкостью вытянул тромб, то пролабирующий в краях резекции тромб не означает стадию III. Стадия III выставляется только при условии фрагментации тромба в процессе выделения или же если выделение вызвало значительные затруднения со стороны хирурга.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Наличие некротизированной опухоли или опухоли с патоморфозом в лимфатических узлах расценивается как предсуществовавший витальный метастаз и выставляется стадия III (возможно витальная опухоль имеет место быть за пределами исследуемого лимфатического узла). Регрессивные (терапевтически индуцированные) изменения в лимфатическом узле должны иметь форму предсуществовавшего метастаза. Интрасинусоидальное распределение пенистых макрофагов не расценивается как опухоль с патоморфозом.</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Иногда в ткани лимфатического узла могут быть обнаружены зрелые тубулярные структуры, что ассоциировано с депозитами белка Тамм-Хорсфалла, но также встречается и без него. Данное явление не расценивается как метастаз.</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Наличие повреждения/разрыва опухоли расценивается как значимое для стадии III только если визуализируется при нефрэктомии. Если нет, то стадирование проводится согласно остальным критериям, а случай обязательно обсуждается на междисциплинарной конференции/консилиуме.</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Стадия IV:   </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Гематогенные метастазы (лёгкие, печень, кости, головной мозг и др.) или метастазы в отдалённые лимфатические узлы (вне брюшной полости и полости таза).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Стадия V:</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Двустороннее поражение почек.</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Опухоль с каждой стороны стадируется согласно описанным критериям отдельно.</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1.5.3 Группы риска (согласно гистологическому варианту опухоли)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Гистологическое разделение на группы риска для НБ зависит от факта наличия или отсутствия предоперационной химиотерапии; ЗРО почки и СКС почки в любом случае относятся к высокой гистологической группе риска.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Гистологическая классификация в случае проведения предоперационной химиотерапии: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Группа низкого риска:</w:t>
      </w:r>
    </w:p>
    <w:p w:rsidR="00954C66" w:rsidRPr="00954C66" w:rsidRDefault="00954C66" w:rsidP="00954C66">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Кистозная частично дифференцированная НБ;</w:t>
      </w:r>
    </w:p>
    <w:p w:rsidR="00954C66" w:rsidRPr="00954C66" w:rsidRDefault="00954C66" w:rsidP="00954C66">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Полностью некротизированная НБ;</w:t>
      </w:r>
    </w:p>
    <w:p w:rsidR="00954C66" w:rsidRPr="00954C66" w:rsidRDefault="00954C66" w:rsidP="00954C66">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Врожденная мезобластная нефрома.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Группа промежуточного риска:</w:t>
      </w:r>
    </w:p>
    <w:p w:rsidR="00954C66" w:rsidRPr="00954C66" w:rsidRDefault="00954C66" w:rsidP="00954C66">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Эпителиальный тип;</w:t>
      </w:r>
    </w:p>
    <w:p w:rsidR="00954C66" w:rsidRPr="00954C66" w:rsidRDefault="00954C66" w:rsidP="00954C66">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Стромальный тип;</w:t>
      </w:r>
    </w:p>
    <w:p w:rsidR="00954C66" w:rsidRPr="00954C66" w:rsidRDefault="00954C66" w:rsidP="00954C66">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Смешанный тип;</w:t>
      </w:r>
    </w:p>
    <w:p w:rsidR="00954C66" w:rsidRPr="00954C66" w:rsidRDefault="00954C66" w:rsidP="00954C66">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Регрессивный тип;</w:t>
      </w:r>
    </w:p>
    <w:p w:rsidR="00954C66" w:rsidRPr="00954C66" w:rsidRDefault="00954C66" w:rsidP="00954C66">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Фокальная анаплазия.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Группа высокого риска:</w:t>
      </w:r>
    </w:p>
    <w:p w:rsidR="00954C66" w:rsidRPr="00954C66" w:rsidRDefault="00954C66" w:rsidP="00954C66">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Бластемный тип;</w:t>
      </w:r>
    </w:p>
    <w:p w:rsidR="00954C66" w:rsidRPr="00954C66" w:rsidRDefault="00954C66" w:rsidP="00954C66">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Диффузная анаплазия;</w:t>
      </w:r>
    </w:p>
    <w:p w:rsidR="00954C66" w:rsidRPr="00954C66" w:rsidRDefault="00954C66" w:rsidP="00954C66">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ЗРО почки;</w:t>
      </w:r>
    </w:p>
    <w:p w:rsidR="00954C66" w:rsidRPr="00954C66" w:rsidRDefault="00954C66" w:rsidP="00954C66">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СКС почки.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Гистологическая классификация в случае нефрэктомии на первом этапе лечения</w:t>
      </w:r>
      <w:r w:rsidRPr="00954C66">
        <w:rPr>
          <w:rFonts w:ascii="Times New Roman" w:eastAsia="Times New Roman" w:hAnsi="Times New Roman" w:cs="Times New Roman"/>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Группа низкого риска:</w:t>
      </w:r>
    </w:p>
    <w:p w:rsidR="00954C66" w:rsidRPr="00954C66" w:rsidRDefault="00954C66" w:rsidP="00954C66">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Кистозная частично дифференцированная НБ;</w:t>
      </w:r>
    </w:p>
    <w:p w:rsidR="00954C66" w:rsidRPr="00954C66" w:rsidRDefault="00954C66" w:rsidP="00954C66">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Врожденная мезобластная нефрома.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Группа промежуточного риска:</w:t>
      </w:r>
    </w:p>
    <w:p w:rsidR="00954C66" w:rsidRPr="00954C66" w:rsidRDefault="00954C66" w:rsidP="00954C66">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НБ без анаплазии и ее варианты;</w:t>
      </w:r>
    </w:p>
    <w:p w:rsidR="00954C66" w:rsidRPr="00954C66" w:rsidRDefault="00954C66" w:rsidP="00954C66">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Фокальной анаплазия.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Группа высокого риска:</w:t>
      </w:r>
    </w:p>
    <w:p w:rsidR="00954C66" w:rsidRPr="00954C66" w:rsidRDefault="00954C66" w:rsidP="00954C66">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Диффузная анаплазия;</w:t>
      </w:r>
    </w:p>
    <w:p w:rsidR="00954C66" w:rsidRPr="00954C66" w:rsidRDefault="00954C66" w:rsidP="00954C66">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ЗРО почки;</w:t>
      </w:r>
    </w:p>
    <w:p w:rsidR="00954C66" w:rsidRPr="00954C66" w:rsidRDefault="00954C66" w:rsidP="00954C66">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СКС почки.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 дополнении к анаплазированным типам НБ, для последующей терапии необходимо выделять три основных типа: тотально некротизированный (группа низкого риска), бластемный тип (группа высокого риска) и остальные типы (промежуточный риск). Тем не менее, прогностически важно указывать соотношение каждого компонента опухоли в процентном соотношении. Кистозная частично дифференцированная нефробластома диагностируется методами визуализации и единственным методом лечения является хирургический.</w:t>
      </w:r>
      <w:r w:rsidRPr="00954C66">
        <w:rPr>
          <w:rFonts w:ascii="Times New Roman" w:eastAsia="Times New Roman" w:hAnsi="Times New Roman" w:cs="Times New Roman"/>
          <w:b/>
          <w:bCs/>
          <w:color w:val="222222"/>
          <w:sz w:val="27"/>
          <w:szCs w:val="27"/>
          <w:lang w:eastAsia="ru-RU"/>
        </w:rPr>
        <w:t> </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1.5.4 Стадирование нефробластомы в случае органосохраняющей операции [33; 38]:</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R0: </w:t>
      </w:r>
      <w:r w:rsidRPr="00954C66">
        <w:rPr>
          <w:rFonts w:ascii="Times New Roman" w:eastAsia="Times New Roman" w:hAnsi="Times New Roman" w:cs="Times New Roman"/>
          <w:color w:val="222222"/>
          <w:sz w:val="27"/>
          <w:szCs w:val="27"/>
          <w:lang w:eastAsia="ru-RU"/>
        </w:rPr>
        <w:t>Интактная паренхима почки по краю опухоли (исключая нефробластоматоз);</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R1: </w:t>
      </w:r>
      <w:r w:rsidRPr="00954C66">
        <w:rPr>
          <w:rFonts w:ascii="Times New Roman" w:eastAsia="Times New Roman" w:hAnsi="Times New Roman" w:cs="Times New Roman"/>
          <w:color w:val="222222"/>
          <w:sz w:val="27"/>
          <w:szCs w:val="27"/>
          <w:lang w:eastAsia="ru-RU"/>
        </w:rPr>
        <w:t>Интактная псевдокапсула по краю опухоли;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R2: </w:t>
      </w:r>
      <w:r w:rsidRPr="00954C66">
        <w:rPr>
          <w:rFonts w:ascii="Times New Roman" w:eastAsia="Times New Roman" w:hAnsi="Times New Roman" w:cs="Times New Roman"/>
          <w:color w:val="222222"/>
          <w:sz w:val="27"/>
          <w:szCs w:val="27"/>
          <w:lang w:eastAsia="ru-RU"/>
        </w:rPr>
        <w:t>Опухоль в крае резекции.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 данных случаях необходимо аккуратно и прицельно исследовать края резекции, так как зачастую очаги удаляются с небольшим ободком почечной паренхимы по краю (особенно в случаях мультинодулярного поражения почки).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Используемые хирургические термины:</w:t>
      </w:r>
    </w:p>
    <w:p w:rsidR="00954C66" w:rsidRPr="00954C66" w:rsidRDefault="00954C66" w:rsidP="00954C66">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резекция/частичная нефрэктомия</w:t>
      </w:r>
      <w:r w:rsidRPr="00954C66">
        <w:rPr>
          <w:rFonts w:ascii="Times New Roman" w:eastAsia="Times New Roman" w:hAnsi="Times New Roman" w:cs="Times New Roman"/>
          <w:color w:val="222222"/>
          <w:sz w:val="27"/>
          <w:szCs w:val="27"/>
          <w:lang w:eastAsia="ru-RU"/>
        </w:rPr>
        <w:t> – удаление очага с ободком почечной паренхимы;</w:t>
      </w:r>
    </w:p>
    <w:p w:rsidR="00954C66" w:rsidRPr="00954C66" w:rsidRDefault="00954C66" w:rsidP="00954C66">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энуклеация</w:t>
      </w:r>
      <w:r w:rsidRPr="00954C66">
        <w:rPr>
          <w:rFonts w:ascii="Times New Roman" w:eastAsia="Times New Roman" w:hAnsi="Times New Roman" w:cs="Times New Roman"/>
          <w:color w:val="222222"/>
          <w:sz w:val="27"/>
          <w:szCs w:val="27"/>
          <w:lang w:eastAsia="ru-RU"/>
        </w:rPr>
        <w:t> – выделение опухолевого узла без паренхимы почки;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Должно быть выполнено патолого-анатомическое исследование всего края резекции по почке. В случае небольшого объема узла, он забирается в работу полностью. Должно быть указано минимальное расстояние до края резекции. Интактный край (паренхима почки) не должен быть меньше 1мм. В случае </w:t>
      </w:r>
      <w:r w:rsidRPr="00954C66">
        <w:rPr>
          <w:rFonts w:ascii="Times New Roman" w:eastAsia="Times New Roman" w:hAnsi="Times New Roman" w:cs="Times New Roman"/>
          <w:color w:val="222222"/>
          <w:sz w:val="27"/>
          <w:szCs w:val="27"/>
          <w:lang w:eastAsia="ru-RU"/>
        </w:rPr>
        <w:lastRenderedPageBreak/>
        <w:t>обнаружения остатков нефрогенной стромы в крае резекции такой край не считается вовлеченным в опухолевый процесс и стадия не повышается [33; 38].</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Клиническая картина может складываться из общих и местных симптомов. Выраженность симптомов будет зависеть от локализации опухоли в почке, ее размеров, а также наличия отдаленного метастазирования. При опухолях небольших размеров без вовлечения ЧЛС, опухоль может стать случайной находкой на УЗИ, тогда как образование больших размеров с прорастанием ЧЛС и вовлечением близлежащих структур может сопровождаться макро-/микрогематурией, артериальной гипертензией ввиду вовлечения ренальных сосудов, рвотой при поддавливании желудка большим образованием левой почки. Общая симптоматика может включать симптомы интоксикации, боли в животе. При локализации отдаленного метастазирования в легких возможно развитие респираторной симптоматики.</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Предварительный диагноз ЗНО почки устанавливается на основании клиники (см. раздел 1.6 Клиническая картина заболевания или состояния (группы заболеваний или состояний) и данных инструментальных исследований. Окончательный гистологический диагноз устанавливается на основании патолого-анатомического и иммуногистохимического исследований согласно алгоритмам патологоанатомической диагностики опухолей почек [33].</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Алгоритм первичной диагностики представлен в приложении Б1 [33].</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2.1 Жалобы и анамнез</w:t>
      </w:r>
    </w:p>
    <w:p w:rsidR="00954C66" w:rsidRPr="00954C66" w:rsidRDefault="00954C66" w:rsidP="00954C66">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У всех пациентов с ЗНО почки </w:t>
      </w:r>
      <w:r w:rsidRPr="00954C66">
        <w:rPr>
          <w:rFonts w:ascii="Times New Roman" w:eastAsia="Times New Roman" w:hAnsi="Times New Roman" w:cs="Times New Roman"/>
          <w:b/>
          <w:bCs/>
          <w:color w:val="222222"/>
          <w:sz w:val="27"/>
          <w:szCs w:val="27"/>
          <w:lang w:eastAsia="ru-RU"/>
        </w:rPr>
        <w:t>необходим</w:t>
      </w:r>
      <w:r w:rsidRPr="00954C66">
        <w:rPr>
          <w:rFonts w:ascii="Times New Roman" w:eastAsia="Times New Roman" w:hAnsi="Times New Roman" w:cs="Times New Roman"/>
          <w:color w:val="222222"/>
          <w:sz w:val="27"/>
          <w:szCs w:val="27"/>
          <w:lang w:eastAsia="ru-RU"/>
        </w:rPr>
        <w:t> сбор жалоб, выявление длительности симптомов.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детальное выяснение акушерского анамнеза матери, особенностей течения беременности и развития пациента [7; 33; 38; 39; 40].</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целесообразно выяснить подробный семейный онкологический анамнез – наличие доброкачественных или злокачественных опухолей у членов семьи, а также наличие в семье или у пациента врождённых пороков развития. Выявление случаев опухолевого заболевания в семье требует проведения медико-генетического консультирования для выявления генетических механизмов, лежащих в основе предрасположенности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[7; 11].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Общее состояние пациента должно быть оценено по шкале ECOG (см. приложение Г3) и/или по шкале Lansky (см. приложение Г4)</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2.2 Физикальное обследование</w:t>
      </w:r>
    </w:p>
    <w:p w:rsidR="00954C66" w:rsidRPr="00954C66" w:rsidRDefault="00954C66" w:rsidP="00954C66">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подозрением на ЗНО почки при первичном обследовании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клинический осмотр (прием (осмотр, консультация) врача-онколога первичный)) с измерением роста, массы тела; размеров, консистенции и подвижности пальпируемых опухолевых узлов; оценкой органной недостаточности [33; 38; 39].</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Измерение артериального давления на периферических артериях настоятельно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производить всем пациентам с ЗНО почки с целью выявления ренальной гипертензии [33; 38; 39; 40].</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Особое внимание при осмотре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обратить на наличие стигм дисэмбриогенеза и врождённых пороков развития, особенно урогенитального тракта [33; 38; 39; 40; 41].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Врожденные пороки развития – аниридия, гемигипертрофия, крипторхизм, гипоспадия [41] требуют также проведения медико-генетического консультирования (прием (осмотр, консультация) врача-генетика первичный) для выявления генетических механизмов, лежащих в основе предрасположенности.</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954C66" w:rsidRPr="00954C66" w:rsidRDefault="00954C66" w:rsidP="00954C6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опухолью, исходящей из верхнего полюса почки, с целью дифференциальной диагностики между нефробластомой и нейробластомой при наличии технических возможностей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исследование уровня метаболитов катехоламинов мочи (исследование уровня ванилилминдальной кислоты в моче, исследование уровня гомованилиновой кислоты в моче) а также уровня нейрон-специфической энолазы (NSE) [33; 39; 42; 43].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следующих лабораторных исследований для оценки общесоматического статуса пациента [33; 44; 45]:</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 развернутого клинического анализа крови (исследование уровня общего гемоглобина в крови; исследование уровня эритроцитов в крови; исследование уровня тромбоцитов в крови; исследование уровня лейкоцитов в крови) – перед началом лечения на этапе предоперационной терапии, перед началом специфической терапии, в процессе лечения на 0, 15, 28 дни терапии (для локализованных стадий) или на на 0, 15, 28, 42 дни терапии (для генерализованных стадий), на этапе послеоперационной терапии – перед каждым введением химиопрепаратов или, если интервал между введениями препаратов </w:t>
      </w:r>
      <w:r w:rsidRPr="00954C66">
        <w:rPr>
          <w:rFonts w:ascii="Times New Roman" w:eastAsia="Times New Roman" w:hAnsi="Times New Roman" w:cs="Times New Roman"/>
          <w:color w:val="222222"/>
          <w:sz w:val="27"/>
          <w:szCs w:val="27"/>
          <w:lang w:eastAsia="ru-RU"/>
        </w:rPr>
        <w:lastRenderedPageBreak/>
        <w:t>больше 1 недели, то не менее 1 раза в неделю (по показаниям возможно более частый забор анализов);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биохимического общетерапевтического анализа крови (исследование уровня мочевины в крови, исследование уровня креатинина в крови, исследование уровня натрия в крови, исследование уровня натрия в крови, исследование уровня хлоридов в крови, исследование уровня глюкозы в крови, определение активности лактатдегидрогеназы в крови, определение активности аланинаминотрансферазы в крови, определение активности аспартатаминотрансферазы в крови, исследование уровня общего билирубина в крови, исследование уровня билирубина связанного (конъюгированного) в крови, определение активности щелочной фосфатазы в крови, исследование уровня общего белка в крови, исследование уровня альбумина в крови) – перед началом лечения на этапе предоперационной терапии, перед началом специфической терапии, в процессе лечения на 0, 15, 28 дни терапии (для локализованных стадий) или на 0, 15, 28, 42 дни терапии (для генерализованных стадий), на этапе послеоперационной терапии – перед каждым введением химиопрепаратов или, если интервал между введениями препаратов больше 1 недели, то не менее 1 раза в неделю (по показаниям возможно более частый забор анализов);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коагулограммы (уровень протромбина, исследование уровня фибриногена в крови, определение активности антитромбина III в крови, определение международного нормализованного отношения (МНО), активированное частичное тромбопластиновое время (АЧТВ), Определение протромбинового (тромбопластинового) времени в крови или в плазме (ТВ)) – перед началом лечения на этапе предоперационной терапии, перед началом специфической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определение основных групп крови по системе AB0, определение антигена D системы резус (резус-фактора), определение фенотипа антигенов эритроцитов (определение фенотипа антигенов эритроцитов системы MNS и/или определение фенотипа антигенов эритроцитов системы Lewis) для возможности выполнения гемотрансфузии при наличии показаний – перед началом лечения на этапе предоперационной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 общего (клинического) анализа мочи – перед началом лечения на этапе предоперационной терапии, перед началом специфической терапии, на этапе послеоперационной терапии – перед каждым введением химиопрепаратов или, </w:t>
      </w:r>
      <w:r w:rsidRPr="00954C66">
        <w:rPr>
          <w:rFonts w:ascii="Times New Roman" w:eastAsia="Times New Roman" w:hAnsi="Times New Roman" w:cs="Times New Roman"/>
          <w:color w:val="222222"/>
          <w:sz w:val="27"/>
          <w:szCs w:val="27"/>
          <w:lang w:eastAsia="ru-RU"/>
        </w:rPr>
        <w:lastRenderedPageBreak/>
        <w:t>если интервал между введениями препаратов больше 1 недели, то не менее 1 раза в неделю (по показаниям возможно более частый забор анализов);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госпитальный скрининг при госпитализации в медицинскую организацию – определение антигена (HBsAg) вируса гепатита B (Hepatitis B virus) в крови, качественное исследование, определение антител к вирусу гепатита C (Hepatitis C virus) в крови, определение антител классов M, G (IgM, IgG) к вирусу иммунодефицита человека ВИЧ-1 (Human immunodeficiency virus HIV 1) в крови [36];</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ЗРО почки показано проведение генетического консультирования (прием (осмотр, консультация) врача-генетика первичный) с целью определения объема обследования для выявления СПЗРО [16].</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наиболее частыми клиническими и лабораторным проявлением опухолей почек является макро-/микрогематурия</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вследствие кровотечения в чашечно-лоханочную систему почки, сопровождающаяся развитием анемического синдрома</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[39].</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На фоне проводимой терапии возможно развитие индуцированной аплазии кроветворения, что может потребовать терапии колониестимулирующими факторами, а также трансфузий компонентов крови.</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954C66" w:rsidRPr="00954C66" w:rsidRDefault="00954C66" w:rsidP="00954C66">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ЗНО почки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для оценки распространенности процесса УЗИ органов брюшной полости и забрюшинного пространства (ультразвуковое исследование органов брюшной полости (комплексное), ультразвуковое исследование почек и надпочечников) в следующих ситуациях [33; 39; 46]:</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всем пациентам – перед началом лечения на этапе предоперационной терапии, а также перед началом специфической терапии </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пациентам с генерализованной формой ЗНО почки на этапе предоперационной терапии – на 0, 15, 28, 42 дни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НБ на этапе послеоперационной терапии – на 1, 6, 10, 24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ЗРО почки на этапе послеоперационной интенсивной терапии – на 1, 4, 8, 12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ЗРО почки на этапе послеоперационной метрономной терапии – на 12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СКС почки на этапе послеоперационной терапии на 1, 9, 18, 27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ЗНО почки на этапе предоперационной терапии – на 0, 15, пациентам с генерализованной формой СКС почки на этапе послеоперационной терапии на 1, 9, 18, 27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НБ на этапе послеоперационной терапии – на 1, 6, 10, 24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ЗРО почки на этапе послеоперационной терапии – на 1, 4, 8, 12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СКС почки на этапе послеоперационной терапии на 1, 9, 18, 27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пациенты с локализованной формой ВМП почки не нуждаются в послеоперационной химиотерапии, в случае показаний к ее назначению, тактика обследования и терапии обсуждается с федеральным/национальным центром</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 xml:space="preserve">обследовать необходимо всю брюшную полость, обязательно детальное исследование контралатеральной почки (также в положении лежа на спине и на боку) на предмет двусторонней опухоли, нефрогенных остатков или других патологических изменений, которые могут повлиять на функцию почек. Необходимо проводить скрининг паренхимы печени на предмет метастазов (ультразвуковое исследование печени). УЗИ является исследованием выбора при изучении почечной вены и нижней полой вены на предмет </w:t>
      </w:r>
      <w:r w:rsidRPr="00954C66">
        <w:rPr>
          <w:rFonts w:ascii="Times New Roman" w:eastAsia="Times New Roman" w:hAnsi="Times New Roman" w:cs="Times New Roman"/>
          <w:i/>
          <w:iCs/>
          <w:color w:val="333333"/>
          <w:sz w:val="27"/>
          <w:szCs w:val="27"/>
          <w:lang w:eastAsia="ru-RU"/>
        </w:rPr>
        <w:lastRenderedPageBreak/>
        <w:t>внутривенного опухолевого тромба, как с помощью 2D УЗИ, так и посредством цветного допплеровского картирования (дуплексное сканирование нижней полой вены и вен портальной системы), а также для оценки взаимоотношения опухоли с прилежащими органами в режиме реального времени.</w:t>
      </w:r>
    </w:p>
    <w:p w:rsidR="00954C66" w:rsidRPr="00954C66" w:rsidRDefault="00954C66" w:rsidP="00954C66">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ЗНО почки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МРТ органов брюшной полости с внутривенным контрастированием и МРТ почек с внутривенным контрастированием (или как альтернатива – Компьютерная томография органов брюшной полости и забрюшинного пространства с внутривенным болюсным контрастированием, если невозможно МРТ исследование) для оценки распространенности процесса в следующих ситуациях [16; 33; 46; 47; 48; 49; 50]:</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всем пациентам – перед началом лечения на этапе предоперационной терапии, а также перед началом специфической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ЗНО почки на этапе предоперационной терапии – на 0, 42 дни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НБ на этапе послеоперационной терапии – только при подозрении на наличие остаточного компонента опухоли и/или при прогрессировании по данным УЗИ (ультразвуковое исследование органов брюшной полости (комплексное), ультразвуковое исследование почек и надпочечников)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ЗРО почки на этапе послеоперационной интенсивной терапии – на 1, 4, 8, 12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ЗРО почки на этапе послеоперационной метрономной терапии – на 12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СКС почки на этапе послеоперационной терапии на 1, 9, 18, 27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ЗНО почки на этапе предоперационной терапии – на 0, 28 дни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ЗРО почки на этапе послеоперационной интенсивной терапии – на 1, 4, 8, 12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ЗРО почки на этапе послеоперационной метрономной терапии – на 12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пациентам с локализованной формой СКС почки на этапе послеоперационной терапии на 1, 9, 18, 27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пациенты с локализованной формой ВМП почки не нуждаются в послеоперационной химиотерапии, в случае показаний к ее назначению, тактика обследования и терапии обсуждается с федеральным/национальным центром</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i/>
          <w:iCs/>
          <w:color w:val="333333"/>
          <w:sz w:val="27"/>
          <w:szCs w:val="27"/>
          <w:lang w:eastAsia="ru-RU"/>
        </w:rPr>
        <w:t> исследование проводится с целью определения топографии и органной принадлежности образования, выявление опухоли в трех измерениях и определение объема опухоли, поиск очагов отдаленного метастазирования. Благодаря отсутствию ионизирующего излучения и высокой контрастности мягких тканей, МРТ является более предпочтительным методом по сравнению с КТ. Обследовать необходимо всю брюшную полость (от купола печени до полости таза включительно). Протокол исследования должен выполняться МРТ-рентгенологами, имеющими опыт в проведении детской МРТ брюшной полости. При выполнении процедуры у детей младшего возраста рекомендуется применение седации или общей анестезии – в соответствии с принятой местной практикой. Введение гадолиния рекомендовано, но не является обязательным. КТ брюшной полости является дополнительным к УЗИ исследованием "второго выбора". Введение внутривенного йодированного контрастного вещества является обязательным условием проведения исследования. Необходимо провести объемную съемку первой (портально-венозной) фазы. Обследовать необходимо всю брюшную полость (включая печень целиком и полость таза).</w:t>
      </w:r>
    </w:p>
    <w:p w:rsidR="00954C66" w:rsidRPr="00954C66" w:rsidRDefault="00954C66" w:rsidP="00954C66">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ЗНО почки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для оценки распространенности процесса КТ органов грудной полости (или как альтернатива – рентгенография легких в 2-х проекциях, если невозможно проведение КТ исследование) в следующих ситуациях [16; 33; 39; 46; 47; 48; 50]:</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всем пациентам – перед началом лечения на этапе предоперационной терапии, а также перед началом специфической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ЗНО почки на этапе предоперационной терапии – на 0 (КТ и рентгенография), 28 (рентгенография), 42 (КТ) дни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НБ на этапе послеоперационной терапии – на 10 неделе и в конце терапии (если на 10 неделе не было достигнуто полной санации очагов)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пациентам с генерализованной формой ЗРО почки на этапе послеоперационной интенсивной терапии – на 1, 8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ЗРО почки на этапе послеоперационной метрономной терапии – на 12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СКС почки на этапе послеоперационной терапии на 1, 9, 18, 27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ЗНО почки на этапе предоперационной терапии – на 0, 28 дни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НБ на этапе послеоперационной терапии – рентгенография на 10 неделе и в конце терапии, КТ – только в случае подозрения на появление метастатических очагов по рентгену ОГК</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ЗРО почки на этапе послеоперационной интенсивной терапии – на 1, 8 неделе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ЗРО почки на этапе послеоперационной метрономной терапии – на 12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СКС почки на этапе послеоперационной терапии на 1, 9, 18, 27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пациенты с локализованной формой ВМП почки не нуждаются в послеоперационной химиотерапии, в случае показаний к ее назначению, тактика обследования и терапии обсуждается с федеральным/национальным центром</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нативная КТ грудной клетки является обязательной диагностической процедурой, необходимой для оценки наличия легочных метастазов. Внутривенное контрастирование необязательно (но может применяться, если КТ ОГК проводится в сочетании с КТ брюшной полости, а не с МРТ брюшной полости).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Наиболее частыми органами-мишенями для отдаленного метастазирования являются легкие. Согласно рекомендациям SIOP имеются определенные характеристики очагового поражения легких, трактующегося как метастатическое или неметастатическое:</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w:t>
      </w:r>
      <w:r w:rsidRPr="00954C66">
        <w:rPr>
          <w:rFonts w:ascii="Times New Roman" w:eastAsia="Times New Roman" w:hAnsi="Times New Roman" w:cs="Times New Roman"/>
          <w:i/>
          <w:iCs/>
          <w:color w:val="333333"/>
          <w:sz w:val="27"/>
          <w:szCs w:val="27"/>
          <w:lang w:eastAsia="ru-RU"/>
        </w:rPr>
        <w:t>округлые солидные очаги размерами 1-2мм не классифицируются как метастазы, эти пациенты получают предоперационную ХТ, как при локальных стадиях;</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округлые солидные очаги размерами 3-5мм классифицируются как метастазы, такие пациенты получают предоперационную ХТ, как при генерализованной форме заболевания. Перед нефрэктомией проводится оценка динамики со стороны легочных метастазов (КТ). При сохранении очагов в легких рекомендуется их оперативное удаление после нефрэктомии. Если гистология удаленных очагов выявляет отсутствие опухолевых клеток или тотальный некроз – послеоперационное лечение проводится согласно локальной стадии. Если в метастазах выявляются живые опухолевые клетки – продолжение лечения согласно рекомендациям для IV стадии;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очаги размером &gt;5 мм классифицируются как метастазы. Такие пациенты получают предоперационную ХТ, как при генерализованной форме заболевания. Перед нефрэктомией проводится оценка динамики со стороны легочных метастазов (КТ).</w:t>
      </w:r>
    </w:p>
    <w:p w:rsidR="00954C66" w:rsidRPr="00954C66" w:rsidRDefault="00954C66" w:rsidP="00954C66">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ЗРО почки или СКС почки для поиска метастатических очагов в головном мозге, а также синхронных/метахронных опухолей (ЗРО почки)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МРТ головного мозга с контрастным усилением (магнитно-резонансная томография головного мозга с контрастированием) (или как альтернатива – КТ головного мозга с контрастным усилением (компьютерная томография головного мозга с внутривенным контрастированием), если невозможно проведение МРТ исследования) в следующих ситуациях [16; 33; 39; 50; 51]:</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ЗРО почки на этапе послеоперационной интенсивной терапии – на 1 неделе и в конце интенсивной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ЗРО почки на этапе послеоперационной метрономной терапии –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СКС почки на этапе послеоперационной интенсивной терапии – на 1 неделе и в конце интенсивной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ЗРО почки на этапе послеоперационной интенсивной терапии – на 1 неделе и в конце интенсивной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пациентам с локализованной формой СКС почки на этапе послеоперационной интенсивной терапии – на 1 неделе и в конце интенсивной 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 случае обнаружения метастатического поражения головного мозга по результатам МРТ/КТ головного мозга с контрастным усилением (магнитно-резонансная томография головного мозга с контрастированием; компьютерная томография головного мозга с внутривенным контрастированием) у пациентов с ЗРО почки и СКС почки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выполнение МРТ спинного мозга с контрастированием (все отделы по отдельности, согласно НМУ)/КТ спинного мозга с контрастным усилениема (КТ позвоночника с внутривенным контрастированием) также проведение люмбальной пункции для оценки распространения опухолевого процесса в пределах ЦНС [16; 33; 39; 50; 51]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     Уровень убедительности рекомендаций – С (уровень достоверности доказательств – 5).</w:t>
      </w:r>
    </w:p>
    <w:p w:rsidR="00954C66" w:rsidRPr="00954C66" w:rsidRDefault="00954C66" w:rsidP="00954C66">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ЗРО почки и СКС почки для поиска метастатических очагов в костях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ПЭТ/КТ (позитронная эмиссионная томография, совмещенная с компьютерной томографией с туморотропными РФП с контрастированием) с 18F-ФДГ (флудезоксиглюкоза) или остеосцинтиграфии с #99mTc (сцинтиграфия костей всего тела) в следующих ситуациях [16; 33; 50]:</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ЗРО почки на этапе послеоперационной интенсивной терапии – на 1 неделе и в конце интенсивной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ЗРО почки на этапе послеоперационной метрономной терапии –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СКС почки на этапе послеоперационной интенсивной терапии – на 1 неделе и в конце интенсивной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ЗРО почки на этапе послеоперационной интенсивной терапии – на 1 неделе и в конце интенсивной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локализованной формой СКС почки на этапе послеоперационной интенсивной терапии – на 1 неделе и в конце интенсивной 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954C66" w:rsidRPr="00954C66" w:rsidRDefault="00954C66" w:rsidP="00954C66">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подозрением на ЗНО почки, если нельзя исключить нейробластому,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сцинтиграфии (сцинтиграфия с туморотропными РФП в режиме "все тело") с 123I-метайодбензилгуанидином (Йобенгуан [123I]) перед началом специфической терапии [33; 47; 48; 52].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подозрения на нейробластому могут быть в случаях, если по результатам методов визуализации (КТ/МРТ ОБП): нет вовлечения почечных чашечек или почечной лоханки в процесс; есть вовлечение в процесс крупных сосудов брюшной полости; в опухоли встречаются кальцинаты; образование вовлекает в процесс всю почку. Уровень катехоламинов в моче повышен.</w:t>
      </w:r>
    </w:p>
    <w:p w:rsidR="00954C66" w:rsidRPr="00954C66" w:rsidRDefault="00954C66" w:rsidP="00954C66">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в целях оценки размера и локализации опухоли, вовлеченности сосудов при планировании хирургического лечения проведение ангиографии сосудов почек, а также реносцинтиграфии (сцинтиграфия почек и мочевыделительной системы) пациентам с двусторонними опухолями почек, опухолями подковообразной почки, а также иных состояниях на усмотрение врача-хирурга при планировании частичной нефрэктомии [30; 33; 44];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предпочтительно, чтобы ее проводил опытный врач-рентгенолог, непосредственно перед операцией</w:t>
      </w:r>
      <w:r w:rsidRPr="00954C66">
        <w:rPr>
          <w:rFonts w:ascii="Times New Roman" w:eastAsia="Times New Roman" w:hAnsi="Times New Roman" w:cs="Times New Roman"/>
          <w:color w:val="222222"/>
          <w:sz w:val="27"/>
          <w:szCs w:val="27"/>
          <w:lang w:eastAsia="ru-RU"/>
        </w:rPr>
        <w:t>.</w:t>
      </w:r>
    </w:p>
    <w:p w:rsidR="00954C66" w:rsidRPr="00954C66" w:rsidRDefault="00954C66" w:rsidP="00954C66">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перед началом терапии для своевременного выявления сопутствующей патологии со стороны сердечно-сосудистой системы и оценки рисков лечения, определения безопасной тактики лечения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выполнение электрокардиографии (регистрация электрокардиограммы) и эхокардиографии [33; 39; 53; 54; 55]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показатели фракции укорочения, фракции выброса и конечно-систолического напряжения стенки должны быть документально зафиксированы перед введением первой дозы #Доксорубицина** всем пациентам, которые планируют получать #Доксорубицин**, т.е. пациентам с IV стадией заболевания и гистологической группой высокого риска.</w:t>
      </w:r>
    </w:p>
    <w:p w:rsidR="00954C66" w:rsidRPr="00954C66" w:rsidRDefault="00954C66" w:rsidP="00954C66">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Пациентам с ЗНО почки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выполнение эхокардиографии в следующих ситуациях [16; 33; 39]:</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ЗНО почки на этапе предоперационной терапии на 0, 42 сутки;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генерализованной формой НБ на этапе послеоперационной терапии – на 10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ЗРО почки на этапе послеоперационной терапии – на 0, 6, 9 неделе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СКС почки с генерализованной формой на этапе предоперационной терапии на 0 неделе, перед неделями 19 и 30, и в конце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с СКС почки с локализованной формой на этапе предоперационной терапии на 0 неделе, перед неделями 19 и 30, и в конце 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                                                  </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показатели фракции укорочения, фракции выброса и конечно-систолического напряжения стенки должны быть документально зафиксированы перед введением первой дозы #доксорубицина** всем пациентам, которые планируют получать #доксорубицин**, т.е. пациентам с IV стадией заболевания и гистологической группой высокого риска НБ перед началом терапии для своевременного выявления сопутствующей патологии со стороны сердечно-сосудистой системы и оценки рисков лечения, определения безопаcной тактики лечения рекомендуется выполнение эхокардиографии.</w:t>
      </w:r>
    </w:p>
    <w:p w:rsidR="00954C66" w:rsidRPr="00954C66" w:rsidRDefault="00954C66" w:rsidP="00954C66">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нижеперечисленных методов аудиологического тестирования на 1 неделе терапии и в конце терапии у детей, получавших в ходе лечения платиносодержащие препараты (#карбоплатин**) для выявления тугоухости, вызванной ототоксическим действием лекарственных препаратов с возможным использованием следующих методов [33; 56; 57]:</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Тональная аудиометрия в стандартном и расширенном диапазоне частот до 16</w:t>
      </w:r>
      <w:r w:rsidRPr="00954C66">
        <w:rPr>
          <w:rFonts w:ascii="Times New Roman" w:eastAsia="Times New Roman" w:hAnsi="Times New Roman" w:cs="Times New Roman"/>
          <w:color w:val="222222"/>
          <w:sz w:val="27"/>
          <w:szCs w:val="27"/>
          <w:lang w:eastAsia="ru-RU"/>
        </w:rPr>
        <w:noBreakHyphen/>
        <w:t xml:space="preserve">20 кГц (методика определения тональных порогов слуха зависит от возраста и уровня развития ребенка: аудиометрия со зрительным подкреплением от 6 до 24 мес., игровая аудиометрия от 2 до 5 лет или стандартная аудиометрия от 5 лет). Регистрация отоакустической эмиссии (Исследование вызванной </w:t>
      </w:r>
      <w:r w:rsidRPr="00954C66">
        <w:rPr>
          <w:rFonts w:ascii="Times New Roman" w:eastAsia="Times New Roman" w:hAnsi="Times New Roman" w:cs="Times New Roman"/>
          <w:color w:val="222222"/>
          <w:sz w:val="27"/>
          <w:szCs w:val="27"/>
          <w:lang w:eastAsia="ru-RU"/>
        </w:rPr>
        <w:lastRenderedPageBreak/>
        <w:t>отоакустической эмиссии) на частоте продукта искажения в диапазоне частот до 8-10 кГц.</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Импедансометрия.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Регистрация коротколатентных и тоно-специфичных слуховых вызванных потенциалов (Регистрация вызванных акустических ответов мозга на постоянные модулированные тоны (ASSR тест)) для детей раннего возраста при отсутствии отоакустической эмиссии и невозможности проведения тональной пороговой аудиометрии.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объем возможного акустического обследования зависит от оснащенности стационара.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Желательные сроки проведения аудиологического тестирования: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Базовое тестирование перед началом лечения.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Через 4-6 недель после завершения лечения (последнего введения #карбоплатина**).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1-2 раза в год в течение 3-5 лет после завершения лечения для пациентов с нормой слуха.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При выявлении тугоухости пациент направляется к врачу-оториноларингологу (врачу-сурдологу-оториноларингологу) для определения индивидуальной программы наблюдения, лечения, реабилитации.</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2.5 Иные диагностические исследования</w:t>
      </w:r>
    </w:p>
    <w:p w:rsidR="00954C66" w:rsidRPr="00954C66" w:rsidRDefault="00954C66" w:rsidP="00954C66">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подозрением на НБ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биопсии с последующим патолого-анатомическим исследованием биопсийного (операционного) материала  в случае невозможности исключения других опухолей почки/экстрапочечной этиологии на основании данных визуализации и клинической картины, а именно в следующих случаях [33; 58; 59]:</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 наблюдается необычная клиническая картина: Возраст &gt;6 лет (риск опухолей почки другой этиологии); имеется инфекция мочеполовых путей или септицемия (подозрение на абсцесс); инфильтрация поясничной мышцы (подозрение на нейробластому); наличие метастазов в легких у пациентов младше 2 лет, </w:t>
      </w:r>
      <w:r w:rsidRPr="00954C66">
        <w:rPr>
          <w:rFonts w:ascii="Times New Roman" w:eastAsia="Times New Roman" w:hAnsi="Times New Roman" w:cs="Times New Roman"/>
          <w:color w:val="222222"/>
          <w:sz w:val="27"/>
          <w:szCs w:val="27"/>
          <w:lang w:eastAsia="ru-RU"/>
        </w:rPr>
        <w:lastRenderedPageBreak/>
        <w:t>экстрапеченочные и экстрапульмональные метастазы (подозрение на ЗРО почки);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есть необычные находки по результатам визуализации: многочисленные кальцинаты (подозрение на нейробластому); обширная лимфаденопатия (подозрение на ЗРО), паренхима почек не визуализируется; практически полностью экстраренальный процесс.</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трепан-биопсия не должна применяться в случаях, если возраст пациента 6 месяцев и младше, в данной ситуации предусмотрена первичная хирургическая операция, а также при наличии опухоли, представленной только кистозным компонентом (следует рассмотреть возможность проведения первичной хирургической операции, высок риск разрыва капсулы опухоли в процессе биопсии). Проведение открытой биопсии не рекомендовано. Открытая биопсия опухоли почки в постхирургическом стадировании трактуется как 3 стадия и требует проведения локальной лучевой терапии (см. раздел 3.3 Лучевая терапия).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У пациентов с кистозным вариантом опухоли высок риск разрыва капсулы опухоли в процессе биопсии.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Сводные рекомендации к проведению диагностической пункционной биопсии новообразований почек у пациентов без генетической предрасположенности представлены в таблице 3 [60].</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Таблица 3. Сводные рекомендации к проведению диагностической пункционной биопсии новообразований почек у пациентов без генетической предрасположенности [60]</w:t>
      </w:r>
    </w:p>
    <w:tbl>
      <w:tblPr>
        <w:tblW w:w="11850" w:type="dxa"/>
        <w:tblCellMar>
          <w:left w:w="0" w:type="dxa"/>
          <w:right w:w="0" w:type="dxa"/>
        </w:tblCellMar>
        <w:tblLook w:val="04A0" w:firstRow="1" w:lastRow="0" w:firstColumn="1" w:lastColumn="0" w:noHBand="0" w:noVBand="1"/>
      </w:tblPr>
      <w:tblGrid>
        <w:gridCol w:w="3040"/>
        <w:gridCol w:w="2459"/>
        <w:gridCol w:w="2951"/>
        <w:gridCol w:w="2992"/>
        <w:gridCol w:w="2578"/>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Биопсия не требуется (все критерии НБ соблюдены)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Биопсия НЕ рекомендуется при ЛЮБОМ из этих критериев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Биопсия РЕКОМЕНДУЕТСЯ при ЛЮБОМ из этих критериев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ЛЮБОЙ из этих критериев требует обсуждения коллегиально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Клинические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Возраст 6 мес.-7 лет;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Отсутствие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Возраст до 3 мес. (первичная операция).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Возраст 10 лет и старше;</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Возраст 7-10 лет, объем опухоли &lt;200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Возраст 3-6 мес.;</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Инфекционный синдром;</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Инфекция мочевыводящих путей.</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lastRenderedPageBreak/>
              <w:t>Радиологические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Почка;</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Односторонняя опухоль;</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Солидная или солидно-кистозная структура;</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 кальцинатов;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Метастазы отсутствуют или только в легких и возраст старше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Полностью кистозная опухоль (первичная операция, если показано);</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Двусторонние опухоли почки и/ или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Нефробластоматоз (возраст 6 мес.-7 лет,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предполагаемая химиотерапия).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Возможно, не почка;</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Атипичные</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метастазы:</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Кости (любой</w:t>
            </w:r>
            <w:del w:id="0" w:author="Unknown">
              <w:r w:rsidRPr="00954C66">
                <w:rPr>
                  <w:rFonts w:ascii="Verdana" w:eastAsia="Times New Roman" w:hAnsi="Verdana" w:cs="Times New Roman"/>
                  <w:sz w:val="27"/>
                  <w:szCs w:val="27"/>
                  <w:lang w:eastAsia="ru-RU"/>
                </w:rPr>
                <w:delText> </w:delText>
              </w:r>
            </w:del>
            <w:r w:rsidRPr="00954C66">
              <w:rPr>
                <w:rFonts w:ascii="Verdana" w:eastAsia="Times New Roman" w:hAnsi="Verdana" w:cs="Times New Roman"/>
                <w:sz w:val="27"/>
                <w:szCs w:val="27"/>
                <w:lang w:eastAsia="ru-RU"/>
              </w:rPr>
              <w:t>возраст)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ЦНС (любой возраст)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Легкие (до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Кальцинаты;</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Объем опухоли менее 80 мл;</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Большая некротическая аденопатия;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Двусторонние опухоли почек, возраст 7 лет или старше.</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Биохимические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Уровень катехоламинов мочи в норме;</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Уровень кальция в крови в норме;</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ЛДГ менее 4х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Уровень катехоламинов мочи выше нормы;</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Гиперкальциемия и возраст &lt;4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ЛДГ выше 4х норм.</w:t>
            </w:r>
          </w:p>
        </w:tc>
      </w:tr>
    </w:tbl>
    <w:p w:rsidR="00954C66" w:rsidRPr="00954C66" w:rsidRDefault="00954C66" w:rsidP="00954C66">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в целях подтверждения диагноза и для принятия решения о тактике адъювантной терапии выполнение патолого-анатомического исследования операционного материала во всех случаях [33; 39].</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референс должен осуществляться в сроки до 2-х недель от оперативного вмешательства для принятия решения о тактике адъювантной терапии.</w:t>
      </w:r>
    </w:p>
    <w:p w:rsidR="00954C66" w:rsidRPr="00954C66" w:rsidRDefault="00954C66" w:rsidP="00954C66">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консультация врача-диетолога с последующей коррекцией основного рациона и возможным назначением дополнительно лечебных питательных смесей в целях обеспечения адекватной и своевременной нутритивной поддержки (см. раздел 7.2) [61]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954C66" w:rsidRPr="00954C66" w:rsidRDefault="00954C66" w:rsidP="00954C66">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наличии у пациента с ЗНО почки стигм дисэмбриогенеза и врождённых пороков развития, особенно урогенитального тракта, аниридии, макросомии, гемигипертрофии,</w:t>
      </w:r>
      <w:r w:rsidRPr="00954C66">
        <w:rPr>
          <w:rFonts w:ascii="Times New Roman" w:eastAsia="Times New Roman" w:hAnsi="Times New Roman" w:cs="Times New Roman"/>
          <w:i/>
          <w:iCs/>
          <w:color w:val="333333"/>
          <w:sz w:val="27"/>
          <w:szCs w:val="27"/>
          <w:lang w:eastAsia="ru-RU"/>
        </w:rPr>
        <w:t> а также </w:t>
      </w:r>
      <w:r w:rsidRPr="00954C66">
        <w:rPr>
          <w:rFonts w:ascii="Times New Roman" w:eastAsia="Times New Roman" w:hAnsi="Times New Roman" w:cs="Times New Roman"/>
          <w:color w:val="222222"/>
          <w:sz w:val="27"/>
          <w:szCs w:val="27"/>
          <w:lang w:eastAsia="ru-RU"/>
        </w:rPr>
        <w:t> при подозрении на билатеральное поражение,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консультация врача-генетика (прием (осмотр, консультация) врача-генетика первичный), так как генетические синдромы встречаются в 5-10% случаев НБ и в основном представляют собой сочетание опухоли с пороками развития мочеполовой системы, нефропатию, макросомию</w:t>
      </w:r>
      <w:r w:rsidRPr="00954C66">
        <w:rPr>
          <w:rFonts w:ascii="Times New Roman" w:eastAsia="Times New Roman" w:hAnsi="Times New Roman" w:cs="Times New Roman"/>
          <w:i/>
          <w:iCs/>
          <w:color w:val="333333"/>
          <w:sz w:val="27"/>
          <w:szCs w:val="27"/>
          <w:lang w:eastAsia="ru-RU"/>
        </w:rPr>
        <w:t> </w:t>
      </w:r>
      <w:r w:rsidRPr="00954C66">
        <w:rPr>
          <w:rFonts w:ascii="Times New Roman" w:eastAsia="Times New Roman" w:hAnsi="Times New Roman" w:cs="Times New Roman"/>
          <w:color w:val="222222"/>
          <w:sz w:val="27"/>
          <w:szCs w:val="27"/>
          <w:lang w:eastAsia="ru-RU"/>
        </w:rPr>
        <w:t>[10; 11; 12; 39; 41].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ЗРО почки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консультация врача-генетика для определения показаний и объема проведения молекулярно-генетического обследования, так как в 30% случаев ЗРО почки развивается на фоне синдромов предрасположенности (СПЗРО1 и СПЗРО2 типов) [16; 17; 18]</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с коморбидностью, которая может повлиять на выбор тактики противоопухолевого лечения, перед началом терапии рекомендуется прием (осмотр, консультация) первичная  соответствующего врача-специалиста (врача-детского кардиолога, врача-невролога, врача-офтальмолога и др.) [41; 44].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пациенты с подозрением на генетические синдромы должны быть осмотрены узкими специалистами в зависимости от органов-мишеней (например, пациенты с подозрением на WAGR-синдром и аниридией должны быть консультированы врачом-офтальмологом)</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[41].</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Терапия ЗНО почки базируется на химиотерапии и оперативном лечении. Очень небольшая часть пациентов нуждается в лучевой терапии. Выбор тактики лечения зависит от гистологического типа опухоли и группы риска, стадии заболевания и возраста пациента</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[33; 64].</w:t>
      </w:r>
    </w:p>
    <w:p w:rsidR="00954C66" w:rsidRPr="00954C66" w:rsidRDefault="00954C66" w:rsidP="00954C66">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ЗНО почки младше 7 месяцев или пациентам старше 16 лет, а также пациентам с кистозным вариантам опухоли в качестве первого этапа лечения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хирургическое вмешательство [33; 6433].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У детей младше 7 месяцев чаще всего наблюдается врожденная мезобластная нефрома, для излечения которой достаточно лишь хирургического вмешательства.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У пациентов старше 16 лет необходимо исключить почечно-клеточную карциному, требующую проведения первичной операции во всех случаях, когда это возможно.</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У пациентов с кистозным вариантом опухоли высок риск разрыва капсулы опухоли в процессе биопсии.</w:t>
      </w:r>
    </w:p>
    <w:p w:rsidR="00954C66" w:rsidRPr="00954C66" w:rsidRDefault="00954C66" w:rsidP="00954C66">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младше 18 лет с ЗНО почки в период лечения при развитии анемического синдрома, кровотечения, высокого риска геморрагического синдрома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проведение гемотрансфузионной поддержки препаратами крови [62].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младше 18 лет с ЗНО почки на период лечения в целях лечения и профилактики тошноты и рвоты, обусловленных проведением противоопухолевой терапии,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xml:space="preserve"> оценивать уровень эметогенности лекарственных препаратов, проводить лечение и профилактику </w:t>
      </w:r>
      <w:r w:rsidRPr="00954C66">
        <w:rPr>
          <w:rFonts w:ascii="Times New Roman" w:eastAsia="Times New Roman" w:hAnsi="Times New Roman" w:cs="Times New Roman"/>
          <w:color w:val="222222"/>
          <w:sz w:val="27"/>
          <w:szCs w:val="27"/>
          <w:lang w:eastAsia="ru-RU"/>
        </w:rPr>
        <w:lastRenderedPageBreak/>
        <w:t>тошноты и рвоты с использованием лекарственных препаратов (см. раздел 5.1) [63]. </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3.1 Неоадъювантная химиотерапия</w:t>
      </w:r>
    </w:p>
    <w:p w:rsidR="00954C66" w:rsidRPr="00954C66" w:rsidRDefault="00954C66" w:rsidP="00954C66">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верифицированным ЗНО почки, которым на первом этапе лечения не была показана операция,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предоперационной (неоадъюватной) химиотерапии [33; 64; 65].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локализованной форме ЗНО почки (стадии I-III)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неоадъювантная химиотерапия в режиме AV, 4 недели: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недели; </w:t>
      </w:r>
      <w:r w:rsidRPr="00954C66">
        <w:rPr>
          <w:rFonts w:ascii="Times New Roman" w:eastAsia="Times New Roman" w:hAnsi="Times New Roman" w:cs="Times New Roman"/>
          <w:b/>
          <w:bCs/>
          <w:color w:val="222222"/>
          <w:sz w:val="27"/>
          <w:szCs w:val="27"/>
          <w:lang w:eastAsia="ru-RU"/>
        </w:rPr>
        <w:t>#</w:t>
      </w:r>
      <w:r w:rsidRPr="00954C66">
        <w:rPr>
          <w:rFonts w:ascii="Times New Roman" w:eastAsia="Times New Roman" w:hAnsi="Times New Roman" w:cs="Times New Roman"/>
          <w:color w:val="222222"/>
          <w:sz w:val="27"/>
          <w:szCs w:val="27"/>
          <w:lang w:eastAsia="ru-RU"/>
        </w:rPr>
        <w:t>дактиномицин 45 мкг/кг/сут, в/в болюсно – 1, 3 недели (см. приложение А3.1) [33; 64; 66].</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максимальная разовая доза #винкристина** 2 мг. #Дактиномицин</w:t>
      </w:r>
      <w:r w:rsidRPr="00954C66">
        <w:rPr>
          <w:rFonts w:ascii="Times New Roman" w:eastAsia="Times New Roman" w:hAnsi="Times New Roman" w:cs="Times New Roman"/>
          <w:b/>
          <w:bCs/>
          <w:i/>
          <w:iCs/>
          <w:color w:val="333333"/>
          <w:sz w:val="27"/>
          <w:szCs w:val="27"/>
          <w:lang w:eastAsia="ru-RU"/>
        </w:rPr>
        <w:t> </w:t>
      </w:r>
      <w:r w:rsidRPr="00954C66">
        <w:rPr>
          <w:rFonts w:ascii="Times New Roman" w:eastAsia="Times New Roman" w:hAnsi="Times New Roman" w:cs="Times New Roman"/>
          <w:i/>
          <w:iCs/>
          <w:color w:val="333333"/>
          <w:sz w:val="27"/>
          <w:szCs w:val="27"/>
          <w:lang w:eastAsia="ru-RU"/>
        </w:rPr>
        <w:t>не применяется у детей весом менее 5 кг и менее 3 месяцев жизни. Редукция доз препаратов в зависимости от возраста представлена в таблицах 15 и 16.</w:t>
      </w:r>
      <w:r w:rsidRPr="00954C66">
        <w:rPr>
          <w:rFonts w:ascii="Times New Roman" w:eastAsia="Times New Roman" w:hAnsi="Times New Roman" w:cs="Times New Roman"/>
          <w:b/>
          <w:bCs/>
          <w:i/>
          <w:iCs/>
          <w:color w:val="333333"/>
          <w:sz w:val="27"/>
          <w:szCs w:val="27"/>
          <w:lang w:eastAsia="ru-RU"/>
        </w:rPr>
        <w:t> </w:t>
      </w:r>
      <w:r w:rsidRPr="00954C66">
        <w:rPr>
          <w:rFonts w:ascii="Times New Roman" w:eastAsia="Times New Roman" w:hAnsi="Times New Roman" w:cs="Times New Roman"/>
          <w:i/>
          <w:iCs/>
          <w:color w:val="333333"/>
          <w:sz w:val="27"/>
          <w:szCs w:val="27"/>
          <w:lang w:eastAsia="ru-RU"/>
        </w:rPr>
        <w:t>Хирургическое лечение проводится на 5-6-й неделе. В случае задержки операции, рекомендуется введение дополнительного #винкристина**</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[9; 38].</w:t>
      </w:r>
    </w:p>
    <w:p w:rsidR="00954C66" w:rsidRPr="00954C66" w:rsidRDefault="00954C66" w:rsidP="00954C66">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метастатической форме ЗНО почки (стадия IV)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неоадъювантная химиотерапия в режиме AVD, 6 недель: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и 6 недели; #дактиномицин 45 мкг/кг/сут, в/в болюсно – 1, 3 и 5 недели;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w:t>
      </w:r>
      <w:r w:rsidRPr="00954C66">
        <w:rPr>
          <w:rFonts w:ascii="Times New Roman" w:eastAsia="Times New Roman" w:hAnsi="Times New Roman" w:cs="Times New Roman"/>
          <w:color w:val="222222"/>
          <w:sz w:val="20"/>
          <w:szCs w:val="20"/>
          <w:vertAlign w:val="superscript"/>
          <w:lang w:eastAsia="ru-RU"/>
        </w:rPr>
        <w:t> </w:t>
      </w:r>
      <w:r w:rsidRPr="00954C66">
        <w:rPr>
          <w:rFonts w:ascii="Times New Roman" w:eastAsia="Times New Roman" w:hAnsi="Times New Roman" w:cs="Times New Roman"/>
          <w:color w:val="222222"/>
          <w:sz w:val="27"/>
          <w:szCs w:val="27"/>
          <w:lang w:eastAsia="ru-RU"/>
        </w:rPr>
        <w:t>2-6 часовая инфузия – 1, 5 недели (см. приложение А3.1) [33; 64; 6633].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Для опухоли Вильмса – </w:t>
      </w: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Для злокачественной рабдоидной опухоли почки (ЗРО почки), светлоклеточной саркомы почки (СКС почки), мезобластной нефромы (ВМН) – </w:t>
      </w: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Комментарии: </w:t>
      </w:r>
      <w:r w:rsidRPr="00954C66">
        <w:rPr>
          <w:rFonts w:ascii="Times New Roman" w:eastAsia="Times New Roman" w:hAnsi="Times New Roman" w:cs="Times New Roman"/>
          <w:i/>
          <w:iCs/>
          <w:color w:val="333333"/>
          <w:sz w:val="27"/>
          <w:szCs w:val="27"/>
          <w:lang w:eastAsia="ru-RU"/>
        </w:rPr>
        <w:t>Максимальная разовая доза #винкристина** 2 мг.</w:t>
      </w:r>
      <w:r w:rsidRPr="00954C66">
        <w:rPr>
          <w:rFonts w:ascii="Times New Roman" w:eastAsia="Times New Roman" w:hAnsi="Times New Roman" w:cs="Times New Roman"/>
          <w:b/>
          <w:bCs/>
          <w:i/>
          <w:iCs/>
          <w:color w:val="333333"/>
          <w:sz w:val="27"/>
          <w:szCs w:val="27"/>
          <w:lang w:eastAsia="ru-RU"/>
        </w:rPr>
        <w:t> #Дактиномицин </w:t>
      </w:r>
      <w:r w:rsidRPr="00954C66">
        <w:rPr>
          <w:rFonts w:ascii="Times New Roman" w:eastAsia="Times New Roman" w:hAnsi="Times New Roman" w:cs="Times New Roman"/>
          <w:i/>
          <w:iCs/>
          <w:color w:val="333333"/>
          <w:sz w:val="27"/>
          <w:szCs w:val="27"/>
          <w:lang w:eastAsia="ru-RU"/>
        </w:rPr>
        <w:t>не применяется у детей весом менее 5 кг и менее 3 месяцев жизни. </w:t>
      </w:r>
      <w:r w:rsidRPr="00954C66">
        <w:rPr>
          <w:rFonts w:ascii="Times New Roman" w:eastAsia="Times New Roman" w:hAnsi="Times New Roman" w:cs="Times New Roman"/>
          <w:b/>
          <w:bCs/>
          <w:i/>
          <w:iCs/>
          <w:color w:val="333333"/>
          <w:sz w:val="27"/>
          <w:szCs w:val="27"/>
          <w:lang w:eastAsia="ru-RU"/>
        </w:rPr>
        <w:t>Редукция доз препаратов в зависимости от возраста представлена в таблицах 15 и 16. </w:t>
      </w:r>
      <w:r w:rsidRPr="00954C66">
        <w:rPr>
          <w:rFonts w:ascii="Times New Roman" w:eastAsia="Times New Roman" w:hAnsi="Times New Roman" w:cs="Times New Roman"/>
          <w:i/>
          <w:iCs/>
          <w:color w:val="333333"/>
          <w:sz w:val="27"/>
          <w:szCs w:val="27"/>
          <w:lang w:eastAsia="ru-RU"/>
        </w:rPr>
        <w:t>Хирургическое лечение проводится на 7-8-й неделе. В случае задержки операции, рекомендуется введение дополнительного #винкристина** [9; 38].</w:t>
      </w:r>
    </w:p>
    <w:p w:rsidR="00954C66" w:rsidRPr="00954C66" w:rsidRDefault="00954C66" w:rsidP="00954C66">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у которых диагноз ЗРО почки или СКС почки был поставлен на основании результатов толстоигольной биопсии, </w:t>
      </w:r>
      <w:r w:rsidRPr="00954C66">
        <w:rPr>
          <w:rFonts w:ascii="Times New Roman" w:eastAsia="Times New Roman" w:hAnsi="Times New Roman" w:cs="Times New Roman"/>
          <w:b/>
          <w:bCs/>
          <w:color w:val="222222"/>
          <w:sz w:val="27"/>
          <w:szCs w:val="27"/>
          <w:lang w:eastAsia="ru-RU"/>
        </w:rPr>
        <w:t>показано</w:t>
      </w:r>
      <w:r w:rsidRPr="00954C66">
        <w:rPr>
          <w:rFonts w:ascii="Times New Roman" w:eastAsia="Times New Roman" w:hAnsi="Times New Roman" w:cs="Times New Roman"/>
          <w:color w:val="222222"/>
          <w:sz w:val="27"/>
          <w:szCs w:val="27"/>
          <w:lang w:eastAsia="ru-RU"/>
        </w:rPr>
        <w:t> начало неоадъювантной химиотерапии в рамках схем лечения в соответствии с гистологическим типом (см. раздел 3.3) [16; 33; 51].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i/>
          <w:iCs/>
          <w:color w:val="333333"/>
          <w:sz w:val="27"/>
          <w:szCs w:val="27"/>
          <w:lang w:eastAsia="ru-RU"/>
        </w:rPr>
        <w:t> Редукция доз препаратов в зависимости от возраста представлена в таблице 16. Хирургическое лечение проводится через 1-2 курса терапии.</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3.2 Хирургическое лечение</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3.2.1 Рекомендации по хирургическому лечению первичного очага</w:t>
      </w:r>
    </w:p>
    <w:p w:rsidR="00954C66" w:rsidRPr="00954C66" w:rsidRDefault="00954C66" w:rsidP="00954C66">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унилатеральной ЗНО почки после неоадъювантной терапии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нефруретерэктомии [33; 65; 67; 68; 69];</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у которых диагноз ЗРО почки или СКС почки был поставлен на основании результатов толстоигольной биопсии, </w:t>
      </w:r>
      <w:r w:rsidRPr="00954C66">
        <w:rPr>
          <w:rFonts w:ascii="Times New Roman" w:eastAsia="Times New Roman" w:hAnsi="Times New Roman" w:cs="Times New Roman"/>
          <w:b/>
          <w:bCs/>
          <w:color w:val="222222"/>
          <w:sz w:val="27"/>
          <w:szCs w:val="27"/>
          <w:lang w:eastAsia="ru-RU"/>
        </w:rPr>
        <w:t>показано</w:t>
      </w:r>
      <w:r w:rsidRPr="00954C66">
        <w:rPr>
          <w:rFonts w:ascii="Times New Roman" w:eastAsia="Times New Roman" w:hAnsi="Times New Roman" w:cs="Times New Roman"/>
          <w:color w:val="222222"/>
          <w:sz w:val="27"/>
          <w:szCs w:val="27"/>
          <w:lang w:eastAsia="ru-RU"/>
        </w:rPr>
        <w:t> проведение хирургического лечения через 1-2 курса неоадъювантной химиотерапии в рамках схем лечения в соответствии с гистологическим типом [16; 33; 51];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предположительным диагнозом ВМН почки полная нефрэктомия </w:t>
      </w:r>
      <w:r w:rsidRPr="00954C66">
        <w:rPr>
          <w:rFonts w:ascii="Times New Roman" w:eastAsia="Times New Roman" w:hAnsi="Times New Roman" w:cs="Times New Roman"/>
          <w:b/>
          <w:bCs/>
          <w:color w:val="222222"/>
          <w:sz w:val="27"/>
          <w:szCs w:val="27"/>
          <w:lang w:eastAsia="ru-RU"/>
        </w:rPr>
        <w:t>является</w:t>
      </w:r>
      <w:r w:rsidRPr="00954C66">
        <w:rPr>
          <w:rFonts w:ascii="Times New Roman" w:eastAsia="Times New Roman" w:hAnsi="Times New Roman" w:cs="Times New Roman"/>
          <w:color w:val="222222"/>
          <w:sz w:val="27"/>
          <w:szCs w:val="27"/>
          <w:lang w:eastAsia="ru-RU"/>
        </w:rPr>
        <w:t xml:space="preserve"> предпочтительным методом лечения при локализованном заболевании и должна проводиться согласно общим рекомендациям по хирургическому лечению, приведенным выше. Необходимо всегда удалять околопочечный жир, поскольку врожденная мезобластная нефрома имеет склонность к инфильтрации окружающих тканей. В случае неполной резекции опухоли или неполного удаления </w:t>
      </w:r>
      <w:r w:rsidRPr="00954C66">
        <w:rPr>
          <w:rFonts w:ascii="Times New Roman" w:eastAsia="Times New Roman" w:hAnsi="Times New Roman" w:cs="Times New Roman"/>
          <w:color w:val="222222"/>
          <w:sz w:val="27"/>
          <w:szCs w:val="27"/>
          <w:lang w:eastAsia="ru-RU"/>
        </w:rPr>
        <w:lastRenderedPageBreak/>
        <w:t>околопочечного жира необходимо провести повторную резекцию. Метастазэктомия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в исключительных случаях при наличии солитарных метастазов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при проведении нефрэктомии руководствоваться следующими принципами: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Срединная или поперечная лапаротомия в качестве хирургического доступа.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Проведение ревизии брюшной полости выполняется до нефрэктомии. Необходимо исследовать печень, лимфатические узлы и брюшину на предмет метастатического поражения и внутрибрюшных метастазов. Любое подозрительное в отношении опухоли новообразование иссекается или выполняется биопсия при её нерезектабельности. Это касается и биопсии лимфатических узлов, даже, если они макроскопически выглядят непоражёнными.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Нефрэктомию целесообразно начинать с лигирования почечных сосудов. Почечная артерия перевязывается первой с целью предотвращения разрыва опухоли из-за её хрупкости и возможности диссеминации через перинефральные перфорантные вены. В протоколе операции регистрируются этапы мобилизации. Если опухоль больших размеров и доступ к сосудам затруднен, то вначале производят её выделение из окружающих тканей, а сосуды лигируются по возможности.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Пересечение мочеточника производится максимально близко к мочевому пузырю;</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Удалять опухоль почки целесообразно с окружающей клетчаткой и поражёнными структурами;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Необходимо тщательное исследование контралатерального ретроперитонеального пространства при билатеральном поражении;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Необходима тщательная ревизия почечной вены и нижней полой вены (НПВ) во время операции – непротяжённый тромб почечной вены резецируется вместе с веной. Тромбы инфрапеченочного сегмента НПВ удаляются через венотомию. При наличии большого тромба и инфильтрации стенки НПВ выполнение радикального удаления невозможно, в послеоперационном периоде эта область должна быть включена в поле облучения [65; 68].</w:t>
      </w:r>
    </w:p>
    <w:p w:rsidR="00954C66" w:rsidRPr="00954C66" w:rsidRDefault="00954C66" w:rsidP="00954C66">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биопсия лимфатических узлов с последующим патолого-анатомическим исследованием для корректного стадирования и назначения адекватной последующей терапии [33; 65; 69; 70].</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Для опухоли Вильмса (НБ) – </w:t>
      </w: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Для злокачественной рабдоидной опухоли почки (ЗРО почки), светлоклеточной саркомы почки (СКС почки), мезобластной нефромы (ВМН) – </w:t>
      </w: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лимфатические узлы ворот почки, почечной артерии у места ее отхождения от аорты (регионарные узлы), верхние и нижние парааортальные (экстрарегионарные) должны быть направлены на патолого-анатомическое исследование даже если выглядят неизмененными. Лимфатические узлы должны быть удалены без нарушения их целостности. Каждый удаленный лимфоузел должен быть маркирован с описанием точного расположения и послан врачу-патологоанатому отдельно. На исследование должно быть взято не менее 7 лимфатических узлов.</w:t>
      </w:r>
    </w:p>
    <w:p w:rsidR="00954C66" w:rsidRPr="00954C66" w:rsidRDefault="00954C66" w:rsidP="00954C66">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нефруретерэктомия с использованием видеоэндоскопических технологий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при соблюдении следующих критериев [33; 65; 67; 71; 74; 75]:</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объемные образования в почке, размерами не превышающие объем здоровой почки, без видимых на МРТ/КТ увеличенных контралатеральных лимфоузлов;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резекция должна быть проведена в соответствии с онкологическими принципами и включать биопсию лимфатических узлов;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наличие центрально расположенных опухолей с четкой границей с «нормальной» тканью почки, окружающей опухоль;</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извлечение опухоли должно быть произведено посредством мешка без повреждения капсулы опухоли через адекватное отверстие в брюшной стенке не только для профилактики диссеминации опухоли, но и для обеспечения адекватного стадирования;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возможно проведение органосохраняющей операции – необходимо ее проведение путем лапаротомии.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Малоинвазивные и органосохраняющие операции должны проводиться в федеральных центрах, имеющих опыт проведения подобных операций [65; 72]!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Во всех возможных случаях проведения лапароскопической радикальной нефрэктомии необходимо получение мнения специалиста референсного хирургического центра, так же подтверждающего необходимость направления пациента для проведения лапароскопической операции в центр, сотрудники которого имеют соответствующий опыт.</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Противопоказания к проведению лапароскопической нефрэктомии [33]:</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Опухоль, инфильтрирующая экстраренальные структуры или распространяющаяся за ипсилатеральную границу позвоночного столба;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Тромб в почечной или полой вене;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Расположение опухоли на периферии почки, при которой невозможно проведение органосохраняющей операции;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Опухоль, не отвечающая на химиотерапию, ввиду риска разрыва капсулы опухоли;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Отсутствие достаточного опыта проведения лапароскопической нефрэктомии.</w:t>
      </w:r>
    </w:p>
    <w:p w:rsidR="00954C66" w:rsidRPr="00954C66" w:rsidRDefault="00954C66" w:rsidP="00954C66">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Проведение</w:t>
      </w:r>
      <w:r w:rsidRPr="00954C66">
        <w:rPr>
          <w:rFonts w:ascii="Times New Roman" w:eastAsia="Times New Roman" w:hAnsi="Times New Roman" w:cs="Times New Roman"/>
          <w:color w:val="222222"/>
          <w:sz w:val="27"/>
          <w:szCs w:val="27"/>
          <w:lang w:eastAsia="ru-RU"/>
        </w:rPr>
        <w:t> органосохраняющего хирургического вмешательства рекомендовано при унилатеральной нефробластоме, без генетической предрасположенности, при соблюдении следующих критериев [33; 65; 67; 72;73]:</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Опухоль, ограниченная одним полюсом почки или расположенная на периферии почки;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Объем опухоли менее 300 мл на момент постановки диагноза (риск наличия метастатического поражения регионарных лимфоузлов около 2%);</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Отсутствие данных за инициальный разрыв капсулы опухоли;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Отсутствие вовлечения в процесс лоханки;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Отсутствие инвазии в окружающие органы;</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Отсутствие тромба в почечной или полой венах;</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Отсутствие мультифокального характера опухоли;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Органосохраняющая операция возможна только с соблюдением онкологических правил безопасного отступа от края опухоли;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Ожидается, что остаточная паренхима почки будет достаточной для адекватного функционирования;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Необходимо сохранить не менее 66% почечной паренхимы после резекции опухоли для исключения гиперперфузии. Для определения функционального резерва почки необходимо проведение предоперационного радиоизотопного исследования.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Резекция почки возможна и при унилатеральном поражении почки, однако необходимо четко оценивать преимущества данного хирургического метода (процент оставшейся паренхимы почки, риск возникновения локального рецидива).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Преимущества от проведения органосохраняющих операций могут быть получены при наличии урологических и нефрологических нарушений в контралатеральной почке, а также при наличии генетических синдромов, ассоциированных с риском развития НБ (что повышает риск возможной операции на контрлатеральной почке в случае развития метахронной опухоли).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Энуклеация (резекция опухоли без неизмененной почечной паренхимы) не является надлежащей локальной терапией. В случае неполной резекции с микроскопической остаточной опухолью проведение дальнейшей локальной терапии зависит от ряда факторов и должно быть вынесено на обсуждение с многопрофильной группой специалистов. </w:t>
      </w:r>
      <w:r w:rsidRPr="00954C66">
        <w:rPr>
          <w:rFonts w:ascii="Times New Roman" w:eastAsia="Times New Roman" w:hAnsi="Times New Roman" w:cs="Times New Roman"/>
          <w:b/>
          <w:bCs/>
          <w:i/>
          <w:iCs/>
          <w:color w:val="333333"/>
          <w:sz w:val="27"/>
          <w:szCs w:val="27"/>
          <w:lang w:eastAsia="ru-RU"/>
        </w:rPr>
        <w:t>Однако, полная нефрэктомия при неблагоприятных подтипах ренальных опухолей (в частности, ЗРО почки и СКС почки) представляется необходимой.</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Положительные ЛУ при патологическом исследовании после проведения органосохраняющих операций указывают на необходимость проведения лучевой терапии, но не обязательно нефрэктомии.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После резекции почки следует осуществлять тщательный последующий мониторинг функционального состояния (краткосрочный и долгосрочный): допплерография почечных сосудов через 2 дня после операции. Спустя 6 месяцев следует оценить функциональный резерв сохраненной почечной ткани по реносцинтиграфии. Необходимо проводить оценку клиренса креатинина, исключение ренальной гипертензии, признаков почечной недостаточности. Эта информация важна для определения наличия или отсутствия потенциальных преимуществ органосохраняющей операции для функции почек в отсроченном периоде.</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Нефробластоматоз в почечной паренхиме в препарате, полученном при органосохраняющей операции, может способствовать развитию метахронной нефробластомы в оставшейся почке. Следует осуществлять тщательное наблюдение за этими пациентами.</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3.2.2 Рекомендации по хирургическому лечению метастазов</w:t>
      </w:r>
    </w:p>
    <w:p w:rsidR="00954C66" w:rsidRPr="00954C66" w:rsidRDefault="00954C66" w:rsidP="00954C66">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метастазэктомия </w:t>
      </w:r>
      <w:r w:rsidRPr="00954C66">
        <w:rPr>
          <w:rFonts w:ascii="Times New Roman" w:eastAsia="Times New Roman" w:hAnsi="Times New Roman" w:cs="Times New Roman"/>
          <w:b/>
          <w:bCs/>
          <w:color w:val="222222"/>
          <w:sz w:val="27"/>
          <w:szCs w:val="27"/>
          <w:lang w:eastAsia="ru-RU"/>
        </w:rPr>
        <w:t>рекомендуется </w:t>
      </w:r>
      <w:r w:rsidRPr="00954C66">
        <w:rPr>
          <w:rFonts w:ascii="Times New Roman" w:eastAsia="Times New Roman" w:hAnsi="Times New Roman" w:cs="Times New Roman"/>
          <w:color w:val="222222"/>
          <w:sz w:val="27"/>
          <w:szCs w:val="27"/>
          <w:lang w:eastAsia="ru-RU"/>
        </w:rPr>
        <w:t>проводить после нефрэктомии и после 1-2 курсов послеоперационной ПХТ [65; 71].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при метастазировании опухоли в легкие при наличии возможности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хирургическое удаление метастазов [33; 65; 71].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торакоскопия может быть применима только при субплевральном расположении метастазов. Предпочтение отдается торакотомии. Предпочтительно – клиновидная резекция с достижением «чистых» краев резекции. Если путем клиновидной резекции не достичь радикального удаления, возможно проведение сегмент- или лобэктомии. Пульмонэктомия не оправдана.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Метастазы в печень</w:t>
      </w:r>
    </w:p>
    <w:p w:rsidR="00954C66" w:rsidRPr="00954C66" w:rsidRDefault="00954C66" w:rsidP="00954C66">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для изолированных метастазов в печень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проведение клиновидной резекции [40; 65; 71].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Не рекомендуется</w:t>
      </w:r>
      <w:r w:rsidRPr="00954C66">
        <w:rPr>
          <w:rFonts w:ascii="Times New Roman" w:eastAsia="Times New Roman" w:hAnsi="Times New Roman" w:cs="Times New Roman"/>
          <w:color w:val="222222"/>
          <w:sz w:val="27"/>
          <w:szCs w:val="27"/>
          <w:lang w:eastAsia="ru-RU"/>
        </w:rPr>
        <w:t> проведение обширных и потенциально калечащих резекций до изучения вопроса о возможности проведения дальнейшей химиотерапии [33; 65; 71].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метастазы в других местах должны быть радикально удалены без калечащих операций.</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3.3 Послеоперационная терапия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Послеоперационное лечение зависит от</w:t>
      </w:r>
      <w:r w:rsidRPr="00954C66">
        <w:rPr>
          <w:rFonts w:ascii="Times New Roman" w:eastAsia="Times New Roman" w:hAnsi="Times New Roman" w:cs="Times New Roman"/>
          <w:b/>
          <w:bCs/>
          <w:i/>
          <w:iCs/>
          <w:color w:val="333333"/>
          <w:sz w:val="27"/>
          <w:szCs w:val="27"/>
          <w:lang w:eastAsia="ru-RU"/>
        </w:rPr>
        <w:t> </w:t>
      </w:r>
      <w:r w:rsidRPr="00954C66">
        <w:rPr>
          <w:rFonts w:ascii="Times New Roman" w:eastAsia="Times New Roman" w:hAnsi="Times New Roman" w:cs="Times New Roman"/>
          <w:i/>
          <w:iCs/>
          <w:color w:val="333333"/>
          <w:sz w:val="27"/>
          <w:szCs w:val="27"/>
          <w:lang w:eastAsia="ru-RU"/>
        </w:rPr>
        <w:t>гистологического типа и объема опухоли после неоадъювантной химиотерапии, стадии процесса, и основано на рекомендациях SIOP (НБ, СКС почки) и EU-RHAB (ЗРО почки)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[16; 33; 64].</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3.3.1 Адъювантная терапия для локализованной НБ</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Послеоперационную ХТ целесообразно начать в течение 2-х недель после оперативного лечения. Объем послеоперационной терапии при локализованной форме заболевания – см. табл. 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4. Объем послеоперационной терапии при локализованной форме заболевания</w:t>
      </w:r>
    </w:p>
    <w:tbl>
      <w:tblPr>
        <w:tblW w:w="11850" w:type="dxa"/>
        <w:tblCellMar>
          <w:left w:w="0" w:type="dxa"/>
          <w:right w:w="0" w:type="dxa"/>
        </w:tblCellMar>
        <w:tblLook w:val="04A0" w:firstRow="1" w:lastRow="0" w:firstColumn="1" w:lastColumn="0" w:noHBand="0" w:noVBand="1"/>
      </w:tblPr>
      <w:tblGrid>
        <w:gridCol w:w="3462"/>
        <w:gridCol w:w="2761"/>
        <w:gridCol w:w="2134"/>
        <w:gridCol w:w="1897"/>
        <w:gridCol w:w="1596"/>
      </w:tblGrid>
      <w:tr w:rsidR="00954C66" w:rsidRPr="00954C66" w:rsidTr="00954C6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Стадия процесса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Стадия I</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Стадия II</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Стадия III</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Группа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Объем опухоли (мл) после неоХТ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Низкий риск (только ТН)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Любой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Лечение закончено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AV2</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Промежуточный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AV2+ЛТ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Промежуточный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AVD+ЛТ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Высокий риск, бластемный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Любой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HR-1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HR+ЛТ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Высокий риск, диффузная анаплазия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Любой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HR-1+ЛТ (фланк</w:t>
            </w:r>
            <w:r w:rsidRPr="00954C66">
              <w:rPr>
                <w:rFonts w:ascii="Verdana" w:eastAsia="Times New Roman" w:hAnsi="Verdana" w:cs="Times New Roman"/>
                <w:sz w:val="12"/>
                <w:szCs w:val="12"/>
                <w:vertAlign w:val="superscript"/>
                <w:lang w:eastAsia="ru-RU"/>
              </w:rPr>
              <w:t>+</w:t>
            </w:r>
            <w:r w:rsidRPr="00954C6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HR-1+ЛТ</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ТН – тотальный некроз; А – #Дактиномицин; V- Винкристин**; D – Доксорубицин** (кумулятивная доза 250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 HR – блоковая химиотерапия; ЛТ – лучевая терапия.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 – кроме стромального и эпителиального подтипов (лечение не зависит от размера опухоли: AV1 – при стадии I и AV2 при стадии II); </w:t>
      </w:r>
      <w:r w:rsidRPr="00954C66">
        <w:rPr>
          <w:rFonts w:ascii="Times New Roman" w:eastAsia="Times New Roman" w:hAnsi="Times New Roman" w:cs="Times New Roman"/>
          <w:i/>
          <w:iCs/>
          <w:color w:val="333333"/>
          <w:sz w:val="20"/>
          <w:szCs w:val="20"/>
          <w:vertAlign w:val="superscript"/>
          <w:lang w:eastAsia="ru-RU"/>
        </w:rPr>
        <w:t>+</w:t>
      </w:r>
      <w:r w:rsidRPr="00954C66">
        <w:rPr>
          <w:rFonts w:ascii="Times New Roman" w:eastAsia="Times New Roman" w:hAnsi="Times New Roman" w:cs="Times New Roman"/>
          <w:i/>
          <w:iCs/>
          <w:color w:val="333333"/>
          <w:sz w:val="27"/>
          <w:szCs w:val="27"/>
          <w:lang w:eastAsia="ru-RU"/>
        </w:rPr>
        <w:t> – </w:t>
      </w:r>
      <w:r w:rsidRPr="00954C66">
        <w:rPr>
          <w:rFonts w:ascii="Times New Roman" w:eastAsia="Times New Roman" w:hAnsi="Times New Roman" w:cs="Times New Roman"/>
          <w:color w:val="222222"/>
          <w:sz w:val="27"/>
          <w:szCs w:val="27"/>
          <w:lang w:eastAsia="ru-RU"/>
        </w:rPr>
        <w:t>фланк </w:t>
      </w:r>
      <w:r w:rsidRPr="00954C66">
        <w:rPr>
          <w:rFonts w:ascii="Times New Roman" w:eastAsia="Times New Roman" w:hAnsi="Times New Roman" w:cs="Times New Roman"/>
          <w:i/>
          <w:iCs/>
          <w:color w:val="333333"/>
          <w:sz w:val="27"/>
          <w:szCs w:val="27"/>
          <w:lang w:eastAsia="ru-RU"/>
        </w:rPr>
        <w:t>–</w:t>
      </w:r>
      <w:r w:rsidRPr="00954C66">
        <w:rPr>
          <w:rFonts w:ascii="Times New Roman" w:eastAsia="Times New Roman" w:hAnsi="Times New Roman" w:cs="Times New Roman"/>
          <w:color w:val="222222"/>
          <w:sz w:val="27"/>
          <w:szCs w:val="27"/>
          <w:lang w:eastAsia="ru-RU"/>
        </w:rPr>
        <w:t> половина брюшной полости</w:t>
      </w:r>
    </w:p>
    <w:p w:rsidR="00954C66" w:rsidRPr="00954C66" w:rsidRDefault="00954C66" w:rsidP="00954C66">
      <w:pPr>
        <w:numPr>
          <w:ilvl w:val="0"/>
          <w:numId w:val="53"/>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Адъювантная терапия рекомендована следующим категориям пациентов с локализованной НБ (режимы терапии – см. приложение А3.1) [33; 40;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I стадия, группа промежуточного риска – по режиму AV1, 4 недели химиотерапии: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недели; #дактиномицин 45 мкг/кг/сут, в/в болюсно – 2 неделя.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I стадия, группа высокого риска – по режиму AVD - 27 недель химиотерапии: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6, 7, 8, 11, 12, 14, 15, 17, 18, 20, 21, 23, 24, 26, 27 недели; #дактиномицин 45 мкг/кг/сут, в/в болюсно – 2, 5, 8, 11, 14, 17, 20, 23, 26 недели;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w:t>
      </w:r>
      <w:r w:rsidRPr="00954C66">
        <w:rPr>
          <w:rFonts w:ascii="Times New Roman" w:eastAsia="Times New Roman" w:hAnsi="Times New Roman" w:cs="Times New Roman"/>
          <w:color w:val="222222"/>
          <w:sz w:val="20"/>
          <w:szCs w:val="20"/>
          <w:vertAlign w:val="superscript"/>
          <w:lang w:eastAsia="ru-RU"/>
        </w:rPr>
        <w:t> </w:t>
      </w:r>
      <w:r w:rsidRPr="00954C66">
        <w:rPr>
          <w:rFonts w:ascii="Times New Roman" w:eastAsia="Times New Roman" w:hAnsi="Times New Roman" w:cs="Times New Roman"/>
          <w:color w:val="222222"/>
          <w:sz w:val="27"/>
          <w:szCs w:val="27"/>
          <w:lang w:eastAsia="ru-RU"/>
        </w:rPr>
        <w:t>в/в капельно 2-6 часовая инфузия – 2, 8, 14, 20, 26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II/III стадии, группы низкого и промежуточного риска – по режиму AV-2: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6, 7, 8, 11, 12, 14, 15, 17, 18, 20, 21, 23, 24, 26, 27 недели; #дактиномицин 45 мкг/кг/сут, в/в болюсно – 2, 5, 8, 11, 14, 17, 20, 23, 26 недели или AVD – 27 недель химиотерапии: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6, 7, 8, 11, 12, 14, 15, 17, 18, 20, 21, 23, 24, 26, 27 недели; #дактиномицин 45 мкг/кг/сут, в/в болюсно – 2, 5, 8, 11, 14, 17, 20, 23, 26 недели;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w:t>
      </w:r>
      <w:r w:rsidRPr="00954C66">
        <w:rPr>
          <w:rFonts w:ascii="Times New Roman" w:eastAsia="Times New Roman" w:hAnsi="Times New Roman" w:cs="Times New Roman"/>
          <w:color w:val="222222"/>
          <w:sz w:val="20"/>
          <w:szCs w:val="20"/>
          <w:vertAlign w:val="superscript"/>
          <w:lang w:eastAsia="ru-RU"/>
        </w:rPr>
        <w:t> </w:t>
      </w:r>
      <w:r w:rsidRPr="00954C66">
        <w:rPr>
          <w:rFonts w:ascii="Times New Roman" w:eastAsia="Times New Roman" w:hAnsi="Times New Roman" w:cs="Times New Roman"/>
          <w:color w:val="222222"/>
          <w:sz w:val="27"/>
          <w:szCs w:val="27"/>
          <w:lang w:eastAsia="ru-RU"/>
        </w:rPr>
        <w:t>в/в капельно 2-6 часовая инфузия – 2, 8, 14, 20, 26 недели (см. комментарии);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II/III стадии, группа высокого риска – по режиму HR-1 - 34 недели химиотерапии: 1 курс – циклофосфамид** + доксорубицин** (всего 6 курсов): циклофосфамид** 450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2, 3 дни, в недели 1, 7, 13, 19, 25, 31;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2-6 часов – 1 день, в недели 1, 7, 13, 19, 25, 31; 2 курс – #этопозид** + #карбоплатин** (всего 6 курсов): #этопозид** 150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2, 3 дни, в недели 4, 10, 16, 22, 28, 34; #карбоплатин** 200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2, 3 дни, в недели 4, 10, 16, 22, 28, 34.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адъювантная терапия не проводится для пациентов I стадии из группы низкого риска (тотальный некроз). Наличие тотально-некротизированного типа должно быть подтверждено пересмотром гистологического материала в условиях референс-центра.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Большая часть пациентов II/III стадии, группы низкого и промежуточного риска получает терапию по схеме AV-2, у пациентов, имеющих гистологический тип опухоли фокальная анаплазия, смешанный или регрессивный, и объем опухоли после завершения неоадъювантной химиотерапии &gt;500 мл, в режим AV-2 добавляют доксорубицин** (лечение по режиму AVD, как для опухолей стадии I высокого риска). </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Максимальная разовая доза винкристина** 2 мг.</w:t>
      </w:r>
      <w:r w:rsidRPr="00954C66">
        <w:rPr>
          <w:rFonts w:ascii="Times New Roman" w:eastAsia="Times New Roman" w:hAnsi="Times New Roman" w:cs="Times New Roman"/>
          <w:b/>
          <w:bCs/>
          <w:i/>
          <w:iCs/>
          <w:color w:val="333333"/>
          <w:sz w:val="27"/>
          <w:szCs w:val="27"/>
          <w:lang w:eastAsia="ru-RU"/>
        </w:rPr>
        <w:t> </w:t>
      </w:r>
      <w:r w:rsidRPr="00954C66">
        <w:rPr>
          <w:rFonts w:ascii="Times New Roman" w:eastAsia="Times New Roman" w:hAnsi="Times New Roman" w:cs="Times New Roman"/>
          <w:i/>
          <w:iCs/>
          <w:color w:val="333333"/>
          <w:sz w:val="27"/>
          <w:szCs w:val="27"/>
          <w:lang w:eastAsia="ru-RU"/>
        </w:rPr>
        <w:t>Первое введение винкристина** – после восстановления перистальтики кишечника в послеоперационном периоде, в срок до 21 дня от последнего введения неоадъювантной химиотерапии.</w:t>
      </w:r>
      <w:r w:rsidRPr="00954C66">
        <w:rPr>
          <w:rFonts w:ascii="Times New Roman" w:eastAsia="Times New Roman" w:hAnsi="Times New Roman" w:cs="Times New Roman"/>
          <w:b/>
          <w:bCs/>
          <w:i/>
          <w:iCs/>
          <w:color w:val="333333"/>
          <w:sz w:val="27"/>
          <w:szCs w:val="27"/>
          <w:lang w:eastAsia="ru-RU"/>
        </w:rPr>
        <w:t> #Дактиномицин </w:t>
      </w:r>
      <w:r w:rsidRPr="00954C66">
        <w:rPr>
          <w:rFonts w:ascii="Times New Roman" w:eastAsia="Times New Roman" w:hAnsi="Times New Roman" w:cs="Times New Roman"/>
          <w:i/>
          <w:iCs/>
          <w:color w:val="333333"/>
          <w:sz w:val="27"/>
          <w:szCs w:val="27"/>
          <w:lang w:eastAsia="ru-RU"/>
        </w:rPr>
        <w:t>не применяется у детей весом менее 5 кг и до 3 месяцев жизни. </w:t>
      </w:r>
      <w:r w:rsidRPr="00954C66">
        <w:rPr>
          <w:rFonts w:ascii="Times New Roman" w:eastAsia="Times New Roman" w:hAnsi="Times New Roman" w:cs="Times New Roman"/>
          <w:b/>
          <w:bCs/>
          <w:i/>
          <w:iCs/>
          <w:color w:val="333333"/>
          <w:sz w:val="27"/>
          <w:szCs w:val="27"/>
          <w:lang w:eastAsia="ru-RU"/>
        </w:rPr>
        <w:t>Редукция доз препаратов в зависимости от возраста представлена в таблицах 15 и 16.</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Циклофосфамид** вводится на фоне введения Месны**, дозы которой рассчитываются согласно инструкциям ГРЛС, а именно, для данной дозы химиопрепарата – 90мг/м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непосредственно перед введением циклофосфамида** и 360мг/м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24 часа – 1, 2, 3 дни в недели 1, 7, 13, 19, 25, 31.</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3.3.2 Адъювантная терапия для генерализованной НБ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Послеоперационная химиотерапия проводится в зависимости от гистологического типа опухоли и ответа первичного очага и метастазов на предоперационное лечение – см. табл.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5. Оценка метастазов перед проведением операции</w:t>
      </w:r>
    </w:p>
    <w:tbl>
      <w:tblPr>
        <w:tblW w:w="11850" w:type="dxa"/>
        <w:tblCellMar>
          <w:left w:w="0" w:type="dxa"/>
          <w:right w:w="0" w:type="dxa"/>
        </w:tblCellMar>
        <w:tblLook w:val="04A0" w:firstRow="1" w:lastRow="0" w:firstColumn="1" w:lastColumn="0" w:noHBand="0" w:noVBand="1"/>
      </w:tblPr>
      <w:tblGrid>
        <w:gridCol w:w="5034"/>
        <w:gridCol w:w="5036"/>
        <w:gridCol w:w="1780"/>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Целевое поражение (≥5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Нецелевое поражение (первоначально &lt;3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Общий ответ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ПО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Отсутствие поражений &gt;2 мм и отсутствие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 ПРЗ или СБЗ, отсутствие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ОХЧО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Ответ &gt;30% и отсутствие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 ПРЗ и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ЧО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СБЗ и отсутствие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 ПРЗ и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СБЗ</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Увеличение &gt;20% или появление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ПРЗ или появление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ПРЗ</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 В случае с целевыми поражениями размером 3-5 мм, единственными вариантами ответа являются полный ответ (ПО) и неполный ответ (не-ПО).</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Сокращения: ПО – полный ответ, ЧО – частичный ответ, ОХЧО – очень хороший частичный ответ, ПРЗ – прогрессирование заболевания, СБЗ – стабилизация заболевания.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Послеоперационная химиотерапия при размерах легочных очагов </w:t>
      </w:r>
      <w:r w:rsidRPr="00954C66">
        <w:rPr>
          <w:rFonts w:ascii="Times New Roman" w:eastAsia="Times New Roman" w:hAnsi="Times New Roman" w:cs="Times New Roman"/>
          <w:b/>
          <w:bCs/>
          <w:i/>
          <w:iCs/>
          <w:color w:val="333333"/>
          <w:sz w:val="27"/>
          <w:szCs w:val="27"/>
          <w:lang w:eastAsia="ru-RU"/>
        </w:rPr>
        <w:t>менее 3 мм:</w:t>
      </w:r>
    </w:p>
    <w:p w:rsidR="00954C66" w:rsidRPr="00954C66" w:rsidRDefault="00954C66" w:rsidP="00954C66">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Пациентам с генерализованной НБ с исходными легочными очагами менее 3 мм в случае исчезновения очагов</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(на КТ) после предоперационной ХТ лечение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проводить в соответствии с локальной стадией и гистологическим подтипом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генерализованной НБ с исходными легочными очагами менее 3 мм в случае</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сохранения очагов в легких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их полное хирургическое удаление (если возможно), или хотя бы резекция наиболее крупного очага для последующего патолого-анатомического исследования и принятие решения о дальнейшей тактике лечения (схемы терапии – см. приложение А3.1) [33;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при патолого-анатомическом исследовании удаленных метастазов не выявляется живой опухолевой ткани или тотального некроза – проводится лечение в соответствии с локальной стадией и гистологическим подтипом;</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по гистологии сохраняется витальная опухоль или отмечается тотальный некроз – лечение по программе AVD 250 (см. приложение А3.1). При сохранении микрометастазов на 10 неделе послеоперационного лечения – показано тотальное облучение обоих легких;</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при выявлении диффузной анаплазии – показано тотальное облучение легких в случае, если метастазы гистологически подтверждены;</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биопсия невозможна – продолжение химиотерапии в соответствии с гистологическим подтипом (как минимум, AV2), независимо от стадии. Оценка динамики очагов в легких на 10 неделе послеоперационной 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генерализованной НБ с исходными легочными очагами менее 3 мм в случае</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увеличения размеров метастазов по КТ,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резекция хотя бы одного узла для последующего патолого-анатомического исследования операционного материала и принятие решения о дальнейшей тактике лечения (схемы терапии – см. приложение А3.1)  [33;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при гистологическом исследовании удаленных метастазов не выявляется живой опухолевой ткани или тотального некроза – проводится лечение в соответствии с локальной стадией и гистологическим подтипом (минимум AV2);</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Если по гистологии сохраняется витальная опухоль или выявляется тотальный некроз – лечение по программе AVD. При сохранении микрометастазов на 10 неделе послеоперационного лечения – показано тотальное облучение обоих легких;</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При выявлении диффузной анаплазии – показано тотальное облучение легких в случае, если метастазы гистологически подтверждены;</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биопсия невозможна – продолжение химиотерапии в соответствии с гистологическим подтипом (не менее AVD), независимо от стадии. Контрольное обследование на 10 неделе.</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Послеоперационная химиотерапия при наличии легочных очагов </w:t>
      </w:r>
      <w:r w:rsidRPr="00954C66">
        <w:rPr>
          <w:rFonts w:ascii="Times New Roman" w:eastAsia="Times New Roman" w:hAnsi="Times New Roman" w:cs="Times New Roman"/>
          <w:b/>
          <w:bCs/>
          <w:i/>
          <w:iCs/>
          <w:color w:val="333333"/>
          <w:sz w:val="27"/>
          <w:szCs w:val="27"/>
          <w:lang w:eastAsia="ru-RU"/>
        </w:rPr>
        <w:t>более 3 мм</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генерализованной НБ</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с исходными легочными метастазами более 3 мм группы А (метастазы (очаги) отсутствуют или полностью удалены) с гистологическими подтипами низкого и промежуточного риска </w:t>
      </w:r>
      <w:r w:rsidRPr="00954C66">
        <w:rPr>
          <w:rFonts w:ascii="Times New Roman" w:eastAsia="Times New Roman" w:hAnsi="Times New Roman" w:cs="Times New Roman"/>
          <w:b/>
          <w:bCs/>
          <w:color w:val="222222"/>
          <w:sz w:val="27"/>
          <w:szCs w:val="27"/>
          <w:lang w:eastAsia="ru-RU"/>
        </w:rPr>
        <w:t>рекомендованы</w:t>
      </w:r>
      <w:r w:rsidRPr="00954C66">
        <w:rPr>
          <w:rFonts w:ascii="Times New Roman" w:eastAsia="Times New Roman" w:hAnsi="Times New Roman" w:cs="Times New Roman"/>
          <w:color w:val="222222"/>
          <w:sz w:val="27"/>
          <w:szCs w:val="27"/>
          <w:lang w:eastAsia="ru-RU"/>
        </w:rPr>
        <w:t> следующие терапевтических подходы, в зависимости от размеров метастазов и гистологического подтипа опухоли (схемы терапии – см. приложение А3.1)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color w:val="222222"/>
          <w:sz w:val="27"/>
          <w:szCs w:val="27"/>
          <w:lang w:eastAsia="ru-RU"/>
        </w:rPr>
        <w:t>А1.</w:t>
      </w:r>
      <w:r w:rsidRPr="00954C66">
        <w:rPr>
          <w:rFonts w:ascii="Times New Roman" w:eastAsia="Times New Roman" w:hAnsi="Times New Roman" w:cs="Times New Roman"/>
          <w:color w:val="222222"/>
          <w:sz w:val="27"/>
          <w:szCs w:val="27"/>
          <w:lang w:eastAsia="ru-RU"/>
        </w:rPr>
        <w:t> Легочные узлы </w:t>
      </w:r>
      <w:r w:rsidRPr="00954C66">
        <w:rPr>
          <w:rFonts w:ascii="Times New Roman" w:eastAsia="Times New Roman" w:hAnsi="Times New Roman" w:cs="Times New Roman"/>
          <w:b/>
          <w:bCs/>
          <w:color w:val="222222"/>
          <w:sz w:val="27"/>
          <w:szCs w:val="27"/>
          <w:lang w:eastAsia="ru-RU"/>
        </w:rPr>
        <w:t>более 3 мм, но менее 5 мм</w:t>
      </w:r>
      <w:r w:rsidRPr="00954C66">
        <w:rPr>
          <w:rFonts w:ascii="Times New Roman" w:eastAsia="Times New Roman" w:hAnsi="Times New Roman" w:cs="Times New Roman"/>
          <w:color w:val="222222"/>
          <w:sz w:val="27"/>
          <w:szCs w:val="27"/>
          <w:lang w:eastAsia="ru-RU"/>
        </w:rPr>
        <w:t> в момент диагностики с гистологией низкого или промежуточного риска: лечение режимом AVD 150. Если при гистологическом исследовании выявляется живая опухолевая ткань – показано тотальное облучение легких;</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w:t>
      </w:r>
      <w:r w:rsidRPr="00954C66">
        <w:rPr>
          <w:rFonts w:ascii="Times New Roman" w:eastAsia="Times New Roman" w:hAnsi="Times New Roman" w:cs="Times New Roman"/>
          <w:b/>
          <w:bCs/>
          <w:color w:val="222222"/>
          <w:sz w:val="27"/>
          <w:szCs w:val="27"/>
          <w:lang w:eastAsia="ru-RU"/>
        </w:rPr>
        <w:t> А2.</w:t>
      </w:r>
      <w:r w:rsidRPr="00954C66">
        <w:rPr>
          <w:rFonts w:ascii="Times New Roman" w:eastAsia="Times New Roman" w:hAnsi="Times New Roman" w:cs="Times New Roman"/>
          <w:color w:val="222222"/>
          <w:sz w:val="27"/>
          <w:szCs w:val="27"/>
          <w:lang w:eastAsia="ru-RU"/>
        </w:rPr>
        <w:t> Легочные узлы </w:t>
      </w:r>
      <w:r w:rsidRPr="00954C66">
        <w:rPr>
          <w:rFonts w:ascii="Times New Roman" w:eastAsia="Times New Roman" w:hAnsi="Times New Roman" w:cs="Times New Roman"/>
          <w:b/>
          <w:bCs/>
          <w:color w:val="222222"/>
          <w:sz w:val="27"/>
          <w:szCs w:val="27"/>
          <w:lang w:eastAsia="ru-RU"/>
        </w:rPr>
        <w:t>более 5 мм</w:t>
      </w:r>
      <w:r w:rsidRPr="00954C66">
        <w:rPr>
          <w:rFonts w:ascii="Times New Roman" w:eastAsia="Times New Roman" w:hAnsi="Times New Roman" w:cs="Times New Roman"/>
          <w:color w:val="222222"/>
          <w:sz w:val="27"/>
          <w:szCs w:val="27"/>
          <w:lang w:eastAsia="ru-RU"/>
        </w:rPr>
        <w:t> в момент диагностики и с гистологией низкого или промежуточного риска: лечение режимом AVD 250. Если при гистологическом исследовании выявляется живая опухолевая ткань – показано облучение легких;</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w:t>
      </w:r>
      <w:r w:rsidRPr="00954C66">
        <w:rPr>
          <w:rFonts w:ascii="Times New Roman" w:eastAsia="Times New Roman" w:hAnsi="Times New Roman" w:cs="Times New Roman"/>
          <w:b/>
          <w:bCs/>
          <w:color w:val="222222"/>
          <w:sz w:val="27"/>
          <w:szCs w:val="27"/>
          <w:lang w:eastAsia="ru-RU"/>
        </w:rPr>
        <w:t> А3.</w:t>
      </w:r>
      <w:r w:rsidRPr="00954C66">
        <w:rPr>
          <w:rFonts w:ascii="Times New Roman" w:eastAsia="Times New Roman" w:hAnsi="Times New Roman" w:cs="Times New Roman"/>
          <w:color w:val="222222"/>
          <w:sz w:val="27"/>
          <w:szCs w:val="27"/>
          <w:lang w:eastAsia="ru-RU"/>
        </w:rPr>
        <w:t> Полное хирургическое удаление узлов и не получено гистологического подтверждения о наличии метастазов (не выявлена витальная опухоль или тотальный некроз) – лечение по локальной стадии и в соответствии с гистологическим подтипом.</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генерализованной НБ</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с исходными легочными метастазами более 3 мм  группы В (локальной стадии I/II/III с гистологией </w:t>
      </w:r>
      <w:r w:rsidRPr="00954C66">
        <w:rPr>
          <w:rFonts w:ascii="Times New Roman" w:eastAsia="Times New Roman" w:hAnsi="Times New Roman" w:cs="Times New Roman"/>
          <w:b/>
          <w:bCs/>
          <w:color w:val="222222"/>
          <w:sz w:val="27"/>
          <w:szCs w:val="27"/>
          <w:lang w:eastAsia="ru-RU"/>
        </w:rPr>
        <w:t>низкого риска </w:t>
      </w:r>
      <w:r w:rsidRPr="00954C66">
        <w:rPr>
          <w:rFonts w:ascii="Times New Roman" w:eastAsia="Times New Roman" w:hAnsi="Times New Roman" w:cs="Times New Roman"/>
          <w:color w:val="222222"/>
          <w:sz w:val="27"/>
          <w:szCs w:val="27"/>
          <w:lang w:eastAsia="ru-RU"/>
        </w:rPr>
        <w:t xml:space="preserve">с </w:t>
      </w:r>
      <w:r w:rsidRPr="00954C66">
        <w:rPr>
          <w:rFonts w:ascii="Times New Roman" w:eastAsia="Times New Roman" w:hAnsi="Times New Roman" w:cs="Times New Roman"/>
          <w:color w:val="222222"/>
          <w:sz w:val="27"/>
          <w:szCs w:val="27"/>
          <w:lang w:eastAsia="ru-RU"/>
        </w:rPr>
        <w:lastRenderedPageBreak/>
        <w:t>множественными нерезектабельными очагами или неполностью удаленными хирургически очагами) </w:t>
      </w:r>
      <w:r w:rsidRPr="00954C66">
        <w:rPr>
          <w:rFonts w:ascii="Times New Roman" w:eastAsia="Times New Roman" w:hAnsi="Times New Roman" w:cs="Times New Roman"/>
          <w:b/>
          <w:bCs/>
          <w:color w:val="222222"/>
          <w:sz w:val="27"/>
          <w:szCs w:val="27"/>
          <w:lang w:eastAsia="ru-RU"/>
        </w:rPr>
        <w:t>рекомендованы</w:t>
      </w:r>
      <w:r w:rsidRPr="00954C66">
        <w:rPr>
          <w:rFonts w:ascii="Times New Roman" w:eastAsia="Times New Roman" w:hAnsi="Times New Roman" w:cs="Times New Roman"/>
          <w:color w:val="222222"/>
          <w:sz w:val="27"/>
          <w:szCs w:val="27"/>
          <w:lang w:eastAsia="ru-RU"/>
        </w:rPr>
        <w:t> следующие терапевтических подходы, в зависимости от результатов оперативного вмешательства и патолого-анатомического исследования (схемы терапии – см. приложение А3.1) [33;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гистологически не доказано наличие метастазов (исключены витальные метастазы и тотальный некроз) – лечение по локальной стадии;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гистологически нет живой опухолевой ткани, но выявлен тотальный некроз – лечение по режиму AVD 250, </w:t>
      </w:r>
      <w:r w:rsidRPr="00954C66">
        <w:rPr>
          <w:rFonts w:ascii="Times New Roman" w:eastAsia="Times New Roman" w:hAnsi="Times New Roman" w:cs="Times New Roman"/>
          <w:b/>
          <w:bCs/>
          <w:color w:val="222222"/>
          <w:sz w:val="27"/>
          <w:szCs w:val="27"/>
          <w:lang w:eastAsia="ru-RU"/>
        </w:rPr>
        <w:t>27 недель химиотерапии: </w:t>
      </w:r>
      <w:r w:rsidRPr="00954C66">
        <w:rPr>
          <w:rFonts w:ascii="Times New Roman" w:eastAsia="Times New Roman" w:hAnsi="Times New Roman" w:cs="Times New Roman"/>
          <w:color w:val="222222"/>
          <w:sz w:val="27"/>
          <w:szCs w:val="27"/>
          <w:lang w:eastAsia="ru-RU"/>
        </w:rPr>
        <w:t>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6, 7, 8, 11, 12, 14, 15, 17, 18, 20, 21, 23, 24, 26, 27 недели; #дактиномицин 45 мкг/кг/сут, в/в болюсно – 2, 5, 8, 11, 14, 17, 20, 23, 26 недели;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w:t>
      </w:r>
      <w:r w:rsidRPr="00954C66">
        <w:rPr>
          <w:rFonts w:ascii="Times New Roman" w:eastAsia="Times New Roman" w:hAnsi="Times New Roman" w:cs="Times New Roman"/>
          <w:color w:val="222222"/>
          <w:sz w:val="20"/>
          <w:szCs w:val="20"/>
          <w:vertAlign w:val="superscript"/>
          <w:lang w:eastAsia="ru-RU"/>
        </w:rPr>
        <w:t> </w:t>
      </w:r>
      <w:r w:rsidRPr="00954C66">
        <w:rPr>
          <w:rFonts w:ascii="Times New Roman" w:eastAsia="Times New Roman" w:hAnsi="Times New Roman" w:cs="Times New Roman"/>
          <w:color w:val="222222"/>
          <w:sz w:val="27"/>
          <w:szCs w:val="27"/>
          <w:lang w:eastAsia="ru-RU"/>
        </w:rPr>
        <w:t>в/в капельно 2-6 часовая инфузия – 2, 8, 14 недели. Оценка динамики по данным КТ ОГП проводится на 10 неделе. В случае сохранения очагов – рекомендуется полное хирургическое удаление. Тотальное облучение легких не проводится;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гистологически выявляется живая опухолевая ткань – лечение по режиму AVD 250, </w:t>
      </w:r>
      <w:r w:rsidRPr="00954C66">
        <w:rPr>
          <w:rFonts w:ascii="Times New Roman" w:eastAsia="Times New Roman" w:hAnsi="Times New Roman" w:cs="Times New Roman"/>
          <w:b/>
          <w:bCs/>
          <w:color w:val="222222"/>
          <w:sz w:val="27"/>
          <w:szCs w:val="27"/>
          <w:lang w:eastAsia="ru-RU"/>
        </w:rPr>
        <w:t>27 недель химиотерапии: </w:t>
      </w:r>
      <w:r w:rsidRPr="00954C66">
        <w:rPr>
          <w:rFonts w:ascii="Times New Roman" w:eastAsia="Times New Roman" w:hAnsi="Times New Roman" w:cs="Times New Roman"/>
          <w:color w:val="222222"/>
          <w:sz w:val="27"/>
          <w:szCs w:val="27"/>
          <w:lang w:eastAsia="ru-RU"/>
        </w:rPr>
        <w:t>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6, 7, 8, 11, 12, 14, 15, 17, 18, 20, 21, 23, 24, 26, 27 недели; #дактиномицин 45 мкг/кг/сут, в/в болюсно – 2, 5, 8, 11, 14, 17, 20, 23, 26 недели;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w:t>
      </w:r>
      <w:r w:rsidRPr="00954C66">
        <w:rPr>
          <w:rFonts w:ascii="Times New Roman" w:eastAsia="Times New Roman" w:hAnsi="Times New Roman" w:cs="Times New Roman"/>
          <w:color w:val="222222"/>
          <w:sz w:val="20"/>
          <w:szCs w:val="20"/>
          <w:vertAlign w:val="superscript"/>
          <w:lang w:eastAsia="ru-RU"/>
        </w:rPr>
        <w:t> </w:t>
      </w:r>
      <w:r w:rsidRPr="00954C66">
        <w:rPr>
          <w:rFonts w:ascii="Times New Roman" w:eastAsia="Times New Roman" w:hAnsi="Times New Roman" w:cs="Times New Roman"/>
          <w:color w:val="222222"/>
          <w:sz w:val="27"/>
          <w:szCs w:val="27"/>
          <w:lang w:eastAsia="ru-RU"/>
        </w:rPr>
        <w:t>в/в капельно 2-6 часовая инфузия – 2, 8, 14 недели, c облучением легких;</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легочные очаги не могут быть резецированы – лечение по режиму AVD 250. Если при обследовании на 10 неделе послеоперационной ХТ легочные очаги все еще определяются – повторная биопсия. Дополнительно – облучение легких, поскольку легочные узлы могут быть с гистологией не низкого риска.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Комментарий:</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редукция доз препаратов в зависимости от возраста представлена в таблице 16. При необходимости облучения ложа опухоли и легких целесообразно проводить лучевую терапию одновременно для предотвращения перекрытия полей облучения. В связи с этим лучевая терапия может быть отложена до 10 недели. #Дактиномицин не применяется у детей весом менее 5 кг и до 3 месяцев жизни. Редукция доз препаратов в зависимости от возраста представлена в таблице 16.</w:t>
      </w:r>
    </w:p>
    <w:p w:rsidR="00954C66" w:rsidRPr="00954C66" w:rsidRDefault="00954C66" w:rsidP="00954C66">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генерализованной НБ</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с исходными легочными метастазами более 3 мм  группы С (локальной стадии I/II/III с гистологией </w:t>
      </w:r>
      <w:r w:rsidRPr="00954C66">
        <w:rPr>
          <w:rFonts w:ascii="Times New Roman" w:eastAsia="Times New Roman" w:hAnsi="Times New Roman" w:cs="Times New Roman"/>
          <w:b/>
          <w:bCs/>
          <w:color w:val="222222"/>
          <w:sz w:val="27"/>
          <w:szCs w:val="27"/>
          <w:lang w:eastAsia="ru-RU"/>
        </w:rPr>
        <w:t xml:space="preserve">промежуточного </w:t>
      </w:r>
      <w:r w:rsidRPr="00954C66">
        <w:rPr>
          <w:rFonts w:ascii="Times New Roman" w:eastAsia="Times New Roman" w:hAnsi="Times New Roman" w:cs="Times New Roman"/>
          <w:b/>
          <w:bCs/>
          <w:color w:val="222222"/>
          <w:sz w:val="27"/>
          <w:szCs w:val="27"/>
          <w:lang w:eastAsia="ru-RU"/>
        </w:rPr>
        <w:lastRenderedPageBreak/>
        <w:t>риска </w:t>
      </w:r>
      <w:r w:rsidRPr="00954C66">
        <w:rPr>
          <w:rFonts w:ascii="Times New Roman" w:eastAsia="Times New Roman" w:hAnsi="Times New Roman" w:cs="Times New Roman"/>
          <w:color w:val="222222"/>
          <w:sz w:val="27"/>
          <w:szCs w:val="27"/>
          <w:lang w:eastAsia="ru-RU"/>
        </w:rPr>
        <w:t>с множественными нерезектабельными очагами или неполностью удаленными хирургически очагами) </w:t>
      </w:r>
      <w:r w:rsidRPr="00954C66">
        <w:rPr>
          <w:rFonts w:ascii="Times New Roman" w:eastAsia="Times New Roman" w:hAnsi="Times New Roman" w:cs="Times New Roman"/>
          <w:b/>
          <w:bCs/>
          <w:color w:val="222222"/>
          <w:sz w:val="27"/>
          <w:szCs w:val="27"/>
          <w:lang w:eastAsia="ru-RU"/>
        </w:rPr>
        <w:t>рекомендованы</w:t>
      </w:r>
      <w:r w:rsidRPr="00954C66">
        <w:rPr>
          <w:rFonts w:ascii="Times New Roman" w:eastAsia="Times New Roman" w:hAnsi="Times New Roman" w:cs="Times New Roman"/>
          <w:color w:val="222222"/>
          <w:sz w:val="27"/>
          <w:szCs w:val="27"/>
          <w:lang w:eastAsia="ru-RU"/>
        </w:rPr>
        <w:t> следующие терапевтических подходы, в зависимости от результатов оперативного вмешательства и патолого-анатомического исследования (схемы терапии – см. приложение А3.1)  [33;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гистологически не доказано наличие метастазов (отсутствуют витальные метастазы или тотальный некроз) – лечение в соответствии с локальной стадией, но, если множественные узлы в легких исчезли после предоперационной химиотерапии AVD, а оставшиеся узлы признаны незлокачественными – продолжение терапии по режиму AVD 250;</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гистологически не найдено живой опухолевой ткани, но присутствует тотальный некроз – лечение по режиму AVD 250 в течение 27 недель. Если на 10 неделе послеоперационной ХТ легочные узлы персистируют – повторная резекция или облучение легких. При выявлении жизнеспособной опухолевой ткани – облучение легких;</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гистологически в удаленных узлах выявляется живая опухолевая ткань – переход на лечение по HR2, </w:t>
      </w:r>
      <w:r w:rsidRPr="00954C66">
        <w:rPr>
          <w:rFonts w:ascii="Times New Roman" w:eastAsia="Times New Roman" w:hAnsi="Times New Roman" w:cs="Times New Roman"/>
          <w:b/>
          <w:bCs/>
          <w:color w:val="222222"/>
          <w:sz w:val="27"/>
          <w:szCs w:val="27"/>
          <w:lang w:eastAsia="ru-RU"/>
        </w:rPr>
        <w:t>34 недели химиотерапии: </w:t>
      </w:r>
      <w:r w:rsidRPr="00954C66">
        <w:rPr>
          <w:rFonts w:ascii="Times New Roman" w:eastAsia="Times New Roman" w:hAnsi="Times New Roman" w:cs="Times New Roman"/>
          <w:color w:val="222222"/>
          <w:sz w:val="27"/>
          <w:szCs w:val="27"/>
          <w:lang w:eastAsia="ru-RU"/>
        </w:rPr>
        <w:t>1 курс – циклофосфамид** + доксорубицин** (всего 4 курса): циклофосфамид** 450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2, 3 дни, в недели 1, 7, 19, 31;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2-6 часов – 1 день, в недели 1, 7, 19, 31; 2 курс – #этопозид** + #карбоплатин** (всего 8 курсов): #этопозид** 150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2, 3 дни, в недели 4, 10, 13, 16, 22, 25, 28, 34; #карбоплатин** 200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2, 3 дни, в недели 4, 10, 13, 16, 22, 25, 28, 34, с тотальным облучением легких, независимо от состояния легких на 10 неделе лечения;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легочные узлы не могут быть резецированы – проведение терапии по HR2 и облучение легких, при сохранении очагов на 10 неделе;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метастатические очаги в других кроме легких и печени местах не могут быть радикально удалены, они должны подвергнуться облучению, независимо от ответа на химиотерапию;</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 xml:space="preserve">Редукция доз препаратов в зависимости от возраста представлена в таблицах 15 и 16. Циклофосфамид** вводится на </w:t>
      </w:r>
      <w:r w:rsidRPr="00954C66">
        <w:rPr>
          <w:rFonts w:ascii="Times New Roman" w:eastAsia="Times New Roman" w:hAnsi="Times New Roman" w:cs="Times New Roman"/>
          <w:i/>
          <w:iCs/>
          <w:color w:val="333333"/>
          <w:sz w:val="27"/>
          <w:szCs w:val="27"/>
          <w:lang w:eastAsia="ru-RU"/>
        </w:rPr>
        <w:lastRenderedPageBreak/>
        <w:t>фоне </w:t>
      </w:r>
      <w:r w:rsidRPr="00954C66">
        <w:rPr>
          <w:rFonts w:ascii="Times New Roman" w:eastAsia="Times New Roman" w:hAnsi="Times New Roman" w:cs="Times New Roman"/>
          <w:color w:val="222222"/>
          <w:sz w:val="27"/>
          <w:szCs w:val="27"/>
          <w:lang w:eastAsia="ru-RU"/>
        </w:rPr>
        <w:t>введения </w:t>
      </w:r>
      <w:r w:rsidRPr="00954C66">
        <w:rPr>
          <w:rFonts w:ascii="Times New Roman" w:eastAsia="Times New Roman" w:hAnsi="Times New Roman" w:cs="Times New Roman"/>
          <w:i/>
          <w:iCs/>
          <w:color w:val="333333"/>
          <w:sz w:val="27"/>
          <w:szCs w:val="27"/>
          <w:lang w:eastAsia="ru-RU"/>
        </w:rPr>
        <w:t>Месны</w:t>
      </w:r>
      <w:r w:rsidRPr="00954C66">
        <w:rPr>
          <w:rFonts w:ascii="Times New Roman" w:eastAsia="Times New Roman" w:hAnsi="Times New Roman" w:cs="Times New Roman"/>
          <w:color w:val="222222"/>
          <w:sz w:val="27"/>
          <w:szCs w:val="27"/>
          <w:lang w:eastAsia="ru-RU"/>
        </w:rPr>
        <w:t>**</w:t>
      </w:r>
      <w:r w:rsidRPr="00954C66">
        <w:rPr>
          <w:rFonts w:ascii="Times New Roman" w:eastAsia="Times New Roman" w:hAnsi="Times New Roman" w:cs="Times New Roman"/>
          <w:i/>
          <w:iCs/>
          <w:color w:val="333333"/>
          <w:sz w:val="27"/>
          <w:szCs w:val="27"/>
          <w:lang w:eastAsia="ru-RU"/>
        </w:rPr>
        <w:t> 90мг/м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непосредственно перед введением циклофосфамида** и 360мг/м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24 часа – 1, 2, 3 дни в недели 1, 7, 13, 19, 25, 31. Данная схема введения месны и дозы рассчитаны согласно инструкциям ГРЛС, а именно, для данной дозы химиопрепарата.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Пациенты с локальной стадией III получают лучевую терапию на соответствующую половину брюшной полости. Лучевая терапия может быть отложена до 10 недели (оценка персистирующих очагов) для комбинации с тотальным облучение легких, если это необходимо (для избежания наложения полей облучения).</w:t>
      </w:r>
    </w:p>
    <w:p w:rsidR="00954C66" w:rsidRPr="00954C66" w:rsidRDefault="00954C66" w:rsidP="00954C66">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генерализованной НБ</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с исходными легочными метастазами более 3 мм  группы D (с гистологией </w:t>
      </w:r>
      <w:r w:rsidRPr="00954C66">
        <w:rPr>
          <w:rFonts w:ascii="Times New Roman" w:eastAsia="Times New Roman" w:hAnsi="Times New Roman" w:cs="Times New Roman"/>
          <w:b/>
          <w:bCs/>
          <w:color w:val="222222"/>
          <w:sz w:val="27"/>
          <w:szCs w:val="27"/>
          <w:lang w:eastAsia="ru-RU"/>
        </w:rPr>
        <w:t>высокого риска </w:t>
      </w:r>
      <w:r w:rsidRPr="00954C66">
        <w:rPr>
          <w:rFonts w:ascii="Times New Roman" w:eastAsia="Times New Roman" w:hAnsi="Times New Roman" w:cs="Times New Roman"/>
          <w:color w:val="222222"/>
          <w:sz w:val="27"/>
          <w:szCs w:val="27"/>
          <w:lang w:eastAsia="ru-RU"/>
        </w:rPr>
        <w:t>независимо от степени распространения)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консультация с экспертами федерального профильного центра для индивидуального подбора терапии пациента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3.3.3 Адъювантная терапия для пациентов с НБ после первичного оперативного вмешательства без неоадъюватной (предоперационной) химиотерапии</w:t>
      </w:r>
    </w:p>
    <w:p w:rsidR="00954C66" w:rsidRPr="00954C66" w:rsidRDefault="00954C66" w:rsidP="00954C66">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НБ </w:t>
      </w:r>
      <w:r w:rsidRPr="00954C66">
        <w:rPr>
          <w:rFonts w:ascii="Times New Roman" w:eastAsia="Times New Roman" w:hAnsi="Times New Roman" w:cs="Times New Roman"/>
          <w:b/>
          <w:bCs/>
          <w:color w:val="222222"/>
          <w:sz w:val="27"/>
          <w:szCs w:val="27"/>
          <w:lang w:eastAsia="ru-RU"/>
        </w:rPr>
        <w:t>низкого гистологического риска</w:t>
      </w:r>
      <w:r w:rsidRPr="00954C66">
        <w:rPr>
          <w:rFonts w:ascii="Times New Roman" w:eastAsia="Times New Roman" w:hAnsi="Times New Roman" w:cs="Times New Roman"/>
          <w:color w:val="222222"/>
          <w:sz w:val="27"/>
          <w:szCs w:val="27"/>
          <w:lang w:eastAsia="ru-RU"/>
        </w:rPr>
        <w:t>, которым по тем или иным причинам было выполнено первичное оперативное вмешательство без предоперационной химиотерапии, </w:t>
      </w:r>
      <w:r w:rsidRPr="00954C66">
        <w:rPr>
          <w:rFonts w:ascii="Times New Roman" w:eastAsia="Times New Roman" w:hAnsi="Times New Roman" w:cs="Times New Roman"/>
          <w:b/>
          <w:bCs/>
          <w:color w:val="222222"/>
          <w:sz w:val="27"/>
          <w:szCs w:val="27"/>
          <w:lang w:eastAsia="ru-RU"/>
        </w:rPr>
        <w:t>не рекомендовано</w:t>
      </w:r>
      <w:r w:rsidRPr="00954C66">
        <w:rPr>
          <w:rFonts w:ascii="Times New Roman" w:eastAsia="Times New Roman" w:hAnsi="Times New Roman" w:cs="Times New Roman"/>
          <w:color w:val="222222"/>
          <w:sz w:val="27"/>
          <w:szCs w:val="27"/>
          <w:lang w:eastAsia="ru-RU"/>
        </w:rPr>
        <w:t> проведение послеоперационной химиотерапии [33; 76; 77; 78; 79; 80].</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в случае стадии III необходима консультация федерального/национального центра для получения дальнейших рекомендаций.</w:t>
      </w:r>
    </w:p>
    <w:p w:rsidR="00954C66" w:rsidRPr="00954C66" w:rsidRDefault="00954C66" w:rsidP="00954C66">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НБ </w:t>
      </w:r>
      <w:r w:rsidRPr="00954C66">
        <w:rPr>
          <w:rFonts w:ascii="Times New Roman" w:eastAsia="Times New Roman" w:hAnsi="Times New Roman" w:cs="Times New Roman"/>
          <w:b/>
          <w:bCs/>
          <w:color w:val="222222"/>
          <w:sz w:val="27"/>
          <w:szCs w:val="27"/>
          <w:lang w:eastAsia="ru-RU"/>
        </w:rPr>
        <w:t>промежуточного гистологического риска (за исключением фокальной анаплазии), стадия I</w:t>
      </w:r>
      <w:r w:rsidRPr="00954C66">
        <w:rPr>
          <w:rFonts w:ascii="Times New Roman" w:eastAsia="Times New Roman" w:hAnsi="Times New Roman" w:cs="Times New Roman"/>
          <w:color w:val="222222"/>
          <w:sz w:val="27"/>
          <w:szCs w:val="27"/>
          <w:lang w:eastAsia="ru-RU"/>
        </w:rPr>
        <w:t>, которым по тем или иным причинам было выполнено первичное оперативное вмешательство без предоперационной химиотерапии,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послеоперационной химиотерапии по схеме Режим 1 (интенсивный VCR):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в 1, 2, 3, 4, 5, 6, 7, 8, 9, 10 недели (всего 10 доз) – см. приложение А3.1 [76; 77; 78; 79; 80].</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Максимальная разовая доза винкристина** 2 мг.</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 xml:space="preserve">Первое введение винкристина** – после восстановления перистальтики кишечника в </w:t>
      </w:r>
      <w:r w:rsidRPr="00954C66">
        <w:rPr>
          <w:rFonts w:ascii="Times New Roman" w:eastAsia="Times New Roman" w:hAnsi="Times New Roman" w:cs="Times New Roman"/>
          <w:i/>
          <w:iCs/>
          <w:color w:val="333333"/>
          <w:sz w:val="27"/>
          <w:szCs w:val="27"/>
          <w:lang w:eastAsia="ru-RU"/>
        </w:rPr>
        <w:lastRenderedPageBreak/>
        <w:t>послеоперационном периоде, в срок до 14 дней от оперативного вмешательства. Младенцам и детям весом &lt;12 кг следует вводить полную дозу винкристина**, если используется только один этот препарат и не наблюдается признаков токсичности. В случае токсических явлений последующая доза должна быть уменьшена на 50%, после чего дозы можно осторожно увеличивать (при хорошей переносимости).</w:t>
      </w:r>
    </w:p>
    <w:p w:rsidR="00954C66" w:rsidRPr="00954C66" w:rsidRDefault="00954C66" w:rsidP="00954C66">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НБ </w:t>
      </w:r>
      <w:r w:rsidRPr="00954C66">
        <w:rPr>
          <w:rFonts w:ascii="Times New Roman" w:eastAsia="Times New Roman" w:hAnsi="Times New Roman" w:cs="Times New Roman"/>
          <w:b/>
          <w:bCs/>
          <w:color w:val="222222"/>
          <w:sz w:val="27"/>
          <w:szCs w:val="27"/>
          <w:lang w:eastAsia="ru-RU"/>
        </w:rPr>
        <w:t>промежуточного гистологического риска (фокальная анаплазия), стадия I</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color w:val="222222"/>
          <w:sz w:val="27"/>
          <w:szCs w:val="27"/>
          <w:lang w:eastAsia="ru-RU"/>
        </w:rPr>
        <w:t>и промежуточного гистологического риска стадия II</w:t>
      </w:r>
      <w:r w:rsidRPr="00954C66">
        <w:rPr>
          <w:rFonts w:ascii="Times New Roman" w:eastAsia="Times New Roman" w:hAnsi="Times New Roman" w:cs="Times New Roman"/>
          <w:color w:val="222222"/>
          <w:sz w:val="27"/>
          <w:szCs w:val="27"/>
          <w:lang w:eastAsia="ru-RU"/>
        </w:rPr>
        <w:t>, которым по тем или иным причинам было выполнено первичное оперативное вмешательство без предоперационной химиотерапии,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послеоперационной химиотерапии по схеме Режим 2 (AV):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в 1, 2, 3, 4, 5, 6, 7, 8, 9, 10, 11, далее 14, 17, 20, 23 и 26 недели (всего 16 доз); #дактиномицин 45 мкг/кг/сут, в/в в 2, 5, 8, 11, 14, 17, 20, 23 и 26 недели (всего 9 доз) – см. приложение А3.1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Максимальная разовая доза винкристина** 2 мг.</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Первое введение винкристина** – после восстановления перистальтики кишечника в послеоперационном периоде, в срок до 14 дней от оперативного вмешательства. Младенцы и дети весом &lt;12 кг получают терапию в возрастных дозировках (Редукция доз препаратов в зависимости от возраста представлена в таблицах 15 и 16). Приминение #дактиномицина должно быть обсужлено в этой группе с федеральным центром.</w:t>
      </w:r>
    </w:p>
    <w:p w:rsidR="00954C66" w:rsidRPr="00954C66" w:rsidRDefault="00954C66" w:rsidP="00954C66">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НБ </w:t>
      </w:r>
      <w:r w:rsidRPr="00954C66">
        <w:rPr>
          <w:rFonts w:ascii="Times New Roman" w:eastAsia="Times New Roman" w:hAnsi="Times New Roman" w:cs="Times New Roman"/>
          <w:b/>
          <w:bCs/>
          <w:color w:val="222222"/>
          <w:sz w:val="27"/>
          <w:szCs w:val="27"/>
          <w:lang w:eastAsia="ru-RU"/>
        </w:rPr>
        <w:t>промежуточного гистологического риска стадия III</w:t>
      </w:r>
      <w:r w:rsidRPr="00954C66">
        <w:rPr>
          <w:rFonts w:ascii="Times New Roman" w:eastAsia="Times New Roman" w:hAnsi="Times New Roman" w:cs="Times New Roman"/>
          <w:color w:val="222222"/>
          <w:sz w:val="27"/>
          <w:szCs w:val="27"/>
          <w:lang w:eastAsia="ru-RU"/>
        </w:rPr>
        <w:t>, которым по тем или иным причинам было выполнено первичное оперативное вмешательство без предоперационной химиотерапии,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послеоперационной химиотерапии по схеме Режим 3 (AVD):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в 1, 2, 3, 4, 5, 6, 7, 8, 9, 10, далее 13, 16, 19, 22, 25 и 28 недель (всего 16 доз); #дактиномицин 45 мкг/кг/сут, в/в болюсно – 2/3 дозы на неделе 2, затем полная доза на неделях 10, 16, 22, 28 (всего 5 доз);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w:t>
      </w:r>
      <w:r w:rsidRPr="00954C66">
        <w:rPr>
          <w:rFonts w:ascii="Times New Roman" w:eastAsia="Times New Roman" w:hAnsi="Times New Roman" w:cs="Times New Roman"/>
          <w:color w:val="222222"/>
          <w:sz w:val="20"/>
          <w:szCs w:val="20"/>
          <w:vertAlign w:val="superscript"/>
          <w:lang w:eastAsia="ru-RU"/>
        </w:rPr>
        <w:t> </w:t>
      </w:r>
      <w:r w:rsidRPr="00954C66">
        <w:rPr>
          <w:rFonts w:ascii="Times New Roman" w:eastAsia="Times New Roman" w:hAnsi="Times New Roman" w:cs="Times New Roman"/>
          <w:color w:val="222222"/>
          <w:sz w:val="27"/>
          <w:szCs w:val="27"/>
          <w:lang w:eastAsia="ru-RU"/>
        </w:rPr>
        <w:t>в/в капельно 4-6 часовая инфузия – на 7, 13, 19, 25 неделе) – см. приложение А3.1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Комментарии: </w:t>
      </w:r>
      <w:r w:rsidRPr="00954C66">
        <w:rPr>
          <w:rFonts w:ascii="Times New Roman" w:eastAsia="Times New Roman" w:hAnsi="Times New Roman" w:cs="Times New Roman"/>
          <w:i/>
          <w:iCs/>
          <w:color w:val="333333"/>
          <w:sz w:val="27"/>
          <w:szCs w:val="27"/>
          <w:lang w:eastAsia="ru-RU"/>
        </w:rPr>
        <w:t>Максимальная разовая доза винкристина** 2 мг.</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Первое введение винкристина** – после восстановления перистальтики кишечника в послеоперационном периоде, в срок до 14 дней от оперативного вмешательства. Младенцы и дети весом &lt;12 кг получают терапию в возрастных дозировках (</w:t>
      </w:r>
      <w:r w:rsidRPr="00954C66">
        <w:rPr>
          <w:rFonts w:ascii="Times New Roman" w:eastAsia="Times New Roman" w:hAnsi="Times New Roman" w:cs="Times New Roman"/>
          <w:b/>
          <w:bCs/>
          <w:i/>
          <w:iCs/>
          <w:color w:val="333333"/>
          <w:sz w:val="27"/>
          <w:szCs w:val="27"/>
          <w:lang w:eastAsia="ru-RU"/>
        </w:rPr>
        <w:t>Редукция доз препаратов в зависимости от возраста представлена в таблицах 15 и 16</w:t>
      </w:r>
      <w:r w:rsidRPr="00954C66">
        <w:rPr>
          <w:rFonts w:ascii="Times New Roman" w:eastAsia="Times New Roman" w:hAnsi="Times New Roman" w:cs="Times New Roman"/>
          <w:i/>
          <w:iCs/>
          <w:color w:val="333333"/>
          <w:sz w:val="27"/>
          <w:szCs w:val="27"/>
          <w:lang w:eastAsia="ru-RU"/>
        </w:rPr>
        <w:t>). </w:t>
      </w:r>
      <w:r w:rsidRPr="00954C66">
        <w:rPr>
          <w:rFonts w:ascii="Times New Roman" w:eastAsia="Times New Roman" w:hAnsi="Times New Roman" w:cs="Times New Roman"/>
          <w:b/>
          <w:bCs/>
          <w:i/>
          <w:iCs/>
          <w:color w:val="333333"/>
          <w:sz w:val="27"/>
          <w:szCs w:val="27"/>
          <w:lang w:eastAsia="ru-RU"/>
        </w:rPr>
        <w:t>Приминение #дактиномицина должно быть обсужлено в этой группе с федеральным центром.</w:t>
      </w:r>
      <w:r w:rsidRPr="00954C66">
        <w:rPr>
          <w:rFonts w:ascii="Times New Roman" w:eastAsia="Times New Roman" w:hAnsi="Times New Roman" w:cs="Times New Roman"/>
          <w:i/>
          <w:iCs/>
          <w:color w:val="333333"/>
          <w:sz w:val="27"/>
          <w:szCs w:val="27"/>
          <w:lang w:eastAsia="ru-RU"/>
        </w:rPr>
        <w:t>.</w:t>
      </w:r>
    </w:p>
    <w:p w:rsidR="00954C66" w:rsidRPr="00954C66" w:rsidRDefault="00954C66" w:rsidP="00954C66">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НБ </w:t>
      </w:r>
      <w:r w:rsidRPr="00954C66">
        <w:rPr>
          <w:rFonts w:ascii="Times New Roman" w:eastAsia="Times New Roman" w:hAnsi="Times New Roman" w:cs="Times New Roman"/>
          <w:b/>
          <w:bCs/>
          <w:color w:val="222222"/>
          <w:sz w:val="27"/>
          <w:szCs w:val="27"/>
          <w:lang w:eastAsia="ru-RU"/>
        </w:rPr>
        <w:t>стадии IV</w:t>
      </w:r>
      <w:r w:rsidRPr="00954C66">
        <w:rPr>
          <w:rFonts w:ascii="Times New Roman" w:eastAsia="Times New Roman" w:hAnsi="Times New Roman" w:cs="Times New Roman"/>
          <w:color w:val="222222"/>
          <w:sz w:val="27"/>
          <w:szCs w:val="27"/>
          <w:lang w:eastAsia="ru-RU"/>
        </w:rPr>
        <w:t>, которым по тем или иным причинам было выполнено первичное оперативное вмешательство без предоперационной химиотерапии,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терапии по следующей схеме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послеоперационная химиотерапия согласно</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"предоперационной" химиотерапии, схема AVD 6 недель – см. приложение А3.1;</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оценка ответа со стороны метастазов на неделе 6 с помощью КТ органов грудной полости;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последующая химиотерапия в зависимости от того, была ли достигнута полная ремиссия со стороны метастазов с помощью химиотерапии +/- хирургического вмешательства, в соответствии с основными рекомендациями по адъювантной терапии для генерализованной НБ, см. приложение А3.3.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Опухоли с преобладанием бластемного компонента после первичной хирургической операции относятся к группе промежуточного риска.</w:t>
      </w:r>
    </w:p>
    <w:p w:rsidR="00954C66" w:rsidRPr="00954C66" w:rsidRDefault="00954C66" w:rsidP="00954C66">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w:t>
      </w:r>
      <w:r w:rsidRPr="00954C66">
        <w:rPr>
          <w:rFonts w:ascii="Times New Roman" w:eastAsia="Times New Roman" w:hAnsi="Times New Roman" w:cs="Times New Roman"/>
          <w:b/>
          <w:bCs/>
          <w:color w:val="222222"/>
          <w:sz w:val="27"/>
          <w:szCs w:val="27"/>
          <w:lang w:eastAsia="ru-RU"/>
        </w:rPr>
        <w:t>НБ I-IV стадии с гистологическим типом «диффузная анаплазия», группы высокого риска,</w:t>
      </w:r>
      <w:r w:rsidRPr="00954C66">
        <w:rPr>
          <w:rFonts w:ascii="Times New Roman" w:eastAsia="Times New Roman" w:hAnsi="Times New Roman" w:cs="Times New Roman"/>
          <w:color w:val="222222"/>
          <w:sz w:val="27"/>
          <w:szCs w:val="27"/>
          <w:lang w:eastAsia="ru-RU"/>
        </w:rPr>
        <w:t> независимо от локальной стадии процесса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послеоперационной химиотерапии в соответствии с рекомендациями по адъювантной терапии для высокой группы риска (для пациентов с локализованной стадией – режим HR-1 – 34 недели химиотерапии, для пациентов с генерализованной стадией – режим HR-2 – 34 недели химиотерапии) – см. приложение А3.1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лучевая терапия брюшной полости назначается пациентам с локальными абдоминальными стадиями II и III. Лучевая терапия легких проводится всем пациентам с опухолями IV стадии с легочными метастазами, независимо от ответа метастазов на химиотерапию/хирургическое вмешательство.</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lastRenderedPageBreak/>
        <w:t>3.3.4 Адъювантная терапия для ЗРО почки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Всем пациентам с ЗРО почки независимо от формы и стадии процесса показано проведение адъювантной химиотерапии согласно рекомендациям EU-RHAB </w:t>
      </w:r>
      <w:r w:rsidRPr="00954C66">
        <w:rPr>
          <w:rFonts w:ascii="Times New Roman" w:eastAsia="Times New Roman" w:hAnsi="Times New Roman" w:cs="Times New Roman"/>
          <w:color w:val="222222"/>
          <w:sz w:val="27"/>
          <w:szCs w:val="27"/>
          <w:lang w:eastAsia="ru-RU"/>
        </w:rPr>
        <w:t>[16]</w:t>
      </w:r>
      <w:r w:rsidRPr="00954C66">
        <w:rPr>
          <w:rFonts w:ascii="Times New Roman" w:eastAsia="Times New Roman" w:hAnsi="Times New Roman" w:cs="Times New Roman"/>
          <w:i/>
          <w:iCs/>
          <w:color w:val="333333"/>
          <w:sz w:val="27"/>
          <w:szCs w:val="27"/>
          <w:lang w:eastAsia="ru-RU"/>
        </w:rPr>
        <w:t>.</w:t>
      </w:r>
    </w:p>
    <w:p w:rsidR="00954C66" w:rsidRPr="00954C66" w:rsidRDefault="00954C66" w:rsidP="00954C66">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w:t>
      </w:r>
      <w:r w:rsidRPr="00954C66">
        <w:rPr>
          <w:rFonts w:ascii="Times New Roman" w:eastAsia="Times New Roman" w:hAnsi="Times New Roman" w:cs="Times New Roman"/>
          <w:b/>
          <w:bCs/>
          <w:color w:val="222222"/>
          <w:sz w:val="27"/>
          <w:szCs w:val="27"/>
          <w:lang w:eastAsia="ru-RU"/>
        </w:rPr>
        <w:t>показано</w:t>
      </w:r>
      <w:r w:rsidRPr="00954C66">
        <w:rPr>
          <w:rFonts w:ascii="Times New Roman" w:eastAsia="Times New Roman" w:hAnsi="Times New Roman" w:cs="Times New Roman"/>
          <w:color w:val="222222"/>
          <w:sz w:val="27"/>
          <w:szCs w:val="27"/>
          <w:lang w:eastAsia="ru-RU"/>
        </w:rPr>
        <w:t> проведение: 9 курсов интенсивной химиотерапии с интервалом в 14 дней: 1 курс – #доксорубицин** (всего 3 курса): #доксорубицин** 37,5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24 часа – 1, 2 дни, в недели 1, 7, 13; 2 курс – #ифосфамид** + #карбоплатин** + #этопозид** (всего 3 курса): #ифосфамид** 2000мг/м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2, 3 дни, в недели 3, 9, 15; #карбоплатин** 500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день, в недели 3, 9, 15; #этопозид** 100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2, 3 дни, в недели 3, 9, 15; 3 курс – #винкристин** + #циклофосфамид** + #дактиномицин (всего 3 курса):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8 дни, в недели 5, 11, 17; #дактиномицин 25 мкг/кг/сут в/в болюсно – 1, 2 дни, в недели 5, 11, 17; #циклофосфамид** 1500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 1 день, в недели 5, 11, 17 – схемы терапии – см. приложение А3.1.</w:t>
      </w:r>
    </w:p>
    <w:p w:rsidR="00954C66" w:rsidRPr="00954C66" w:rsidRDefault="00954C66" w:rsidP="00954C66">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локализованной формой заболевания в случае невозможности проведения радикального хирургического вмешательства (стадия III) с сохранением макроскопически остаточной опухоли после 9 курсов интенсивной химиотерапии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консультация в Федеральных национальных центрах с определением показаний к проведению метрономной химиотерапии, 6 курсов по 28 дней [50]: #циклофосфамид** 25мг/м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перорально – дни 1-28 без перерыва, недели 1, 5, 9, 13, 17, 21; #винорелбин** 25мг/м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за 5-10 минут, недели 1, 2, 3, 5, 6, 7, 9, 10, 11, 13, 14, 15, 17, 18, 19, 21, 22, 23 – см. приложение А3.1.</w:t>
      </w:r>
    </w:p>
    <w:p w:rsidR="00954C66" w:rsidRPr="00954C66" w:rsidRDefault="00954C66" w:rsidP="00954C66">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метастатической формой заболевания после 9 курсов интенсивной химиотерапии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консультация в Федеральных национальных центрах с определением показаний к проведению метрономной химиотерапии, 6 курсов по 28 дней [50]: #циклофосфамид** 25мг/м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перорально – дни 1-28 без перерыва, недели 1, 5, 9, 13, 17, 21; #винорелбин** 25мг/м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за 5-10 минут, недели 1, 2, 3, 5, 6, 7, 9, 10, 11, 13, 14, 15, 17, 18, 19, 21, 22, 23 – см. приложение А3.1.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Максимальная разовая доза #винкристина** 2 мг.</w:t>
      </w:r>
      <w:r w:rsidRPr="00954C66">
        <w:rPr>
          <w:rFonts w:ascii="Times New Roman" w:eastAsia="Times New Roman" w:hAnsi="Times New Roman" w:cs="Times New Roman"/>
          <w:b/>
          <w:bCs/>
          <w:i/>
          <w:iCs/>
          <w:color w:val="333333"/>
          <w:sz w:val="27"/>
          <w:szCs w:val="27"/>
          <w:lang w:eastAsia="ru-RU"/>
        </w:rPr>
        <w:t> </w:t>
      </w:r>
      <w:r w:rsidRPr="00954C66">
        <w:rPr>
          <w:rFonts w:ascii="Times New Roman" w:eastAsia="Times New Roman" w:hAnsi="Times New Roman" w:cs="Times New Roman"/>
          <w:i/>
          <w:iCs/>
          <w:color w:val="333333"/>
          <w:sz w:val="27"/>
          <w:szCs w:val="27"/>
          <w:lang w:eastAsia="ru-RU"/>
        </w:rPr>
        <w:t xml:space="preserve">Первое введение #винкристина** – после восстановления перистальтики кишечника в </w:t>
      </w:r>
      <w:r w:rsidRPr="00954C66">
        <w:rPr>
          <w:rFonts w:ascii="Times New Roman" w:eastAsia="Times New Roman" w:hAnsi="Times New Roman" w:cs="Times New Roman"/>
          <w:i/>
          <w:iCs/>
          <w:color w:val="333333"/>
          <w:sz w:val="27"/>
          <w:szCs w:val="27"/>
          <w:lang w:eastAsia="ru-RU"/>
        </w:rPr>
        <w:lastRenderedPageBreak/>
        <w:t>послеоперационном периоде, в срок до 21 дня от последнего введения неоадъювантной химиотерапии.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Доза #</w:t>
      </w:r>
      <w:r w:rsidRPr="00954C66">
        <w:rPr>
          <w:rFonts w:ascii="Times New Roman" w:eastAsia="Times New Roman" w:hAnsi="Times New Roman" w:cs="Times New Roman"/>
          <w:b/>
          <w:bCs/>
          <w:i/>
          <w:iCs/>
          <w:color w:val="333333"/>
          <w:sz w:val="27"/>
          <w:szCs w:val="27"/>
          <w:lang w:eastAsia="ru-RU"/>
        </w:rPr>
        <w:t>Дактиномицина </w:t>
      </w:r>
      <w:r w:rsidRPr="00954C66">
        <w:rPr>
          <w:rFonts w:ascii="Times New Roman" w:eastAsia="Times New Roman" w:hAnsi="Times New Roman" w:cs="Times New Roman"/>
          <w:i/>
          <w:iCs/>
          <w:color w:val="333333"/>
          <w:sz w:val="27"/>
          <w:szCs w:val="27"/>
          <w:lang w:eastAsia="ru-RU"/>
        </w:rPr>
        <w:t>у детей младше 1 года и/или весом менее 10 кг редуцируется на 1/3. В случае хорошей переносимости, в последующих курса доза препарата может быть увеличена до долженствующей. Редукция доз препаратов в зависимости от возраста представлена в таблицах 15 и 16.</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#Ифосфамид** вводится на фоне введения Месны** 400мг/м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непосредственно перед введением #ифосфамида** – 1,2,3 дни, в недели 3, 9, 15; 1600мг/м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24 часа – 1, 2, 3  дни, в недели 3, 9, 15. Данная схема введения месны и дозы рассчитаны согласно инструкциям ГРЛС, а именно, для данной дозы химиопрепарата.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#Циклофосфамид** вводится на фоне введения Месны** 500мг/м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непосредственно перед введением #циклофосфамида** – 1 день, в недели 5, 11, 17; 1500мг/м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24 часа – 1, 2 дни, в недели 5, 11, 17. Данная схема введения месны и дозы рассчитаны согласно инструкциям ГРЛС, а именно, для данной дозы химиопрепарата.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Метрономная химиотерапия начинается через 2 недели от последнего курса интенсивной химиотерапии. При невозможности перорального приема таблеток #циклофосфамида** возможно применение препарата #циклофосфамид** в дозировке 87,5мг/м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внутривенно капельно за 1 час – 1 и 4 дни, недели 1, 2, 3, 4, 5, 6, 7, 8, 9, 10, 11, 12, 13, 14, 15, 16, 17, 18, 19, 20, 21, 22, 23, 24. В случае внутривенного приминения препарата #циклофосфамид**, в дни его введения проводится профилактика геморрагического цистита с введением препарата Месна** в дозировке 30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внутривенно струйно или перорально в 0, 4 и 8 часы от начала введения #циклофосфамида**. Данная схема введения месны и дозы рассчитаны согласно инструкциям ГРЛС, а именно, для данной дозы химиопрепарата.</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3.3.5 Адъювантная терапия для СКС почки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Всем пациентам со СКС почки независимо от формы и стадии процесса показано проведение адъювантной химиотерапии согласно рекомендациям SIOP [33].</w:t>
      </w:r>
    </w:p>
    <w:p w:rsidR="00954C66" w:rsidRPr="00954C66" w:rsidRDefault="00954C66" w:rsidP="00954C66">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со СКСП с I-IV стадией заболевания </w:t>
      </w:r>
      <w:r w:rsidRPr="00954C66">
        <w:rPr>
          <w:rFonts w:ascii="Times New Roman" w:eastAsia="Times New Roman" w:hAnsi="Times New Roman" w:cs="Times New Roman"/>
          <w:b/>
          <w:bCs/>
          <w:color w:val="222222"/>
          <w:sz w:val="27"/>
          <w:szCs w:val="27"/>
          <w:lang w:eastAsia="ru-RU"/>
        </w:rPr>
        <w:t>показано</w:t>
      </w:r>
      <w:r w:rsidRPr="00954C66">
        <w:rPr>
          <w:rFonts w:ascii="Times New Roman" w:eastAsia="Times New Roman" w:hAnsi="Times New Roman" w:cs="Times New Roman"/>
          <w:color w:val="222222"/>
          <w:sz w:val="27"/>
          <w:szCs w:val="27"/>
          <w:lang w:eastAsia="ru-RU"/>
        </w:rPr>
        <w:t> проведение: 12 курсов интенсивной химиотерапии с интервалом в 21 день: 1 курс – циклофосфамид** + доксорубицин** (всего 3 курса): циклофосфамид** 450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/сутки в/в капельно за 1 час – 1, 2, 3 дни, в 1, 13, 25 недели;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 xml:space="preserve">/сутки в/в капельно за 4-6 часов – 1 день в 1 </w:t>
      </w:r>
      <w:r w:rsidRPr="00954C66">
        <w:rPr>
          <w:rFonts w:ascii="Times New Roman" w:eastAsia="Times New Roman" w:hAnsi="Times New Roman" w:cs="Times New Roman"/>
          <w:color w:val="222222"/>
          <w:sz w:val="27"/>
          <w:szCs w:val="27"/>
          <w:lang w:eastAsia="ru-RU"/>
        </w:rPr>
        <w:lastRenderedPageBreak/>
        <w:t>неделю; 2 курс – #этопозид** + #карбоплатин** (всего 6 курса): #этопозид** 150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/сутки в/в капельно за 1 час – 1, 2, 3 дни в недели 4, 16, 28; #карбоплатин** 200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/сутки в/в капельно за 1 час – 1, 2, 3 дни в недели 4, 16, 28; 3 курс – ифосфамид** + доксорубицин** (всего 3 курса): ифосфамид** 2000мг/м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/сутки в/в капельно за 1 час – 1, 2, 3 дни в недели 7, 19, 31; доксорубицин** 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/сутки в/в капельно за 4-6 часов – 1 день в недели 7, 19, 31; – см. приложение А3.1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Ифосфамид** вводится на фоне введения Месны** 400мг/м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непосредственно перед введением ифосфамида** – 1, 2, 3  дни, в недели 7, 19, 31; 1600мг/м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24 часа – 1, 2, 3, 4  дни, в недели 7, 19, 31. Данная схема введения месны и дозы рассчитаны согласно инструкциям ГРЛС, а именно, для данной дозы химиопрепарата.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Циклофосфамид** вводится на фоне введения Месны** 90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непосредственно перед введением циклофосфамида** – 1, 2, 3 день, в 1 неделю; 360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24 часа – 1, 2, 3 дни, в 1 неделю. Данная схема введения месны и дозы рассчитаны согласно инструкциям ГРЛС, а именно, для данной дозы химиопрепарата.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Доксорубицин** 50 мг/м2/сутки в/в капельно за 4-6 часов – 1 день в 1 неделю непосредственно перед введением первой дозы циклофосфамида**. (Всего 5 курса, максимальная кумулятивная доза доксорубицина** не должна превышать 250 мг/м2 при I-III стадии заболевания (при IV стадии максимальная кумулятивная доза доксорубицина** 300 мг/м2; в случае превышения кумулятивной дозы доксорубицина** более 300 мг/м2 необходимо заменить введение дозы доксорубицина** на введение дозы #винкристина** 1,5 мг/м2 в/в болюсно 1 день, максимальная доза #винкристина** 2 мг/м2).</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3.3.6 Адъювантная терапия для ВМН почки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Показано ведение пациентов с ВМН согласно рекомендациям SIOP.</w:t>
      </w:r>
    </w:p>
    <w:p w:rsidR="00954C66" w:rsidRPr="00954C66" w:rsidRDefault="00954C66" w:rsidP="00954C66">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пациентам с ВМН, у которых было осуществлено оперативное вмешательство с достижением чистых краев резекции (I стадия, II стадия) или наличие хотя бы одного свободного от опухоли края резекции (III стадия) не проводить адъювантную химиотерапию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Рекомендуется</w:t>
      </w:r>
      <w:r w:rsidRPr="00954C66">
        <w:rPr>
          <w:rFonts w:ascii="Times New Roman" w:eastAsia="Times New Roman" w:hAnsi="Times New Roman" w:cs="Times New Roman"/>
          <w:color w:val="222222"/>
          <w:sz w:val="27"/>
          <w:szCs w:val="27"/>
          <w:lang w:eastAsia="ru-RU"/>
        </w:rPr>
        <w:t> пациентам с III стадией ВМН без свободных от опухоли краев резекции рассмотрение повторного оперативного вмешательства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пациентам с ВМН в случае невозможности достижения чистых краев резекции у пациентов с III стадией без свободных от опухоли краев резекции после повторного оперативного вмешательства, рассмотрение проведения адъювантной химиотерапии согласно рекомендациям SIOP после согласования с федеральным/национальным центром по схеме AV-2: #винкристин** 1,5 мг/м2/сут, в/в болюсно – 1, 2, 3, 4, 5, 6, 7, 8, 11, 12, 14, 15, 17, 18, 20, 21, 23, 24, 26, 27 недели; #дактиномицин 45 мкг/кг/сут, в/в болюсно – 2, 5, 8, 11, 14, 17, 20, 23, 26 недели – см. приложение А3.1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3.4 Лучевая терапия</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3.4.1 Лучевая терапия при локализованных формах НБ</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При локализованной НБ, стадии II (диффузная анаплазия) и III (промежуточная 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высокая группы гистологического риска) стадии, после органосохраняющих оперативных вмешательств,</w:t>
      </w:r>
      <w:r w:rsidRPr="00954C66">
        <w:rPr>
          <w:rFonts w:ascii="Times New Roman" w:eastAsia="Times New Roman" w:hAnsi="Times New Roman" w:cs="Times New Roman"/>
          <w:b/>
          <w:bCs/>
          <w:i/>
          <w:iCs/>
          <w:color w:val="333333"/>
          <w:sz w:val="27"/>
          <w:szCs w:val="27"/>
          <w:lang w:eastAsia="ru-RU"/>
        </w:rPr>
        <w:t> целесообразна консультация в специализированном федеральном/национальном медицинском центре </w:t>
      </w:r>
      <w:r w:rsidRPr="00954C66">
        <w:rPr>
          <w:rFonts w:ascii="Times New Roman" w:eastAsia="Times New Roman" w:hAnsi="Times New Roman" w:cs="Times New Roman"/>
          <w:i/>
          <w:iCs/>
          <w:color w:val="333333"/>
          <w:sz w:val="27"/>
          <w:szCs w:val="27"/>
          <w:lang w:eastAsia="ru-RU"/>
        </w:rPr>
        <w:t>для определения показаний и объема лучевой 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Суммарные рекомендации по лучевой терапии брюшной полости представлены в таблице 6</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6. Суммарные рекомендации по лучевой терапии брюшной полости НБ</w:t>
      </w:r>
    </w:p>
    <w:tbl>
      <w:tblPr>
        <w:tblW w:w="11850" w:type="dxa"/>
        <w:tblCellMar>
          <w:left w:w="0" w:type="dxa"/>
          <w:right w:w="0" w:type="dxa"/>
        </w:tblCellMar>
        <w:tblLook w:val="04A0" w:firstRow="1" w:lastRow="0" w:firstColumn="1" w:lastColumn="0" w:noHBand="0" w:noVBand="1"/>
      </w:tblPr>
      <w:tblGrid>
        <w:gridCol w:w="2994"/>
        <w:gridCol w:w="2544"/>
        <w:gridCol w:w="3214"/>
        <w:gridCol w:w="3098"/>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Локальная стадия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Гистологический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Стадия III (кроме большого разрыва)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Стадия III (при большом разрыве)</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Промежуточный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Нет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14.4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Весь живот 15 Гр +/- 10.8 Гр буст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Высокий риск</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Диффузная анаплазия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25.2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25.2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Весь живот 19.5 Гр +/- 10.8 Гр буст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lastRenderedPageBreak/>
              <w:t>Высокий риск</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Бластемный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Нет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25.2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Весь живот 19.5 Гр +/- 10.8 Гр буст</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i/>
          <w:iCs/>
          <w:color w:val="333333"/>
          <w:sz w:val="27"/>
          <w:szCs w:val="27"/>
          <w:lang w:eastAsia="ru-RU"/>
        </w:rPr>
        <w:t> </w:t>
      </w:r>
      <w:r w:rsidRPr="00954C66">
        <w:rPr>
          <w:rFonts w:ascii="Times New Roman" w:eastAsia="Times New Roman" w:hAnsi="Times New Roman" w:cs="Times New Roman"/>
          <w:color w:val="222222"/>
          <w:sz w:val="27"/>
          <w:szCs w:val="27"/>
          <w:lang w:eastAsia="ru-RU"/>
        </w:rPr>
        <w:t>#</w:t>
      </w:r>
      <w:r w:rsidRPr="00954C66">
        <w:rPr>
          <w:rFonts w:ascii="Times New Roman" w:eastAsia="Times New Roman" w:hAnsi="Times New Roman" w:cs="Times New Roman"/>
          <w:i/>
          <w:iCs/>
          <w:color w:val="333333"/>
          <w:sz w:val="27"/>
          <w:szCs w:val="27"/>
          <w:lang w:eastAsia="ru-RU"/>
        </w:rPr>
        <w:t>дактиномицин и доксорубицин** не вводятся 1 неделю до ЛТ и 2 недели после ЛТ.</w:t>
      </w:r>
    </w:p>
    <w:p w:rsidR="00954C66" w:rsidRPr="00954C66" w:rsidRDefault="00954C66" w:rsidP="00954C66">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Локальное послеоперационное облучение или облучение половины брюшной полости (фланк) рекомендовано проводить через 2-4 недели после операции следующим группам пациентов с локализованной формой НБ [33;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НБ промежуточного гистологического риска, стадия III (пораженные парааортальные лимфатические узлы, наличие остаточной опухоли после операции, разрывы опухоли): локальное облучение в СОД 14.4 Гр на половину брюшной полости, буст на макроскопическую резидуальную опухоль 10,8 Гр;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НБ высокого гистологического риска (кроме бластемного типа), стадия II: локальное облучение в СОД 25,2 Гр на половину брюшной полости, буст на макроскопически остаточную опухоль 10,8 Гр;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НБ высокого гистологического риска, стадия III (все гистологические подтипы): локальное облучение в СОД 25,2 Гр на половину брюшной полости, буст на макроскопически остаточную опухоль 10,8 Гр.</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при планируемой ЛТ на легкие, облучение живота можно отложить, чтобы проводить ЛТ на живот и легкие одним полем.</w:t>
      </w:r>
    </w:p>
    <w:p w:rsidR="00954C66" w:rsidRPr="00954C66" w:rsidRDefault="00954C66" w:rsidP="00954C66">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У пациентов с двухсторонней НБ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лучевой терапии в соответствии с локальной стадией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Не рекомендовано</w:t>
      </w:r>
      <w:r w:rsidRPr="00954C66">
        <w:rPr>
          <w:rFonts w:ascii="Times New Roman" w:eastAsia="Times New Roman" w:hAnsi="Times New Roman" w:cs="Times New Roman"/>
          <w:color w:val="222222"/>
          <w:sz w:val="27"/>
          <w:szCs w:val="27"/>
          <w:lang w:eastAsia="ru-RU"/>
        </w:rPr>
        <w:t> проведение облучения парааортальных лимфоузлов у пациентов без макроскопически значимых увеличенных лимфоузлов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Послеоперационное облучение всей брюшной полости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проводить через 2-4 недели после операции следующим группам пациентов с локализованной формой НБ [33;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диффузное интраабдоминальное распространение (стадия III ввиду макроскопических метастазов по брюшине): облучение всей брюшной полости в СОД 19,5 Гр, на ограниченные зоны макроскопического метастазирования возможен буст до СОД 25 Гр (гистологическая промежуточная группа риска) или 30,6 Гр (гистологическая высокая группа риска);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массивный пре- или интраоперационный разрыв опухоли (cтадия III ввиду разрыва опухоли): облучение всей брюшной полости в дозе 15 Гр (гистологическая промежуточная группа риска) или 19.5 Гр (гистологическая высокая группа риска);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у детей до 2-х лет предусмотрена редукция дозы до 12 Гр.</w:t>
      </w:r>
    </w:p>
    <w:p w:rsidR="00954C66" w:rsidRPr="00954C66" w:rsidRDefault="00954C66" w:rsidP="00954C66">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локализованной НБ, стадии II (диффузная анаплазия) и III (промежуточная и высокая группы гистологического риска) стадии после органосохраняющих оперативных вмешательств</w:t>
      </w:r>
      <w:r w:rsidRPr="00954C66">
        <w:rPr>
          <w:rFonts w:ascii="Times New Roman" w:eastAsia="Times New Roman" w:hAnsi="Times New Roman" w:cs="Times New Roman"/>
          <w:b/>
          <w:bCs/>
          <w:color w:val="222222"/>
          <w:sz w:val="27"/>
          <w:szCs w:val="27"/>
          <w:lang w:eastAsia="ru-RU"/>
        </w:rPr>
        <w:t> рекомендовано</w:t>
      </w:r>
      <w:r w:rsidRPr="00954C66">
        <w:rPr>
          <w:rFonts w:ascii="Times New Roman" w:eastAsia="Times New Roman" w:hAnsi="Times New Roman" w:cs="Times New Roman"/>
          <w:color w:val="222222"/>
          <w:sz w:val="27"/>
          <w:szCs w:val="27"/>
          <w:lang w:eastAsia="ru-RU"/>
        </w:rPr>
        <w:t> обращение в федеральные/национальные центры</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для определения показаний и объема лучевой терапии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необходимо помнить о функциональной асплении и рассматривать возможность вакцинации перед облучением селезенки, а также антибиотикопрофилактику в случаях, когда на селезенку приходится более 10 Гр средней дозы [81].</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3.4.2 Лучевая терапия при локализованных формах ЗРО [16]</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Суммарные рекомендации по лучевой терапии брюшной полости представлены в таблице 7.</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7. Суммарные рекомендации по лучевой терапии брюшной полости</w:t>
      </w:r>
    </w:p>
    <w:tbl>
      <w:tblPr>
        <w:tblW w:w="11850" w:type="dxa"/>
        <w:tblCellMar>
          <w:left w:w="0" w:type="dxa"/>
          <w:right w:w="0" w:type="dxa"/>
        </w:tblCellMar>
        <w:tblLook w:val="04A0" w:firstRow="1" w:lastRow="0" w:firstColumn="1" w:lastColumn="0" w:noHBand="0" w:noVBand="1"/>
      </w:tblPr>
      <w:tblGrid>
        <w:gridCol w:w="2582"/>
        <w:gridCol w:w="4814"/>
        <w:gridCol w:w="4454"/>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lastRenderedPageBreak/>
              <w:t>Локальная стадия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Стадия I-III (кроме большого разрыва)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Стадия III (при большом разрыве)</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19.8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Весь живот 19.5 Гр +/- 10.8 Гр буст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&lt;12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10.8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Весь живот 10.5 Гр +/- 10.8 Гр буст</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i/>
          <w:iCs/>
          <w:color w:val="333333"/>
          <w:sz w:val="27"/>
          <w:szCs w:val="27"/>
          <w:lang w:eastAsia="ru-RU"/>
        </w:rPr>
        <w:t> у пациентов с ЗРО почки перед и после лучевой терапии: исключается #дактиномицин за 2 недели до и 2 недели после ЛТ; исключается #доксорубицин** за 2 недели до и 4 недели после ЛТ. На фоне ЛТ дозировка #циклофосфамида** может быть редуцирована на 35% с последующим повышением дозы до 100% в зависимости от предыдущей переносимости. В курсе ICE: дозировка #ифосфамида** рассчитывается 1500мг/м2/сут в 1 и 2 дни, в 3 день препарат не вводится; дозировка #карбоплатина** редуцируется на 50% </w:t>
      </w:r>
      <w:r w:rsidRPr="00954C66">
        <w:rPr>
          <w:rFonts w:ascii="Times New Roman" w:eastAsia="Times New Roman" w:hAnsi="Times New Roman" w:cs="Times New Roman"/>
          <w:b/>
          <w:bCs/>
          <w:color w:val="222222"/>
          <w:sz w:val="27"/>
          <w:szCs w:val="27"/>
          <w:lang w:eastAsia="ru-RU"/>
        </w:rPr>
        <w:t>–</w:t>
      </w:r>
      <w:r w:rsidRPr="00954C66">
        <w:rPr>
          <w:rFonts w:ascii="Times New Roman" w:eastAsia="Times New Roman" w:hAnsi="Times New Roman" w:cs="Times New Roman"/>
          <w:i/>
          <w:iCs/>
          <w:color w:val="333333"/>
          <w:sz w:val="27"/>
          <w:szCs w:val="27"/>
          <w:lang w:eastAsia="ru-RU"/>
        </w:rPr>
        <w:t> 250мг/м2/сут в 1 день; дозировка #этопозида** редуцируется на 30% </w:t>
      </w:r>
      <w:r w:rsidRPr="00954C66">
        <w:rPr>
          <w:rFonts w:ascii="Times New Roman" w:eastAsia="Times New Roman" w:hAnsi="Times New Roman" w:cs="Times New Roman"/>
          <w:b/>
          <w:bCs/>
          <w:color w:val="222222"/>
          <w:sz w:val="27"/>
          <w:szCs w:val="27"/>
          <w:lang w:eastAsia="ru-RU"/>
        </w:rPr>
        <w:t>–</w:t>
      </w:r>
      <w:r w:rsidRPr="00954C66">
        <w:rPr>
          <w:rFonts w:ascii="Times New Roman" w:eastAsia="Times New Roman" w:hAnsi="Times New Roman" w:cs="Times New Roman"/>
          <w:i/>
          <w:iCs/>
          <w:color w:val="333333"/>
          <w:sz w:val="27"/>
          <w:szCs w:val="27"/>
          <w:lang w:eastAsia="ru-RU"/>
        </w:rPr>
        <w:t> 75мг/м2/сут в 1 и 2 дни, в 3 день препарат не вводится.</w:t>
      </w:r>
    </w:p>
    <w:p w:rsidR="00954C66" w:rsidRPr="00954C66" w:rsidRDefault="00954C66" w:rsidP="00954C66">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Локальное послеоперационное облучение или облучение половины брюшной полости (фланк)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проводить через 2-4 недели после операции всем пациентам с ЗРО почки [16;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≥12 мес показано локальное облучение в СОД </w:t>
      </w:r>
      <w:r w:rsidRPr="00954C66">
        <w:rPr>
          <w:rFonts w:ascii="Times New Roman" w:eastAsia="Times New Roman" w:hAnsi="Times New Roman" w:cs="Times New Roman"/>
          <w:i/>
          <w:iCs/>
          <w:color w:val="333333"/>
          <w:sz w:val="27"/>
          <w:szCs w:val="27"/>
          <w:lang w:eastAsia="ru-RU"/>
        </w:rPr>
        <w:t>19.8 </w:t>
      </w:r>
      <w:r w:rsidRPr="00954C66">
        <w:rPr>
          <w:rFonts w:ascii="Times New Roman" w:eastAsia="Times New Roman" w:hAnsi="Times New Roman" w:cs="Times New Roman"/>
          <w:color w:val="222222"/>
          <w:sz w:val="27"/>
          <w:szCs w:val="27"/>
          <w:lang w:eastAsia="ru-RU"/>
        </w:rPr>
        <w:t>Гр на половину брюшной полости, буст на макроскопически остаточную опухоль 10,8 Гр;</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&lt;12 мес показано локальное облучение в СОД </w:t>
      </w:r>
      <w:r w:rsidRPr="00954C66">
        <w:rPr>
          <w:rFonts w:ascii="Times New Roman" w:eastAsia="Times New Roman" w:hAnsi="Times New Roman" w:cs="Times New Roman"/>
          <w:i/>
          <w:iCs/>
          <w:color w:val="333333"/>
          <w:sz w:val="27"/>
          <w:szCs w:val="27"/>
          <w:lang w:eastAsia="ru-RU"/>
        </w:rPr>
        <w:t>10.8 </w:t>
      </w:r>
      <w:r w:rsidRPr="00954C66">
        <w:rPr>
          <w:rFonts w:ascii="Times New Roman" w:eastAsia="Times New Roman" w:hAnsi="Times New Roman" w:cs="Times New Roman"/>
          <w:color w:val="222222"/>
          <w:sz w:val="27"/>
          <w:szCs w:val="27"/>
          <w:lang w:eastAsia="ru-RU"/>
        </w:rPr>
        <w:t>Гр на половину брюшной полости, буст на макроскопически остаточную опухоль 10,8 Гр;</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Послеоперационное облучение всей брюшной полости рекомендовано проводить через 2-4 недели после операции следующим группам пациентов с ЗРО почки [16;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Пациентам ≥12 мес с диффузное интраабдоминальным распространением или массивным разрывом опухоли: облучение всей брюшной полости в СОД 19,5 Гр, на ограниченные зоны макроскопического метастазирования возможен буст 10,8Гр;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 Пациентам &lt;12 мес с диффузное интраабдоминальным распространением или массивным разрывом опухоли: облучение всей брюшной полости в СОД 10,5 Гр, </w:t>
      </w:r>
      <w:r w:rsidRPr="00954C66">
        <w:rPr>
          <w:rFonts w:ascii="Times New Roman" w:eastAsia="Times New Roman" w:hAnsi="Times New Roman" w:cs="Times New Roman"/>
          <w:color w:val="222222"/>
          <w:sz w:val="27"/>
          <w:szCs w:val="27"/>
          <w:lang w:eastAsia="ru-RU"/>
        </w:rPr>
        <w:lastRenderedPageBreak/>
        <w:t>на ограниченные зоны макроскопического метастазирования возможен буст 10,8Гр;</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при планируемой ЛТ на легкие, облучение живота можно отложить, чтобы проводить ЛТ на живот и легкие одним полем.</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3.4.3 Лучевая терапия при локализованных формах СКС почки.</w:t>
      </w:r>
    </w:p>
    <w:p w:rsidR="00954C66" w:rsidRPr="00954C66" w:rsidRDefault="00954C66" w:rsidP="00954C66">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Локальное послеоперационное облучение или облучение половины брюшной полости (фланк)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проводить через 2-4 недели после операции следующим группам пациентов с локализованной формой СКС почки [33]:</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Рекомендуется пациентам со СКС почки II стадии локальное облучение в СОД 10,8 Гр на половину брюшной полости, буст на макроскопически остаточную опухоль 10,8 Гр;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Рекомендуется пациентам со СКС почки III стадии локальное облучение в СОД 10.8 Гр на половину брюшной полости, буст на макроскопически остаточную опухоль 10,8 Гр;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Рекомендуется пациентам с диффузным внутрибрюшным опухолевым поражением и/или массивным интраоперационным разрывом опухоли: облучение всей брюшной полости в СОД 10,5 Гр, на ограниченные зоны макроскопического метастазирования возможен буст 10,8 Гр;</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3.4.4 Лучевая терапия метастазов</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При наличии НБ низкой группы гистологического риска, а также в случае, если пациент меньше 2 лет с метастазами в легкие или метастазы НБ представлены жизнеспособной опухолевой тканью (после ХТ и операции), при генерализованной форме НБ, стадии II (диффузная анаплазия) и III (промежуточная и высокая группы гистологического риска) стадии, после органосохраняющих оперативных вмешательств,</w:t>
      </w:r>
      <w:r w:rsidRPr="00954C66">
        <w:rPr>
          <w:rFonts w:ascii="Times New Roman" w:eastAsia="Times New Roman" w:hAnsi="Times New Roman" w:cs="Times New Roman"/>
          <w:b/>
          <w:bCs/>
          <w:i/>
          <w:iCs/>
          <w:color w:val="333333"/>
          <w:sz w:val="27"/>
          <w:szCs w:val="27"/>
          <w:lang w:eastAsia="ru-RU"/>
        </w:rPr>
        <w:t> </w:t>
      </w:r>
      <w:r w:rsidRPr="00954C66">
        <w:rPr>
          <w:rFonts w:ascii="Times New Roman" w:eastAsia="Times New Roman" w:hAnsi="Times New Roman" w:cs="Times New Roman"/>
          <w:i/>
          <w:iCs/>
          <w:color w:val="333333"/>
          <w:sz w:val="27"/>
          <w:szCs w:val="27"/>
          <w:lang w:eastAsia="ru-RU"/>
        </w:rPr>
        <w:t>целесообразна консультация в специализированном федеральном/национальном медицинском центре для определения показаний и объема лучевой терапии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Все случаи ЗРО почки с первичными метастазами в легких, вне зависимости от ответа на химиотерапию или хирургическое лечение, должны получать ЛТ в объеме тотального облучения легких, СОД 15 Гр [16].</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Суммарные рекомендации по лучевой терапии метастазов НБ и ЗРО почки представлены в таблице 8.</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8. Суммарные рекомендации по лучевой терапии метастазов [16; 33; 51; 64].</w:t>
      </w:r>
    </w:p>
    <w:tbl>
      <w:tblPr>
        <w:tblW w:w="11850" w:type="dxa"/>
        <w:tblCellMar>
          <w:left w:w="0" w:type="dxa"/>
          <w:right w:w="0" w:type="dxa"/>
        </w:tblCellMar>
        <w:tblLook w:val="04A0" w:firstRow="1" w:lastRow="0" w:firstColumn="1" w:lastColumn="0" w:noHBand="0" w:noVBand="1"/>
      </w:tblPr>
      <w:tblGrid>
        <w:gridCol w:w="2817"/>
        <w:gridCol w:w="1579"/>
        <w:gridCol w:w="2677"/>
        <w:gridCol w:w="2831"/>
        <w:gridCol w:w="1946"/>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Локализация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Гистологический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Печень (неполная резекция)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Головной мозг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Кости</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Промежуточный риск</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СКС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ТО легких 12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ТО печени 14.4-20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ТО головного мозга 15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Локально 30-36 Гр</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Высокий риск НБ</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ЗРО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ТО легких 15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ТО печени 20-25.2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ТО головного мозга 25,2 Гр +/- 10.8 Гр буст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i/>
                <w:iCs/>
                <w:color w:val="333333"/>
                <w:sz w:val="27"/>
                <w:szCs w:val="27"/>
                <w:lang w:eastAsia="ru-RU"/>
              </w:rPr>
              <w:t>Локально 30-36 Гр</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ТО – тотальное облучение</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для пациентов с НБ #дактиномицин и доксорубицин** не вводятся 1 неделю до ЛТ и 2 недели после ЛТ</w:t>
      </w:r>
      <w:r w:rsidRPr="00954C66">
        <w:rPr>
          <w:rFonts w:ascii="Times New Roman" w:eastAsia="Times New Roman" w:hAnsi="Times New Roman" w:cs="Times New Roman"/>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У пациентов с ЗРО почки перед и после лучевой терапией: исключается #дактиномицин за 2 недели до и 2 недели после ЛТ; исключается #доксорубицин** за 2 недели до и 4 недели после ЛТ. На фоне ЛТ дозировка #циклофосфамида** может быть редуцирована на 35% с последующим повышением дозы до 100% в зависимости от предыдущей переносимости. В курсе ICE: дозировка #ифосфамида** рассчитывается 1500мг/м2/сут в 1 и 2 дни, в 3 день препарат не вводится; дозировка #карбоплатина** редуцируется на 50% – 250мг/м2/сут в 1 день; дозировка #этопозида** редуцируется на 30% – 75мг/м2/сут в 1 и 2 дни, в 3 день препарат не вводится.</w:t>
      </w:r>
    </w:p>
    <w:p w:rsidR="00954C66" w:rsidRPr="00954C66" w:rsidRDefault="00954C66" w:rsidP="00954C66">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У пациентов с генерализованной формой НБ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проводить облучение легких в следующих случаях [33;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отсутствие полной санации метастазов в легких по результатам КТ грудной клетки на 10 неделе послеоперационной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метастазы НБ представлены жизнеспособной опухолевой тканью (после ХТ и операции) гистологической промежуточной группы риска, показано проведение ЛТ в объеме тотального облучения легких в СОД 12 Гр;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все случаи НБ с первичными метастазами в легких, вне зависимости от ответа на химиотерапию или хирургическое лечение, гистологической высокой группы риска, должны получать ЛТ в объеме тотального облучения легких, СОД 15 Гр;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в случае необходимости проведения облучения брюшной полости и легких, рекомендуется проводить облучение грудной клетки и брюшной полости одновременно в рамках одной процедуры планирования (с одного поля) во избежание возникновения перерыва в лечении или наложения обоих полей;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в случае стадии III (макроскопически остаточная опухоль), с высокой вероятностью локального рецидива, как случаи с гистологическим вариантом диффузной анаплазии, облучение брюшной полости может проводиться после операции, а облучение легких – позднее, с отдельного поля.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после </w:t>
      </w:r>
      <w:r w:rsidRPr="00954C66">
        <w:rPr>
          <w:rFonts w:ascii="Times New Roman" w:eastAsia="Times New Roman" w:hAnsi="Times New Roman" w:cs="Times New Roman"/>
          <w:b/>
          <w:bCs/>
          <w:color w:val="222222"/>
          <w:sz w:val="27"/>
          <w:szCs w:val="27"/>
          <w:lang w:eastAsia="ru-RU"/>
        </w:rPr>
        <w:t>инициальной нефрэктомии</w:t>
      </w:r>
      <w:r w:rsidRPr="00954C66">
        <w:rPr>
          <w:rFonts w:ascii="Times New Roman" w:eastAsia="Times New Roman" w:hAnsi="Times New Roman" w:cs="Times New Roman"/>
          <w:color w:val="222222"/>
          <w:sz w:val="27"/>
          <w:szCs w:val="27"/>
          <w:lang w:eastAsia="ru-RU"/>
        </w:rPr>
        <w:t> с гистологическим типом опухоли «диффузная анаплазия», при наличии метастатитического поражения легких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выполнение лучевой терапии легких независимо от ответа метастазов на химиотерапию/хирургическое вмешательство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 случаи ЗРО почки с первичными метастазами в легких, вне зависимости от ответа на химиотерапию или хирургическое лечение, </w:t>
      </w:r>
      <w:r w:rsidRPr="00954C66">
        <w:rPr>
          <w:rFonts w:ascii="Times New Roman" w:eastAsia="Times New Roman" w:hAnsi="Times New Roman" w:cs="Times New Roman"/>
          <w:b/>
          <w:bCs/>
          <w:color w:val="222222"/>
          <w:sz w:val="27"/>
          <w:szCs w:val="27"/>
          <w:lang w:eastAsia="ru-RU"/>
        </w:rPr>
        <w:t>должны</w:t>
      </w:r>
      <w:r w:rsidRPr="00954C66">
        <w:rPr>
          <w:rFonts w:ascii="Times New Roman" w:eastAsia="Times New Roman" w:hAnsi="Times New Roman" w:cs="Times New Roman"/>
          <w:color w:val="222222"/>
          <w:sz w:val="27"/>
          <w:szCs w:val="27"/>
          <w:lang w:eastAsia="ru-RU"/>
        </w:rPr>
        <w:t> получать ЛТ в объеме тотального облучения легких, СОД 15 Гр [16;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 случаи СКС почки с первичными метастазами в легких, вне зависимости от ответа на химиотерапию или хирургическое лечение, </w:t>
      </w:r>
      <w:r w:rsidRPr="00954C66">
        <w:rPr>
          <w:rFonts w:ascii="Times New Roman" w:eastAsia="Times New Roman" w:hAnsi="Times New Roman" w:cs="Times New Roman"/>
          <w:b/>
          <w:bCs/>
          <w:color w:val="222222"/>
          <w:sz w:val="27"/>
          <w:szCs w:val="27"/>
          <w:lang w:eastAsia="ru-RU"/>
        </w:rPr>
        <w:t>должны</w:t>
      </w:r>
      <w:r w:rsidRPr="00954C66">
        <w:rPr>
          <w:rFonts w:ascii="Times New Roman" w:eastAsia="Times New Roman" w:hAnsi="Times New Roman" w:cs="Times New Roman"/>
          <w:color w:val="222222"/>
          <w:sz w:val="27"/>
          <w:szCs w:val="27"/>
          <w:lang w:eastAsia="ru-RU"/>
        </w:rPr>
        <w:t> получать ЛТ в объеме тотального облучения легких, СОД 12 Гр [33; 51].</w:t>
      </w:r>
    </w:p>
    <w:p w:rsidR="00954C66" w:rsidRPr="00954C66" w:rsidRDefault="00954C66" w:rsidP="00954C66">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Облучение печени у пациентов с генерализованной формой ЗНО почки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в следующих случаях [16; 33;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Наличие метастазов в печени, которые сохранились после ХТ и которые не могут быть радикально удалены;</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Для пациентов с НБ гистологической группой промежуточного риска в СОД 14,4 Гр на всю печень и буст на остаточные метастазы до 25,2 Гр;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Для пациентов с НБ гистологической группой высокого риска и ЗРО почки в СОД 19,8 Гр на всю печень и буст на остаточные метастазы до 30,6 Гр.</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СОД на область всей печени не должна превышать 20 Гр.</w:t>
      </w:r>
    </w:p>
    <w:p w:rsidR="00954C66" w:rsidRPr="00954C66" w:rsidRDefault="00954C66" w:rsidP="00954C66">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У пациентов с генерализованной формой НБ или ЗРО почки при наличии отдаленного гематогенного метастазирования в другие органы, кроме печени и легких,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лучевой терапии в следующих случаях [16; 33; 64]:</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метастазирование в головной мозг, вне зависимости от ответа на химиотерапию в СОД при тотальном облучении головного мозга 15.0 Гр для НБ гистологической группы промежуточного риска с бустом до 25.2 Гр и в СОД при тотальном облучении головного мозга 25,2 Гр для НБ гистологической группы высокого риска и ЗРО почки с бустом до 30,6 Гр;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Метастазирование в кости, вне зависимости от ответа на химиотерапию. Доза облучения костных метастазов составляет 30 или 30.6 Гр. </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учитывая редкость наличия гематогенного метастазирования вне печени и головного мозга, ситуация требует обсуждения с федеральным/национальным центром.</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3.5 Тактика ведения пациентов с двусторонними опухолями (стадия V), а также с односторонней нефробластомой с генетической предрасположенностью к двусторонней локализации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Тактика терапии двухсторонней нефробластомы базируется на 3 пунктах:</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1. Предоперационная ХТ для уменьшения опухолевого объема насколько это возможно;</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2. Органосохраняющая операция, насколько возможно;</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3. Послеоперационная ХТ – по наивысшей стадии и наихудшей гистологии [33; 64].</w:t>
      </w:r>
    </w:p>
    <w:p w:rsidR="00954C66" w:rsidRPr="00954C66" w:rsidRDefault="00954C66" w:rsidP="00954C66">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билатеральной нефробластомой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следующая тактика лечения [33; 51; 64; 82-85]:</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длительность предоперационной ХТ должна составлять не более 12 недель;</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первоначальное лечение: неоадъювантная терапия в режиме VA, 6 недель –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6 недели; </w:t>
      </w:r>
      <w:r w:rsidRPr="00954C66">
        <w:rPr>
          <w:rFonts w:ascii="Times New Roman" w:eastAsia="Times New Roman" w:hAnsi="Times New Roman" w:cs="Times New Roman"/>
          <w:i/>
          <w:iCs/>
          <w:color w:val="333333"/>
          <w:sz w:val="27"/>
          <w:szCs w:val="27"/>
          <w:lang w:eastAsia="ru-RU"/>
        </w:rPr>
        <w:t>#</w:t>
      </w:r>
      <w:r w:rsidRPr="00954C66">
        <w:rPr>
          <w:rFonts w:ascii="Times New Roman" w:eastAsia="Times New Roman" w:hAnsi="Times New Roman" w:cs="Times New Roman"/>
          <w:color w:val="222222"/>
          <w:sz w:val="27"/>
          <w:szCs w:val="27"/>
          <w:lang w:eastAsia="ru-RU"/>
        </w:rPr>
        <w:t>дактиномицин 45 мкг/кг/сут, в/в болюсно – 1, 3, 5 недели (см. приложение А3.1);</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первая оценка ответа с использованием МРТ (КТ) ОБП с к/у;</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возможно по результатам оценки ответа – оперативное лечение (органосохраняющая операция) хотя бы на одной почке;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при частичной ремиссии – продолжение ХТ по той же программе – 6 недель в режиме VA (см. приложение А3.1);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при отсутствии ответа или прогрессировании, если органосохраняющая операция невозможна - рекомендовано изменить схему ХТ на режим #Карбоплатин**/#Этопозид**: #этопозид** 150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1, 2, 3 дни, 1 и 4 недели; #карбоплатин** 200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1, 2, 3 дни, 1 и 4 недели (см. приложение А3.1) – 2 цикла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вторая оценка ответа: МРТ (КТ) ОБП с к/у после еще 6 недель VA или 2 циклов #карбоплатин**/#этопозид**;</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обсуждение возможности проведения 2 этапа операции;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послеоперационное лечение – по наивысшей стадии и наихудшей гистологии (см. раздел 3.3. Послеоперационная терапия).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i/>
          <w:iCs/>
          <w:color w:val="333333"/>
          <w:sz w:val="27"/>
          <w:szCs w:val="27"/>
          <w:lang w:eastAsia="ru-RU"/>
        </w:rPr>
        <w:t>: у пациентов с генерализованным заболеванием, предоперационная терапия проходит по схеме AVD.</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(см. раздел 3.1. неоадъювантная химиотерапия для метастатической формы заболевания). Требуется консультация в федеральном/национальном центре для определения последующей тактики ведения пациента.</w:t>
      </w:r>
    </w:p>
    <w:p w:rsidR="00954C66" w:rsidRPr="00954C66" w:rsidRDefault="00954C66" w:rsidP="00954C66">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односторонней нефробластомой и контрлатеральным нефробластоматозом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следующая тактика лечения [33; 51; 64; 82-85]: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Неоадъювантная терапия в режиме VA, 6 недель –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6 недели; </w:t>
      </w:r>
      <w:r w:rsidRPr="00954C66">
        <w:rPr>
          <w:rFonts w:ascii="Times New Roman" w:eastAsia="Times New Roman" w:hAnsi="Times New Roman" w:cs="Times New Roman"/>
          <w:i/>
          <w:iCs/>
          <w:color w:val="333333"/>
          <w:sz w:val="27"/>
          <w:szCs w:val="27"/>
          <w:lang w:eastAsia="ru-RU"/>
        </w:rPr>
        <w:t>#</w:t>
      </w:r>
      <w:r w:rsidRPr="00954C66">
        <w:rPr>
          <w:rFonts w:ascii="Times New Roman" w:eastAsia="Times New Roman" w:hAnsi="Times New Roman" w:cs="Times New Roman"/>
          <w:color w:val="222222"/>
          <w:sz w:val="27"/>
          <w:szCs w:val="27"/>
          <w:lang w:eastAsia="ru-RU"/>
        </w:rPr>
        <w:t>дактиномицин 45 мкг/кг/сут, в/в болюсно – 1, 3, 5 недели; (см. приложение А3.1);</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Первая оценка ответа: МРТ (КТ) ОБП с к/у после 6 недель ХТ;</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Если возможно – оперативное лечение (органосохраняющая операция) хотя бы на одной почке;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При частичной ремиссии – продолжение ХТ по той же программе – 6 недель в режиме VA (см. приложение А3.1);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При отсутствии ответа или прогрессировании, если органосохраняющая операция невозможна – рекомендовано изменить схему ХТ на режим #карбоплатин**/#этопозид**: #этопозид** 150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1, 2, 3 дни, 1 и 4 недели; #карбоплатин** 200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1, 2, 3 дни, 1 и 4 недели (см. приложение А3.1) – 2 цикла;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Вторая оценка ответа: МРТ (КТ) ОБП с к/у после еще 6 недель VA или 2 циклов #Карбоплатин**/#Этопозид**;</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Обсуждение возможности проведения 2 этапа операции;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Послеоперационное лечение – по наивысшей стадии и наихудшей гистологии (см. Раздел 3.3. Послеоперационная терапия).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односторонним или двухсторонним нефробластоматозом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следующая тактика лечения [33; 51; 64; 82-85]: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Неоадъювантная терапия в режиме VA, 6 недель: –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6 недели; </w:t>
      </w:r>
      <w:r w:rsidRPr="00954C66">
        <w:rPr>
          <w:rFonts w:ascii="Times New Roman" w:eastAsia="Times New Roman" w:hAnsi="Times New Roman" w:cs="Times New Roman"/>
          <w:i/>
          <w:iCs/>
          <w:color w:val="333333"/>
          <w:sz w:val="27"/>
          <w:szCs w:val="27"/>
          <w:lang w:eastAsia="ru-RU"/>
        </w:rPr>
        <w:t>#</w:t>
      </w:r>
      <w:r w:rsidRPr="00954C66">
        <w:rPr>
          <w:rFonts w:ascii="Times New Roman" w:eastAsia="Times New Roman" w:hAnsi="Times New Roman" w:cs="Times New Roman"/>
          <w:color w:val="222222"/>
          <w:sz w:val="27"/>
          <w:szCs w:val="27"/>
          <w:lang w:eastAsia="ru-RU"/>
        </w:rPr>
        <w:t>дактиномицин 45 мкг/кг/сут, в/в болюсно – 1, 3, 5 недели (см. приложение А3.1);</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Первая оценка ответа: МРТ (КТ) ОБП с к/у после 6 недель VA;</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Дальнейшая терапия зависит от ответа на индукционную химиотерапию и подробно представлена на схеме алгоритма терапии пациентов с односторонним или двухсторонним нефробластоматозом, см. приложение Б5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 xml:space="preserve">у пациентов с односторонней нефробластомой и контрлатеральным нефробластоматозом с IV стадией процесса, предоперационная терапия проходит по схеме AVD (см. раздел 3.1. неоадъювантная химиотерапия для метастатической формы заболевания). </w:t>
      </w:r>
      <w:r w:rsidRPr="00954C66">
        <w:rPr>
          <w:rFonts w:ascii="Times New Roman" w:eastAsia="Times New Roman" w:hAnsi="Times New Roman" w:cs="Times New Roman"/>
          <w:i/>
          <w:iCs/>
          <w:color w:val="333333"/>
          <w:sz w:val="27"/>
          <w:szCs w:val="27"/>
          <w:lang w:eastAsia="ru-RU"/>
        </w:rPr>
        <w:lastRenderedPageBreak/>
        <w:t>Требуется консультация в федеральном/национальном центре для определения последующей тактики ведения пациента.</w:t>
      </w:r>
    </w:p>
    <w:p w:rsidR="00954C66" w:rsidRPr="00954C66" w:rsidRDefault="00954C66" w:rsidP="00954C66">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односторонней нефробластомой и синдромом предрасположенности к развитию опухоли </w:t>
      </w:r>
      <w:r w:rsidRPr="00954C66">
        <w:rPr>
          <w:rFonts w:ascii="Times New Roman" w:eastAsia="Times New Roman" w:hAnsi="Times New Roman" w:cs="Times New Roman"/>
          <w:b/>
          <w:bCs/>
          <w:color w:val="222222"/>
          <w:sz w:val="27"/>
          <w:szCs w:val="27"/>
          <w:lang w:eastAsia="ru-RU"/>
        </w:rPr>
        <w:t>рекомендована</w:t>
      </w:r>
      <w:r w:rsidRPr="00954C66">
        <w:rPr>
          <w:rFonts w:ascii="Times New Roman" w:eastAsia="Times New Roman" w:hAnsi="Times New Roman" w:cs="Times New Roman"/>
          <w:color w:val="222222"/>
          <w:sz w:val="27"/>
          <w:szCs w:val="27"/>
          <w:lang w:eastAsia="ru-RU"/>
        </w:rPr>
        <w:t> следующая тактика лечения [33; 51; 64; 82-85]: </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Неоадъювантная терапия в режиме VA, 6 недель – винкристин** 1,5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болюсно – 1, 2, 3, 4, 5, 6 недели; </w:t>
      </w:r>
      <w:r w:rsidRPr="00954C66">
        <w:rPr>
          <w:rFonts w:ascii="Times New Roman" w:eastAsia="Times New Roman" w:hAnsi="Times New Roman" w:cs="Times New Roman"/>
          <w:i/>
          <w:iCs/>
          <w:color w:val="333333"/>
          <w:sz w:val="27"/>
          <w:szCs w:val="27"/>
          <w:lang w:eastAsia="ru-RU"/>
        </w:rPr>
        <w:t>#</w:t>
      </w:r>
      <w:r w:rsidRPr="00954C66">
        <w:rPr>
          <w:rFonts w:ascii="Times New Roman" w:eastAsia="Times New Roman" w:hAnsi="Times New Roman" w:cs="Times New Roman"/>
          <w:color w:val="222222"/>
          <w:sz w:val="27"/>
          <w:szCs w:val="27"/>
          <w:lang w:eastAsia="ru-RU"/>
        </w:rPr>
        <w:t>дактиномицин 45 мкг/кг/сут, в/в болюсно – 1, 3, 5 недели (см. приложение А3.1);</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Первая оценка ответа: МРТ (КТ) ОБП с к/у после 6 недель ХТ;</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Если возможно – оперативное лечение (органосохраняющая операция) хотя бы на одной почке;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При частичной ремиссии – продолжение ХТ по той же программе – 6 недель в режиме VA (см. приложение А3.1);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При отсутствии ответа или прогрессировании, если органосохраняющая операция невозможна – рекомендовано изменить схему ХТ на режим #Карбоплатин**/#Этопозид** – #этопозид** 150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1, 2, 3 дни, 1 и 4 недели; #карбоплатин** 200 мг/м</w:t>
      </w:r>
      <w:r w:rsidRPr="00954C66">
        <w:rPr>
          <w:rFonts w:ascii="Times New Roman" w:eastAsia="Times New Roman" w:hAnsi="Times New Roman" w:cs="Times New Roman"/>
          <w:color w:val="222222"/>
          <w:sz w:val="20"/>
          <w:szCs w:val="20"/>
          <w:vertAlign w:val="superscript"/>
          <w:lang w:eastAsia="ru-RU"/>
        </w:rPr>
        <w:t>2</w:t>
      </w:r>
      <w:r w:rsidRPr="00954C66">
        <w:rPr>
          <w:rFonts w:ascii="Times New Roman" w:eastAsia="Times New Roman" w:hAnsi="Times New Roman" w:cs="Times New Roman"/>
          <w:color w:val="222222"/>
          <w:sz w:val="27"/>
          <w:szCs w:val="27"/>
          <w:lang w:eastAsia="ru-RU"/>
        </w:rPr>
        <w:t>/сут в/в капельно за 1 час 1, 2, 3 дни, 1 и 4 недели (см. приложение А3.1) – 2 цикла;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Вторая оценка ответа: МРТ (КТ) ОБП с к/у после 6 еще недель VA или 2 циклов #Карбоплатин**/#Этопозид**;</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Обсуждение возможности проведения 2 этапа операции;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Послеоперационное лечение – согласно локальной стадии и группы риска (см. Раздел 3.3. Послеоперационная терапия).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эти пациенты относятся к группе высокого риска развития метахронной двусторонней опухоли, и им должна помочь стратегия лечения, подразумевающая проведение по возможности нефронсохраняющей операции. Поэтому к ним применимы варианты лечения, предусмотренные для двустороннего заболевания.</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3.5.1 Хирургическое лечение при билатеральной нефробластоме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Лечение таких пациентов требует индивидуального подхода. Хирургическое лечение должно проводиться опытной хирургической командой после консультации в федеральном/национальном центре [82-85].</w:t>
      </w:r>
    </w:p>
    <w:p w:rsidR="00954C66" w:rsidRPr="00954C66" w:rsidRDefault="00954C66" w:rsidP="00954C66">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билатеральной нефробластоме </w:t>
      </w:r>
      <w:r w:rsidRPr="00954C66">
        <w:rPr>
          <w:rFonts w:ascii="Times New Roman" w:eastAsia="Times New Roman" w:hAnsi="Times New Roman" w:cs="Times New Roman"/>
          <w:b/>
          <w:bCs/>
          <w:color w:val="222222"/>
          <w:sz w:val="27"/>
          <w:szCs w:val="27"/>
          <w:lang w:eastAsia="ru-RU"/>
        </w:rPr>
        <w:t>рекомендовано</w:t>
      </w:r>
      <w:r w:rsidRPr="00954C66">
        <w:rPr>
          <w:rFonts w:ascii="Times New Roman" w:eastAsia="Times New Roman" w:hAnsi="Times New Roman" w:cs="Times New Roman"/>
          <w:color w:val="222222"/>
          <w:sz w:val="27"/>
          <w:szCs w:val="27"/>
          <w:lang w:eastAsia="ru-RU"/>
        </w:rPr>
        <w:t> проведение органосохраняющей операции после ответа опухолей на химиотерапию: при уменьшении размеров или визуализирующих признаках наличия некроза в опухолях [33; 82-85];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хирургическое лечение должно проводиться в отделениях, имеющих опыт органосохраняющих операций. Цель лечения – максимальное сохранение функционирующей почечной паренхимы. Первый оперативный этап проводится на наименее пораженной почке, второй оперативный этап – на наиболее пораженной почке. Допускается проведение полной нефрэктомии на одной стороне и резекция почки - на другой, при условии, что будет сохранен достаточный объем функциональной почечной ткани. При необходимости можно проводить несколько операций с целью достижения полной резекции.</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3.5.2 Лучевая терапия у пациентов с билатеральной нефробластомой</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Рекомендации по дозам и области облучения аналогичны рекомендациям для одностороннего заболевания. По показаниям лучевая терапия может быть начата одновременно с началом адъювантной терапии (см. раздел 3.4 Лучевая терапия)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i/>
          <w:iCs/>
          <w:color w:val="333333"/>
          <w:sz w:val="27"/>
          <w:szCs w:val="27"/>
          <w:lang w:eastAsia="ru-RU"/>
        </w:rPr>
        <w:t>.</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3.6 Нутритивный скрининг и мониторинг</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Лечебное питание является неотъемлемым компонентом лечебного процесса и профилактических мероприятий и включает в себя пищевые рационы, которые имеют установленный химический состав, энергетическую ценность, состоят из определенных продуктов, в т.ч. специализированных продуктов лечебного питания, включая смеси белковые композитные сухие и витаминно-минеральные комплексы, подвергаемых соответствующей технологической обработке, а также лечебные продукты энтерального питания (лечебные питательные смеси).</w:t>
      </w:r>
    </w:p>
    <w:p w:rsidR="00954C66" w:rsidRPr="00954C66" w:rsidRDefault="00954C66" w:rsidP="00954C66">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Лечебное питание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к назначению пациентам с ЗНО при поступлении в медицинскую организацию для оказания медицинской помощи в стационарных условиях. Лечебное питание назначается лечащим врачом или дежурным врачом медицинской организации в соответствии с нозологической формой заболевания по основному и/или сопутствующему диагнозу [61].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Вариант диеты зависит от состояния пациента, гастро-интестинальных и метаболических нарушений, основной или сопутствующей патологии и регламентируется приложением №3 «К порядку обеспечения пациентов лечебным питанием», утвержденному приказом Министерства здравоохранения РФ от 23.09.2020г № 1008н  </w:t>
      </w:r>
    </w:p>
    <w:p w:rsidR="00954C66" w:rsidRPr="00954C66" w:rsidRDefault="00954C66" w:rsidP="00954C66">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белково-энергетической недостаточностью или высоким риском ее развития (независимо от нутритивного статуса)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проведение нутритивной поддержки (НП) [61, 86, 87].</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наличие белково-энергетической недостаточности или высокого риска ее развития у детей с ЗНО в процессе противоопухолевого лечения обуславливает связанные с этим риски увеличения инвалидизации, увеличения длительности и объема основного и сопроводительного лечения, низкой успешности проводимого лечения, увеличения смертности и общих финансовых затрат на лечебно-реабилитационные мероприятия – в процессе активного противоопухолевого лечения и после его окончания. Скрытая БЭН (например, скрытая избытком жировой массы на фоне длительного приема глюкокортикостероидов системного действия) сопровождается такими же рисками. Поэтому, учитывая высокую вероятность усугубления нутритивных проблем на фоне лечения, пациентам целесообразно назначать нутритивную поддержку в дополнение к существующему рациону или заменяя его.</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Нутритивный скрининг и мониторинг (оценка нутритивного статуса)</w:t>
      </w:r>
    </w:p>
    <w:p w:rsidR="00954C66" w:rsidRPr="00954C66" w:rsidRDefault="00954C66" w:rsidP="00954C66">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всем пациентам при поступлении в стационар и далее регулярно проводить нутритивный скрининг (скрининговую оценку нутритивного статуса) с целью выявления белково-энергетической недостаточности либо риска ее развития</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[88; 89].</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Комментарии: </w:t>
      </w:r>
      <w:r w:rsidRPr="00954C66">
        <w:rPr>
          <w:rFonts w:ascii="Times New Roman" w:eastAsia="Times New Roman" w:hAnsi="Times New Roman" w:cs="Times New Roman"/>
          <w:i/>
          <w:iCs/>
          <w:color w:val="333333"/>
          <w:sz w:val="27"/>
          <w:szCs w:val="27"/>
          <w:lang w:eastAsia="ru-RU"/>
        </w:rPr>
        <w:t>выявление нутритивных нарушений на ранних этапах их развития, особенно до начала противоопухолевой терапии позволяет своевременно начать нутритивную коррекцию. Первичный скрининг проводится либо с помощью оценки антропометрических показателей и выявления риска, либо с использованием стандартных шкал/инструментов для проведения нутритивного скрининга [90]. Нутритивный скрининг заключается в первичной и затем регулярной оценке нутритивного статуса и риска развития белково-энергетической недостаточности, в том числе скрытой, у каждого пациента, с момента поступления в стационар. Частота  должна определяться конкретной клинической ситуацией и особенностями проводимого лечения [91].</w:t>
      </w:r>
    </w:p>
    <w:p w:rsidR="00954C66" w:rsidRPr="00954C66" w:rsidRDefault="00954C66" w:rsidP="00954C66">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для проведения нутритивного скрининга использовать специальные валидированные опросники, особенно актуальным их использование является на этапе первичного поступления в стационар и/или на (очередном) этапе поступления в клиническое отделение [61; 92].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Комментарий: </w:t>
      </w:r>
      <w:r w:rsidRPr="00954C66">
        <w:rPr>
          <w:rFonts w:ascii="Times New Roman" w:eastAsia="Times New Roman" w:hAnsi="Times New Roman" w:cs="Times New Roman"/>
          <w:i/>
          <w:iCs/>
          <w:color w:val="333333"/>
          <w:sz w:val="27"/>
          <w:szCs w:val="27"/>
          <w:lang w:eastAsia="ru-RU"/>
        </w:rPr>
        <w:t>в своем большинстве скрининговые инструменты (опросники) ориентированы на объединение данных об основном диагнозе, клиническом статусе, антропометрических показателях, динамике массы тела, состоянии питания и интеграции этих данных в общий балл с последующим разделением пациентов на 2 или 3 когорты: не нуждаются в нутритивной коррекции (поддержке); требуют повторного скрининга в динамике («тревожная» группа); нуждаются в нутритивной коррекции (поддержке). Клиническое подразделение (или учреждение) вправе использовать тот инструмент, или комбинацию инструментов, которую посчитает наиболее приемлемой для проведения нутритивного скрининга среди своих пациентов. Необходимо помнить, что существующие скрининговые инструменты не предназначены для ответа на вопрос об объеме и способе необходимой нутритивной поддержки, не несут в себе прогностической информации для конкретного пациента, поскольку их применение нацелено исключительно на медицинскую сортировку. К тому же, универсального инструмента для скрининга в педиатрии не существует</w:t>
      </w:r>
    </w:p>
    <w:p w:rsidR="00954C66" w:rsidRPr="00954C66" w:rsidRDefault="00954C66" w:rsidP="00954C66">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Рекомендуется </w:t>
      </w:r>
      <w:r w:rsidRPr="00954C66">
        <w:rPr>
          <w:rFonts w:ascii="Times New Roman" w:eastAsia="Times New Roman" w:hAnsi="Times New Roman" w:cs="Times New Roman"/>
          <w:color w:val="222222"/>
          <w:sz w:val="27"/>
          <w:szCs w:val="27"/>
          <w:lang w:eastAsia="ru-RU"/>
        </w:rPr>
        <w:t xml:space="preserve">для первичной (общей) оценки нутритивного статуса и выявления нутритивного риска учитывать антропометрические показатели, изменение массы тела за определенный период (3, 6 или 12 месяцев), данные о питании (режим, привычный состав питания, особенности приема пищи, возможные нарушения приема пищи, наличие непереносимости/аллергии на компоненты пищи), об эндокринном статусе (данные о выявленных </w:t>
      </w:r>
      <w:r w:rsidRPr="00954C66">
        <w:rPr>
          <w:rFonts w:ascii="Times New Roman" w:eastAsia="Times New Roman" w:hAnsi="Times New Roman" w:cs="Times New Roman"/>
          <w:color w:val="222222"/>
          <w:sz w:val="27"/>
          <w:szCs w:val="27"/>
          <w:lang w:eastAsia="ru-RU"/>
        </w:rPr>
        <w:lastRenderedPageBreak/>
        <w:t>эндокринных нарушениях у ребенка), данные о выявленных гастроинтестинальных нарушениях [91; 92]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954C66" w:rsidRPr="00954C66" w:rsidRDefault="00954C66" w:rsidP="00954C66">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Рекомендуется </w:t>
      </w:r>
      <w:r w:rsidRPr="00954C66">
        <w:rPr>
          <w:rFonts w:ascii="Times New Roman" w:eastAsia="Times New Roman" w:hAnsi="Times New Roman" w:cs="Times New Roman"/>
          <w:color w:val="222222"/>
          <w:sz w:val="27"/>
          <w:szCs w:val="27"/>
          <w:lang w:eastAsia="ru-RU"/>
        </w:rPr>
        <w:t>в качестве</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обязательного минимума основных антропометрических параметров для первичной и регулярной оценки нутритивного статуса использовать следующие: измерение массы тела, измерение роста (длины тела), вычисление индекса массы тела [61; 88].</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 случае потребности в детальном антропометрическом исследовании для первичной и регулярной оценки нутритивного статуса в качестве дополнительных антропометрических параметров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использовать следующие: измерение основных антропометрических окружностей, длин, толщины кожной складки (пликометрия) кистевая динамометрия (измерение силы мышц кисти) [61; 88; 92].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Рекомендуется </w:t>
      </w:r>
      <w:r w:rsidRPr="00954C66">
        <w:rPr>
          <w:rFonts w:ascii="Times New Roman" w:eastAsia="Times New Roman" w:hAnsi="Times New Roman" w:cs="Times New Roman"/>
          <w:color w:val="222222"/>
          <w:sz w:val="27"/>
          <w:szCs w:val="27"/>
          <w:lang w:eastAsia="ru-RU"/>
        </w:rPr>
        <w:t>для соотнесения полученных данных антропометрии (измерение роста, массы тела, индекс массы тела, окружность плеча) с нормативными значениями по педиатрической популяции использовать референсные значения (шкалы), либо локальных (отечественных) референсов, либо мировых общеиспользуемых номограмм: центильные значения/перцентили, либо величина отклонения полученного значения от среднего по популяции (SDS или z-score) [88; 92].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Комментарий</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Часто используемыми «по умолчанию» в РФ являются референсы ВОЗ (WHO growth charts), для удобства работы с которыми существуют свободно доступные программы (WHO anthro и WHO anthro plus), которые быстро позволяют высчитать ключевые антропометрические параметры в соотнесении их с референсными данными ВОЗ. Однако возможно использование и других референтных данных для соотнесения данных пациента с нормативами – в таком случае необходимо указывать, какие конкретно референсы применялись.</w:t>
      </w:r>
    </w:p>
    <w:p w:rsidR="00954C66" w:rsidRPr="00954C66" w:rsidRDefault="00954C66" w:rsidP="00954C66">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Пациентам с нутритивными нарушениями или пациентам с высоким нутритивным риском, выявленными при первичном скрининге,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более детальное обследование нутритивного статуса: анализ питания, оценка лабораторных показателей, а также детальный физикальный осмотр и опрос на предмет выявления нутритивно-метаболических нарушений и их предикторов [91-93].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954C66" w:rsidRPr="00954C66" w:rsidRDefault="00954C66" w:rsidP="00954C66">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в виду высокой распространенности в детской популяции с онкологическими заболеваниями нарушений состава тела, тканевого дисбаланса в виде скрытой белково-энергетической недостаточности (саркопении), скрытого ожирения (накопления жировой массы), в виду распространенности отеков (в том числе и скрытых), а также нарушений распределения компартментов жидкости, в качестве дополнительного уточняющего метода оценки нутритивного статусаоценка состава тела различными имеющимися методами: биоимпедансный анализ (определение процентного соотношения воды, мышечной и жировой ткани с помощью биоимпедансметра), двухэнергетическая рентгеновская абсорбциометрия (рентгеновская денситометрия всего тела), МРТ, КТ – для уточняющей и углубленной оценки состава тела в группах риска. Эти группы следующие: хроническая белково-энергетическая недостаточность, длительная, более 2 месяцев, необходимость в парентеральном питании, включение в терапию гормональных препаратов, опухоли ЦНС, хронические расстройства приема пищи (пищевого поведения), реципиенты ГСК при выявленных антропометрически нутритивных нарушениях [89; 92]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numPr>
          <w:ilvl w:val="0"/>
          <w:numId w:val="102"/>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получающим нутритивную поддержку, рекомендуется проводить нутритивный мониторинг, который включает опрос, антропометрию, и при необходимости – анализ тканевого состава тела (определение процентного соотношения воды, мышечной и жировой ткани с помощью биоимпедансметра), лабораторные показатели (анализ крови биохимический общетерапевтический, копрологическое исследование) [61; 89; 93]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Нутритивная поддержка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Нутритивная поддержка проводится посредством назначения специализированных продуктов энтерального питания. Пищевая продукция энтерального питания или лечебная питательная смесь – жидкая или сухая (восстановленная до готовой к употреблению) пищевая продукция диетического лечебного или диетического профилактического питания, предназначенная для перорального употребления непосредственно или введения через зонд при невозможности обеспечения организма в пищевых веществах и энергии обычным способом [94]. Лечебные смеси – специально разработанные пищевые продукты с заданным химическим составом, энергетической ценностью, физическими свойствами и доказанным лечебным эффектом, отвечающие физиологическим потребностям организма, учитывающие нарушения процессов метаболизма больного человека [95]. При выборе формы, метода, вида и объема нутритивной поддержки рекомендуется руководствоваться, в первую очередь, принципом индивидуального пациент-ориентированного подхода – сообразно клинической ситуации и логике [61; 96]</w:t>
      </w:r>
    </w:p>
    <w:p w:rsidR="00954C66" w:rsidRPr="00954C66" w:rsidRDefault="00954C66" w:rsidP="00954C66">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У пациентов с ожирением (избытком жировой массы) возможно развитие скрытой белково-энергетической недостаточности, определяемой дефицитом безжировой массы тела и критическим уменьшением ее скелетно-мышечного компартмента, в связи с чем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проведение коррекции данного вида дефицита, наличие ожирения само по себе не является противопоказанием для проведения нутритивной поддержки энтеральным или парентеральным путем [92; 96; 97].</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54C66" w:rsidRPr="00954C66" w:rsidRDefault="00954C66" w:rsidP="00954C66">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Расчет объема нутритивной поддержки </w:t>
      </w:r>
      <w:r w:rsidRPr="00954C66">
        <w:rPr>
          <w:rFonts w:ascii="Times New Roman" w:eastAsia="Times New Roman" w:hAnsi="Times New Roman" w:cs="Times New Roman"/>
          <w:b/>
          <w:bCs/>
          <w:color w:val="222222"/>
          <w:sz w:val="27"/>
          <w:szCs w:val="27"/>
          <w:lang w:eastAsia="ru-RU"/>
        </w:rPr>
        <w:t>рекомендуется </w:t>
      </w:r>
      <w:r w:rsidRPr="00954C66">
        <w:rPr>
          <w:rFonts w:ascii="Times New Roman" w:eastAsia="Times New Roman" w:hAnsi="Times New Roman" w:cs="Times New Roman"/>
          <w:color w:val="222222"/>
          <w:sz w:val="27"/>
          <w:szCs w:val="27"/>
          <w:lang w:eastAsia="ru-RU"/>
        </w:rPr>
        <w:t>осуществлять посредством расчета нутритивной потребности, или тотального расхода энергии (ТРЭ) [61; 98]</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Комментарий: </w:t>
      </w:r>
      <w:r w:rsidRPr="00954C66">
        <w:rPr>
          <w:rFonts w:ascii="Times New Roman" w:eastAsia="Times New Roman" w:hAnsi="Times New Roman" w:cs="Times New Roman"/>
          <w:i/>
          <w:iCs/>
          <w:color w:val="333333"/>
          <w:sz w:val="27"/>
          <w:szCs w:val="27"/>
          <w:lang w:eastAsia="ru-RU"/>
        </w:rPr>
        <w:t xml:space="preserve">расчет тотального расхода энергии (ТРЭ) проводится по формуле: ТРЭ = ЭОО × КК, где ЭОО – энергия основного обмена, КК – конверсионный коэффициент. Золотым стандартом для определения ЭОО является непрямая калориметрия. При невозможности проведения непрямой калориметрии, ЭОО возможно вычислять по формуле (например, Schofield) [98]. Во избежание гипералиментации на начальных этапах нутритивной поддержки </w:t>
      </w:r>
      <w:r w:rsidRPr="00954C66">
        <w:rPr>
          <w:rFonts w:ascii="Times New Roman" w:eastAsia="Times New Roman" w:hAnsi="Times New Roman" w:cs="Times New Roman"/>
          <w:i/>
          <w:iCs/>
          <w:color w:val="333333"/>
          <w:sz w:val="27"/>
          <w:szCs w:val="27"/>
          <w:lang w:eastAsia="ru-RU"/>
        </w:rPr>
        <w:lastRenderedPageBreak/>
        <w:t>детям с хронической белково-энергетической недостаточностью и/или с предполагаемым дефицитом поступления нутриентов 3 и более месяцев подряд в анамнезе для вычисления ТРЭ используется КК=0,85-1,4. Точный объем нутритивного вмешательства определяется в зависимости от конкретной клинической ситуации.</w:t>
      </w:r>
    </w:p>
    <w:p w:rsidR="00954C66" w:rsidRPr="00954C66" w:rsidRDefault="00954C66" w:rsidP="00954C66">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выборе пути нутритивной поддержки </w:t>
      </w:r>
      <w:r w:rsidRPr="00954C66">
        <w:rPr>
          <w:rFonts w:ascii="Times New Roman" w:eastAsia="Times New Roman" w:hAnsi="Times New Roman" w:cs="Times New Roman"/>
          <w:b/>
          <w:bCs/>
          <w:color w:val="222222"/>
          <w:sz w:val="27"/>
          <w:szCs w:val="27"/>
          <w:lang w:eastAsia="ru-RU"/>
        </w:rPr>
        <w:t>рекомендуется </w:t>
      </w:r>
      <w:r w:rsidRPr="00954C66">
        <w:rPr>
          <w:rFonts w:ascii="Times New Roman" w:eastAsia="Times New Roman" w:hAnsi="Times New Roman" w:cs="Times New Roman"/>
          <w:color w:val="222222"/>
          <w:sz w:val="27"/>
          <w:szCs w:val="27"/>
          <w:lang w:eastAsia="ru-RU"/>
        </w:rPr>
        <w:t>в качестве приоритетного использование энтерального питания (ЭП) [87; 99]</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Комментарий: </w:t>
      </w:r>
      <w:r w:rsidRPr="00954C66">
        <w:rPr>
          <w:rFonts w:ascii="Times New Roman" w:eastAsia="Times New Roman" w:hAnsi="Times New Roman" w:cs="Times New Roman"/>
          <w:i/>
          <w:iCs/>
          <w:color w:val="333333"/>
          <w:sz w:val="27"/>
          <w:szCs w:val="27"/>
          <w:lang w:eastAsia="ru-RU"/>
        </w:rPr>
        <w:t>ЭП</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является наиболее физиологичным, обеспечивая внутрипросветную трофику слизистой оболочки ЖКТ, препятствует микробной транслокации из просвета кишечника в кровь, является экономически более выгодным, чем парентеральное питание</w:t>
      </w:r>
    </w:p>
    <w:p w:rsidR="00954C66" w:rsidRPr="00954C66" w:rsidRDefault="00954C66" w:rsidP="00954C66">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 случае если пациент не может/не хочет/не готов принимать назначенный объем смеси в необходимом режиме самостоятельно </w:t>
      </w:r>
      <w:r w:rsidRPr="00954C66">
        <w:rPr>
          <w:rFonts w:ascii="Times New Roman" w:eastAsia="Times New Roman" w:hAnsi="Times New Roman" w:cs="Times New Roman"/>
          <w:b/>
          <w:bCs/>
          <w:color w:val="222222"/>
          <w:sz w:val="27"/>
          <w:szCs w:val="27"/>
          <w:lang w:eastAsia="ru-RU"/>
        </w:rPr>
        <w:t>рекомендуется </w:t>
      </w:r>
      <w:r w:rsidRPr="00954C66">
        <w:rPr>
          <w:rFonts w:ascii="Times New Roman" w:eastAsia="Times New Roman" w:hAnsi="Times New Roman" w:cs="Times New Roman"/>
          <w:color w:val="222222"/>
          <w:sz w:val="27"/>
          <w:szCs w:val="27"/>
          <w:lang w:eastAsia="ru-RU"/>
        </w:rPr>
        <w:t>использование для энтерального питания назогастрального (-еюнального) зонда или гастростомы [87; 96; 99]</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Комментарий:</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отсутствие аппетита, нежелание принимать пищу и смеси для ЭП, нарушение глотательной функции, невозможность перорального восполнения потребности в нутриентах и энергии – показания для проведения ЭП через назогастральный зонд. Наличие патологических состояний, при которых пациент не должен принимать пищу естественным путем (острый панкреатит, стеноз выходного отдела желудка, высокие проксимальные свищи) – в этих случаях показана реализация ЭП через назоеюнальный зонд.</w:t>
      </w:r>
    </w:p>
    <w:p w:rsidR="00954C66" w:rsidRPr="00954C66" w:rsidRDefault="00954C66" w:rsidP="00954C66">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текущей или потенциальной необходимости проведения зондового питания продолжительностью более 6 недель,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наложение гастростомы  [99]</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Комментарий: </w:t>
      </w:r>
      <w:r w:rsidRPr="00954C66">
        <w:rPr>
          <w:rFonts w:ascii="Times New Roman" w:eastAsia="Times New Roman" w:hAnsi="Times New Roman" w:cs="Times New Roman"/>
          <w:i/>
          <w:iCs/>
          <w:color w:val="333333"/>
          <w:sz w:val="27"/>
          <w:szCs w:val="27"/>
          <w:lang w:eastAsia="ru-RU"/>
        </w:rPr>
        <w:t>в случае, когда выявляется необходимость длительного проведения энтерального питания и прогнозируется риск развития нутритивной недостаточности (в т.ч. при проведении химиолучевого лечения), возможно превентивное наложение гастростомы, минуя этап зондового питания</w:t>
      </w:r>
    </w:p>
    <w:p w:rsidR="00954C66" w:rsidRPr="00954C66" w:rsidRDefault="00954C66" w:rsidP="00954C66">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Рекомендуется</w:t>
      </w:r>
      <w:r w:rsidRPr="00954C66">
        <w:rPr>
          <w:rFonts w:ascii="Times New Roman" w:eastAsia="Times New Roman" w:hAnsi="Times New Roman" w:cs="Times New Roman"/>
          <w:color w:val="222222"/>
          <w:sz w:val="27"/>
          <w:szCs w:val="27"/>
          <w:lang w:eastAsia="ru-RU"/>
        </w:rPr>
        <w:t> постановка гастростомы в случае невозможности адекватной алиментации другими методами ЭП, при отсутствии противопоказаний для проведения ЭП и самой гастростомии [96; 100]</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 случаях наличия у ребенка тяжелой хронической белково-энергетической недостаточности, с высоким риском ее усугубления в дальнейшем, особенно если ему еще предстоит продолжение противоопухолевого лечения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постановка гастростомы, минуя этап зондового питания и даже сипинга [96; 100]</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гастроинтестинальными нарушениями начинать энтеральную нутритивную поддержку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со специализированной лечебной питательной смеси для энтерального питания с калорической плотностью 1 ккал/мл (изокалорическая смесь), и, если необходимо, с последующим переходом на лечебную питательную смесь для энтерального питания с калорической плотностью более 1 ккал/мл (гиперкалорической) – под контролем переносимости [87]</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Комментарий:</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смеси по своей энергетической плотности делятся на изокалорические (1 ккал/мл для детей старше года и 0,67-0,69 ккал/мл для детей до года) и гиперкалорические (более 1 ккал/мл для детей старше года, и 1 ккал/мл для детей до года). Начинать нутритивную поддержку, особенно детям с имеющимися в анамнезе или в настоящее время гастроинтестинальными нарушениями и/или никогда до этого не получавшими энтерального питания, целесообразно с изокалорических формул</w:t>
      </w:r>
    </w:p>
    <w:p w:rsidR="00954C66" w:rsidRPr="00954C66" w:rsidRDefault="00954C66" w:rsidP="00954C66">
      <w:pPr>
        <w:numPr>
          <w:ilvl w:val="0"/>
          <w:numId w:val="111"/>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наличии явлений мальабсорбции/тяжелых гастроинтестинальных нарушений (но отсутствии противопоказаний для проведения ЭП), тяжелой пищевой аллергии (или аллергии к белкам коровьего молока) рекомендуется назначение полуэлементной/олигомерной (или, по показаниям, элементной) специализированной лечебной питательной смеси для энтерального питания [87; 101]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Комментарий: </w:t>
      </w:r>
      <w:r w:rsidRPr="00954C66">
        <w:rPr>
          <w:rFonts w:ascii="Times New Roman" w:eastAsia="Times New Roman" w:hAnsi="Times New Roman" w:cs="Times New Roman"/>
          <w:i/>
          <w:iCs/>
          <w:color w:val="333333"/>
          <w:sz w:val="27"/>
          <w:szCs w:val="27"/>
          <w:lang w:eastAsia="ru-RU"/>
        </w:rPr>
        <w:t>смеси по своему химическому составу делятся на полимерные (в своей основе содержат цельный белок) и олигомерные (содержат гидролизат белка) или полуэлементные. Элементные смеси не содержат белок как таковой: белковый компонент в них представлен аминокислотами. Обычно элементные смеси назначаются при установленной аллергии к белкам коровьего молока</w:t>
      </w:r>
    </w:p>
    <w:p w:rsidR="00954C66" w:rsidRPr="00954C66" w:rsidRDefault="00954C66" w:rsidP="00954C66">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которым невозможно обеспечить расчетную нутритивную потребность энтеральным путем и/или в случаях, когда ЭП не может обеспечить потребности энергии основного обмена,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назначение парентерального питания (при отсутствии противопоказаний для проведения парентерального питания). В числе этих пациентов особое внимание должно уделяться детям с имеющейся белково-энергетической недостаточностью, особенно умеренной и тяжелой степени [98; 102].</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i/>
          <w:iCs/>
          <w:color w:val="333333"/>
          <w:sz w:val="27"/>
          <w:szCs w:val="27"/>
          <w:lang w:eastAsia="ru-RU"/>
        </w:rPr>
        <w:t> ключевым показанием для назначения парентерального питания (ПП) является невозможность обеспечить расчетную нутритивную потребность (как минимум, на уровне энергопотребности основного обмена) пациента энтеральным путем – текущая или потенциально возможная в краткосрочной перспективе.</w:t>
      </w:r>
    </w:p>
    <w:p w:rsidR="00954C66" w:rsidRPr="00954C66" w:rsidRDefault="00954C66" w:rsidP="00954C66">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Начало парентерального питания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производить постепенно, ступенчато увеличивая объем (и скорость) суточной инфузии, начиная от трети/половины расчетного целевого объема и, под мониторингом показателей анализа крови биохимического общетерапевтического (прежде всего, глюкоза, прямой билирубин, мочевина) и кислотно-основного состояния и газов крови, за несколько суток (скорость достижения целевого объема определяется индивидуально по клинической ситуации) довести объем до целевого. Отмену парентерального питания рекомендуется производить также постепенно, ступенчато, в обратном порядке [61; 87; 100]</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i/>
          <w:iCs/>
          <w:color w:val="333333"/>
          <w:sz w:val="27"/>
          <w:szCs w:val="27"/>
          <w:lang w:eastAsia="ru-RU"/>
        </w:rPr>
        <w:t xml:space="preserve"> крайне нежелательно назначение парентерального питания сразу в полном объеме, равно как разовая («со следующих суток») отмена полного парентерального питания. Особенно опасным является назначение полного парентерального питания больным с длительным отсутствием алиментации – в виду возможного развития рефидинг-синдрома. Объем ПП должно постепенно (ступенчато) увеличивать под параллельным контролем </w:t>
      </w:r>
      <w:r w:rsidRPr="00954C66">
        <w:rPr>
          <w:rFonts w:ascii="Times New Roman" w:eastAsia="Times New Roman" w:hAnsi="Times New Roman" w:cs="Times New Roman"/>
          <w:i/>
          <w:iCs/>
          <w:color w:val="333333"/>
          <w:sz w:val="27"/>
          <w:szCs w:val="27"/>
          <w:lang w:eastAsia="ru-RU"/>
        </w:rPr>
        <w:lastRenderedPageBreak/>
        <w:t>КЩС, электролитов, глюкозы, мочевины, прямого билирубина в крови. При необходимости, объем и состав ПП должны корректироваться.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Таблица 3.6.1.</w:t>
      </w:r>
      <w:r w:rsidRPr="00954C66">
        <w:rPr>
          <w:rFonts w:ascii="Times New Roman" w:eastAsia="Times New Roman" w:hAnsi="Times New Roman" w:cs="Times New Roman"/>
          <w:color w:val="222222"/>
          <w:sz w:val="27"/>
          <w:szCs w:val="27"/>
          <w:lang w:eastAsia="ru-RU"/>
        </w:rPr>
        <w:t> Интерпретация нутритивного статуса на основании Z-score согласно референсным данным ВОЗ [115,119]</w:t>
      </w:r>
    </w:p>
    <w:tbl>
      <w:tblPr>
        <w:tblW w:w="11850" w:type="dxa"/>
        <w:tblCellMar>
          <w:left w:w="0" w:type="dxa"/>
          <w:right w:w="0" w:type="dxa"/>
        </w:tblCellMar>
        <w:tblLook w:val="04A0" w:firstRow="1" w:lastRow="0" w:firstColumn="1" w:lastColumn="0" w:noHBand="0" w:noVBand="1"/>
      </w:tblPr>
      <w:tblGrid>
        <w:gridCol w:w="7316"/>
        <w:gridCol w:w="1443"/>
        <w:gridCol w:w="3091"/>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Степень/Форма</w:t>
            </w:r>
          </w:p>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(варианты интерпретации)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Z-скор, SDS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Показатели*</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Недостаточность питания тяжелой степени/Белково-энергетическая недостаточность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-3,00 и ниже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Масса тела на возраст,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ИМТ на возраст, окружность плеча на возраст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Недостаточность питания умеренной степени/Белково-энергетическая недостаточность умеренной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 -2,00 до -2,99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Недостаточность питания легкой степени/Белково-энергетическая недостаточность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 -1,00 до -1,99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Эутрофия/Нормотрофия/Нормальный нутритивный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 -0,99 до +0,99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Избыточное 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 +1,00 до +1,99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Ожирение 1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 +2,00 до +2,49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Ожирение 2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 +2,50 до +2,99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Ожирение 3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 +3,00 до +3,99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Ожирение морбидное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+4,00 и выше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Примечания:</w:t>
      </w:r>
      <w:r w:rsidRPr="00954C66">
        <w:rPr>
          <w:rFonts w:ascii="Times New Roman" w:eastAsia="Times New Roman" w:hAnsi="Times New Roman" w:cs="Times New Roman"/>
          <w:color w:val="222222"/>
          <w:sz w:val="27"/>
          <w:szCs w:val="27"/>
          <w:lang w:eastAsia="ru-RU"/>
        </w:rPr>
        <w:t> нутритивный статус в онкопедиатрии оценивается по совокупным данным (клинические, лабораторные, инструментальные), с учетом нутритивного риска, антропометрические показатели позволяют критериально ориентироваться в определении нутритивного статуса и не могут быть единственно определяющими [119]; *– в определении нутритивного статуса используется показатель с минимальным SDS; SDS – standard deviation score (величина стандартного отклонения)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Таблица 3.6.2. </w:t>
      </w:r>
      <w:r w:rsidRPr="00954C66">
        <w:rPr>
          <w:rFonts w:ascii="Times New Roman" w:eastAsia="Times New Roman" w:hAnsi="Times New Roman" w:cs="Times New Roman"/>
          <w:color w:val="222222"/>
          <w:sz w:val="27"/>
          <w:szCs w:val="27"/>
          <w:lang w:eastAsia="ru-RU"/>
        </w:rPr>
        <w:t>Факторы высокого риска развития нарушений нутритивного статуса детей с ЗНО [119]</w:t>
      </w:r>
    </w:p>
    <w:tbl>
      <w:tblPr>
        <w:tblW w:w="11850" w:type="dxa"/>
        <w:tblCellMar>
          <w:left w:w="0" w:type="dxa"/>
          <w:right w:w="0" w:type="dxa"/>
        </w:tblCellMar>
        <w:tblLook w:val="04A0" w:firstRow="1" w:lastRow="0" w:firstColumn="1" w:lastColumn="0" w:noHBand="0" w:noVBand="1"/>
      </w:tblPr>
      <w:tblGrid>
        <w:gridCol w:w="11850"/>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Критерии</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numPr>
                <w:ilvl w:val="0"/>
                <w:numId w:val="114"/>
              </w:numPr>
              <w:spacing w:after="0" w:line="240" w:lineRule="atLeast"/>
              <w:ind w:left="450"/>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Нарушения аппетита в течение ближайшей недели или особенности аппетита (избирательность, привередливость в питании, нестабильный и непостоянный аппетит и др.), выявленные анамнестически, свойственные данному ребенку с раннего возраста</w:t>
            </w:r>
          </w:p>
          <w:p w:rsidR="00954C66" w:rsidRPr="00954C66" w:rsidRDefault="00954C66" w:rsidP="00954C66">
            <w:pPr>
              <w:numPr>
                <w:ilvl w:val="0"/>
                <w:numId w:val="114"/>
              </w:numPr>
              <w:spacing w:after="0" w:line="240" w:lineRule="atLeast"/>
              <w:ind w:left="450"/>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Снижение объема потребления пищи на 1/3-1/2 и более от рекомендуемых возрастных норм (или снижение частоты/ объема питания в динамике за неделю по данным опроса или данным пищевого дневника)</w:t>
            </w:r>
          </w:p>
          <w:p w:rsidR="00954C66" w:rsidRPr="00954C66" w:rsidRDefault="00954C66" w:rsidP="00954C66">
            <w:pPr>
              <w:numPr>
                <w:ilvl w:val="0"/>
                <w:numId w:val="114"/>
              </w:numPr>
              <w:spacing w:after="0" w:line="240" w:lineRule="atLeast"/>
              <w:ind w:left="450"/>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Потеря более 2% массы тела за неделю или более 5% за месяц</w:t>
            </w:r>
          </w:p>
          <w:p w:rsidR="00954C66" w:rsidRPr="00954C66" w:rsidRDefault="00954C66" w:rsidP="00954C66">
            <w:pPr>
              <w:numPr>
                <w:ilvl w:val="0"/>
                <w:numId w:val="114"/>
              </w:numPr>
              <w:spacing w:after="0" w:line="240" w:lineRule="atLeast"/>
              <w:ind w:left="450"/>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Исходная гастроинтестинальная дисфункция (хронические заболевания ЖКТ, непереносимость компонентов пищи и пищевая аллергия) или сформировавшаяся на фоне противоопухолевого лечения</w:t>
            </w:r>
          </w:p>
          <w:p w:rsidR="00954C66" w:rsidRPr="00954C66" w:rsidRDefault="00954C66" w:rsidP="00954C66">
            <w:pPr>
              <w:numPr>
                <w:ilvl w:val="0"/>
                <w:numId w:val="114"/>
              </w:numPr>
              <w:spacing w:after="0" w:line="240" w:lineRule="atLeast"/>
              <w:ind w:left="450"/>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Сопутствующие нарушения обмена веществ и/или эндокринные заболевания</w:t>
            </w:r>
          </w:p>
          <w:p w:rsidR="00954C66" w:rsidRPr="00954C66" w:rsidRDefault="00954C66" w:rsidP="00954C66">
            <w:pPr>
              <w:numPr>
                <w:ilvl w:val="0"/>
                <w:numId w:val="114"/>
              </w:numPr>
              <w:spacing w:after="0" w:line="240" w:lineRule="atLeast"/>
              <w:ind w:left="450"/>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Опухоли брюшной полости, малого таза, локализованные забрюшинно, опухоли головы и шеи</w:t>
            </w:r>
          </w:p>
          <w:p w:rsidR="00954C66" w:rsidRPr="00954C66" w:rsidRDefault="00954C66" w:rsidP="00954C66">
            <w:pPr>
              <w:numPr>
                <w:ilvl w:val="0"/>
                <w:numId w:val="114"/>
              </w:numPr>
              <w:spacing w:after="0" w:line="240" w:lineRule="atLeast"/>
              <w:ind w:left="450"/>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Предстоящая ТГСК и ранний – до 3-х месяцев – посттрансплантационный период</w:t>
            </w:r>
          </w:p>
          <w:p w:rsidR="00954C66" w:rsidRPr="00954C66" w:rsidRDefault="00954C66" w:rsidP="00954C66">
            <w:pPr>
              <w:numPr>
                <w:ilvl w:val="0"/>
                <w:numId w:val="114"/>
              </w:numPr>
              <w:spacing w:after="0" w:line="240" w:lineRule="atLeast"/>
              <w:ind w:left="450"/>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Возраст менее 3 лет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При наличии минимум двух вышеперечисленных критериев пациент относится к группе высокого нутритивного риска – вне зависимости от текущего нутритивного статуса, его текущего питания и клинической ситуации</w:t>
            </w:r>
          </w:p>
        </w:tc>
      </w:tr>
    </w:tbl>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54C66" w:rsidRPr="00954C66" w:rsidRDefault="00954C66" w:rsidP="00954C66">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НБ на всех этапах терапии заболевания, а также после завершения лекарственного лечения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комплексная реабилитация, а также при необходимости сопроводительная терапия для улучшения результатов лечения и качества жизни пациента, в зависимости от коморбидной патологии и осложнений основной терапии [63].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специальных методов реабилитации при ЗНО почек не существует. Реабилитация пациентов должна носить комплексный характер, охватывая не только медицинские, но и социально-психологические аспекты адаптации пациента к нормальной жизни. Такая реабилитация требует, кроме медицинской помощи, обязательного участия психологов. Программы реабилитации разрабатываются индивидуально в зависимости от выявленных осложнений лекарст</w:t>
      </w:r>
      <w:r w:rsidRPr="00954C66">
        <w:rPr>
          <w:rFonts w:ascii="Times New Roman" w:eastAsia="Times New Roman" w:hAnsi="Times New Roman" w:cs="Times New Roman"/>
          <w:i/>
          <w:iCs/>
          <w:color w:val="333333"/>
          <w:sz w:val="27"/>
          <w:szCs w:val="27"/>
          <w:lang w:eastAsia="ru-RU"/>
        </w:rPr>
        <w:softHyphen/>
        <w:t>венного лечения, сопутствующей патологии, социальных и психологических проблем. Реабилитация при возникновении осложнений заболевания и лечения проводится в рамках соответствующих нозологий. Врач-детский онколог по месту жительства руководствуется рекомендациями, которые даны специалистами учреждения, проводившего лечение.</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Методов профилактики НБ</w:t>
      </w:r>
      <w:r w:rsidRPr="00954C66">
        <w:rPr>
          <w:rFonts w:ascii="Times New Roman" w:eastAsia="Times New Roman" w:hAnsi="Times New Roman" w:cs="Times New Roman"/>
          <w:color w:val="222222"/>
          <w:sz w:val="27"/>
          <w:szCs w:val="27"/>
          <w:lang w:eastAsia="ru-RU"/>
        </w:rPr>
        <w:t>,</w:t>
      </w:r>
      <w:r w:rsidRPr="00954C66">
        <w:rPr>
          <w:rFonts w:ascii="Times New Roman" w:eastAsia="Times New Roman" w:hAnsi="Times New Roman" w:cs="Times New Roman"/>
          <w:i/>
          <w:iCs/>
          <w:color w:val="333333"/>
          <w:sz w:val="27"/>
          <w:szCs w:val="27"/>
          <w:lang w:eastAsia="ru-RU"/>
        </w:rPr>
        <w:t> ЗРО почки</w:t>
      </w:r>
      <w:r w:rsidRPr="00954C66">
        <w:rPr>
          <w:rFonts w:ascii="Times New Roman" w:eastAsia="Times New Roman" w:hAnsi="Times New Roman" w:cs="Times New Roman"/>
          <w:color w:val="222222"/>
          <w:sz w:val="27"/>
          <w:szCs w:val="27"/>
          <w:lang w:eastAsia="ru-RU"/>
        </w:rPr>
        <w:t> и СКС почки</w:t>
      </w:r>
      <w:r w:rsidRPr="00954C66">
        <w:rPr>
          <w:rFonts w:ascii="Times New Roman" w:eastAsia="Times New Roman" w:hAnsi="Times New Roman" w:cs="Times New Roman"/>
          <w:i/>
          <w:iCs/>
          <w:color w:val="333333"/>
          <w:sz w:val="27"/>
          <w:szCs w:val="27"/>
          <w:lang w:eastAsia="ru-RU"/>
        </w:rPr>
        <w:t> в настоящее время не существует, поскольку большинство случаев развития имеет спорадический характер.</w:t>
      </w:r>
    </w:p>
    <w:p w:rsidR="00954C66" w:rsidRPr="00954C66" w:rsidRDefault="00954C66" w:rsidP="00954C66">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у которых проводилось/проводится лечение по поводу НБ, ЗРО почки и СКС почки </w:t>
      </w:r>
      <w:r w:rsidRPr="00954C66">
        <w:rPr>
          <w:rFonts w:ascii="Times New Roman" w:eastAsia="Times New Roman" w:hAnsi="Times New Roman" w:cs="Times New Roman"/>
          <w:b/>
          <w:bCs/>
          <w:color w:val="222222"/>
          <w:sz w:val="27"/>
          <w:szCs w:val="27"/>
          <w:lang w:eastAsia="ru-RU"/>
        </w:rPr>
        <w:t>рекомендуется</w:t>
      </w:r>
      <w:r w:rsidRPr="00954C66">
        <w:rPr>
          <w:rFonts w:ascii="Times New Roman" w:eastAsia="Times New Roman" w:hAnsi="Times New Roman" w:cs="Times New Roman"/>
          <w:color w:val="222222"/>
          <w:sz w:val="27"/>
          <w:szCs w:val="27"/>
          <w:lang w:eastAsia="ru-RU"/>
        </w:rPr>
        <w:t> проведение регулярных плановых скрининговых обследований из-за риска развития рецидива, вторых опухолей (см. таблицу 9, таблицу 10, таблицу 11) [16; 33;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9. Лабораторная и инструментальная диагностика на этапе динамического наблюдения НБ, ВМН</w:t>
      </w:r>
    </w:p>
    <w:tbl>
      <w:tblPr>
        <w:tblW w:w="11850" w:type="dxa"/>
        <w:tblCellMar>
          <w:left w:w="0" w:type="dxa"/>
          <w:right w:w="0" w:type="dxa"/>
        </w:tblCellMar>
        <w:tblLook w:val="04A0" w:firstRow="1" w:lastRow="0" w:firstColumn="1" w:lastColumn="0" w:noHBand="0" w:noVBand="1"/>
      </w:tblPr>
      <w:tblGrid>
        <w:gridCol w:w="5396"/>
        <w:gridCol w:w="1408"/>
        <w:gridCol w:w="1408"/>
        <w:gridCol w:w="1408"/>
        <w:gridCol w:w="1408"/>
        <w:gridCol w:w="1408"/>
        <w:gridCol w:w="1946"/>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Период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2-й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3-й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4-й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5-й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После 5 лет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Обследование</w:t>
            </w: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Прием (осмотр, консультация) врача-детского онколога первичный</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Измерение артериального давления на периферических артериях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Обследование для выявления рецидива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Ультразвуковое исследование органов брюшной полости (комплексное)+Ультразвуковое исследование почек и надпочечников/Компьютерная томография органов брюшной полости и забрюшинного пространства с внутривенным болюсным контрастированием/Магнитно-резонансная томография органов брюшной полости с внутривенным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lastRenderedPageBreak/>
              <w:t>Рентгенография легких/Компьютерная томография органов грудной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Опционно, в случае подозрения на рецидив</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Обследование для выявления осложнений и последствий лечения</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Общий (клинический) анализ крови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Регистрация электрокардиограммы</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Эхокардиография</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После применения антрациклиновых антибиотиков, тотального облучения легких и высокого АД – ежегодно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Исследование неспровоцированных дыхательных объемов и потоков</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После тотального облучения легких – ежегодно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Аудиометрия, опционно:</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Тональная аудиометрия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Исследование вызванной отоакустической эмиссии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Импедансометрия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Регистрация вызванных акустических ответов мозга на постоянные модулированные тоны (ASSR тест)</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Аудиологическое обследование – см. раздел «инструметнальная диагностика»</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10. Лабораторная и инструментальная диагностика на этапе динамического наблюдения ЗРО почки</w:t>
      </w:r>
    </w:p>
    <w:tbl>
      <w:tblPr>
        <w:tblW w:w="11850" w:type="dxa"/>
        <w:tblCellMar>
          <w:left w:w="0" w:type="dxa"/>
          <w:right w:w="0" w:type="dxa"/>
        </w:tblCellMar>
        <w:tblLook w:val="04A0" w:firstRow="1" w:lastRow="0" w:firstColumn="1" w:lastColumn="0" w:noHBand="0" w:noVBand="1"/>
      </w:tblPr>
      <w:tblGrid>
        <w:gridCol w:w="5396"/>
        <w:gridCol w:w="1443"/>
        <w:gridCol w:w="1852"/>
        <w:gridCol w:w="1852"/>
        <w:gridCol w:w="1852"/>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Период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1-2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3-5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6-10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&gt;10 лет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Обследование</w:t>
            </w: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lastRenderedPageBreak/>
              <w:t>Прием (осмотр, консультация) врача-детского онколога первичный</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Измерение артериального давления на периферических артериях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Обследование для выявления рецидива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Ультразвуковое исследование органов брюшной полости (комплексное)+Ультразвуковое исследование почек и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При наличии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При наличии симптомов</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Компьютерная томография органов брюшной полости и забрюшинного пространства с внутривенным болюсным контрастированием/Магнитно-резонансная томография органов брюшной полости с внутривенным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2-4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При наличии симптомов</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Компьютерная томография органов грудной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При наличии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При наличии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При наличии симптомов</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Магнитно-резонансная томография головного мозга с контрастированием</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Компьютерная томография головного мозга с внутривенным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 конце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Только при наличии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Только при наличии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Только при наличии метастазов</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 xml:space="preserve">Сцинтиграфия костей с  99mTc(Сцинтиграфия с туморотропными РФП в режиме </w:t>
            </w:r>
            <w:r w:rsidRPr="00954C66">
              <w:rPr>
                <w:rFonts w:ascii="Verdana" w:eastAsia="Times New Roman" w:hAnsi="Verdana" w:cs="Times New Roman"/>
                <w:b/>
                <w:bCs/>
                <w:sz w:val="27"/>
                <w:szCs w:val="27"/>
                <w:lang w:eastAsia="ru-RU"/>
              </w:rPr>
              <w:lastRenderedPageBreak/>
              <w:t>"все тело")/Позитронная эмиссионная томография, совмещенная с компьютерной томографией с туморотропными РФП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В конце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xml:space="preserve">Только при </w:t>
            </w:r>
            <w:r w:rsidRPr="00954C66">
              <w:rPr>
                <w:rFonts w:ascii="Verdana" w:eastAsia="Times New Roman" w:hAnsi="Verdana" w:cs="Times New Roman"/>
                <w:sz w:val="27"/>
                <w:szCs w:val="27"/>
                <w:lang w:eastAsia="ru-RU"/>
              </w:rPr>
              <w:lastRenderedPageBreak/>
              <w:t>наличии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 xml:space="preserve">Только при </w:t>
            </w:r>
            <w:r w:rsidRPr="00954C66">
              <w:rPr>
                <w:rFonts w:ascii="Verdana" w:eastAsia="Times New Roman" w:hAnsi="Verdana" w:cs="Times New Roman"/>
                <w:sz w:val="27"/>
                <w:szCs w:val="27"/>
                <w:lang w:eastAsia="ru-RU"/>
              </w:rPr>
              <w:lastRenderedPageBreak/>
              <w:t>наличии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 xml:space="preserve">Только при </w:t>
            </w:r>
            <w:r w:rsidRPr="00954C66">
              <w:rPr>
                <w:rFonts w:ascii="Verdana" w:eastAsia="Times New Roman" w:hAnsi="Verdana" w:cs="Times New Roman"/>
                <w:sz w:val="27"/>
                <w:szCs w:val="27"/>
                <w:lang w:eastAsia="ru-RU"/>
              </w:rPr>
              <w:lastRenderedPageBreak/>
              <w:t>наличии метастазов</w:t>
            </w:r>
          </w:p>
        </w:tc>
      </w:tr>
      <w:tr w:rsidR="00954C66" w:rsidRPr="00954C66" w:rsidTr="00954C6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lastRenderedPageBreak/>
              <w:t>Обследование для выявления осложнений и последствий лечения</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Общий (клинический) анализ крови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Регистрация электрокардиограммы</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Эхокардиография</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После применения антрациклиновых антибиотиков, тотального облучения легких и высокого АД – ежегодно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Исследование неспровоцированных дыхательных объемов и потоков</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После тотального облучения легких – ежегодно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Аудиометрия, опционно:</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Тональная аудиометрия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Исследование вызванной отоакустической эмиссии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Импедансометрия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Регистрация вызванных акустических ответов мозга на постоянные модулированные тоны (ASSR тест)</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Аудиологическое обследование – см. раздел «инструментальная диагностика»</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11. Лабораторная и инструментальная диагностика на этапе динамического наблюдения СКС почки [33].</w:t>
      </w:r>
    </w:p>
    <w:tbl>
      <w:tblPr>
        <w:tblW w:w="11850" w:type="dxa"/>
        <w:tblCellMar>
          <w:left w:w="0" w:type="dxa"/>
          <w:right w:w="0" w:type="dxa"/>
        </w:tblCellMar>
        <w:tblLook w:val="04A0" w:firstRow="1" w:lastRow="0" w:firstColumn="1" w:lastColumn="0" w:noHBand="0" w:noVBand="1"/>
      </w:tblPr>
      <w:tblGrid>
        <w:gridCol w:w="5396"/>
        <w:gridCol w:w="1408"/>
        <w:gridCol w:w="1408"/>
        <w:gridCol w:w="1408"/>
        <w:gridCol w:w="1408"/>
        <w:gridCol w:w="1408"/>
        <w:gridCol w:w="1946"/>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Период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2-й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3-й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4-й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5-й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После 5 лет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Обследование</w:t>
            </w: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54C66" w:rsidRPr="00954C66" w:rsidRDefault="00954C66" w:rsidP="00954C66">
            <w:pPr>
              <w:spacing w:after="0" w:line="240" w:lineRule="auto"/>
              <w:rPr>
                <w:rFonts w:ascii="Times New Roman" w:eastAsia="Times New Roman" w:hAnsi="Times New Roman" w:cs="Times New Roman"/>
                <w:sz w:val="20"/>
                <w:szCs w:val="20"/>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Прием (осмотр, консультация) врача-детского онколога первичный</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Измерение артериального давления на периферических артериях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Обследование для выявления рецидива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Ультразвуковое исследование органов брюшной полости (комплексное)+Ультразвуковое исследование почек и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Рентгенография легких/Компьютерная томография органов грудной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Опционно, в случае подозрения на рецидив</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Магнитно-резонансная томография головного мозга с контрастированием</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Компьютерная томография головного мозга с внутривенным контрастированием</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Только в случае рецидива СКС почки или изначального наличия метастазов в головном</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Сцинтиграфия костей с  99mTc(Сцинтиграфия с туморотропными РФП в режиме "все тело"?)/Позитронная эмиссионная томография, совмещенная с компьютерной томографией с туморотропными РФП с контрастированием</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Только в случае рецидива СКС почки или изначального наличия метастазов в головном</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lastRenderedPageBreak/>
              <w:t>Обследование для выявления осложнений и последствий лечения</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Общий (клинический) анализ крови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раз в год</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Регистрация электрокардиограммы</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Эхокардиография</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После применения антрациклиновых антибиотиков, тотального облучения легких и высокого АД – ежегодно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Исследование неспровоцированных дыхательных объемов и потоков</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После тотального облучения легких – ежегодно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Аудиометрия, опционно:</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Тональная аудиометрия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Исследование вызванной отоакустической эмиссии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Импедансометрия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Регистрация вызванных акустических ответов мозга на постоянные модулированные тоны (ASSR тест)</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Аудиологическое обследование – см. раздел «инструме</w:t>
            </w:r>
            <w:del w:id="1" w:author="Unknown">
              <w:r w:rsidRPr="00954C66">
                <w:rPr>
                  <w:rFonts w:ascii="Verdana" w:eastAsia="Times New Roman" w:hAnsi="Verdana" w:cs="Times New Roman"/>
                  <w:sz w:val="27"/>
                  <w:szCs w:val="27"/>
                  <w:lang w:eastAsia="ru-RU"/>
                </w:rPr>
                <w:delText>нт</w:delText>
              </w:r>
            </w:del>
            <w:r w:rsidRPr="00954C66">
              <w:rPr>
                <w:rFonts w:ascii="Verdana" w:eastAsia="Times New Roman" w:hAnsi="Verdana" w:cs="Times New Roman"/>
                <w:sz w:val="27"/>
                <w:szCs w:val="27"/>
                <w:lang w:eastAsia="ru-RU"/>
              </w:rPr>
              <w:t>альная диагностика»  </w:t>
            </w:r>
          </w:p>
        </w:tc>
      </w:tr>
    </w:tbl>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5.1 Профилактика и лечение тошноты и рвоты, обусловленных проведением противоопухолевой терапии</w:t>
      </w:r>
    </w:p>
    <w:p w:rsidR="00954C66" w:rsidRPr="00954C66" w:rsidRDefault="00954C66" w:rsidP="00954C66">
      <w:pPr>
        <w:numPr>
          <w:ilvl w:val="0"/>
          <w:numId w:val="117"/>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для определения уровня эметогенности и варианта профилактики тошноты и рвоты (ТИР)</w:t>
      </w:r>
      <w:r w:rsidRPr="00954C66">
        <w:rPr>
          <w:rFonts w:ascii="Times New Roman" w:eastAsia="Times New Roman" w:hAnsi="Times New Roman" w:cs="Times New Roman"/>
          <w:b/>
          <w:bCs/>
          <w:color w:val="222222"/>
          <w:sz w:val="27"/>
          <w:szCs w:val="27"/>
          <w:lang w:eastAsia="ru-RU"/>
        </w:rPr>
        <w:t> д</w:t>
      </w:r>
      <w:r w:rsidRPr="00954C66">
        <w:rPr>
          <w:rFonts w:ascii="Times New Roman" w:eastAsia="Times New Roman" w:hAnsi="Times New Roman" w:cs="Times New Roman"/>
          <w:color w:val="222222"/>
          <w:sz w:val="27"/>
          <w:szCs w:val="27"/>
          <w:lang w:eastAsia="ru-RU"/>
        </w:rPr>
        <w:t>ля выбора адекватного режима профилактики ТИР на первом этапе </w:t>
      </w:r>
      <w:r w:rsidRPr="00954C66">
        <w:rPr>
          <w:rFonts w:ascii="Times New Roman" w:eastAsia="Times New Roman" w:hAnsi="Times New Roman" w:cs="Times New Roman"/>
          <w:b/>
          <w:bCs/>
          <w:color w:val="222222"/>
          <w:sz w:val="27"/>
          <w:szCs w:val="27"/>
          <w:lang w:eastAsia="ru-RU"/>
        </w:rPr>
        <w:t>необходимо</w:t>
      </w:r>
      <w:r w:rsidRPr="00954C66">
        <w:rPr>
          <w:rFonts w:ascii="Times New Roman" w:eastAsia="Times New Roman" w:hAnsi="Times New Roman" w:cs="Times New Roman"/>
          <w:color w:val="222222"/>
          <w:sz w:val="27"/>
          <w:szCs w:val="27"/>
          <w:lang w:eastAsia="ru-RU"/>
        </w:rPr>
        <w:t xml:space="preserve"> определение уровня эметогенности (риска развития ТИР) режима противоопухолевой терапии, который планируется использовать у пациента. Уровень эметогенности влияет </w:t>
      </w:r>
      <w:r w:rsidRPr="00954C66">
        <w:rPr>
          <w:rFonts w:ascii="Times New Roman" w:eastAsia="Times New Roman" w:hAnsi="Times New Roman" w:cs="Times New Roman"/>
          <w:color w:val="222222"/>
          <w:sz w:val="27"/>
          <w:szCs w:val="27"/>
          <w:lang w:eastAsia="ru-RU"/>
        </w:rPr>
        <w:lastRenderedPageBreak/>
        <w:t>на выбор препаратов для профилактики ТИР, их дозы и длительность применения [63].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в Приложении А3.4 представлена общая классификация эметогенности препаратов химиотерапии согласно рекомендациям ASCO (American Society of Clinical Oncology) и рекомендациям COG (Children Oncology Group)</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[63; 103]</w:t>
      </w:r>
      <w:r w:rsidRPr="00954C66">
        <w:rPr>
          <w:rFonts w:ascii="Times New Roman" w:eastAsia="Times New Roman" w:hAnsi="Times New Roman" w:cs="Times New Roman"/>
          <w:color w:val="222222"/>
          <w:sz w:val="27"/>
          <w:szCs w:val="27"/>
          <w:lang w:eastAsia="ru-RU"/>
        </w:rPr>
        <w:t>.</w:t>
      </w:r>
    </w:p>
    <w:p w:rsidR="00954C66" w:rsidRPr="00954C66" w:rsidRDefault="00954C66" w:rsidP="00954C66">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на фоне </w:t>
      </w:r>
      <w:r w:rsidRPr="00954C66">
        <w:rPr>
          <w:rFonts w:ascii="Times New Roman" w:eastAsia="Times New Roman" w:hAnsi="Times New Roman" w:cs="Times New Roman"/>
          <w:b/>
          <w:bCs/>
          <w:i/>
          <w:iCs/>
          <w:color w:val="333333"/>
          <w:sz w:val="27"/>
          <w:szCs w:val="27"/>
          <w:lang w:eastAsia="ru-RU"/>
        </w:rPr>
        <w:t>высокоэметогенной химиотерапии для оптимальной профилактики острой ТИР</w:t>
      </w:r>
      <w:r w:rsidRPr="00954C66">
        <w:rPr>
          <w:rFonts w:ascii="Times New Roman" w:eastAsia="Times New Roman" w:hAnsi="Times New Roman" w:cs="Times New Roman"/>
          <w:color w:val="222222"/>
          <w:sz w:val="27"/>
          <w:szCs w:val="27"/>
          <w:lang w:eastAsia="ru-RU"/>
        </w:rPr>
        <w:t>, возникающих в день/дни введения препаратов химиотерапии, для детей в возрасте от 5 лет и/или массой 15 кг и более </w:t>
      </w:r>
      <w:r w:rsidRPr="00954C66">
        <w:rPr>
          <w:rFonts w:ascii="Times New Roman" w:eastAsia="Times New Roman" w:hAnsi="Times New Roman" w:cs="Times New Roman"/>
          <w:b/>
          <w:bCs/>
          <w:color w:val="222222"/>
          <w:sz w:val="27"/>
          <w:szCs w:val="27"/>
          <w:lang w:eastAsia="ru-RU"/>
        </w:rPr>
        <w:t>показано</w:t>
      </w:r>
      <w:r w:rsidRPr="00954C66">
        <w:rPr>
          <w:rFonts w:ascii="Times New Roman" w:eastAsia="Times New Roman" w:hAnsi="Times New Roman" w:cs="Times New Roman"/>
          <w:color w:val="222222"/>
          <w:sz w:val="27"/>
          <w:szCs w:val="27"/>
          <w:lang w:eastAsia="ru-RU"/>
        </w:rPr>
        <w:t> использование четырехкомпонентной схемы, включающей блокатор серотониновых 5HT3-рецепторов, антагонист NK</w:t>
      </w:r>
      <w:r w:rsidRPr="00954C66">
        <w:rPr>
          <w:rFonts w:ascii="Times New Roman" w:eastAsia="Times New Roman" w:hAnsi="Times New Roman" w:cs="Times New Roman"/>
          <w:color w:val="222222"/>
          <w:sz w:val="20"/>
          <w:szCs w:val="20"/>
          <w:vertAlign w:val="subscript"/>
          <w:lang w:eastAsia="ru-RU"/>
        </w:rPr>
        <w:t>1</w:t>
      </w:r>
      <w:r w:rsidRPr="00954C66">
        <w:rPr>
          <w:rFonts w:ascii="Times New Roman" w:eastAsia="Times New Roman" w:hAnsi="Times New Roman" w:cs="Times New Roman"/>
          <w:color w:val="222222"/>
          <w:sz w:val="27"/>
          <w:szCs w:val="27"/>
          <w:lang w:eastAsia="ru-RU"/>
        </w:rPr>
        <w:t>-рецепторов (по АТХ классификации A04AD: Другие противорвотные препараты), #дексаметазон**, и #оланзапин** [104-106]. Режимы и дозы представлены в Приложении А3.4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 </w:t>
      </w:r>
      <w:r w:rsidRPr="00954C66">
        <w:rPr>
          <w:rFonts w:ascii="Times New Roman" w:eastAsia="Times New Roman" w:hAnsi="Times New Roman" w:cs="Times New Roman"/>
          <w:i/>
          <w:iCs/>
          <w:color w:val="333333"/>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 Использование #оланзапина** у детей в возрасте менее 5 лет и/или массой тела менее 15 кг не исследовалось и не может быть рекомендовано.</w:t>
      </w:r>
    </w:p>
    <w:p w:rsidR="00954C66" w:rsidRPr="00954C66" w:rsidRDefault="00954C66" w:rsidP="00954C66">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на фоне </w:t>
      </w:r>
      <w:r w:rsidRPr="00954C66">
        <w:rPr>
          <w:rFonts w:ascii="Times New Roman" w:eastAsia="Times New Roman" w:hAnsi="Times New Roman" w:cs="Times New Roman"/>
          <w:b/>
          <w:bCs/>
          <w:i/>
          <w:iCs/>
          <w:color w:val="333333"/>
          <w:sz w:val="27"/>
          <w:szCs w:val="27"/>
          <w:lang w:eastAsia="ru-RU"/>
        </w:rPr>
        <w:t>высокоэметогенной химиотерапии для оптимальной профилактики отсроченной ТИР</w:t>
      </w:r>
      <w:r w:rsidRPr="00954C66">
        <w:rPr>
          <w:rFonts w:ascii="Times New Roman" w:eastAsia="Times New Roman" w:hAnsi="Times New Roman" w:cs="Times New Roman"/>
          <w:color w:val="222222"/>
          <w:sz w:val="27"/>
          <w:szCs w:val="27"/>
          <w:lang w:eastAsia="ru-RU"/>
        </w:rPr>
        <w:t>,</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проводимой в течение 3-х дней после завершения введения препаратов химиотерапии, </w:t>
      </w:r>
      <w:r w:rsidRPr="00954C66">
        <w:rPr>
          <w:rFonts w:ascii="Times New Roman" w:eastAsia="Times New Roman" w:hAnsi="Times New Roman" w:cs="Times New Roman"/>
          <w:b/>
          <w:bCs/>
          <w:color w:val="222222"/>
          <w:sz w:val="27"/>
          <w:szCs w:val="27"/>
          <w:lang w:eastAsia="ru-RU"/>
        </w:rPr>
        <w:t>показано</w:t>
      </w:r>
      <w:r w:rsidRPr="00954C66">
        <w:rPr>
          <w:rFonts w:ascii="Times New Roman" w:eastAsia="Times New Roman" w:hAnsi="Times New Roman" w:cs="Times New Roman"/>
          <w:color w:val="222222"/>
          <w:sz w:val="27"/>
          <w:szCs w:val="27"/>
          <w:lang w:eastAsia="ru-RU"/>
        </w:rPr>
        <w:t> использование комбинации #дексаметазона** и #оланзапина**</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[104; 107]. Режимы и дозы представлены в Приложении А3.4.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в случае отсутствия возможности назначения антагониста NK</w:t>
      </w:r>
      <w:r w:rsidRPr="00954C66">
        <w:rPr>
          <w:rFonts w:ascii="Times New Roman" w:eastAsia="Times New Roman" w:hAnsi="Times New Roman" w:cs="Times New Roman"/>
          <w:i/>
          <w:iCs/>
          <w:color w:val="333333"/>
          <w:sz w:val="20"/>
          <w:szCs w:val="20"/>
          <w:vertAlign w:val="subscript"/>
          <w:lang w:eastAsia="ru-RU"/>
        </w:rPr>
        <w:t>1</w:t>
      </w:r>
      <w:r w:rsidRPr="00954C66">
        <w:rPr>
          <w:rFonts w:ascii="Times New Roman" w:eastAsia="Times New Roman" w:hAnsi="Times New Roman" w:cs="Times New Roman"/>
          <w:i/>
          <w:iCs/>
          <w:color w:val="333333"/>
          <w:sz w:val="27"/>
          <w:szCs w:val="27"/>
          <w:lang w:eastAsia="ru-RU"/>
        </w:rPr>
        <w:t>-рецепторов (по АТХ классификации A04AD: Другие противорвотные препараты) использование комбинации, состоящей из любого блокатора серотониновых 5HT3-рецепторов, #дексаметазона** и #оланзапина** [103; 104; 106]. Режимы и дозы представлены в Приложении </w:t>
      </w:r>
      <w:r w:rsidRPr="00954C66">
        <w:rPr>
          <w:rFonts w:ascii="Times New Roman" w:eastAsia="Times New Roman" w:hAnsi="Times New Roman" w:cs="Times New Roman"/>
          <w:color w:val="222222"/>
          <w:sz w:val="27"/>
          <w:szCs w:val="27"/>
          <w:lang w:eastAsia="ru-RU"/>
        </w:rPr>
        <w:t>А3.4</w:t>
      </w:r>
      <w:r w:rsidRPr="00954C66">
        <w:rPr>
          <w:rFonts w:ascii="Times New Roman" w:eastAsia="Times New Roman" w:hAnsi="Times New Roman" w:cs="Times New Roman"/>
          <w:i/>
          <w:iCs/>
          <w:color w:val="333333"/>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В случае отсутствия возможности назначения #дексаметазона** в качестве предпочтительного блокатора серотониновых 5HT</w:t>
      </w:r>
      <w:r w:rsidRPr="00954C66">
        <w:rPr>
          <w:rFonts w:ascii="Times New Roman" w:eastAsia="Times New Roman" w:hAnsi="Times New Roman" w:cs="Times New Roman"/>
          <w:i/>
          <w:iCs/>
          <w:color w:val="333333"/>
          <w:sz w:val="20"/>
          <w:szCs w:val="20"/>
          <w:vertAlign w:val="subscript"/>
          <w:lang w:eastAsia="ru-RU"/>
        </w:rPr>
        <w:t>3</w:t>
      </w:r>
      <w:r w:rsidRPr="00954C66">
        <w:rPr>
          <w:rFonts w:ascii="Times New Roman" w:eastAsia="Times New Roman" w:hAnsi="Times New Roman" w:cs="Times New Roman"/>
          <w:i/>
          <w:iCs/>
          <w:color w:val="333333"/>
          <w:sz w:val="27"/>
          <w:szCs w:val="27"/>
          <w:lang w:eastAsia="ru-RU"/>
        </w:rPr>
        <w:t>-рецепторов используется палоносетрона в комбинации с антагонистом NK</w:t>
      </w:r>
      <w:r w:rsidRPr="00954C66">
        <w:rPr>
          <w:rFonts w:ascii="Times New Roman" w:eastAsia="Times New Roman" w:hAnsi="Times New Roman" w:cs="Times New Roman"/>
          <w:i/>
          <w:iCs/>
          <w:color w:val="333333"/>
          <w:sz w:val="20"/>
          <w:szCs w:val="20"/>
          <w:vertAlign w:val="subscript"/>
          <w:lang w:eastAsia="ru-RU"/>
        </w:rPr>
        <w:t>1</w:t>
      </w:r>
      <w:r w:rsidRPr="00954C66">
        <w:rPr>
          <w:rFonts w:ascii="Times New Roman" w:eastAsia="Times New Roman" w:hAnsi="Times New Roman" w:cs="Times New Roman"/>
          <w:i/>
          <w:iCs/>
          <w:color w:val="333333"/>
          <w:sz w:val="27"/>
          <w:szCs w:val="27"/>
          <w:lang w:eastAsia="ru-RU"/>
        </w:rPr>
        <w:t>-рецепторов (по АТХ классификации A04AD: Другие противорвотные препараты) (при возможности назначения) и #оланзапином** [63; 108]. Режимы и дозы представлены в Приложении </w:t>
      </w:r>
      <w:r w:rsidRPr="00954C66">
        <w:rPr>
          <w:rFonts w:ascii="Times New Roman" w:eastAsia="Times New Roman" w:hAnsi="Times New Roman" w:cs="Times New Roman"/>
          <w:color w:val="222222"/>
          <w:sz w:val="27"/>
          <w:szCs w:val="27"/>
          <w:lang w:eastAsia="ru-RU"/>
        </w:rPr>
        <w:t>А3.4</w:t>
      </w:r>
    </w:p>
    <w:p w:rsidR="00954C66" w:rsidRPr="00954C66" w:rsidRDefault="00954C66" w:rsidP="00954C66">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w:t>
      </w:r>
      <w:r w:rsidRPr="00954C66">
        <w:rPr>
          <w:rFonts w:ascii="Times New Roman" w:eastAsia="Times New Roman" w:hAnsi="Times New Roman" w:cs="Times New Roman"/>
          <w:b/>
          <w:bCs/>
          <w:i/>
          <w:iCs/>
          <w:color w:val="333333"/>
          <w:sz w:val="27"/>
          <w:szCs w:val="27"/>
          <w:lang w:eastAsia="ru-RU"/>
        </w:rPr>
        <w:t> на фоне умеренноэметогенной химиотерапии для оптимальной профилактики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i/>
          <w:iCs/>
          <w:color w:val="333333"/>
          <w:sz w:val="27"/>
          <w:szCs w:val="27"/>
          <w:lang w:eastAsia="ru-RU"/>
        </w:rPr>
        <w:t>острой</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i/>
          <w:iCs/>
          <w:color w:val="333333"/>
          <w:sz w:val="27"/>
          <w:szCs w:val="27"/>
          <w:lang w:eastAsia="ru-RU"/>
        </w:rPr>
        <w:t>ТИР</w:t>
      </w:r>
      <w:r w:rsidRPr="00954C66">
        <w:rPr>
          <w:rFonts w:ascii="Times New Roman" w:eastAsia="Times New Roman" w:hAnsi="Times New Roman" w:cs="Times New Roman"/>
          <w:color w:val="222222"/>
          <w:sz w:val="27"/>
          <w:szCs w:val="27"/>
          <w:lang w:eastAsia="ru-RU"/>
        </w:rPr>
        <w:t>, возникающей в день/дни введения препаратов химиотерапии, </w:t>
      </w:r>
      <w:r w:rsidRPr="00954C66">
        <w:rPr>
          <w:rFonts w:ascii="Times New Roman" w:eastAsia="Times New Roman" w:hAnsi="Times New Roman" w:cs="Times New Roman"/>
          <w:b/>
          <w:bCs/>
          <w:color w:val="222222"/>
          <w:sz w:val="27"/>
          <w:szCs w:val="27"/>
          <w:lang w:eastAsia="ru-RU"/>
        </w:rPr>
        <w:t>показано</w:t>
      </w:r>
      <w:r w:rsidRPr="00954C66">
        <w:rPr>
          <w:rFonts w:ascii="Times New Roman" w:eastAsia="Times New Roman" w:hAnsi="Times New Roman" w:cs="Times New Roman"/>
          <w:color w:val="222222"/>
          <w:sz w:val="27"/>
          <w:szCs w:val="27"/>
          <w:lang w:eastAsia="ru-RU"/>
        </w:rPr>
        <w:t> использование двухкомпонентной схемы, включающей блокатор серотониновых 5HT3-рецепторов и #дексаметазон** [63; 105]. Режимы и дозы представлены в Приложении А3.4.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w:t>
      </w:r>
    </w:p>
    <w:p w:rsidR="00954C66" w:rsidRPr="00954C66" w:rsidRDefault="00954C66" w:rsidP="00954C66">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w:t>
      </w:r>
      <w:r w:rsidRPr="00954C66">
        <w:rPr>
          <w:rFonts w:ascii="Times New Roman" w:eastAsia="Times New Roman" w:hAnsi="Times New Roman" w:cs="Times New Roman"/>
          <w:b/>
          <w:bCs/>
          <w:i/>
          <w:iCs/>
          <w:color w:val="333333"/>
          <w:sz w:val="27"/>
          <w:szCs w:val="27"/>
          <w:lang w:eastAsia="ru-RU"/>
        </w:rPr>
        <w:t> на фоне умеренноэметогенной химиотерапии для оптимальной профилактики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i/>
          <w:iCs/>
          <w:color w:val="333333"/>
          <w:sz w:val="27"/>
          <w:szCs w:val="27"/>
          <w:lang w:eastAsia="ru-RU"/>
        </w:rPr>
        <w:t>отсроченной ТИР</w:t>
      </w:r>
      <w:r w:rsidRPr="00954C66">
        <w:rPr>
          <w:rFonts w:ascii="Times New Roman" w:eastAsia="Times New Roman" w:hAnsi="Times New Roman" w:cs="Times New Roman"/>
          <w:color w:val="222222"/>
          <w:sz w:val="27"/>
          <w:szCs w:val="27"/>
          <w:lang w:eastAsia="ru-RU"/>
        </w:rPr>
        <w:t>, проводимой в течение 1 дня после завершения введения цитостатиков (по АТХ классификации L: Противоопухолевые препараты и иммуномодуляторы), </w:t>
      </w:r>
      <w:r w:rsidRPr="00954C66">
        <w:rPr>
          <w:rFonts w:ascii="Times New Roman" w:eastAsia="Times New Roman" w:hAnsi="Times New Roman" w:cs="Times New Roman"/>
          <w:b/>
          <w:bCs/>
          <w:color w:val="222222"/>
          <w:sz w:val="27"/>
          <w:szCs w:val="27"/>
          <w:lang w:eastAsia="ru-RU"/>
        </w:rPr>
        <w:t>показано</w:t>
      </w:r>
      <w:r w:rsidRPr="00954C66">
        <w:rPr>
          <w:rFonts w:ascii="Times New Roman" w:eastAsia="Times New Roman" w:hAnsi="Times New Roman" w:cs="Times New Roman"/>
          <w:color w:val="222222"/>
          <w:sz w:val="27"/>
          <w:szCs w:val="27"/>
          <w:lang w:eastAsia="ru-RU"/>
        </w:rPr>
        <w:t> использование #дексаметазона** [63; 105]. Режимы и дозы представлены в Приложении А3.4.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в случае отсутствия возможности назначения #дексаметазона** использование комбинации, состоящей из любого блокатора серотониновых 5HT3-рецепторови антагониста NK</w:t>
      </w:r>
      <w:r w:rsidRPr="00954C66">
        <w:rPr>
          <w:rFonts w:ascii="Times New Roman" w:eastAsia="Times New Roman" w:hAnsi="Times New Roman" w:cs="Times New Roman"/>
          <w:i/>
          <w:iCs/>
          <w:color w:val="333333"/>
          <w:sz w:val="20"/>
          <w:szCs w:val="20"/>
          <w:vertAlign w:val="subscript"/>
          <w:lang w:eastAsia="ru-RU"/>
        </w:rPr>
        <w:t>1</w:t>
      </w:r>
      <w:r w:rsidRPr="00954C66">
        <w:rPr>
          <w:rFonts w:ascii="Times New Roman" w:eastAsia="Times New Roman" w:hAnsi="Times New Roman" w:cs="Times New Roman"/>
          <w:i/>
          <w:iCs/>
          <w:color w:val="333333"/>
          <w:sz w:val="27"/>
          <w:szCs w:val="27"/>
          <w:lang w:eastAsia="ru-RU"/>
        </w:rPr>
        <w:t>-рецептора (по АТХ классификации A04AD: Другие противорвотные препараты) [63; 105]. Режимы и дозы представлены в Приложении </w:t>
      </w:r>
      <w:r w:rsidRPr="00954C66">
        <w:rPr>
          <w:rFonts w:ascii="Times New Roman" w:eastAsia="Times New Roman" w:hAnsi="Times New Roman" w:cs="Times New Roman"/>
          <w:color w:val="222222"/>
          <w:sz w:val="27"/>
          <w:szCs w:val="27"/>
          <w:lang w:eastAsia="ru-RU"/>
        </w:rPr>
        <w:t>А3.4</w:t>
      </w:r>
      <w:r w:rsidRPr="00954C66">
        <w:rPr>
          <w:rFonts w:ascii="Times New Roman" w:eastAsia="Times New Roman" w:hAnsi="Times New Roman" w:cs="Times New Roman"/>
          <w:i/>
          <w:iCs/>
          <w:color w:val="333333"/>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В случае отсутствия возможности назначения и #дексаметазона**, и антагониста NK</w:t>
      </w:r>
      <w:r w:rsidRPr="00954C66">
        <w:rPr>
          <w:rFonts w:ascii="Times New Roman" w:eastAsia="Times New Roman" w:hAnsi="Times New Roman" w:cs="Times New Roman"/>
          <w:i/>
          <w:iCs/>
          <w:color w:val="333333"/>
          <w:sz w:val="20"/>
          <w:szCs w:val="20"/>
          <w:vertAlign w:val="subscript"/>
          <w:lang w:eastAsia="ru-RU"/>
        </w:rPr>
        <w:t>1</w:t>
      </w:r>
      <w:r w:rsidRPr="00954C66">
        <w:rPr>
          <w:rFonts w:ascii="Times New Roman" w:eastAsia="Times New Roman" w:hAnsi="Times New Roman" w:cs="Times New Roman"/>
          <w:i/>
          <w:iCs/>
          <w:color w:val="333333"/>
          <w:sz w:val="27"/>
          <w:szCs w:val="27"/>
          <w:lang w:eastAsia="ru-RU"/>
        </w:rPr>
        <w:t>-рецепторов (по АТХ классификации A04AD: Другие противорвотные препараты), в качестве предпочтительного блокатора серотониновых 5HT3-рецепторовиспользование палоносетрона [63; 105]. Режимы и дозы представлены в Приложении </w:t>
      </w:r>
      <w:r w:rsidRPr="00954C66">
        <w:rPr>
          <w:rFonts w:ascii="Times New Roman" w:eastAsia="Times New Roman" w:hAnsi="Times New Roman" w:cs="Times New Roman"/>
          <w:color w:val="222222"/>
          <w:sz w:val="27"/>
          <w:szCs w:val="27"/>
          <w:lang w:eastAsia="ru-RU"/>
        </w:rPr>
        <w:t>А3.4</w:t>
      </w:r>
      <w:r w:rsidRPr="00954C66">
        <w:rPr>
          <w:rFonts w:ascii="Times New Roman" w:eastAsia="Times New Roman" w:hAnsi="Times New Roman" w:cs="Times New Roman"/>
          <w:i/>
          <w:iCs/>
          <w:color w:val="333333"/>
          <w:sz w:val="27"/>
          <w:szCs w:val="27"/>
          <w:lang w:eastAsia="ru-RU"/>
        </w:rPr>
        <w:t>.</w:t>
      </w:r>
    </w:p>
    <w:p w:rsidR="00954C66" w:rsidRPr="00954C66" w:rsidRDefault="00954C66" w:rsidP="00954C66">
      <w:pPr>
        <w:numPr>
          <w:ilvl w:val="0"/>
          <w:numId w:val="122"/>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Всем пациентам с ЗНО почки</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b/>
          <w:bCs/>
          <w:i/>
          <w:iCs/>
          <w:color w:val="333333"/>
          <w:sz w:val="27"/>
          <w:szCs w:val="27"/>
          <w:lang w:eastAsia="ru-RU"/>
        </w:rPr>
        <w:t>на фоне низко- и минимально эметогенной химиотерапии для оптимальной профилактики</w:t>
      </w:r>
      <w:r w:rsidRPr="00954C66">
        <w:rPr>
          <w:rFonts w:ascii="Times New Roman" w:eastAsia="Times New Roman" w:hAnsi="Times New Roman" w:cs="Times New Roman"/>
          <w:b/>
          <w:bCs/>
          <w:color w:val="222222"/>
          <w:sz w:val="27"/>
          <w:szCs w:val="27"/>
          <w:lang w:eastAsia="ru-RU"/>
        </w:rPr>
        <w:t> показана</w:t>
      </w:r>
      <w:r w:rsidRPr="00954C66">
        <w:rPr>
          <w:rFonts w:ascii="Times New Roman" w:eastAsia="Times New Roman" w:hAnsi="Times New Roman" w:cs="Times New Roman"/>
          <w:color w:val="222222"/>
          <w:sz w:val="27"/>
          <w:szCs w:val="27"/>
          <w:lang w:eastAsia="ru-RU"/>
        </w:rPr>
        <w:t> однокомпонентная терапия, включающей блокатор серотониновых 5HT3-рецепторов, при низкоэметогенной терапии или же вовсе отсутствие ее в случае химиотерапии с минимальной эметогенной активностью [63]. Режимы и дозы представлены в Приложении А3.4.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54C66" w:rsidRPr="00954C66" w:rsidRDefault="00954C66" w:rsidP="00954C66">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Всем пациентам с ЗНО почки </w:t>
      </w:r>
      <w:r w:rsidRPr="00954C66">
        <w:rPr>
          <w:rFonts w:ascii="Times New Roman" w:eastAsia="Times New Roman" w:hAnsi="Times New Roman" w:cs="Times New Roman"/>
          <w:b/>
          <w:bCs/>
          <w:color w:val="222222"/>
          <w:sz w:val="27"/>
          <w:szCs w:val="27"/>
          <w:lang w:eastAsia="ru-RU"/>
        </w:rPr>
        <w:t>с прорывной и рефрактерной рвотой на фоне цитостатической терапии рекомендовано </w:t>
      </w:r>
      <w:r w:rsidRPr="00954C66">
        <w:rPr>
          <w:rFonts w:ascii="Times New Roman" w:eastAsia="Times New Roman" w:hAnsi="Times New Roman" w:cs="Times New Roman"/>
          <w:color w:val="222222"/>
          <w:sz w:val="27"/>
          <w:szCs w:val="27"/>
          <w:lang w:eastAsia="ru-RU"/>
        </w:rPr>
        <w:t>[63; 109]</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использование препаратов, предусмотренных следующим, более высоким уровнем профилактики если прорывная ТИР возникла на фоне цитостатической терапии (и соответственно профилактики), относящейся к минимально, низко- или среднеэметогенному уровню;</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2.</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рассмотреть вопрос о добавлении #оланзапина** (если он не применялся ранее в связи с неподходящим возрастом или массой тела) если пациент и так получает профилактику, предусмотренную для высокоэметогенной терапии. При невозможности использовать #оланзапин** в качестве альтернативы может быть применен метоклопрамид**;</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3.</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Провести эскалацию противорвотной терапии в случае, если у пациента наблюдается рефрактерная ТИР, и он еще не получает максимальный уровень профилактики.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Комментарии: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Если рефрактерная ТИР наблюдется на фоне максимального уровня профилактики, возможна замена использующегося блокатора серотониновых 5HT3-рецепторовна палоносетрон, введение дополнительных доз блокаторов серотониновых 5HT3-рецепторов. При неудаче этих подходов к профилактике рекомендуется на постоянной основе добавить #оланзапин**, метоклопрамид** или другие препараты, показавшие у пациента эффективность при лечении прорывной рвоты [105; 109]</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Госпитализация в круглосуточный стационар по профилю «детская онкология/гематология» осуществляется по следующим показаниям:</w:t>
      </w:r>
    </w:p>
    <w:p w:rsidR="00954C66" w:rsidRPr="00954C66" w:rsidRDefault="00954C66" w:rsidP="00954C66">
      <w:pPr>
        <w:numPr>
          <w:ilvl w:val="0"/>
          <w:numId w:val="124"/>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 случае подозрения на ЗНО почки (первичная диагностика);</w:t>
      </w:r>
    </w:p>
    <w:p w:rsidR="00954C66" w:rsidRPr="00954C66" w:rsidRDefault="00954C66" w:rsidP="00954C66">
      <w:pPr>
        <w:numPr>
          <w:ilvl w:val="0"/>
          <w:numId w:val="124"/>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установленном гистологическом диагнозе для проведения или продолжения оперативного лечения или этапной терапии;</w:t>
      </w:r>
    </w:p>
    <w:p w:rsidR="00954C66" w:rsidRPr="00954C66" w:rsidRDefault="00954C66" w:rsidP="00954C66">
      <w:pPr>
        <w:numPr>
          <w:ilvl w:val="0"/>
          <w:numId w:val="124"/>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установленном гистологическом диагнозе для проведения контрольного обследования для оценки статуса по основному заболеванию и оценке токсичности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Требования к условиям пребывания пациента в стационаре и терапии:</w:t>
      </w:r>
    </w:p>
    <w:p w:rsidR="00954C66" w:rsidRPr="00954C66" w:rsidRDefault="00954C66" w:rsidP="00954C66">
      <w:pPr>
        <w:numPr>
          <w:ilvl w:val="0"/>
          <w:numId w:val="12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Желательно наличие в палатах воздухоочистителей или центральной вентиляции;</w:t>
      </w:r>
    </w:p>
    <w:p w:rsidR="00954C66" w:rsidRPr="00954C66" w:rsidRDefault="00954C66" w:rsidP="00954C66">
      <w:pPr>
        <w:numPr>
          <w:ilvl w:val="0"/>
          <w:numId w:val="125"/>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Необходимо наличие в структуре ЛПУ, проводящего лечение пациентов со злокачественными опухолями, в том числе с ЗНО почки, отделения или палаты интенсивной терапии, оснащенного всеми необходимыми препаратами и оборудованием для ведения больного с тяжелой дыхательной и сердечно-сосудистой недостаточностью, септическим и др. видами шока, геморрагическим синдромом, почечной недостаточностью и др. Необходимо иметь возможность проведения экстракорпоральной детоксикации (гемодиализ), аппаратной ИВЛ;</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Требования к наличию специалистов и лечебно-диагностических площадок смежных специальностей:</w:t>
      </w:r>
    </w:p>
    <w:p w:rsidR="00954C66" w:rsidRPr="00954C66" w:rsidRDefault="00954C66" w:rsidP="00954C66">
      <w:pPr>
        <w:numPr>
          <w:ilvl w:val="0"/>
          <w:numId w:val="126"/>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ЛПУ, проводящее лечение пациента с ЗНО почки должно иметь в структуре отделение (палату) анестезиологии-реанимации, отделение хирургии, способное выполнять торакальные и абдоминальные операции любой степени сложности. Кроме того, необходимо иметь в штате эндокринолога, невролога, окулиста, ЛОР-врача. Обязательно наличие цитологической, иммунологической, бактериологической, биохимической и экспресс-лаборатории;</w:t>
      </w:r>
    </w:p>
    <w:p w:rsidR="00954C66" w:rsidRPr="00954C66" w:rsidRDefault="00954C66" w:rsidP="00954C66">
      <w:pPr>
        <w:numPr>
          <w:ilvl w:val="0"/>
          <w:numId w:val="126"/>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В случае отсутствие вышеперечисленных условий или невозможности проведения ряда лечебных процедур, пациенты должны быть направлены в </w:t>
      </w:r>
      <w:r w:rsidRPr="00954C66">
        <w:rPr>
          <w:rFonts w:ascii="Times New Roman" w:eastAsia="Times New Roman" w:hAnsi="Times New Roman" w:cs="Times New Roman"/>
          <w:color w:val="222222"/>
          <w:sz w:val="27"/>
          <w:szCs w:val="27"/>
          <w:lang w:eastAsia="ru-RU"/>
        </w:rPr>
        <w:lastRenderedPageBreak/>
        <w:t>профильные медицинские учреждения более высокого уровня (федеральные, национальные центры);</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Показанием для выписки пациента из стационара является завершение всей проводимой терапии или одного из этапов лечения при удовлетворительном соматическом статусе.</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 передается педиатру (если есть должность – гематологу/онкологу) по месту жительства после завершения этапа или всего протокола лечения. Педиатр (гематолог/онколог) по месту жительства руководствуется рекомендациями, данными специалистами учреждения, проводившего основные этапы лечения.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Диспансерный учет педиатром, детским онкологом/гематологом ведется до передачи пациента во взрослую сеть.</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7.1 Этапы патолого-анатомического исследования операционного материала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Операционный материал направляется на исследование непосредственно сразу после вмешательства интактным. Недопустимо вскрытие хирургом ни одного из образцов, выделенных фрагментов.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Этапы патолого-анатомического исследования:</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Макроскопическое описание с обязательным указанием всех видимых наружных повреждений – разрывы капсулы, видимая опухоль с поверхности почки. Недопустимо отделять фиброзную капсулу почки (остается со всем объемом паранефральной жировой ткани).</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Измерение, взвешивание.</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Все лимфатические узлы, помимо выделенных хирургом, должны быть выделены и маркированы отдельно с указанием локализации.</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Почечные вена и артерия и мочеточник описываются дополнительно. Края их резекции (наиболее дистально расположенный поперечно выделенный фрагмент) маркируются отдельно.</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Маркировка краской всего препарата по периферии, включая синус. В отдельных случаях отек паранефральной жировой ткани или капсулы почки/опухоли не позволяет закрепиться маркировочной краске на поверхности образца. В таком случае рекомендуется предфиксация в 10% формалине в течение 15-20 минут с последующей маркировкой краской.</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Продольное вскрытие почки через опухоль от полюса к полюсу после того, как маркировочная краска полностью высохнет. Описание топографии опухоли относительно капсулы, синуса. Обязательное указание макроскопически видимых очагов некроза с указанием в процентах от площади среза опухоли.</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Измерение опухоли в трех проекциях (для последующего расчета объема опухоли и объема бластемного компонента).</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Выделение нескольких фрагментов, визуально различных, для биобанка и генетического исследования. Указанные фрагменты рассекаются пополам – одна часть отправляется в лаборатории, другая – в плановую проводку (позволяет идентифицировать компоненты в каждом из взятых образцов, о чем сообщается генетикам).</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Разрезанная пополам почка фиксируется в 10% забуференном формалине от 12 до 48 часов. При больших размерах почки для лучшей фиксации возможно выполнение нескольких параллельных центральному разрезов. Для уменьшения времени предподготовки и ускорения диагностики – фиксация продольной пластины толщиной до 1-1,5 см в 20% забуференном формалине до 12 часов максимум.</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Выделение фрагментов для гистологического исследования:</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как минимум одна продольная пластина должна быть выделена для гистологического исследования и забирается в плановую проводку целиком;</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 срез через почку обязательно проходит через почечный синус;</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из пластины выделяются фрагменты толщиной до 3 мм, что не допускает неполноценной проводки;</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размер фрагментов соответствует площади используемых гистологических кассет (так, использование мега кассет ускоряет этап просмотра и экономит время как врача, так и лаборанта);</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Для гистологического исследования должны быть выделены (в дополнение к выше указанному, если отсутствуют):</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макроскопически различные по виду очаги опухоли;</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все вызывающие подозрение очаги, маркированные хирургом отдельно (маркируются краской, отличающейся по цвету от основной);</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лимфатические узлы синуса почки;</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мягкие ткани почечного синуса, края резекции мочеточника, сосудов ворот;</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каждый узел опухоли, отельный от основного объема (при мультифокальном поражении);</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часть капсулы опухоли/почки, подозрительные в отношении опухолевого роста;</w:t>
      </w:r>
    </w:p>
    <w:p w:rsidR="00954C66" w:rsidRPr="00954C66" w:rsidRDefault="00954C66" w:rsidP="00954C66">
      <w:p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минимум два фрагмента визуально интактной почки (для возможного обнаружения остатков нефрогенной стромы).</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Для пересмотра материала в других лабораториях необходимо предоставить макрофотографии почки до и после первого разреза, фото выделенной для исследования пластины, карту блоков. Все фрагменты, выделенные для исследования, раскладываются согласно локализации в почке, им присваиваются порядковые номера, проводится фото документирование.</w:t>
      </w:r>
    </w:p>
    <w:p w:rsidR="00954C66" w:rsidRPr="00954C66" w:rsidRDefault="00954C66" w:rsidP="00954C66">
      <w:pPr>
        <w:numPr>
          <w:ilvl w:val="0"/>
          <w:numId w:val="127"/>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Гистологический тип и стадия выставляется согласно протоколу SIOP, раздел патоморфологии.</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492"/>
        <w:gridCol w:w="8894"/>
        <w:gridCol w:w="2464"/>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 </w:t>
            </w:r>
          </w:p>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Оценка выполнения</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Пациенту с НБ выполнен развернутый клинический анализ крови с определением уровня гемоглобина, количества эритроцитов, тромбоцитов, лейкоцитов перед началом лечения на этапе предоперационной терапии, перед началом специфической терапии, в процессе лечения на 0, 15, 28 дни терапии (для локализованных стадий) или на на 0, 15, 28, 42 дни терапии (для генерализованных стадий), на этапе послеоперационной терапии – перед каждым введением химиопрепаратов или, если интервал между введениями препаратов больше 1 недели, то не менее 1 раза в неделю (по показаниям возможно более частый забор анализов)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Да/нет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Пациенту с НБ выполнен биохимический общетерапевтический анализ крови (мочевина, креатинин, электролиты, глюкоза, лактатдегидрогеназа, аланинаминотрансфераза, аспартатаминотрансфераза, биллирубин общий и прямой, щелочная фосфатаза, общий белок, альбумин) перед началом лечения на этапе предоперационной терапии, перед началом специфической терапии, в процессе лечения на 0, 15, 28 дни терапии (для локализованных стадий) или на на 0, 15, 28, 42 дни терапии (для генерализованных стадий), на этапе послеоперационной терапии – перед каждым введением химиопрепаратов или, если интервал между введениями препаратов больше 1 недели, то не менее 1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Да/нет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Пациенту с НБ выполнен общий (клинический) анализ мочи перед началом лечения на этапе предоперационной терапии, перед началом специфической терапии, на этапе послеоперационной терапии – перед каждым введением химиопрепаратов или, если интервал между введениями препаратов больше 1 недели, то не менее 1 раза в неделю (по показаниям возможно более частый забор анализов)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Да/нет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Пациенту с</w:t>
            </w:r>
            <w:r w:rsidRPr="00954C66">
              <w:rPr>
                <w:rFonts w:ascii="Verdana" w:eastAsia="Times New Roman" w:hAnsi="Verdana" w:cs="Times New Roman"/>
                <w:b/>
                <w:bCs/>
                <w:sz w:val="27"/>
                <w:szCs w:val="27"/>
                <w:lang w:eastAsia="ru-RU"/>
              </w:rPr>
              <w:t> </w:t>
            </w:r>
            <w:r w:rsidRPr="00954C66">
              <w:rPr>
                <w:rFonts w:ascii="Verdana" w:eastAsia="Times New Roman" w:hAnsi="Verdana" w:cs="Times New Roman"/>
                <w:sz w:val="27"/>
                <w:szCs w:val="27"/>
                <w:lang w:eastAsia="ru-RU"/>
              </w:rPr>
              <w:t>ЗРО почки выполнено Ультразвуковое исследование органов брюшной полости (комплексное) и забрюшинного пространства перед началом лечения на этапе предоперационной терапии, а также перед началом специфической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Да/нет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Пациенту с</w:t>
            </w:r>
            <w:r w:rsidRPr="00954C66">
              <w:rPr>
                <w:rFonts w:ascii="Verdana" w:eastAsia="Times New Roman" w:hAnsi="Verdana" w:cs="Times New Roman"/>
                <w:b/>
                <w:bCs/>
                <w:sz w:val="27"/>
                <w:szCs w:val="27"/>
                <w:lang w:eastAsia="ru-RU"/>
              </w:rPr>
              <w:t> </w:t>
            </w:r>
            <w:r w:rsidRPr="00954C66">
              <w:rPr>
                <w:rFonts w:ascii="Verdana" w:eastAsia="Times New Roman" w:hAnsi="Verdana" w:cs="Times New Roman"/>
                <w:sz w:val="27"/>
                <w:szCs w:val="27"/>
                <w:lang w:eastAsia="ru-RU"/>
              </w:rPr>
              <w:t>СКС выполнена Магнитно-резонансная томография органов брюшной полости с внутривенным контрастированием (или как альтернатива – Компьютерная томография органов брюшной полости и забрюшинного пространства с внутривенным болюсным контрастированием, если невозможно МРТ исследование) перед началом лечения на этапе предоперационной терапии, а также перед началом специфической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Да/нет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Пациенту с</w:t>
            </w:r>
            <w:r w:rsidRPr="00954C66">
              <w:rPr>
                <w:rFonts w:ascii="Verdana" w:eastAsia="Times New Roman" w:hAnsi="Verdana" w:cs="Times New Roman"/>
                <w:b/>
                <w:bCs/>
                <w:sz w:val="27"/>
                <w:szCs w:val="27"/>
                <w:lang w:eastAsia="ru-RU"/>
              </w:rPr>
              <w:t> </w:t>
            </w:r>
            <w:r w:rsidRPr="00954C66">
              <w:rPr>
                <w:rFonts w:ascii="Verdana" w:eastAsia="Times New Roman" w:hAnsi="Verdana" w:cs="Times New Roman"/>
                <w:sz w:val="27"/>
                <w:szCs w:val="27"/>
                <w:lang w:eastAsia="ru-RU"/>
              </w:rPr>
              <w:t>ВМН выполнено патолого-анатомическое исследование операционного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Да/нет</w:t>
            </w:r>
          </w:p>
        </w:tc>
      </w:tr>
    </w:tbl>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Список литературы</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Davidoff A.M. Wilms’ tumor. Т. 21 / A.M. Davidoff. – Curr Opin Pediatr, 2009.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Agrons G.A. Rhabdoid tumor of the kidney in children: a comparative study of 21 cases / G.A. Agrons, K.D. Kingsman, B.J. Wagner, C. Sotelo-Avila // AJR. American journal of roentgenology. – 1997. – Т. 168. – Rhabdoid tumor of the kidney in children. – № 2. – С. 447-451.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Gooskens S.L.M. Clear cell sarcoma of the kidney: a review / S.L.M. Gooskens, R. Furtwängler, G.M. Vujanic, J.S. Dome, N. Graf, M.M. van den Heuvel-Eibrink // European Journal of Cancer (Oxford, England: 1990). – 2012. – Т. 48. – Clear cell sarcoma of the kidney. – № 14. – С. 2219-2226.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Pettinato G. Classical and cellular (atypical) congenital mesoblastic nephroma: a clinicopathologic, ultrastructural, immunohistochemical, and flow cytometric study / G. Pettinato, J.C. Manivel, M.R. Wick, L.P. Dehner // Human Pathology. – </w:t>
      </w:r>
      <w:r w:rsidRPr="00954C66">
        <w:rPr>
          <w:rFonts w:ascii="Times New Roman" w:eastAsia="Times New Roman" w:hAnsi="Times New Roman" w:cs="Times New Roman"/>
          <w:color w:val="222222"/>
          <w:sz w:val="27"/>
          <w:szCs w:val="27"/>
          <w:lang w:eastAsia="ru-RU"/>
        </w:rPr>
        <w:lastRenderedPageBreak/>
        <w:t>1989. – Т. 20. – Classical and cellular (atypical) congenital mesoblastic nephroma. – № 7. – С. 682-690.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Reinhard H. Results of the SIOP 93-01/GPOH trial and study for the treatment of patients with unilateral nonmetastatic Wilms Tumor / H. Reinhard, O. Semler, D. Bürger, U. Bode, M. Flentje, U. Göbel, P. Gutjahr, I. Leuschner, E. Maass, F. Niggli, H.G. Scheel-Walter, M. Stöckle, J.W. Thüroff, J. Tröger, A. Weirich, D. von Schweinitz, A. Zoubek, N. Graf // Klinische Padiatrie. – 2004. – Т. 216. – № 3. – С. 132-140.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Buckley K.S. Pediatric genitourinary tumors. / K.S. Buckley // Current opinion in oncology. – 2011. – Т. 23. – № 3. – С. 297-302.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Rivera M.N. Wilms’ tumour: Connecting tumorigenesis and organ development in the kidney. Т. 5 / M.N. Rivera, D.A. Haber. – Nature Publishing Group, 2005.</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Beckwith J.B. Nephrogenic rests, nephroblastomatosis, and the pathogenesis of wilms’ tumor / J.B. Beckwith, N.B. Kiviat, J.F. Bonadio // Fetal and Pediatric Pathology. – 1990. – Т. 10. – № 1-2. – С. 1-36.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Breslow N.E. Age distributions, birth weights, nephrogenic rests, and heterogeneity in the pathogenesis of Wilms tumor / N.E. Breslow, J.B. Beckwith, E.J. Perlman, A.E. Reeve // Pediatric Blood and Cancer. – 2006. – Т. 47. – № 3. – С. 260-267.</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Gadd S. A Children’s Oncology Group and TARGET initiative exploring the genetic landscape of Wilms tumor / S. Gadd, V. Huff, A.L. Walz, A.H.A.G. Ooms, A.E. Armstrong, D.S. Gerhard, M.A. Smith, J.M. Guidry Auvil, D. Meerzaman, Q.R. Chen, C.H. Hsu, C. Yan, C. Nguyen, Y. Hu, L.C. Hermida, T. Davidsen, P. Gesuwan, Y. Ma, Z. Zong, A.J. Mungall, R.A. Moore, M.A. Marra, J.S. Dome, C.G. Mullighan, J. Ma, D.A. Wheeler, O.A. Hampton, N. Ross, J.M. Gastier-Foster, S.T. Arold, E.J. Perlman // Nature Genetics. – 2017. – Т. 49. – № 10. – С. 1487-1494.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Szychot E. Wilms’ tumor: biology, diagnosis and treatment. / E. Szychot, J. Apps, K. Pritchard-Jones // Translational pediatrics. – 2014. – Т. 3. – № 1. – С. 12-24.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Szychot E. Review of Current Approaches to the Management of Wilms’ Tumor / E. Szychot, A. Brodkiewicz, K. Pritchard-Jones // International Journal of Clinical Reviews. – 2012.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Versteege I. Truncating mutations of hSNF5/INI1 in aggressive paediatric cancer / I. Versteege, N. Sévenet, J. Lange, M.F. Rousseau-Merck, P. Ambros, R. Handgretinger, A. Aurias, O. Delattre // Nature. – 1998. – Т. 394. – № 6689. – С. 203-206.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Frühwald M.C. Non-linkage of familial rhabdoid tumors to SMARCB1 implies a second locus for the rhabdoid tumor predisposition syndrome / M.C. Frühwald, M. Hasselblatt, S. Wirth, G. Köhler, R. Schneppenheim, J.I.M. Subero, R. Siebert, U. Kordes, H. Jürgens, J. Vormoor // Pediatric Blood &amp; Cancer. – 2006. – Т. 47. – № 3. – С. 273-278.</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Андреева Н.А. SMARCA4-ассоциированные злокачественные рабдоидные опухоли: описание клинического случая и обзор литературы / Н.А. Андреева, Э.И. Людовских, Д.М. Коновалов, М.В. Телешова, А.М. Митрофанова, М.А. Курникова, Л.А. Ясько, А.Е. Друй, М.Ю. Горошкова // РЖДГиО. – 2022. – Т. 9. – № 2. – С. 75-84.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Lechner I. A multinational registry for rhabdoid tumors of any anatomical site / I. Lechner. – 2021.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Biegel J.A. Alterations of the hSNF5/INI1 gene in central nervous system atypical teratoid/rhabdoid tumors and renal and extrarenal rhabdoid tumors / J.A. Biegel, L. Tan, F. Zhang, L. Wainwright, P. Russo, L.B. Rorke // Clinical Cancer Research: An Official Journal of the American Association for Cancer Research. – 2002. – Т. 8. – № 11. – С. 3461-3467.</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Schneppenheim R. Germline nonsense mutation and somatic inactivation of SMARCA4/BRG1 in a family with rhabdoid tumor predisposition syndrome / R. Schneppenheim, M.C. Frühwald, S. Gesk, M. Hasselblatt, A. Jeibmann, U. Kordes, M. Kreuz, I. Leuschner, J.I. Martin Subero, T. Obser, F. Oyen, I. Vater, R. Siebert // American Journal of Human Genetics. – 2010. – Т. 86. – № 2. – С. 279-284.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Gooskens S.L. Position paper: Rationale for the treatment of children with CCSK in the UMBRELLA SIOP-RTSG 2016 protocol / S.L. Gooskens, N. Graf, R. Furtwängler, F. Spreafico, C. Bergeron, G.L. Ramírez-Villar, J. Godzinski, C. Rübe, G.O. Janssens, G.M. Vujanic, I. Leuschner, A. Coulomb-L’Hermine, A.M. Smets, B. de Camargo, S. Stoneham, H. van Tinteren, K. Pritchard-Jones, M.M. van den Heuvel-Eibrink, International Society of Paediatric Oncology–Renal </w:t>
      </w:r>
      <w:r w:rsidRPr="00954C66">
        <w:rPr>
          <w:rFonts w:ascii="Times New Roman" w:eastAsia="Times New Roman" w:hAnsi="Times New Roman" w:cs="Times New Roman"/>
          <w:color w:val="222222"/>
          <w:sz w:val="27"/>
          <w:szCs w:val="27"/>
          <w:lang w:eastAsia="ru-RU"/>
        </w:rPr>
        <w:lastRenderedPageBreak/>
        <w:t>Tumour Study Group (SIOP–RTSG) // Nature Reviews. Urology. – 2018. – Т. 15. – Position paper. – № 5. – С. 309-319.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Astolfi A. Whole transcriptome sequencing identifies BCOR internal tandem duplication as a common feature of clear cell sarcoma of the kidney / A. Astolfi, F. Melchionda, D. Perotti, M. Fois, V. Indio, M. Urbini, C.G. Genovese, P. Collini, N. Salfi, M. Nantron, P. D’Angelo, F. Spreafico, A. Pession // Oncotarget. – 2015. – Т. 6. – № 38. – С. 40934-40939.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Roy A. Recurrent internal tandem duplications of BCOR in clear cell sarcoma of the kidney / A. Roy, V. Kumar, B. Zorman, E. Fang, K.M. Haines, H. Doddapaneni, O.A. Hampton, S. White, A.A. Bavle, N.R. Patel, K.W. Eldin, M. John Hicks, D. Rakheja, P.J. Leavey, S.X. Skapek, J.F. Amatruda, J.G. Nuchtern, M.M. Chintagumpala, D.A. Wheeler, S.E. Plon, P. Sumazin, D.W. Parsons // Nature Communications. – 2015. – Т. 6. – С. 8891.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Ueno-Yokohata H. Consistent in-frame internal tandem duplications of BCOR characterize clear cell sarcoma of the kidney / H. Ueno-Yokohata, H. Okita, K. Nakasato, S. Akimoto, J. Hata, T. Koshinaga, M. Fukuzawa, N. Kiyokawa // Nature Genetics. – 2015. – Т. 47. – № 8. – С. 861-863.</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Kenny C. Mutually exclusive BCOR internal tandem duplications and YWHAE-NUTM2 fusions in clear cell sarcoma of kidney: not the full story / C. Kenny, S. Bausenwein, A. Lazaro, R. Furtwängler, S.L.M. Gooskens, M. van den Heuvel Eibrink, C. Vokuhl, I. Leuschner, N. Graf, M. Gessler, M.J. O’Sullivan // The Journal of Pathology. – 2016. – Т. 238. – Mutually exclusive BCOR internal tandem duplications and YWHAE-NUTM2 fusions in clear cell sarcoma of kidney. – № 5. – С. 617-620.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O’Meara E. Characterization of the chromosomal translocation t(10;17)(q22;p13) in clear cell sarcoma of kidney / E. O’Meara, D. Stack, C.-H. Lee, A.J. Garvin, T. Morris, P. Argani, J.S. Han, J. Karlsson, D. Gisselson, I. Leuschner, M. Gessler, N. Graf, J.A. Fletcher, M.J. O’Sullivan // The Journal of Pathology. – 2012. – Т. 227. – № 1. – С. 72-80.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Han H. BCOR-CCNB3 fusion-positive clear cell sarcoma of the kidney / H. Han, K.C. Bertrand, K.R. Patel, K.E. Fisher, A. Roy, J.A. Muscal, R. Venkatramani // Pediatric Blood &amp; Cancer. – 2020. – Т. 67. – № 4. – С. e28151.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Antonescu C.R. Undifferentiated round cell sarcoma with BCOR internal tandem duplications (ITD) or YWHAE fusions: a clinicopathologic and molecular study / C.R. Antonescu, Y.-C. Kao, B. Xu, Y. Fujisawa, C. Chung, C.D.M. Fletcher, N. Graf, A.J. Suurmeijer, A. Zin, L.H. Wexler, A. Ferrari, G. Bisogno, R. Alaggio // Modern Pathology: An Official Journal of the United States and Canadian Academy of Pathology, Inc. – 2020. – Т. 33. – Undifferentiated round cell sarcoma with BCOR internal tandem duplications (ITD) or YWHAE fusions. – № 9. – С. 1669-1677.</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Сагоян Г.Б. Врожденная мезобластная нефрома. Собственный опыт НИИ детской онкологии и гематологии ФГБУ «НМИЦ онкологии им. Н. Н. Блохина» Минздрава России/ Сагоян Г.Б., Рубанская М.В., Шевцов Д.В., Рубанский М.А., Керимов П.А., Сулейманова А.М., Пименов Р.И., Тёмный А.С., Кириллова О.А., Захарова Е.В., Близнюков О.П., Жуманиёзов Х.И., Казанцев А.П., Варфоломеева С.Р Российский журнал детской гематологии и онкологии 2019;6(4):25–32.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ETV6-NTRK3 gene fusions and trisomy 11 establish a histogenetic link between mesoblastic nephroma and congenital fibrosarcoma - PubMed [Электронный ресурс]. – URL: https://pubmed.ncbi.nlm.nih.gov/9823307/ (дата обращения: 28.05.2024).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Watanabe N. Duplication of the paternal IGF2 allele in trisomy 11 and elevated expression levels of IGF2 mRNA in congenital mesoblastic nephroma of the cellular or mixed type / N. Watanabe, M. Haruta, H. Soejima, D. Fukushi, K. Yokomori, H. Nakadate, H. Okita, J. Hata, M. Fukuzawa, Y. Kaneko // Genes, Chromosomes &amp; Cancer. – 2007. – Т. 46. – № 10. – С. 929-935.</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Chu A. Wilms’ tumour: A systematic review of risk factors and meta-analysis. Т. 24 / A. Chu, J.E. Heck, K.B. Ribeiro, P. Brennan, P. Boffetta, P. Buffler, R.J. Hung. – 2010.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Spreafico F. Wilms’ tumor: Past, present and (possibly) future. Т. 6 / F. Spreafico, F.F. Bellani. – Expert Rev Anticancer Ther, 2006.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Sultan I. Age, stage, and radiotherapy, but not primary tumor site, affects the outcome of patients with malignant rhabdoid tumors / I. Sultan, I. Qaddoumi, C. Rodríguez-Galindo, A.A. Nassan, K. Ghandour, M. Al-Hussaini // Pediatric Blood &amp; Cancer. – 2010. – Т. 54. – № 1. – С. 35-40.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UMBRELLA Protocol SIOP-RTSG 2016 [Электронный ресурс]. – URL: http://www.fnkc.ru/docs/SIOP-RTSG2016.pdf.</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Heck J.E. Epidemiology of Rhabdoid Tumors of Early Childhood / J.E. Heck, C.A. Lombardi, M. Cockburn, T.J. Meyers, M. Wilhelm, B. Ritz // Pediatric blood &amp; cancer. – 2013. – Т. 60. – № 1. – С. 77-81.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Nakata K. Incidence of childhood renal tumours: An international population-based study / K. Nakata, M. Colombet, C.A. Stiller, K. Pritchard-Jones, E. Steliarova-Foucher, IICC-3 Contributors // International Journal of Cancer. – 2020. – Т. 147. – Incidence of childhood renal tumours. – № 12. – С. 3313-3327.</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Argani P. Clear cell sarcoma of the kidney: a review of 351 cases from the National Wilms Tumor Study Group Pathology Center / P. Argani, E.J. Perlman, N.E. Breslow, N.G. Browning, D.M. Green, G.J. D’Angio, J.B. Beckwith // The American Journal of Surgical Pathology. – 2000. – Т. 24. – Clear cell sarcoma of the kidney. – № 1. – С. 4-18.</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Reza Alaghehbandan. What’s new in the WHO 2022 classification of kidney tumours?/ Reza Alaghehbandan, Farshid Siadat, Kiril Trpkov//Pathologica. 2023 Feb; 115(1): 8–22.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Beckwith J.B. National Wilms Tumor Study: An update for pathologists / J.B. Beckwith // Pediatric and Developmental Pathology. – 1998. – Т. 1. – № 1. – С. 79-84.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Green D.M. Wilms’ Tumor / D.M. Green // Diagnosis and Management of Malignant Solid Tumors in Infants and Children. – Springer US, 1985. – С. 129-186.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Israels T. SIOP PODC: Clinical guidelines for the management of children with Wilms tumour in a low income setting / T. Israels, C. Moreira, T. Scanlan, L. Molyneux, S. Kampondeni, P. Hesseling, H. Heij, E. Borgstein, G. Vujanic, K. Pritchard-Jones, L. Hadley // Pediatric Blood and Cancer. – 2013. – Т. 60. – № 1. – С. 5-11.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Scott R.H. Syndromes and constitutional chromosomal abnormalities associated with Wilms tumour. Т. 43 / R.H. Scott, C.A. Stiller, L. Walker, N. Rahman. – BMJ Publishing Group, 2006.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Magee F. Neural differentiation in Wilms’ tumor. / F. Magee, R.G. Mah, G.P. Taylor, J.E. Dimmick // Human pathology. – 1987. – Т. 18. – № 1. – С. 33-7.</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Sandoval J.A. Clinical significance of serum biomarkers in pediatric solid mediastinal and abdominal tumors / J.A. Sandoval, L.H. Malkas, R.J. Hickey // International Journal of Molecular Sciences. – 2012. – Т. 13. – № 1. – С. 1126-1153.</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Детская онкология. Национальное руководство. Под ред. М.Д. Алиева, В.Г. Полякова, Г.Л. Менткевича, С.А. Маяковой. – М.: Издательская группа РОНЦ. Практическая медицина, 2012. – 684 с.</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Zamperlini-Netto G. PO-60 - Renal tumors with extensive vascular disease: management challenges in a pediatric series from the Hospital for Sick Children. / G. Zamperlini-Netto, A. Zanette, E. Wehbi, S. Williams, R.M. Grant, L.R. Brandao // Thrombosis research. – 2016. – Т. 140 Suppl 1. – С. S198-9.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Riccabona M. Imaging of renal tumours in infancy and childhood. Т. 13 / M. Riccabona. – 2003.</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Grundy P.E. Clinical significance of pulmonary nodules detected by CT and Not CXR in patients treated for favorable histology Wilms tumor on national Wilms tumor studies-4 and -5: A report from the Children’s Oncology Group / P.E. Grundy, D.M. Green, A.C. Dirks, A.E. Berendt, N.E. Breslow, J.R. Anderson, J.S. Dome // Pediatric Blood and Cancer. – 2012. – Т. 59. – № 4. – С. 631-635.</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Smets A.M.J.B. The contribution of chest CT-scan at diagnosis in children with unilateral Wilms’ tumour. Results of the SIOP 2001 study / A.M.J.B. Smets, H. Van Tinteren, C. Bergeron, B. De Camargo, N. Graf, K. Pritchard-Jones, J. De Kraker // European Journal of Cancer. – 2012. – Т. 48. – № 7. – С. 1060-1065.</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Stanescu A.L. Pediatric Renal Neoplasms:: MR Imaging–Based Practical Diagnostic Approach. Т. 27 / A.L. Stanescu, P.T. Acharya, E.Y. Lee, G.S. Phillips. – W.B. Saunders, 2019.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Casanova M. Vinorelbine and low-dose cyclophosphamide in the treatment of pediatric sarcomas: pilot study for the upcoming European Rhabdomyosarcoma Protocol / M. Casanova, A. Ferrari, G. Bisogno, J.H.M. Merks, G.L. De Salvo, C. Meazza, K. Tettoni, M. Provenzi, I. Mazzarino, M. Carli // Cancer. – 2004. – Т. </w:t>
      </w:r>
      <w:r w:rsidRPr="00954C66">
        <w:rPr>
          <w:rFonts w:ascii="Times New Roman" w:eastAsia="Times New Roman" w:hAnsi="Times New Roman" w:cs="Times New Roman"/>
          <w:color w:val="222222"/>
          <w:sz w:val="27"/>
          <w:szCs w:val="27"/>
          <w:lang w:eastAsia="ru-RU"/>
        </w:rPr>
        <w:lastRenderedPageBreak/>
        <w:t>101. – Vinorelbine and low-dose cyclophosphamide in the treatment of pediatric sarcomas. – № 7. – С. 1664-1671.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Heuvel-Eibrink M.M. van den. Position paper: Rationale for the treatment of Wilms tumour in the UMBRELLA SIOP-RTSG 2016 protocol / M.M. van den Heuvel-Eibrink, J.A. Hol, K. Pritchard-Jones, H. van Tinteren, R. Furtwängler, A.C. Verschuur, G.M. Vujanic, I. Leuschner, J. Brok, C. Rübe, A.M. Smets, G.O. Janssens, J. Godzinski, G.L. Ramírez-Villar, B. de Camargo, H. Segers, P. Collini, M. Gessler, C. Bergeron, F. Spreafico, N. Graf, International Society of Paediatric Oncology — Renal Tumour Study Group (SIOP–RTSG) // Nature Reviews. Urology. – 2017. – Т. 14. – Position paper. – № 12. – С. 743-752.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Voss S.D. Staging and following common pediatric malignancies: MRI versus CT versus functional imaging. Т. 48 / S.D. Voss. – Springer Verlag, 2018.</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Agarwala S. High incidence of adriamycin cardiotoxicity in children even at low cumulative doses: Role of radionuclide cardiac angiography / S. Agarwala, R. Kumar, V. Bhatnagar, M. Bajpai, D.K. Gupta, D.K. Mitra // Journal of Pediatric Surgery. – 2000. – Т. 35. – № 12. – С. 1786-1789.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Blatt J. Pilot study of cardiac function after treatment of childhood wilms’ tumor with doxorubicin / J. Blatt, C. Delaat, F.J. Fricker, J.E. Janosky // Pediatric Hematology and Oncology. – 1995. – Т. 12. – № 1. – С. 61-66.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Massin M.M. Acute arrhythmogenicity of first-dose chemotherapeutic agents in children / M.M. Massin, M.F. Dresse, V. Schmitz, C. Hoyoux, J.M. Chantraine, P. Lepage // Medical and Pediatric Oncology. – 2002. – Т. 39. – № 2. – С. 93-98.</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13. Brooks B. Ototoxicity monitoring in children treated with platinum chemotherapy / B. Brooks, K. Knight // International Journal of Audiology. – 2018. – Т. 57. – № sup4. – С. S34-S40.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Durrant J.D. American Academy of Audiology Position Statement and Clinical Practice Guidelines: Ototoxicity Monitoring Task Force Members / J.D. Durrant, K. Campbell, S. Fausti, G. Jacobson, B.L. Lonsbury-Martin, L. Linda. – 2009.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Ünal E. Twenty children with non-wilms renal tumors from a reference center in central anatolia, Turkey / E. Ünal, E. Yilmaz, A. Özcan, B. Işik, M. Karakükcü, C. Turan, H. Akgün, F. Öztürk, A. Coşkun, M.A. Özdemir, T. Patiroğlu // Turkish Journal of Medical Sciences. – 2020. – Т. 50. – № 1. – С. 18-24.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Vujanić G.M. The role of biopsy in the diagnosis of renal tumors of childhood: Results of the UKCCSG Wilms Tumor Study 3 / G.M. Vujanić, A. Kelsey, C. Mitchell, R.S. Shannon, P. Gornall // Medical and Pediatric Oncology. – 2003. – Т. 40. – № 1. – С. 18-22.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Jackson T.J. How we approach paediatric renal tumour core needle biopsy in the setting of preoperative chemotherapy: A Review from the SIOP Renal Tumour Study Group / T.J. Jackson, H.J. Brisse, K. Pritchard-Jones, K. Nakata, C. Morosi, T. Oue, S. Irtan, G. Vujanic, M.M. van den Heuvel-Eibrink, N. Graf, T. Chowdhury, SIOP RTSG Biopsy Working Group // Pediatric Blood &amp; Cancer. – 2022. – Т. 69. – How we approach paediatric renal tumour core needle biopsy in the setting of preoperative chemotherapy. – № 9. – С. e29702.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Muscaritoli M, Arends J, Bachmann P, Baracos V, Barthelemy N, Bertz H, Bozzetti F, Hütterer E, Isenring E, Kaasa S, Krznaric Z, Laird B, Larsson M, Laviano A, Mühlebach S, Oldervoll L, Ravasco P, Solheim TS, Strasser F, de van der Schueren M, Preiser JC, Bischoff SC. ESPEN practical guideline: Clinical Nutrition in cancer. Clin Nutr. 2021; 40(5):2898-2913. doi: 10.1016/j.clnu.2021.02.005.</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Трахтман П.Е., Старостин Н.Н., Новичкова Г.А., Ворожцов И.Н. Трансфузионная терапия в клинической практике: учеб. пособие / Национальный медицинский исследовательский центр детской гематологии, онкологии и иммунологии им. Д. Рогачева. Москва, 2021. 76 с.</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Patel P. Interventions for the prevention of acute phase chemotherapy-induced nausea and vomiting in adult and pediatric patients: a systematic review and meta-analysis. // Patel P, Robinson PD, Wahib N [et al] // Support Care Cancer. 2022 Nov;30(11):8855-8869. doi: 10.1007/s00520-022-07287-w.</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Heuvel-Eibrink M.M. Van Den. Position Paper: Rationale for the treatment of Wilms tumour in the UMBRELLA SIOP-RTSG 2016 protocol / M.M. Van Den Heuvel-Eibrink, J.A. Hol, K. Pritchard-Jones, H. Van Tinteren, R. Furtwängler, A.C. Verschuur, G.M. Vujanic, I. Leuschner, J. Brok, C. Rübe, A.M. Smets, G.O. Janssens, J. Godzinski, G.L. Ramírez-Villar, B. De Camargo, H. Segers, P. Collini, M. Gessler, C. Bergeron, F. Spreafico, N. Graf // Nature Reviews Urology. – 2017. – Т. 14. – № 12. – С. 743-752.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Kieran K. Current surgical standards of care in Wilms tumor. Т. 34 / K. Kieran, P.F. Ehrlich. – Elsevier Inc., 2016.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Israels T. The efficacy and toxicity of SIOP preoperative chemotherapy in Malawian children with a Wilms tumour / T. Israels, G. Chagaluka, D. Pidini, H. Caron, J. de Kraker, S. Kamiza, E. Borgstein, L. Molyneux // Pediatric Blood and Cancer. – 2012. – Т. 59. – № 4. – С. 636-641.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Alkazemi M.H. Partial and radical nephrectomy in children, adolescents, and young adults: Equivalent readmissions and postoperative complications / M.H. Alkazemi, Z.R. Dionise, R. Jiang, S. Wolf, G.M. Pomann, E.T. Tracy, H.E. Rice, J.C. Routh // Journal of Pediatric Surgery. – 2019. – Т. 54. – № 11. – С. 2343-2347.</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Cox S. Surgery for the complex Wilms tumour / S. Cox, C. Büyükünal, A.J.W. Millar // Pediatric Surgery International. – 2020. – Т. 36. – № 2. – С. 113-127.</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Fuchs J. Surgical aspects in the treatment of patients with unilateral wilms tumor: A report from the SIOP 93-01/German society of pediatric oncology and hematology / J. Fuchs, K. Kienecker, R. Furtwängler, S.W. Warmann, D. Bürger, J.W. Thürhoff, J. Hager, N. Graf // Annals of Surgery. – 2009. – Т. 249. – № 4. – С. 666-671.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Walker J.P. Factors affecting lymph node sampling patterns and the impact on survival of lymph node density in patients with Wilms tumor: a Surveillance, Epidemiology, and End Result (SEER) database review / J.P. Walker, J.S. Johnson, M.M. Eguchi, A.F. Saltzman, M. Cockburn, N.G. Cost // Journal of Pediatric Urology. – 2019.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Godzinski J. Current concepts in surgery for Wilms tumor-the risk and function-adapted strategy. Т. 24 / J. Godzinski, N. Graf, G. Audry. – Georg Thieme Verlag, 2014.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Godzinski J. The current status of treatment of Wilms’ tumor as per the SIOP trials. Т. 20 / J. Godzinski. – Medknow Publications, 2014.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Kieran K. Repeat nephron-sparing surgery for children with bilateral Wilms tumor / K. Kieran, M.A. Williams, L.M. McGregor, J.S. Dome, M.J. Krasin, A.M. Davidoff // Journal of Pediatric Surgery. – 2014. – Т. 49. – № 1. – С. 149-153.</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Varlet F. Laparoscopic radical nephrectomy for unilateral renal cancer in children / F. Varlet, J.L. Stephan, E. Guye, R. Allary, C. Berger, M. Lopez // Surgical Laparoscopy, Endoscopy and Percutaneous Techniques. – 2009. – Т. 19. – № 2. – С. 148-152.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Varlet F. Laparoscopic treatment of renal cancer in children: A multicentric study and review of oncologic and surgical complications / F. Varlet, T. Petit, M.D. Leclair, H. Lardy, S. Geiss, F. Becmeur, P. Ravasse, J. Rod, G. De Lambert, K. Braik, F. Lardellier-Reynaud, M. Lopez // Journal of Pediatric Urology. – 2014. – Т. 10. – № 3. – С. 500-505.</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Dome J.S. Treatment of anaplastic histology Wilms’ tumor: Results from the fifth National Wilms’ Tumor Study / J.S. Dome, C.A. Cotton, E.J. Perlman, N.E. Breslow, J.A. Kalapurakal, M.L. Ritchey, P.E. Grundy, M. Malogolowkin, J.B. Beckwith, R.C. Shamberger, G.M. Haase, M.J. Coppes, P. Coccia, M. Kletzel, R.M. Weetman, M. Donaldson, R.M. Macklis, D.M. Green // Journal of Clinical Oncology. – 2006. – Т. 24. – № 15. – С. 2352-2358.</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Green D.M. Effect of duration of treatment on treatment outcome and cost of treatment for Wilms’ tumor: A report from the National Wilms’ Tumor Study Group / D.M. Green, N.E. Breslow, J.B. Beckwith, J.Z. Finklestein, P. Grundy, P.R. Thomas, T. Kim, S. Shochat, G. Haase, M. Ritchey, P. Kelalis, G.J. D’Angio // Journal of Clinical Oncology. – 1998. – Т. 16. – № 12. – С. 3744-3751.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Malogolowkin M. Treatment of Wilms tumor relapsing after initial treatment with vincristine, actinomycin D, and doxorubicin. A report from the national Wilms tumor study group / M. Malogolowkin, C.A. Cotton, D.M. Green, N.E. Breslow, E. Perlman, J. Miser, M.L. Ritchey, P.R.M. Thomas, P.E. Grundy, G.J. D’Angio, J.B. Beckwith, R.C. Shamberger, G.M. Haase, M. Donaldson, R. Weetman, M.J. Coppes, P. Shearer, P. Coccia, M. Kletzel, R. Macklis, G. Tomlinson, V. Huff, R. Newbury, D. Weeks // Pediatric Blood and Cancer. – 2008. – Т. 50. – № 2. – С. 236-241.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Mitchell C. The treatment of Wilms’ tumour: Results of the United Kingdom Children’s Cancer Study Group (UKCCSG) second Wilms’ tumour study / C. Mitchell, P. Morris Jones, A. Kelsey, G.M. Vujanic, B. Marsden, R. Shannon, P. Gornall, C. Owens, R. Taylor, J. Imeson, H. Middleton, J. Pritchard // British Journal of Cancer. – 2000. – Т. 83. – № 5. – С. 602-608.</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Pritchard J. Results of the United Kingdom Children’s Cancer Study Group first Wilms’ tumor study / J. Pritchard, J. Imeson, J. Barnes, S. Cotterlll, D. Gough, H.B. Marsden, P. Morris-Jones, D. Pearson // Journal of Clinical Oncology. – 1995. – Т. 13. – № 1. – С. 124-133.</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Arunagiri N. The spleen as an organ at risk in paediatric radiotherapy: A SIOP-Europe Radiation Oncology Working Group report / N. Arunagiri, S.M. Kelly, C. Dunlea, O. Dixon, J. Cantwell, P. Bhudia, T. Boterberg, G.O. Janssens, J.E. Gains, Y.-C. Chang, M.N. Gaze, SIOP-Europe Radiation Oncology Working Group // European Journal of Cancer (Oxford, England: 1990). – 2021. – Т. 143. – The spleen as an organ at risk in paediatric radiotherapy. – С. 1-10.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Hamilton T.E. The management of synchronous bilateral wilms tumor: A report from the National Wilms Tumor Study Group / T.E. Hamilton, M.L. Ritchey, G.M. Haase, P. Argani, S.M. Peterson, J.R. Anderson, D.M. Green, R.C. Shamberger // Annals of Surgery. – 2011. – Т. 253. – № 5. – С. 1004-1010.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Indolfi P. Synchronous bilateral Wilms tumor: A report from the Associazione Italiana Ematologia Oncologia Pediatrica (AIEOP) / P. Indolfi, A. Jenkner, M. Terenziani, A. Crocoli, A. Serra, P. Collini, D. Biasoni, L. Gandola, G. Bisogno, G. Cecchetto, M. Di Martino, P. D’Angelo, M. Bianchi, M. Conte, A. Inserra, A. Pession, F. Spreafico // Cancer. – 2013. – Т. 119. – № 8. – С. 1586-1592.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Owens C.M. Bilateral disease and new trends in Wilms tumour / C.M. Owens, H.J. Brisse, Ø.E. Olsen, J. Begent, A.M. Smets // Pediatric Radiology. – Pediatr Radiol, 2008. – Т. 38. – С. 30-39.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Sudour H. Bilateral Wilms tumors (WT) treated with the SIOP 93 protocol in France: Epidemiological survey and patient outcome / H. Sudour, G. Audry, G. Schleimacher, C. Patte, S. Dussart, C. Bergeron // Pediatric Blood and Cancer. – 2012. – Т. 59. – № 1. – С. 57-61.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Вашура А.Ю. Нутритивная недостаточность, ее причины и пути коррекции у детей с опухолями ЦНС на этапе активной терапии и после ее окончания. Фарматека. 2019; 26 (10): 8–14.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Парентеральное и энтеральное питание: национальное руководство / под ред. М.Ш. Хубутия, Т.С. Поповой, А.И. Салтанова. – М.: ГЭОТАР-Медиа, 2014. – 800с.</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Mehta NM, Corkins MR, Lyman B, Malone A, Goday PS, Carney LN, Monczka JL, Plogsted SW, Schwenk WF; American Society for Parenteral and Enteral Nutrition Board of Directors. Defining pediatric malnutrition: a paradigm shift toward etiology-related definitions. JPEN J Parenter Enteral Nutr. 2013;37(4):460-81. doi: 10.1177/0148607113479972.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Алымова Ю.А., Вашура А.Ю. Адекватная оценка нутритивного статуса в детской онкологии и гематологии - первый этап нутритивного сопровождения. Трудный пациент. 2019; Т. 17. № 8 (9). С. 54-59.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Martin L. et al. Diagnostic criteria for the classification of cancer-associated weight loss // J. Clin. Oncol. American Society of Clinical Oncology, 2015. Vol. 33, № 1. P. 90–99.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Kondrup J. et al. ESPEN guidelines for nutrition screening 2002 // Clin. Nutr. Churchill Livingstone, 2003. Vol. 22, № 4. P. 415–421; Arends J. et al. ESPEN guidelines on nutrition in cancer patients // Clin. Nutr. Churchill Livingstone, 2017. Vol. 36, № 1. P. 11–48.</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Вашура АЮ, Кучер МА, Ковтун ТА, Алымова ЮA, Литвинов ДВ, Зубаровская ЛС, Кулагин АД. Роль и актуальность нутрициологического диагноза в онкопедиатрии. Медицинский Совет. 2023;(12):99-109.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Yaprak D.S, Yalçın B., Pınar A.A., Büyükpamukçu M. Assessment of nutritional status in children with cancer: Significance of arm anthropometry and serum visceral proteins. Pediatr Blood Cancer. 2021;68(1):28752.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Методические указания. Порядок проведения клинических исследований для оценки эффективности специализированной пищевой продукции диетического лечебного и диетического профилактического питания/ ФГБУН «ФИЦ питания и биотехнологии», Роспотребнадзор, Минздрав России, ФГБУН «ФНЦГ им. Ф.Ф.Эрисмана» Роспотребнадзора. - Москва. – 2023. – 28с.</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Методическое руководство. Стандарты лечебного питания/ ФГБУН «ФИЦ питания и биотехнологии». - Москва. – 2017. – 338с.</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Вашура А.Ю., Пятаева А.А., Карелин А.Ф. Питание и нутритивная поддержка детей со злокачественными новообразованиями после завершения лечения: основные аспекты. Вопросы детской диетологии. 2022; 20(6): 64–70.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Rayar M., Webber C.E., Nayiager T., Sala A., Barr R.D. Sarcopenia in children with acute lymphoblastic leukemia. J Pediatr Hematol Oncol. 2013;35:98-102; Pietila S., Makipernaa A., Sievanen H., Koivisto A.M., Wigren T., Lenko H.L. Obesity and metabolic changes are common in young childhood brain tumor survivors. Pediatr Blood Cancer. 2009;52:853-9.</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Joosten K, Embleton N, Yan W, Senterre T; ESPGHAN/ESPEN/ESPR/CSPEN working group on pediatric parenteral nutrition. ESPGHAN/ESPEN/ESPR/CSPEN guidelines on pediatric parenteral nutrition: Energy. Clin Nutr. 2018;37(6 Pt B):2309-2314. doi:10.1016/j.clnu.2018.06.944.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Особенности нутриционной поддержки больных в педиатрии. В кн.: Клиническое питание больных в интенсивной медицине: практическое руководство /под ред. Луфта В. М., Багненко С. Ф., издание второе, дополненное. СПб.: Арт-Экспресс, 2013–460.</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Парентеральное и энтеральное питание детей. Практические рекомендации. Под ред. Ерпулевой Ю.В., Чубаровой А.И., Чугуновой Ю.Л. ГЭОТАР-Медиа, 2016г. 304с.; Arends J. et al. ESPEN guidelines on nutrition in cancer patients // Clin. Nutr. Churchill Livingstone, 2017. Vol. 36, № 1. P. 11–48.</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Современные рекомендации по питанию детей / под ред. Проф. Ю.Г. Мухиной, проф. И.Я. Коня. – М.: ИД «МЕДПРАКТИКА-М», 2010,568с.</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Ерпулёва Ю. В. Парентеральное питание у детей Российский вестник детской хирургии, анестезиологии и реаниматологии. 2018; 8(1):49-56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Hesketh, P.J. Antiemetics: ASCO Guideline Update / P.J. Hesketh, M.G. Kris, E. Basch [et al.] // J Clin Oncol. – 2020. – JCO2001296. – doi:10.1200/JCO.20.01296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Жуков, Н.В. Эффективность и безопасность малых доз оланзапина в профилактике тошноты и рвоты у детей и подростков, получающих высокоэметогенную химиотерапию. Промежуточные результаты рандомизированного исследования / Н.В. Жуков, Л.Л. Рабаева, Д.В. Литвинов // Вопросы гематологии/онкологии и иммунопатологии в педиатрии. – 2022. − №4. – С. 70–82. doi: 10.24287/1726-1708-2022-21-4-70-82;</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Jain S. A randomized, open-label non-inferiority study to compare palonosetron and ondansetron for prevention of acute chemotherapy-induced vomiting in children with cancer receiving moderate or high emetogenic chemotherapy / Jain S., Kapoor G, Koneru S, Vishwakarma G // Support Care Cancer - 2018 Sep;26(9):3091-3097. doi: 10.1007/s00520-018-4158-5;</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Patel P. Dexamethasone dosing for prevention of acute chemotherapy-induced vomiting in pediatric patients: A systematic review / Patel P, Olteanu A, Cabral S, Santesso N, Robinson PD, Dupuis LL. // Pediatr Blood Cancer. 2020 Dec;67(12):e28716. doi: 10.1002/pbc.28716.</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Ramavath, D.N. Olanzapine for Prevention of Vomiting in Children and Adolescents Receiving Highly Emetogenic Chemotherapy: Investigator-Initiated, Randomized, Open-Label Trial / D.N. Ramavath, V. Sreenivas, S. Vishwajeet [et al.] // Journal of Clinical Oncology. – 2020. – Vol. 38 (32). – P. 3785-3793. – doi: 10.1200/JCO.20.00871.</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Chaudhary, N.K. Palonosetron is a Better Choice Compared with Ondansetron for the Prevention of Chemotherapy-induced Nausea and Vomiting (CINV) in a Resource-limited Pediatric Oncology Center: Results from a Randomized Control Trial / N.K. Chaudhary, R.R. John, D. Boddu [et al.] // J Pediatr Hematol Oncol. – 2019. – Vol. 41 (4). – P. 294-297. – doi: 10.1097/MPH.0000000000001357.</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Flank, J. Guideline for the Treatment of Breakthrough and the Prevention of Refractory Chemotherapy-Induced Nausea and Vomiting in Children with Cancer / J. Flank, P.D. Robinson, M. Holdsworth [et al.] // Pediatr Blood Cancer. – 2016. – Vol. 63 (7). – P. 1144-1151. – doi:10.1002/pbc.25955.</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Paw Cho Sing E, Robinson PD, Flank J, Holdsworth M, Thackray J, Freedman J, Gibson P, Orsey AD, Patel P, Phillips R, Portwine C, Raybin JL, Cabral S, Sung L, Dupuis LL. Classification of the acute emetogenicity of chemotherapy in pediatric patients: A clinical practice guideline. Pediatr Blood Cancer. 2019 May;66(5):e27646. doi: 10.1002/pbc.27646. Epub 2019 Feb 7. Erratum in: Pediatr Blood Cancer. 2021 May;68(5):e28990. doi: 10.1002/pbc.28990. PMID: 30729654.</w:t>
      </w:r>
    </w:p>
    <w:p w:rsidR="00954C66" w:rsidRPr="00954C66" w:rsidRDefault="00954C66" w:rsidP="00954C66">
      <w:pPr>
        <w:numPr>
          <w:ilvl w:val="0"/>
          <w:numId w:val="128"/>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Жуков, Н.В. Профилактика и лечение тошноты и рвоты у детей и подростков, получающих противоопухолевую терапию. Текущее состояние и потенциальные пути улучшения / Н.В. Жуков, Л.Л. Казакова, Г.А. Новичкова // Вопросы гематологии/онкологии и иммунопатологии в педиатрии. – 2020. – Т. 19, № 4. – С. 205–223. doi: 10.24287/1726–1708-2020-19-4-205-223.</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 Клинические онкологи: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Белогурова Маргарита Борисовна (руководитель)</w:t>
      </w:r>
      <w:r w:rsidRPr="00954C66">
        <w:rPr>
          <w:rFonts w:ascii="Times New Roman" w:eastAsia="Times New Roman" w:hAnsi="Times New Roman" w:cs="Times New Roman"/>
          <w:color w:val="222222"/>
          <w:sz w:val="27"/>
          <w:szCs w:val="27"/>
          <w:lang w:eastAsia="ru-RU"/>
        </w:rPr>
        <w:t>, д.м.н., проф., член РОДОГ, зав. отделением химиотерапии (противоопухолевой лекарственной терапии) и комбинированного лечения опухолей у детей ГБУЗ СПб КНпЦСВМП(о) им. Н.П.Напалкова, профессор кафедры педиатрии ФГБУ ФНОЦ МСЭ и Р им.Г.А.Альбрехта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Варфоломеева Светлана Рафаэлевна</w:t>
      </w:r>
      <w:r w:rsidRPr="00954C66">
        <w:rPr>
          <w:rFonts w:ascii="Times New Roman" w:eastAsia="Times New Roman" w:hAnsi="Times New Roman" w:cs="Times New Roman"/>
          <w:color w:val="222222"/>
          <w:sz w:val="27"/>
          <w:szCs w:val="27"/>
          <w:lang w:eastAsia="ru-RU"/>
        </w:rPr>
        <w:t>, д.м.н., проф., заместитель директора по научной и лечебной работе – директор НИИ ДОиГ им. Л.А. Дурнова ФГБУ НМИЦ онкологии им. Н. Н. Блохина, президент РОДОГ</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Грачев Николай Сергеевич, </w:t>
      </w:r>
      <w:r w:rsidRPr="00954C66">
        <w:rPr>
          <w:rFonts w:ascii="Times New Roman" w:eastAsia="Times New Roman" w:hAnsi="Times New Roman" w:cs="Times New Roman"/>
          <w:color w:val="222222"/>
          <w:sz w:val="27"/>
          <w:szCs w:val="27"/>
          <w:lang w:eastAsia="ru-RU"/>
        </w:rPr>
        <w:t>д.м.н., проф., генеральный директор</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ФГБУ НМИЦ ДГОИ им. Дмитрия Рогачева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Качанов Денис Юрьевич</w:t>
      </w:r>
      <w:r w:rsidRPr="00954C66">
        <w:rPr>
          <w:rFonts w:ascii="Times New Roman" w:eastAsia="Times New Roman" w:hAnsi="Times New Roman" w:cs="Times New Roman"/>
          <w:color w:val="222222"/>
          <w:sz w:val="27"/>
          <w:szCs w:val="27"/>
          <w:lang w:eastAsia="ru-RU"/>
        </w:rPr>
        <w:t>, д.м.н., член РОДОГ, заведующий отделением клинической онкологии ФГБУ НМИЦ ДГОИ им. Дмитрия Рогачева, зам. директора Института онкологии, радиологии и ядерной медицины ФГБУ НМИЦ ДГОИ им. Дмитрия Рогачева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Киргизов Кирилл Игоревич,</w:t>
      </w:r>
      <w:r w:rsidRPr="00954C66">
        <w:rPr>
          <w:rFonts w:ascii="Times New Roman" w:eastAsia="Times New Roman" w:hAnsi="Times New Roman" w:cs="Times New Roman"/>
          <w:color w:val="222222"/>
          <w:sz w:val="27"/>
          <w:szCs w:val="27"/>
          <w:lang w:eastAsia="ru-RU"/>
        </w:rPr>
        <w:t> к.м.н., член РОДОГ, заместитель директора по научной работе НИИ ДОиГ имени академика РАМН Л.А. Дурнова, и.о. заведующего отделением, ведущий научный сотрудник отделения детской трансплантации костного мозга и гемопоэтических стволовых клеток ФГБУ «НМИЦ онкологии им. Н. Н. Блохина» Минздрава России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Новичкова Галина Анатольевна, </w:t>
      </w:r>
      <w:r w:rsidRPr="00954C66">
        <w:rPr>
          <w:rFonts w:ascii="Times New Roman" w:eastAsia="Times New Roman" w:hAnsi="Times New Roman" w:cs="Times New Roman"/>
          <w:color w:val="222222"/>
          <w:sz w:val="27"/>
          <w:szCs w:val="27"/>
          <w:lang w:eastAsia="ru-RU"/>
        </w:rPr>
        <w:t>д.м.н., проф., главный внештатный детский специалист онколог-гематолог Министерства Здравоохранения Российской Федерации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Рубанская Марина Владимировна,</w:t>
      </w:r>
      <w:r w:rsidRPr="00954C66">
        <w:rPr>
          <w:rFonts w:ascii="Times New Roman" w:eastAsia="Times New Roman" w:hAnsi="Times New Roman" w:cs="Times New Roman"/>
          <w:color w:val="222222"/>
          <w:sz w:val="27"/>
          <w:szCs w:val="27"/>
          <w:lang w:eastAsia="ru-RU"/>
        </w:rPr>
        <w:t> кандидат медицинских наук, заведующая детским онкологическим отделением №1 (химиотерапии опухолей торакоабдоминальной локализации) НИИ детской онкологии и гематологии имени академика РАМН Л.А. Дурнова (НИИ ДОиГ) ФГБУ "НМИЦ онкологии им. Н.Н. Блохина" Минздрава России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Сагоян Гарик Барисович,</w:t>
      </w:r>
      <w:r w:rsidRPr="00954C66">
        <w:rPr>
          <w:rFonts w:ascii="Times New Roman" w:eastAsia="Times New Roman" w:hAnsi="Times New Roman" w:cs="Times New Roman"/>
          <w:color w:val="222222"/>
          <w:sz w:val="27"/>
          <w:szCs w:val="27"/>
          <w:lang w:eastAsia="ru-RU"/>
        </w:rPr>
        <w:t xml:space="preserve"> врач-детский онколог, старший научный сотрудник детского онкологического отделения №1 (химиотерапии опухолей торакоабдоминальной локализации) НИИ детской онкологии и гематологии </w:t>
      </w:r>
      <w:r w:rsidRPr="00954C66">
        <w:rPr>
          <w:rFonts w:ascii="Times New Roman" w:eastAsia="Times New Roman" w:hAnsi="Times New Roman" w:cs="Times New Roman"/>
          <w:color w:val="222222"/>
          <w:sz w:val="27"/>
          <w:szCs w:val="27"/>
          <w:lang w:eastAsia="ru-RU"/>
        </w:rPr>
        <w:lastRenderedPageBreak/>
        <w:t>имени академика РАМН Л.А. Дурнова (НИИ ДОиГ) ФГБУ "НМИЦ онкологии им. Н.Н. Блохина" Минздрава России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Смирнова Лилия Андреевна,</w:t>
      </w:r>
      <w:r w:rsidRPr="00954C66">
        <w:rPr>
          <w:rFonts w:ascii="Times New Roman" w:eastAsia="Times New Roman" w:hAnsi="Times New Roman" w:cs="Times New Roman"/>
          <w:color w:val="222222"/>
          <w:sz w:val="27"/>
          <w:szCs w:val="27"/>
          <w:lang w:eastAsia="ru-RU"/>
        </w:rPr>
        <w:t> врач-детский онколог отделения клинической онкологии ФГБУ НМИЦ ДГОИ им. Дмитрия Рогачева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Сулейманова Амина Магомедовна,</w:t>
      </w:r>
      <w:r w:rsidRPr="00954C66">
        <w:rPr>
          <w:rFonts w:ascii="Times New Roman" w:eastAsia="Times New Roman" w:hAnsi="Times New Roman" w:cs="Times New Roman"/>
          <w:color w:val="222222"/>
          <w:sz w:val="27"/>
          <w:szCs w:val="27"/>
          <w:lang w:eastAsia="ru-RU"/>
        </w:rPr>
        <w:t> врач-детский онколог, старший научный сотрудник детского онкологического отделения №1 (химиотерапии опухолей торакоабдоминальной локализации) НИИ детской онкологии и гематологии имени академика РАМН Л.А. Дурнова (НИИ ДОиГ) ФГБУ "НМИЦ онкологии им. Н.Н. Блохина" Минздрава России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Телешова Маргарита Викторовна</w:t>
      </w:r>
      <w:r w:rsidRPr="00954C66">
        <w:rPr>
          <w:rFonts w:ascii="Times New Roman" w:eastAsia="Times New Roman" w:hAnsi="Times New Roman" w:cs="Times New Roman"/>
          <w:color w:val="222222"/>
          <w:sz w:val="27"/>
          <w:szCs w:val="27"/>
          <w:lang w:eastAsia="ru-RU"/>
        </w:rPr>
        <w:t>, член РОДОГ, врач-детский онколог отделения клинической онкологии ФГБУ НМИЦ ДГОИ им. Дмитрия Рогачева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2. Хирургическая группа: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Меркулов Николай Николаевич</w:t>
      </w:r>
      <w:r w:rsidRPr="00954C66">
        <w:rPr>
          <w:rFonts w:ascii="Times New Roman" w:eastAsia="Times New Roman" w:hAnsi="Times New Roman" w:cs="Times New Roman"/>
          <w:color w:val="222222"/>
          <w:sz w:val="27"/>
          <w:szCs w:val="27"/>
          <w:lang w:eastAsia="ru-RU"/>
        </w:rPr>
        <w:t>, член РОДОГ, врач-детский хирург отделения онкологии и детской хирургии ФГБУ НМИЦ ДГОИ им. Дмитрия Рогачева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Рубанский Михаил Александрович</w:t>
      </w:r>
      <w:r w:rsidRPr="00954C66">
        <w:rPr>
          <w:rFonts w:ascii="Times New Roman" w:eastAsia="Times New Roman" w:hAnsi="Times New Roman" w:cs="Times New Roman"/>
          <w:color w:val="222222"/>
          <w:sz w:val="27"/>
          <w:szCs w:val="27"/>
          <w:lang w:eastAsia="ru-RU"/>
        </w:rPr>
        <w:t>, к.м.н., член РОДОГ, врач-детский онколог хирургического отделения № 2 НИИ ДОиГ им. Л.А. Дурнова НМИЦ онкологии им. Н.Н. Блохина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3.Лучевые терапевты:</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Григоренко Василий Андреевич, </w:t>
      </w:r>
      <w:r w:rsidRPr="00954C66">
        <w:rPr>
          <w:rFonts w:ascii="Times New Roman" w:eastAsia="Times New Roman" w:hAnsi="Times New Roman" w:cs="Times New Roman"/>
          <w:color w:val="222222"/>
          <w:sz w:val="27"/>
          <w:szCs w:val="27"/>
          <w:lang w:eastAsia="ru-RU"/>
        </w:rPr>
        <w:t>заведующий отделением радиотерапевтическим НИИ ДОиГ НМИЦ онкологии им. Н.Н. Блохина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Канестри Франческа Янисовна</w:t>
      </w:r>
      <w:r w:rsidRPr="00954C66">
        <w:rPr>
          <w:rFonts w:ascii="Times New Roman" w:eastAsia="Times New Roman" w:hAnsi="Times New Roman" w:cs="Times New Roman"/>
          <w:color w:val="222222"/>
          <w:sz w:val="27"/>
          <w:szCs w:val="27"/>
          <w:lang w:eastAsia="ru-RU"/>
        </w:rPr>
        <w:t>, врач-радиотерапевт отделения лучевой терапии ФГБУ НМИЦ ДГОИ им. Дмитрия Рогачева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Нечеснюк Алексей Владимирович</w:t>
      </w:r>
      <w:r w:rsidRPr="00954C66">
        <w:rPr>
          <w:rFonts w:ascii="Times New Roman" w:eastAsia="Times New Roman" w:hAnsi="Times New Roman" w:cs="Times New Roman"/>
          <w:color w:val="222222"/>
          <w:sz w:val="27"/>
          <w:szCs w:val="27"/>
          <w:lang w:eastAsia="ru-RU"/>
        </w:rPr>
        <w:t>, к.м.н., заведующий отделением лучевой терапии ФГБУ НМИЦ ДГОИ им. Дмитрия Рогачева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4. Лаборатория патологической анатомии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Митрофанова Анна Михайловна,</w:t>
      </w:r>
      <w:r w:rsidRPr="00954C66">
        <w:rPr>
          <w:rFonts w:ascii="Times New Roman" w:eastAsia="Times New Roman" w:hAnsi="Times New Roman" w:cs="Times New Roman"/>
          <w:color w:val="222222"/>
          <w:sz w:val="27"/>
          <w:szCs w:val="27"/>
          <w:lang w:eastAsia="ru-RU"/>
        </w:rPr>
        <w:t> член РОДОГ, врач отделения патологической анатомии ФГБУ НМИЦ ДГОИ им. Дмитрия Рогачева </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5. Профилактика и лечение тошноты и рвоты:</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Жуков Николай Владимирович</w:t>
      </w:r>
      <w:r w:rsidRPr="00954C66">
        <w:rPr>
          <w:rFonts w:ascii="Times New Roman" w:eastAsia="Times New Roman" w:hAnsi="Times New Roman" w:cs="Times New Roman"/>
          <w:color w:val="222222"/>
          <w:sz w:val="27"/>
          <w:szCs w:val="27"/>
          <w:lang w:eastAsia="ru-RU"/>
        </w:rPr>
        <w:t>, д.м.н., руководитель отдела междисциплинаной онкологии ФГБУ «НМИЦ ДГОИ им.Дмитрия Рогачева» Минздрава России.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Литвинов Дмитрий Витальевич</w:t>
      </w:r>
      <w:r w:rsidRPr="00954C66">
        <w:rPr>
          <w:rFonts w:ascii="Times New Roman" w:eastAsia="Times New Roman" w:hAnsi="Times New Roman" w:cs="Times New Roman"/>
          <w:color w:val="222222"/>
          <w:sz w:val="27"/>
          <w:szCs w:val="27"/>
          <w:lang w:eastAsia="ru-RU"/>
        </w:rPr>
        <w:t>, д.м.н., главный врач ФГБУ «НМИЦ ДГОИ им.Дмитрия Рогачева» Минздрава России.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lastRenderedPageBreak/>
        <w:t>Рабаева Лилия Леонидовна</w:t>
      </w:r>
      <w:r w:rsidRPr="00954C66">
        <w:rPr>
          <w:rFonts w:ascii="Times New Roman" w:eastAsia="Times New Roman" w:hAnsi="Times New Roman" w:cs="Times New Roman"/>
          <w:color w:val="222222"/>
          <w:sz w:val="27"/>
          <w:szCs w:val="27"/>
          <w:lang w:eastAsia="ru-RU"/>
        </w:rPr>
        <w:t>, к.м.н., врач-детский онколог отделения гематологии/онкологии старшего возраста и нейроонкологии ФГБУ «НМИЦ ДГОИ им.Дмитрия Рогачева» Минздрава России.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6. Нутритивная поддержка: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Вашура Андрей Юрьевич</w:t>
      </w:r>
      <w:r w:rsidRPr="00954C66">
        <w:rPr>
          <w:rFonts w:ascii="Times New Roman" w:eastAsia="Times New Roman" w:hAnsi="Times New Roman" w:cs="Times New Roman"/>
          <w:color w:val="222222"/>
          <w:sz w:val="27"/>
          <w:szCs w:val="27"/>
          <w:lang w:eastAsia="ru-RU"/>
        </w:rPr>
        <w:t>, к.м.н., врач-диетолог, заведующий отделом научных основ питания и нутритивно-метаболической терапии ФГБУ «НМИЦ ДГОИ им. Дмитрия Рогачева» Минздрава России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Коровина Ирина Васильевна</w:t>
      </w:r>
      <w:r w:rsidRPr="00954C66">
        <w:rPr>
          <w:rFonts w:ascii="Times New Roman" w:eastAsia="Times New Roman" w:hAnsi="Times New Roman" w:cs="Times New Roman"/>
          <w:color w:val="222222"/>
          <w:sz w:val="27"/>
          <w:szCs w:val="27"/>
          <w:lang w:eastAsia="ru-RU"/>
        </w:rPr>
        <w:t>, врач-диетолог ФГБУ «НМИЦ ДГОИ им. Дмитрия Рогачева» Минздрава России</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Целевая аудитория данных клинических рекомендаций:</w:t>
      </w:r>
    </w:p>
    <w:p w:rsidR="00954C66" w:rsidRPr="00954C66" w:rsidRDefault="00954C66" w:rsidP="00954C66">
      <w:pPr>
        <w:numPr>
          <w:ilvl w:val="0"/>
          <w:numId w:val="129"/>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Врачи-детские онкологи;</w:t>
      </w:r>
    </w:p>
    <w:p w:rsidR="00954C66" w:rsidRPr="00954C66" w:rsidRDefault="00954C66" w:rsidP="00954C66">
      <w:pPr>
        <w:numPr>
          <w:ilvl w:val="0"/>
          <w:numId w:val="129"/>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Врачи-педиатры;</w:t>
      </w:r>
    </w:p>
    <w:p w:rsidR="00954C66" w:rsidRPr="00954C66" w:rsidRDefault="00954C66" w:rsidP="00954C66">
      <w:pPr>
        <w:numPr>
          <w:ilvl w:val="0"/>
          <w:numId w:val="129"/>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Врачи-генетики;</w:t>
      </w:r>
    </w:p>
    <w:p w:rsidR="00954C66" w:rsidRPr="00954C66" w:rsidRDefault="00954C66" w:rsidP="00954C66">
      <w:pPr>
        <w:numPr>
          <w:ilvl w:val="0"/>
          <w:numId w:val="129"/>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Студенты медицинских ВУЗов, ординаторы, аспиранты.</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Методология сбора доказательств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Методы, использованные для сбора/селекции доказательств: поиск публикаций в специализированных периодических печатных изданиях с импакт-фактором &gt;0,3.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Поиск в электронных базах данных.</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Кок</w:t>
      </w:r>
      <w:r w:rsidRPr="00954C66">
        <w:rPr>
          <w:rFonts w:ascii="Times New Roman" w:eastAsia="Times New Roman" w:hAnsi="Times New Roman" w:cs="Times New Roman"/>
          <w:color w:val="222222"/>
          <w:sz w:val="27"/>
          <w:szCs w:val="27"/>
          <w:lang w:eastAsia="ru-RU"/>
        </w:rPr>
        <w:softHyphen/>
        <w:t>рейновскую библиотеку, базы данных PubMed и MEDLINE. Глубина поиска составляла 30 лет.</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Методы, использованные для анализа доказательств:</w:t>
      </w:r>
    </w:p>
    <w:p w:rsidR="00954C66" w:rsidRPr="00954C66" w:rsidRDefault="00954C66" w:rsidP="00954C66">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обзоры опубликованных метаанализов;</w:t>
      </w:r>
    </w:p>
    <w:p w:rsidR="00954C66" w:rsidRPr="00954C66" w:rsidRDefault="00954C66" w:rsidP="00954C66">
      <w:pPr>
        <w:numPr>
          <w:ilvl w:val="0"/>
          <w:numId w:val="130"/>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истематические обзоры с таблицами доказательств.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Методы, использованные для качества и силы доказательств:</w:t>
      </w:r>
    </w:p>
    <w:p w:rsidR="00954C66" w:rsidRPr="00954C66" w:rsidRDefault="00954C66" w:rsidP="00954C66">
      <w:pPr>
        <w:numPr>
          <w:ilvl w:val="0"/>
          <w:numId w:val="131"/>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консенсус экспертов;</w:t>
      </w:r>
    </w:p>
    <w:p w:rsidR="00954C66" w:rsidRPr="00954C66" w:rsidRDefault="00954C66" w:rsidP="00954C66">
      <w:pPr>
        <w:numPr>
          <w:ilvl w:val="0"/>
          <w:numId w:val="131"/>
        </w:numPr>
        <w:spacing w:after="240" w:line="390" w:lineRule="atLeast"/>
        <w:ind w:left="315"/>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оценка значимости доказательств в соответствии с рейтинговой схемой доказательств (табл. 12-14).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Таблица 12.</w:t>
      </w:r>
      <w:r w:rsidRPr="00954C66">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Расшифровка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Несравнительные исследования, описание клинического случая</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Таблица 13.</w:t>
      </w:r>
      <w:r w:rsidRPr="00954C66">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 Расшифровка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Систематический обзор РКИ с применением мета-анализа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Таблица 14.</w:t>
      </w:r>
      <w:r w:rsidRPr="00954C66">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Расшифровка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А3.1. Схемы лекарственного лечения ЗНО почки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неоадъювантной химиотерапии AV у пациентов с локализованной формой НБ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6" name="Прямоугольник 26"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E0C358" id="Прямоугольник 26"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x3+AIAAPk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DDDipIIZtV9uP9x+bn+2N7cf26/tTfvj9lP7q/3WfkfGKaMqhQ6aSSkY&#10;VSp7FePXMJZVbyFWPblcT88dDF8HpsEN+EGci/pcmhap+kykbxTiYlwQvqAnqoYxAXkg/kYlpWgK&#10;SjKo1DcQ7h6GuShAQ/PmmcggY7LUwrb/MpeViQGNRZd2ylfbKdNLjVJQHnjhyAMupGBayyYCiTc/&#10;11LpJ1RUyAgJlpCdBSerM6U7142LicXFjJUl6Elc8j0FYHYaCA2/GptJwvLiXeRF09F0FDphMJg6&#10;oTeZOCezcegMZv6wPzmYjMcT/72J64dxwbKMchNmw1E//DMOrF9Lx64tS5UoWWbgTEpKLubjUqIV&#10;gTcys59tOVju3Nz9NGy/oJZ7JflB6J0GkTMbjIZOOAv7TjT0Ro7nR6fRwAujcDLbL+mMcfrvJaEm&#10;wVE/6Nsp7SR9rzbPfg9rI3HFNGyhklUJBmrAZ5xIbBg45ZmVNWFlJ++0wqR/1woY92bQlq+Goh37&#10;5yK7ArpKAXQC5sG+BKEQ8hqjBnZPgtXbJZEUo/IpB8pHfhiaZWUvYX8YwEXuWua7FsJTgEqwxqgT&#10;x7pbcMtaskUBkXzbGC5O4JnkzFLYPKEuq/Xjgv1iK1nvQrPAdu/W625jH/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cjCsd/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1-4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ACT – #дактиномицин 45 мкг/кг/сут, в/в болюсно – 1, 3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неоадъювантной химиотерапии AVD у пациентов с метастатической формой НБ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5" name="Прямоугольник 25"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7416B1" id="Прямоугольник 25"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YMv+gIAAPkFAAAOAAAAZHJzL2Uyb0RvYy54bWysVM2O0zAQviPxDpbvaZJu+pNo09VufxDS&#10;AistnJGbOI1FYgfbbbqLkJC4IvEIPAQXxM8+Q/pGjJ12u929ICAHy/ZMvplv5vMcn6zLAq2oVEzw&#10;GPsdDyPKE5Eyvojxq5czZ4iR0oSnpBCcxviKKnwyevzouK4i2hW5KFIqEYBwFdVVjHOtq8h1VZLT&#10;kqiOqCgHYyZkSTQc5cJNJakBvSzcruf13VrItJIioUrB7aQ14pHFzzKa6BdZpqhGRYwhN21Xade5&#10;Wd3RMYkWklQ5S7ZpkL/IoiSMQ9BbqAnRBC0lewBVskQKJTLdSUTpiixjCbUcgI3v3WNzmZOKWi5Q&#10;HFXdlkn9P9jk+epCIpbGuNvDiJMSetR82XzYfG5+Njebj83X5qb5sfnU/Gq+Nd+RcUqpSqCCplMK&#10;WpXITsn4NbRl1VmIVUcut91z+4PXXVPgGvwgzmV1IU2JVHUukjcKcTHOCV/QU1VBm0A8EH93JaWo&#10;c0pSYOobCPcAwxwUoKF5/UykkDFZamHLv85kaWJAYdHadvnqtst0rVECl0deMPRACwmYtnsTgUS7&#10;nyup9BMqSmQ2MZaQnQUnq3OlW9edi4nFxYwVBdyTqOAHF4DZ3kBo+NXYTBJWF+9CL5wOp8PACbr9&#10;qRN4k4lzOhsHTn/mD3qTo8l4PPHfm7h+EOUsTSk3YXYa9YM/08D2tbTqulWpEgVLDZxJScnFfFxI&#10;tCLwRmb2syUHy97NPUzD1gu43KPkdwPvrBs6s/5w4ASzoOeEA2/oeH54Fva9IAwms0NK54zTf6eE&#10;6hiHPdCmpbNP+h43z34PuZGoZBqmUMHKGIM04DNOJDIKnPLU7jVhRbu/UwqT/r4U0O5do61ejURb&#10;9c9FegVylQLkBMqDeQmbXMhrjGqYPTFWb5dEUoyKpxwkH/pBYIaVPQS9QRcO8q5lftdCeAJQMdYY&#10;tduxbgfcspJskUMk3xaGi1N4JhmzEjZPqM1q+7hgvlgm21loBtjds/XaT+zRb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6RYMv&#10;+gIAAPk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1, 2, 3, 4, 5 и 6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ACT – #дактиномицин 45 мкг/кг/сут, в/в болюсно – 1, 3 и 5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DOX – доксорубицин** 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2-6 часовая инфузия – 1, 5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AV1 адъювантной химиотерапии у пациентов с локализованной формой НБ, I стадия, группа промежуточного риска </w:t>
      </w:r>
      <w:r w:rsidRPr="00954C66">
        <w:rPr>
          <w:rFonts w:ascii="Times New Roman" w:eastAsia="Times New Roman" w:hAnsi="Times New Roman" w:cs="Times New Roman"/>
          <w:color w:val="222222"/>
          <w:sz w:val="27"/>
          <w:szCs w:val="27"/>
          <w:lang w:eastAsia="ru-RU"/>
        </w:rPr>
        <w:t>[33; 40; 64]</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4" name="Прямоугольник 24"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A3C701" id="Прямоугольник 24"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Lau+AIAAPk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hBhxUsGM2i+3H24/tz/bm9uP7df2pv1x+6n91X5rvyPjlFGVQgfNpBSM&#10;KpW9ivFrGMuqtxCrnlyup+cOhq8D0+AG/CDORX0uTYtUfSbSNwpxMS4IX9ATVcOYgDwQf6OSUjQF&#10;JRlU6hsIdw/DXBSgoXnzTGSQMVlqYdt/mcvKxIDGoks75avtlOmlRikoD7xw5AEXUjCtZROBxJuf&#10;a6n0EyoqZIQES8jOgpPVmdKd68bFxOJixsoS9CQu+Z4CMDsNhIZfjc0kYXnxLvKi6Wg6Cp0wGEyd&#10;0JtMnJPZOHQGM3/YnxxMxuOJ/97E9cO4YFlGuQmz4agf/hkH1q+lY9eWpUqULDNwJiUlF/NxKdGK&#10;wBuZ2c+2HCx3bu5+GrZfUMu9kvwg9E6DyJkNRkMnnIV9Jxp6I8fzo9No4IVROJntl3TGOP33klCT&#10;4Kgf9O2UdpK+V5tnv4e1kbhiGrZQyaoEAzXgM04kNgyc8szKmrCyk3daYdK/awWMezNoy1dD0Y79&#10;c5FdAV2lADoB82BfglAIeY1RA7snwertkkiKUfmUA+UjPwzNsrKXsD8M4CJ3LfNdC+EpQCVYY9SJ&#10;Y90tuGUt2aKASL5tDBcn8ExyZilsnlCX1fpxwX6xlax3oVlgu3frdbex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vZS2rv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в 1-4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ACT – #дактиномицин 45 мкг/кг/сут, в/в болюсно – 1 неделя.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AVD адъювантной химиотерапии у пациентов с локализованной формой НБ, I стадия, группа высокого риска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3" name="Прямоугольник 23"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009F98" id="Прямоугольник 23"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t2f+QIAAPkFAAAOAAAAZHJzL2Uyb0RvYy54bWysVN1u0zAUvkfiHSzfp/lZ+pNo6bS1K0Ia&#10;MGlwjdzEaSwSO9husw0hIXGLxCPwENwgfvYM6Rtx7LRdt90gIBfW8Tkn3/n7fA6PLqsSrahUTPAE&#10;+z0PI8pTkTG+SPCrlzNnhJHShGekFJwm+IoqfDR+/OiwqWMaiEKUGZUIQLiKmzrBhdZ17LoqLWhF&#10;VE/UlIMxF7IiGq5y4WaSNIBelW7geQO3ETKrpUipUqCddkY8tvh5TlP9Is8V1ahMMOSm7SntOTen&#10;Oz4k8UKSumDpJg3yF1lUhHEIuoOaEk3QUrIHUBVLpVAi171UVK7Ic5ZSWwNU43v3qrkoSE1tLdAc&#10;Ve/apP4fbPp8dS4RyxIcHGDESQUzar+sP6w/tz/bm/XH9mt70/5Yf2p/td/a78g4ZVSl0EEzKQWj&#10;SmWvYvwaxrLqLcSqJ5eb6bmD4evANLgBP4hzUZ9L0yJVn4n0jUJcTArCF/RY1TAmIA/E36qkFE1B&#10;SQaV+gbCvYNhLgrQ0Lx5JjLImCy1sO2/zGVlYkBj0aWd8tVuyvRSoxSUB1448oALKZg2solA4u3P&#10;tVT6CRUVMkKCJWRnwcnqTOnOdetiYnExY2UJehKX/I4CMDsNhIZfjc0kYXnxLvKi09HpKHTCYHDq&#10;hN506hzPJqEzmPnD/vRgOplM/fcmrh/GBcsyyk2YLUf98M84sHktHbt2LFWiZJmBMykpuZhPSolW&#10;BN7IzH625WC5dXPvpmH7BbXcK8kPQu8kiJzZYDR0wlnYd6KhN3I8PzqJBl4YhdPZ3ZLOGKf/XhJq&#10;Ehz1g76d0l7S92rz7PewNhJXTMMWKlmVYKAGfMaJxIaBpzyzsias7OS9Vpj0b1sB494O2vLVULRj&#10;/1xkV0BXKYBOwDzYlyAUQl5j1MDuSbB6uySSYlQ+5UD5yA9Ds6zsJewPA7jIfct830J4ClAJ1hh1&#10;4kR3C25ZS7YoIJJvG8PFMTyTnFkKmyfUZbV5XLBfbCWbXWgW2P7det1u7P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Oqu3Z/5&#10;AgAA+Q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еженедельно в течение 8 недель (8 доз), а затем в первый день недели 11, 12, 14, 15, 17, 18, 20, 21, 23, 24, 26, 27 (в общем 20 доз)</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ACT </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#дактиномицин 45 мкг/кг/сут, в/в болюсно – 2, 5, 8, 11, 14, 17, 20, 23, 26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DOX – доксорубицин** 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w:t>
      </w:r>
      <w:r w:rsidRPr="00954C66">
        <w:rPr>
          <w:rFonts w:ascii="Times New Roman" w:eastAsia="Times New Roman" w:hAnsi="Times New Roman" w:cs="Times New Roman"/>
          <w:i/>
          <w:iCs/>
          <w:color w:val="333333"/>
          <w:sz w:val="20"/>
          <w:szCs w:val="20"/>
          <w:vertAlign w:val="superscript"/>
          <w:lang w:eastAsia="ru-RU"/>
        </w:rPr>
        <w:t> </w:t>
      </w:r>
      <w:r w:rsidRPr="00954C66">
        <w:rPr>
          <w:rFonts w:ascii="Times New Roman" w:eastAsia="Times New Roman" w:hAnsi="Times New Roman" w:cs="Times New Roman"/>
          <w:i/>
          <w:iCs/>
          <w:color w:val="333333"/>
          <w:sz w:val="27"/>
          <w:szCs w:val="27"/>
          <w:lang w:eastAsia="ru-RU"/>
        </w:rPr>
        <w:t>в/в капельно 2-6 часовая инфузия – 2, 8, 14, 20, 26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Примечание:</w:t>
      </w:r>
      <w:r w:rsidRPr="00954C66">
        <w:rPr>
          <w:rFonts w:ascii="Times New Roman" w:eastAsia="Times New Roman" w:hAnsi="Times New Roman" w:cs="Times New Roman"/>
          <w:i/>
          <w:iCs/>
          <w:color w:val="333333"/>
          <w:sz w:val="27"/>
          <w:szCs w:val="27"/>
          <w:lang w:eastAsia="ru-RU"/>
        </w:rPr>
        <w:t> доксорубицин** – всего 5 доз, общая кумулятивная доза: 250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AV-2 адъювантной химиотерапии у пациентов с локализованной формой НБ, II/III стадия, группа промежуточного риска </w:t>
      </w:r>
      <w:r w:rsidRPr="00954C66">
        <w:rPr>
          <w:rFonts w:ascii="Times New Roman" w:eastAsia="Times New Roman" w:hAnsi="Times New Roman" w:cs="Times New Roman"/>
          <w:i/>
          <w:iCs/>
          <w:color w:val="333333"/>
          <w:sz w:val="27"/>
          <w:szCs w:val="27"/>
          <w:lang w:eastAsia="ru-RU"/>
        </w:rPr>
        <w:t>(кроме опухолей с фокальной анаплазией, смешанным или регрессивным типом при объем опухоли после завершения неоадъювантной химиотерапии &gt;500 мл)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2" name="Прямоугольник 22"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6CAE83" id="Прямоугольник 22"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ge+AIAAPk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BBhxUsGM2i+3H24/tz/bm9uP7df2pv1x+6n91X5rvyPjlFGVQgfNpBSM&#10;KpW9ivFrGMuqtxCrnlyup+cOhq8D0+AG/CDORX0uTYtUfSbSNwpxMS4IX9ATVcOYgDwQf6OSUjQF&#10;JRlU6hsIdw/DXBSgoXnzTGSQMVlqYdt/mcvKxIDGoks75avtlOmlRikoD7xw5AEXUjCtZROBxJuf&#10;a6n0EyoqZIQES8jOgpPVmdKd68bFxOJixsoS9CQu+Z4CMDsNhIZfjc0kYXnxLvKi6Wg6Cp0wGEyd&#10;0JtMnJPZOHQGM3/YnxxMxuOJ/97E9cO4YFlGuQmz4agf/hkH1q+lY9eWpUqULDNwJiUlF/NxKdGK&#10;wBuZ2c+2HCx3bu5+GrZfUMu9kvwg9E6DyJkNRkMnnIV9Jxp6I8fzo9No4IVROJntl3TGOP33klCT&#10;4Kgf9O2UdpK+V5tnv4e1kbhiGrZQyaoEAzXgM04kNgyc8szKmrCyk3daYdK/awWMezNoy1dD0Y79&#10;c5FdAV2lADoB82BfglAIeY1RA7snwertkkiKUfmUA+UjPwzNsrKXsD8M4CJ3LfNdC+EpQCVYY9SJ&#10;Y90tuGUt2aKASL5tDBcn8ExyZilsnlCX1fpxwX6xlax3oVlgu3frdbex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rX/oHv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1, 2, 3, 4, 5, 6, 7, 8, 11, 12, 14, 15, 17, 18, 20, 21, 23, 24, 26, 27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ACT – #дактиномицин 45 мкг/кг/сут, в/в болюсно – 2, 5, 8, 11, 14, 17, 20, 23, 26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AVD 250 адъювантной химиотерапии у пациентов с локализованной формой НБ, II/III стадия, группа промежуточного риска </w:t>
      </w:r>
      <w:r w:rsidRPr="00954C66">
        <w:rPr>
          <w:rFonts w:ascii="Times New Roman" w:eastAsia="Times New Roman" w:hAnsi="Times New Roman" w:cs="Times New Roman"/>
          <w:i/>
          <w:iCs/>
          <w:color w:val="333333"/>
          <w:sz w:val="27"/>
          <w:szCs w:val="27"/>
          <w:lang w:eastAsia="ru-RU"/>
        </w:rPr>
        <w:t>(для опухолей с фокальной анаплазией, смешанным или регрессивным типом при объем опухоли после завершения неоадъювантной химиотерапии &gt;500 мл)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 </w:t>
      </w: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1" name="Прямоугольник 21"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84528A" id="Прямоугольник 21"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sdG+AIAAPk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BhxUsGM2i+3H24/tz/bm9uP7df2pv1x+6n91X5rvyPjlFGVQgfNpBSM&#10;KpW9ivFrGMuqtxCrnlyup+cOhq8D0+AG/CDORX0uTYtUfSbSNwpxMS4IX9ATVcOYgDwQf6OSUjQF&#10;JRlU6hsIdw/DXBSgoXnzTGSQMVlqYdt/mcvKxIDGoks75avtlOmlRikoD7xw5AEXUjCtZROBxJuf&#10;a6n0EyoqZIQES8jOgpPVmdKd68bFxOJixsoS9CQu+Z4CMDsNhIZfjc0kYXnxLvKi6Wg6Cp0wGEyd&#10;0JtMnJPZOHQGM3/YnxxMxuOJ/97E9cO4YFlGuQmz4agf/hkH1q+lY9eWpUqULDNwJiUlF/NxKdGK&#10;wBuZ2c+2HCx3bu5+GrZfUMu9kvwg9E6DyJkNRkMnnIV9Jxp6I8fzo9No4IVROJntl3TGOP33klCT&#10;4Kgf9O2UdpK+V5tnv4e1kbhiGrZQyaoEAzXgM04kNgyc8szKmrCyk3daYdK/awWMezNoy1dD0Y79&#10;c5FdAV2lADoB82BfglAIeY1RA7snwertkkiKUfmUA+UjPwzNsrKXsD8M4CJ3LfNdC+EpQCVYY9SJ&#10;Y90tuGUt2aKASL5tDBcn8ExyZilsnlCX1fpxwX6xlax3oVlgu3frdbex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JQrHRv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1, 2, 3, 4, 5, 6, 7, 8, 11, 12, 14, 15, 17, 18, 20, 21, 23, 24, 26, 27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ACT – #дактиномицин 45 мкг/кг/сут, в/в болюсно – 2, 5, 8, 11, 14, 17, 20, 23, 26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DOX – доксорубицин** 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2-6 часовая инфузия – 2, 8, 14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Примечание: </w:t>
      </w:r>
      <w:r w:rsidRPr="00954C66">
        <w:rPr>
          <w:rFonts w:ascii="Times New Roman" w:eastAsia="Times New Roman" w:hAnsi="Times New Roman" w:cs="Times New Roman"/>
          <w:i/>
          <w:iCs/>
          <w:color w:val="333333"/>
          <w:sz w:val="27"/>
          <w:szCs w:val="27"/>
          <w:lang w:eastAsia="ru-RU"/>
        </w:rPr>
        <w:t>максимальная разовая доза винкристина** 2 мг. Первое введение винкристина** – после восстановления перистальтики кишечника в послеоперационном периоде, в срок до 21 дня от последнего введения неоадъювантной химиотерапии; #дактиномицин не применяется у детей весом менее 5 кг; с учетом предоперационной ХТ кумулятивная доза доксорубицина** составляет 250 мг/м2; во время проведения лучевой терапии доксорубицин** не вводится, доза #дактиномицина снижается на 1/3.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HR-1 – адъювантной химиотерапии у пациентов с локализованной формой НБ, II/III стадия, группа высокого риска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0" name="Прямоугольник 20"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5A71C5" id="Прямоугольник 20"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LH+QIAAPkFAAAOAAAAZHJzL2Uyb0RvYy54bWysVM2O0zAQviPxDpbvaZJu+pNo09VufxDS&#10;AistnJGbOI1FYgfbbXYXISFxReIReAguiJ99hvSNGDttt929ICAHy/ZMvplv5vMcn1yVBVpRqZjg&#10;MfY7HkaUJyJlfBHjVy9nzhAjpQlPSSE4jfE1Vfhk9PjRcV1FtCtyUaRUIgDhKqqrGOdaV5HrqiSn&#10;JVEdUVEOxkzIkmg4yoWbSlIDelm4Xc/ru7WQaSVFQpWC20lrxCOLn2U00S+yTFGNihhDbtqu0q5z&#10;s7qjYxItJKlylmzSIH+RRUkYh6A7qAnRBC0lewBVskQKJTLdSUTpiixjCbUcgI3v3WNzmZOKWi5Q&#10;HFXtyqT+H2zyfHUhEUtj3IXycFJCj5ov6w/rz83P5nb9sfna3DY/1p+aX8235jsyTilVCVTQdEpB&#10;qxLZKRm/gbasOgux6sjlpntuf/C6awpcgx/EuawupCmRqs5F8kYhLsY54Qt6qipoE4gH4m+vpBR1&#10;TkkKTH0D4R5gmIMCNDSvn4kUMiZLLWz5rzJZmhhQWHRlu3y96zK90iiByyMvGHrAIwHTZm8ikGj7&#10;cyWVfkJFicwmxhKys+Bkda5067p1MbG4mLGigHsSFfzgAjDbGwgNvxqbScLq4l3ohdPhdBg4Qbc/&#10;dQJvMnFOZ+PA6c/8QW9yNBmPJ/57E9cPopylKeUmzFajfvBnGti8llZdO5UqUbDUwJmUlFzMx4VE&#10;KwJvZGY/W3Kw3Lm5h2nYegGXe5T8buCddUNn1h8OnGAW9Jxw4A0dzw/Pwr4XhMFkdkjpnHH675RQ&#10;HeOw1+3ZLu0lfY+bZ7+H3EhUMg1TqGBljEEa8BknEhkFTnlq95qwot3vlcKkf1cKaPe20VavRqKt&#10;+ucivQa5SgFyAuXBvIRNLuQNRjXMnhirt0siKUbFUw6SD/0gADdtD0FvYF6d3LfM9y2EJwAVY41R&#10;ux3rdsAtK8kWOUTybWG4OIVnkjErYfOE2qw2jwvmi2WymYVmgO2frdfdxB79Bg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GLb8sf5&#10;AgAA+Q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CYCLO – циклофосфамид** 450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2, 3 дни, в недели 1, 7, 13, 19, 25, 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DOX – доксорубицин** 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2-6 часов – 1 день, в недели 1, 7, 13, 19, 25, 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VP16 – #этопозид** 150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2, 3 дни, в недели 4, 10, 16, 22, 28, 34;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CARBO – #карбоплатин** 200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2, 3 дни, в недели 4, 10, 16, 22, 28, 34</w:t>
      </w:r>
      <w:r w:rsidRPr="00954C66">
        <w:rPr>
          <w:rFonts w:ascii="Times New Roman" w:eastAsia="Times New Roman" w:hAnsi="Times New Roman" w:cs="Times New Roman"/>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w:t>
      </w:r>
      <w:r w:rsidRPr="00954C66">
        <w:rPr>
          <w:rFonts w:ascii="Times New Roman" w:eastAsia="Times New Roman" w:hAnsi="Times New Roman" w:cs="Times New Roman"/>
          <w:color w:val="222222"/>
          <w:sz w:val="27"/>
          <w:szCs w:val="27"/>
          <w:lang w:eastAsia="ru-RU"/>
        </w:rPr>
        <w:t> Эхокардиография: в начале лечения, перед неделями 19, 31 и в конце лечения;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w:t>
      </w:r>
      <w:r w:rsidRPr="00954C66">
        <w:rPr>
          <w:rFonts w:ascii="Times New Roman" w:eastAsia="Times New Roman" w:hAnsi="Times New Roman" w:cs="Times New Roman"/>
          <w:color w:val="222222"/>
          <w:sz w:val="27"/>
          <w:szCs w:val="27"/>
          <w:lang w:eastAsia="ru-RU"/>
        </w:rPr>
        <w:t> скорость клубочковой фильтрации (СКФ) (измерять при проведении каждого третьего курса или чаще при наличии признаков ренальной дисфункции).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Примечание: </w:t>
      </w:r>
      <w:r w:rsidRPr="00954C66">
        <w:rPr>
          <w:rFonts w:ascii="Times New Roman" w:eastAsia="Times New Roman" w:hAnsi="Times New Roman" w:cs="Times New Roman"/>
          <w:i/>
          <w:iCs/>
          <w:color w:val="333333"/>
          <w:sz w:val="27"/>
          <w:szCs w:val="27"/>
          <w:lang w:eastAsia="ru-RU"/>
        </w:rPr>
        <w:t>первый курс должен быть начат не позднее 21 дня после окончания предоперационной химиотерапии. Доксорубицин** вводится в 1 день после циклофосфамида**</w:t>
      </w:r>
      <w:r w:rsidRPr="00954C66">
        <w:rPr>
          <w:rFonts w:ascii="Times New Roman" w:eastAsia="Times New Roman" w:hAnsi="Times New Roman" w:cs="Times New Roman"/>
          <w:b/>
          <w:bCs/>
          <w:i/>
          <w:iCs/>
          <w:color w:val="333333"/>
          <w:sz w:val="27"/>
          <w:szCs w:val="27"/>
          <w:lang w:eastAsia="ru-RU"/>
        </w:rPr>
        <w:t>                               </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AVD 150 – 27 недель химиотерапии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9" name="Прямоугольник 19"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A122FA" id="Прямоугольник 19"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XR3+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hRhxUsKMmi/rD+vPzc/mdv2x+drcNj/Wn5pfzbfmOzJOKVUJdNBMSsGo&#10;EtkpGb+Bsaw6C7HqyOVmem5/8LprGlyDH8S5rC6kaZGqzkXyRiEuxjnhC3qqKhgTJADxtyopRZ1T&#10;kkKlvoFwDzDMRQEamtfPRAoZk6UWtv1XmSxNDGgsurJTvt5NmV5plIDyyAuGHnAhAdNGNhFItP25&#10;kko/oaJERoixhOwsOFmdK926bl1MLC5mrChAT6KCHygAs9VAaPjV2EwSlhfvQi+cDqfDwAm6/akT&#10;eJOJczobB05/5g96k6PJeDzx35u4fhDlLE0pN2G2HPWDP+PA5rW07NqxVImCpQbOpKTkYj4uJFoR&#10;eCMz+9mWg+XOzT1Mw/YLarlXkt8NvLNu6Mz6w4ETzIKeEw68oeP54VnY94IwmMwOSzpnnP57SaiO&#10;cdjr9uyU9pK+V5tnv4e1kahkGrZQwcoYAzXgM04kMgyc8tTKmrCilfdaYdK/awWMeztoy1dD0Zb9&#10;c5FeA12lADoB82BfgpALeYNRDbsnxurtkkiKUfGUA+VDPwjMsrKXoDfowkXuW+b7FsITgIqxxqgV&#10;x7pdcMtKskUOkXzbGC5O4ZlkzFLYPKE2q83jgv1iK9nsQrPA9u/W625j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LF0d/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1, 2, 3, 4, 5, 6, 7, 8, 11, 12, 14, 15, 17, 18, 20, 21, 23, 24, 26, 27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ACT – #дактиномицин 45 мкг/кг/сут, в/в болюсно – 2, 5, 8, 11, 14, 17, 20, 23, 26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DOX – доксорубицин** 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w:t>
      </w:r>
      <w:r w:rsidRPr="00954C66">
        <w:rPr>
          <w:rFonts w:ascii="Times New Roman" w:eastAsia="Times New Roman" w:hAnsi="Times New Roman" w:cs="Times New Roman"/>
          <w:i/>
          <w:iCs/>
          <w:color w:val="333333"/>
          <w:sz w:val="20"/>
          <w:szCs w:val="20"/>
          <w:vertAlign w:val="superscript"/>
          <w:lang w:eastAsia="ru-RU"/>
        </w:rPr>
        <w:t> </w:t>
      </w:r>
      <w:r w:rsidRPr="00954C66">
        <w:rPr>
          <w:rFonts w:ascii="Times New Roman" w:eastAsia="Times New Roman" w:hAnsi="Times New Roman" w:cs="Times New Roman"/>
          <w:i/>
          <w:iCs/>
          <w:color w:val="333333"/>
          <w:sz w:val="27"/>
          <w:szCs w:val="27"/>
          <w:lang w:eastAsia="ru-RU"/>
        </w:rPr>
        <w:t>в/в капельно 2-6 часовая инфузия – 2 неделя.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Примечание: </w:t>
      </w:r>
      <w:r w:rsidRPr="00954C66">
        <w:rPr>
          <w:rFonts w:ascii="Times New Roman" w:eastAsia="Times New Roman" w:hAnsi="Times New Roman" w:cs="Times New Roman"/>
          <w:i/>
          <w:iCs/>
          <w:color w:val="333333"/>
          <w:sz w:val="27"/>
          <w:szCs w:val="27"/>
          <w:lang w:eastAsia="ru-RU"/>
        </w:rPr>
        <w:t>максимальная разовая доза винкристина** 2мг.</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Первое введение винкристина** – после восстановления перистальтики кишечника в послеоперационном периоде, в срок до 21 дня от последнего введения неоадъювантной химиотерапии;</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дактиномицин не применяется у детей весом менее 5 кг и возрастом до 3 месяцев;</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с учетом предоперационной ХТ кумулятивная доза доксорубицина** составляет 150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во время проведения лучевой терапии доксорубицин** не вводится, доза #дактиномицина снижается на 1/3.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AVD 250 – 27 недель химиотерапии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b/>
          <w:bCs/>
          <w:i/>
          <w:iCs/>
          <w:color w:val="333333"/>
          <w:sz w:val="27"/>
          <w:szCs w:val="27"/>
          <w:lang w:eastAsia="ru-RU"/>
        </w:rPr>
        <w:t> </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8" name="Прямоугольник 18"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729345" id="Прямоугольник 18"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EH2+AIAAPk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ilwB0xxUgJHzZf1h/Xn5mdzu/7YfG1umx/rT82v5lvzHRmnlKoEOmiYUkBV&#10;Ijsl4zdAy6qzEKuOXG7Yc/uD113T4Br8IM5ldSFNi1R1LpI3CnExzglf0FNVAU2QAMTfXkkp6pyS&#10;FCr1DYR7gGEOCtDQvH4mUsiYLLWw7b/KZGliQGPRlWX5escyvdIogcsjLxh6oIUETJu9iUCi7c+V&#10;VPoJFSUymxhLyM6Ck9W50q3r1sXE4mLGigLuSVTwgwvAbG8gNPxqbCYJq4t3oRdOh9Nh4ATd/tQJ&#10;vMnEOZ2NA6c/8we9ydFkPJ74701cP4hylqaUmzBbjfrBn2lg81pade1UqkTBUgNnUlJyMR8XEq0I&#10;vJGZ/WzLwXLn5h6mYfsFtdwrye8G3lk3dGb94cAJZkHPCQfe0PH88Czse0EYTGaHJZ0zTv+9JFTH&#10;OOx1e5alvaTv1ebZ72FtJCqZhilUsDLGIA34jBOJjAKnPLV7TVjR7vdaYdK/awXQvSXa6tVItFX/&#10;XKTXIFcpQE6gPJiXsMmFvMGohtkTY/V2SSTFqHjKQfKhHwRmWNlD0Bt04SD3LfN9C+EJQMVYY9Ru&#10;x7odcMtKskUOkXzbGC5O4ZlkzErYPKE2q83jgvliK9nMQjPA9s/W625i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u2BB9v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1, 2, 3, 4, 5, 6, 7, 8, 11, 12, 14, 15, 17, 18, 20, 21, 23, 24, 26, 27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ACT – #дактиномицин 45 мкг/кг/сут, в/в болюсно – 2, 5, 8, 11, 14, 17, 20, 23, 26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DOX – доксорубицин** 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w:t>
      </w:r>
      <w:r w:rsidRPr="00954C66">
        <w:rPr>
          <w:rFonts w:ascii="Times New Roman" w:eastAsia="Times New Roman" w:hAnsi="Times New Roman" w:cs="Times New Roman"/>
          <w:i/>
          <w:iCs/>
          <w:color w:val="333333"/>
          <w:sz w:val="20"/>
          <w:szCs w:val="20"/>
          <w:vertAlign w:val="superscript"/>
          <w:lang w:eastAsia="ru-RU"/>
        </w:rPr>
        <w:t> </w:t>
      </w:r>
      <w:r w:rsidRPr="00954C66">
        <w:rPr>
          <w:rFonts w:ascii="Times New Roman" w:eastAsia="Times New Roman" w:hAnsi="Times New Roman" w:cs="Times New Roman"/>
          <w:i/>
          <w:iCs/>
          <w:color w:val="333333"/>
          <w:sz w:val="27"/>
          <w:szCs w:val="27"/>
          <w:lang w:eastAsia="ru-RU"/>
        </w:rPr>
        <w:t>в/в капельно 2-6 часовая инфузия – 2, 8, 14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Примечание: </w:t>
      </w:r>
      <w:r w:rsidRPr="00954C66">
        <w:rPr>
          <w:rFonts w:ascii="Times New Roman" w:eastAsia="Times New Roman" w:hAnsi="Times New Roman" w:cs="Times New Roman"/>
          <w:i/>
          <w:iCs/>
          <w:color w:val="333333"/>
          <w:sz w:val="27"/>
          <w:szCs w:val="27"/>
          <w:lang w:eastAsia="ru-RU"/>
        </w:rPr>
        <w:t>максимальная разовая доза винкристина** 2 мг.</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Первое введение винкристина** – после восстановления перистальтики кишечника в послеоперационном периоде, в срок до 21 дня от последнего введения неоадъювантной химиотерапии;</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дактиномицин не применяется у детей весом менее 5 кг;</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с учетом предоперационной ХТ кумулятивная доза доксорубицина** составляет 250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i/>
          <w:iCs/>
          <w:color w:val="333333"/>
          <w:sz w:val="27"/>
          <w:szCs w:val="27"/>
          <w:lang w:eastAsia="ru-RU"/>
        </w:rPr>
        <w:t>во время проведения лучевой терапии доксорубицин** не вводится, доза #Дактиномицина снижается на 1/3.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HR-2 – 34 недели химиотерапии </w:t>
      </w:r>
      <w:r w:rsidRPr="00954C66">
        <w:rPr>
          <w:rFonts w:ascii="Times New Roman" w:eastAsia="Times New Roman" w:hAnsi="Times New Roman" w:cs="Times New Roman"/>
          <w:color w:val="222222"/>
          <w:sz w:val="27"/>
          <w:szCs w:val="27"/>
          <w:lang w:eastAsia="ru-RU"/>
        </w:rPr>
        <w:t>[33; 64]</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7" name="Прямоугольник 17"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B2778D" id="Прямоугольник 17"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aIV+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DTDipIQZNV/WH9afm5/N7fpj87W5bX6sPzW/mm/Nd2ScUqoS6KCZlIJR&#10;JbJTMn4DY1l1FmLVkcvN9Nz+4HXXNLgGP4hzWV1I0yJVnYvkjUJcjHPCF/RUVTAmSADib1VSijqn&#10;JIVKfQPhHmCYiwI0NK+fiRQyJkstbPuvMlmaGNBYdGWnfL2bMr3SKAHlkRcMPeBCAqaNbCKQaPtz&#10;JZV+QkWJjBBjCdlZcLI6V7p13bqYWFzMWFGAnkQFP1AAZquB0PCrsZkkLC/ehV44HU6HgRN0+1Mn&#10;8CYT53Q2Dpz+zB/0JkeT8Xjivzdx/SDKWZpSbsJsOeoHf8aBzWtp2bVjqRIFSw2cSUnJxXxcSLQi&#10;8EZm9rMtB8udm3uYhu0X1HKvJL8beGfd0Jn1hwMnmAU9Jxx4Q8fzw7Ow7wVhMJkdlnTOOP33klAd&#10;47DX7dkp7SV9rzbPfg9rI1HJNGyhgpUxBmrAZ5xIZBg45amVNWFFK++1wqR/1woY93bQlq+Goi37&#10;5yK9BrpKAXQC5sG+BCEX8gajGnZPjNXbJZEUo+IpB8qHfhCYZWUvQW/QhYvct8z3LYQnABVjjVEr&#10;jnW74JaVZIscIvm2MVycwjPJmKWweUJtVpvHBfvFVrLZhWaB7d+t193G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UsWiF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CYCLO – циклофосфамид** 450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2, 3 дни, в недели 1, 7, 19, 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DOX – доксорубицин** 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2-6 часов – 1 день (после циклофосфамида**), в недели 1, 7, 19, 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VP16 - #этопозид** 150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2, 3 дни, в недели 4, 10, 13, 16, 22, 25, 28, 34;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CARBO – #карбоплатин** 200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2, 3 дни, в недели 4, 10, 13, 16, 22, 25, 28, 34.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Режим 1 (интенсивный VCR) </w:t>
      </w:r>
      <w:r w:rsidRPr="00954C66">
        <w:rPr>
          <w:rFonts w:ascii="Times New Roman" w:eastAsia="Times New Roman" w:hAnsi="Times New Roman" w:cs="Times New Roman"/>
          <w:color w:val="222222"/>
          <w:sz w:val="27"/>
          <w:szCs w:val="27"/>
          <w:lang w:eastAsia="ru-RU"/>
        </w:rPr>
        <w:t>[33]</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6" name="Прямоугольник 16"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64C983" id="Прямоугольник 16"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JeU+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9THipIQZNV/WH9afm5/N7fpj87W5bX6sPzW/mm/Nd2ScUqoS6KCZlIJR&#10;JbJTMn4DY1l1FmLVkcvN9Nz+4HXXNLgGP4hzWV1I0yJVnYvkjUJcjHPCF/RUVTAmSADib1VSijqn&#10;JIVKfQPhHmCYiwI0NK+fiRQyJkstbPuvMlmaGNBYdGWnfL2bMr3SKAHlkRcMPeBCAqaNbCKQaPtz&#10;JZV+QkWJjBBjCdlZcLI6V7p13bqYWFzMWFGAnkQFP1AAZquB0PCrsZkkLC/ehV44HU6HgRN0+1Mn&#10;8CYT53Q2Dpz+zB/0JkeT8Xjivzdx/SDKWZpSbsJsOeoHf8aBzWtp2bVjqRIFSw2cSUnJxXxcSLQi&#10;8EZm9rMtB8udm3uYhu0X1HKvJL8beGfd0Jn1hwMnmAU9Jxx4Q8fzw7Ow7wVhMJkdlnTOOP33klAd&#10;47DX7dkp7SV9rzbPfg9rI1HJNGyhgpUxBmrAZ5xIZBg45amVNWFFK++1wqR/1woY93bQlq+Goi37&#10;5yK9BrpKAXQC5sG+BCEX8gajGnZPjNXbJZEUo+IpB8qHfhCYZWUvQW/QhYvct8z3LYQnABVjjVEr&#10;jnW74JaVZIscIvm2MVycwjPJmKWweUJtVpvHBfvFVrLZhWaB7d+t193G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FRSXlP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в 1, 2, 3, 4, 5, 6, 7, 8, 9, 10 недели (всего 10 доз)</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Примечание:</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максимальная разовая доза винкристина** 2 мг. Младенцам и детям весом &lt;12 кг следует вводить полную дозу винкристина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Режим 2 (AV) </w:t>
      </w:r>
      <w:r w:rsidRPr="00954C66">
        <w:rPr>
          <w:rFonts w:ascii="Times New Roman" w:eastAsia="Times New Roman" w:hAnsi="Times New Roman" w:cs="Times New Roman"/>
          <w:color w:val="222222"/>
          <w:sz w:val="27"/>
          <w:szCs w:val="27"/>
          <w:lang w:eastAsia="ru-RU"/>
        </w:rPr>
        <w:t>[33]</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5" name="Прямоугольник 15"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BD1ED2" id="Прямоугольник 15"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bjM+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9TDipIQZNV/WH9afm5/N7fpj87W5bX6sPzW/mm/Nd2ScUqoS6KCZlIJR&#10;JbJTMn4DY1l1FmLVkcvN9Nz+4HXXNLgGP4hzWV1I0yJVnYvkjUJcjHPCF/RUVTAmSADib1VSijqn&#10;JIVKfQPhHmCYiwI0NK+fiRQyJkstbPuvMlmaGNBYdGWnfL2bMr3SKAHlkRcMPeBCAqaNbCKQaPtz&#10;JZV+QkWJjBBjCdlZcLI6V7p13bqYWFzMWFGAnkQFP1AAZquB0PCrsZkkLC/ehV44HU6HgRN0+1Mn&#10;8CYT53Q2Dpz+zB/0JkeT8Xjivzdx/SDKWZpSbsJsOeoHf8aBzWtp2bVjqRIFSw2cSUnJxXxcSLQi&#10;8EZm9rMtB8udm3uYhu0X1HKvJL8beGfd0Jn1hwMnmAU9Jxx4Q8fzw7Ow7wVhMJkdlnTOOP33klAd&#10;47DX7dkp7SV9rzbPfg9rI1HJNGyhgpUxBmrAZ5xIZBg45amVNWFFK++1wqR/1woY93bQlq+Goi37&#10;5yK9BrpKAXQC5sG+BCEX8gajGnZPjNXbJZEUo+IpB8qHfhCYZWUvQW/QhYvct8z3LYQnABVjjVEr&#10;jnW74JaVZIscIvm2MVycwjPJmKWweUJtVpvHBfvFVrLZhWaB7d+t193G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nWG4zP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в 1, 2, 3, 4, 5, 6, 7, 8, 9, 10, 11, далее 14, 17, 20, 23 и 26 недели (всего 16 доз);</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ACT-D – #дактиномицин 45 мкг/кг/сут, в/в в 2, 5, 8, 11, 14, 17, 20, 23 и 26 недели (всего 9 доз)</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Примечание:</w:t>
      </w:r>
      <w:r w:rsidRPr="00954C66">
        <w:rPr>
          <w:rFonts w:ascii="Times New Roman" w:eastAsia="Times New Roman" w:hAnsi="Times New Roman" w:cs="Times New Roman"/>
          <w:i/>
          <w:iCs/>
          <w:color w:val="333333"/>
          <w:sz w:val="27"/>
          <w:szCs w:val="27"/>
          <w:lang w:eastAsia="ru-RU"/>
        </w:rPr>
        <w:t> максимальная разовая доза винкристина** 2 мг.</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Режим 3 (AVD) </w:t>
      </w:r>
      <w:r w:rsidRPr="00954C66">
        <w:rPr>
          <w:rFonts w:ascii="Times New Roman" w:eastAsia="Times New Roman" w:hAnsi="Times New Roman" w:cs="Times New Roman"/>
          <w:color w:val="222222"/>
          <w:sz w:val="27"/>
          <w:szCs w:val="27"/>
          <w:lang w:eastAsia="ru-RU"/>
        </w:rPr>
        <w:t>[33]</w:t>
      </w: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i/>
          <w:iCs/>
          <w:color w:val="333333"/>
          <w:sz w:val="27"/>
          <w:szCs w:val="27"/>
          <w:lang w:eastAsia="ru-RU"/>
        </w:rPr>
        <w:t> </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4" name="Прямоугольник 14"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F7B411" id="Прямоугольник 14"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I1N+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BRhxUsKMmi/rD+vPzc/mdv2x+drcNj/Wn5pfzbfmOzJOKVUJdNBMSsGo&#10;EtkpGb+Bsaw6C7HqyOVmem5/8LprGlyDH8S5rC6kaZGqzkXyRiEuxjnhC3qqKhgTJADxtyopRZ1T&#10;kkKlvoFwDzDMRQEamtfPRAoZk6UWtv1XmSxNDGgsurJTvt5NmV5plIDyyAuGHnAhAdNGNhFItP25&#10;kko/oaJERoixhOwsOFmdK926bl1MLC5mrChAT6KCHygAs9VAaPjV2EwSlhfvQi+cDqfDwAm6/akT&#10;eJOJczobB05/5g96k6PJeDzx35u4fhDlLE0pN2G2HPWDP+PA5rW07NqxVImCpQbOpKTkYj4uJFoR&#10;eCMz+9mWg+XOzT1Mw/YLarlXkt8NvLNu6Mz6w4ETzIKeEw68oeP54VnY94IwmMwOSzpnnP57SaiO&#10;cdjr9uyU9pK+V5tnv4e1kahkGrZQwcoYAzXgM04kMgyc8tTKmrCilfdaYdK/awWMeztoy1dD0Zb9&#10;c5FeA12lADoB82BfgpALeYNRDbsnxurtkkiKUfGUA+VDPwjMsrKXoDfowkXuW+b7FsITgIqxxqgV&#10;x7pdcMtKskUOkXzbGC5O4ZlkzFLYPKE2q83jgv1iK9nsQrPA9u/W625j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2rCNT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VCR – 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в 1, 2, 3, 4, 5, 6, 7, 8, 9, 10, далее 13, 16, 19, 22, 25 и 28 недель (всего 16 доз);</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ACT-D – #дактиномицин 45 мкг/кг/сут, в/в болюсно – 2/3 дозы на неделе 2, затем полная доза на неделях 10, 16, 22, 28 (всего 5 доз);</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DOX – доксорубицин** 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w:t>
      </w:r>
      <w:r w:rsidRPr="00954C66">
        <w:rPr>
          <w:rFonts w:ascii="Times New Roman" w:eastAsia="Times New Roman" w:hAnsi="Times New Roman" w:cs="Times New Roman"/>
          <w:i/>
          <w:iCs/>
          <w:color w:val="333333"/>
          <w:sz w:val="20"/>
          <w:szCs w:val="20"/>
          <w:vertAlign w:val="superscript"/>
          <w:lang w:eastAsia="ru-RU"/>
        </w:rPr>
        <w:t> </w:t>
      </w:r>
      <w:r w:rsidRPr="00954C66">
        <w:rPr>
          <w:rFonts w:ascii="Times New Roman" w:eastAsia="Times New Roman" w:hAnsi="Times New Roman" w:cs="Times New Roman"/>
          <w:i/>
          <w:iCs/>
          <w:color w:val="333333"/>
          <w:sz w:val="27"/>
          <w:szCs w:val="27"/>
          <w:lang w:eastAsia="ru-RU"/>
        </w:rPr>
        <w:t>в/в капельно 4-6 часовая инфузия – на 7, 13, 19, 25 неделе)</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*Примечание:</w:t>
      </w:r>
      <w:r w:rsidRPr="00954C66">
        <w:rPr>
          <w:rFonts w:ascii="Times New Roman" w:eastAsia="Times New Roman" w:hAnsi="Times New Roman" w:cs="Times New Roman"/>
          <w:i/>
          <w:iCs/>
          <w:color w:val="333333"/>
          <w:sz w:val="27"/>
          <w:szCs w:val="27"/>
          <w:lang w:eastAsia="ru-RU"/>
        </w:rPr>
        <w:t> 2/3 дозы #дактиномицина на неделе 2 в связи с тем, что в ближайшее время предусмотрено проведение лучевой 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VA (при билатеральном поражении почек) </w:t>
      </w:r>
      <w:r w:rsidRPr="00954C66">
        <w:rPr>
          <w:rFonts w:ascii="Times New Roman" w:eastAsia="Times New Roman" w:hAnsi="Times New Roman" w:cs="Times New Roman"/>
          <w:color w:val="222222"/>
          <w:sz w:val="27"/>
          <w:szCs w:val="27"/>
          <w:lang w:eastAsia="ru-RU"/>
        </w:rPr>
        <w:t>[33]</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1, 2, 3, 4, 5, 6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#Дактиномицин 45 мкг/кг/сут, в/в болюсно – 1, 3, 5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Общая продолжительность курса – 6 недель.</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#Карбоплатин**/#Этопозид** (при билатеральном поражении почек) </w:t>
      </w:r>
      <w:r w:rsidRPr="00954C66">
        <w:rPr>
          <w:rFonts w:ascii="Times New Roman" w:eastAsia="Times New Roman" w:hAnsi="Times New Roman" w:cs="Times New Roman"/>
          <w:color w:val="222222"/>
          <w:sz w:val="27"/>
          <w:szCs w:val="27"/>
          <w:lang w:eastAsia="ru-RU"/>
        </w:rPr>
        <w:t>[33]</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3" name="Прямоугольник 13"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612EEF" id="Прямоугольник 13"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uZ8+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HWHESQkzar6sP6w/Nz+b2/XH5mtz2/xYf2p+Nd+a78g4pVQl0EEzKQWj&#10;SmSnZPwGxrLqLMSqI5eb6bn9weuuaXANfhDnsrqQpkWqOhfJG4W4GOeEL+ipqmBMkADE36qkFHVO&#10;SQqV+gbCPcAwFwVoaF4/EylkTJZa2PZfZbI0MaCx6MpO+Xo3ZXqlUQLKIy8YesCFBEwb2UQg0fbn&#10;Sir9hIoSGSHGErKz4GR1rnTrunUxsbiYsaIAPYkKfqAAzFYDoeFXYzNJWF68C71wOpwOAyfo9qdO&#10;4E0mzulsHDj9mT/oTY4m4/HEf2/i+kGUszSl3ITZctQP/owDm9fSsmvHUiUKlho4k5KSi/m4kGhF&#10;4I3M7GdbDpY7N/cwDdsvqOVeSX438M66oTPrDwdOMAt6Tjjwho7nh2dh3wvCYDI7LOmccfrvJaE6&#10;xmGv27NT2kv6Xm2e/R7WRqKSadhCBStjDNSAzziRyDBwylMra8KKVt5rhUn/rhUw7u2gLV8NRVv2&#10;z0V6DXSVAugEzIN9CUIu5A1GNeyeGKu3SyIpRsVTDpQP/SAwy8pegt6gCxe5b5nvWwhPACrGGqNW&#10;HOt2wS0ryRY5RPJtY7g4hWeSMUth84TarDaPC/aLrWSzC80C279br7uN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jYrmfP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VP16 – #этопозид** 150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1, 2, 3 дни, 1 и 4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CARBO – #карбоплатин** 200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1, 2, 3 дни, 1 и 4 недели.</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Проводится 2 таких цикла.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EU-RHAB и метрономной терапии для пациентов с ЗРО почки </w:t>
      </w:r>
      <w:r w:rsidRPr="00954C66">
        <w:rPr>
          <w:rFonts w:ascii="Times New Roman" w:eastAsia="Times New Roman" w:hAnsi="Times New Roman" w:cs="Times New Roman"/>
          <w:color w:val="222222"/>
          <w:sz w:val="27"/>
          <w:szCs w:val="27"/>
          <w:lang w:eastAsia="ru-RU"/>
        </w:rPr>
        <w:t>[16; 50]</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2" name="Прямоугольник 12"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B4ED96" id="Прямоугольник 12"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9P9+AIAAPk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2B2AUacVDCj9svth9vP7c/25vZj+7W9aX/cfmp/td/a78g4ZVSl0EEzKQWj&#10;SmWvYvwaxrLqLcSqJ5fr6bmD4evANLgBP4hzUZ9L0yJVn4n0jUJcjAvCF/RE1TAmSADib1RSiqag&#10;JINKfQPh7mGYiwI0NG+eiQwyJkstbPsvc1mZGNBYdGmnfLWdMr3UKAXlgReOPOBCCqa1bCKQePNz&#10;LZV+QkWFjJBgCdlZcLI6U7pz3biYWFzMWFmCnsQl31MAZqeB0PCrsZkkLC/eRV40HU1HoRMGg6kT&#10;epOJczIbh85g5g/7k4PJeDzx35u4fhgXLMsoN2E2HPXDP+PA+rV07NqyVImSZQbOpKTkYj4uJVoR&#10;eCMz+9mWg+XOzd1Pw/YLarlXkh+E3mkQObPBaOiEs7DvRENv5Hh+dBoNvDAKJ7P9ks4Yp/9eEmoS&#10;HPWDvp3STtL3avPs97A2EldMwxYqWZVgoAZ8xonEhoFTnllZE1Z28k4rTPp3rYBxbwZt+Woo2rF/&#10;LrIroKsUQCdgHuxLEAohrzFqYPckWL1dEkkxKp9yoHzkh6FZVvYS9ocBXOSuZb5rITwFqARrjDpx&#10;rLsFt6wlWxQQybeN4eIEnknOLIXNE+qyWj8u2C+2kvUuNAts92697jb20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ylvT/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Интенсивная химиотерапия: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1 курс (DOX) – #доксорубицин** (всего 3 курса):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#доксорубицин** 37,5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24 часа – 1, 2 дни, в недели 1, 7, 13;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2 курс (ICE) – #ифосфамид** + #карбоплатин** + #этопозид** (всего 3 курса):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#ифосфамид** 2000мг/м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2, 3 дни, в недели 3, 9, 15;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#карбоплатин** 500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день, в недели 3, 9, 15;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#этопозид** 100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2, 3 дни, в недели 3, 9, 15;</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3 курс (VCA) – #винкристин** + #циклофосфамид** + #дактиномицин (всего 3 курса):</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#винкристин** 1,5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болюсно – 1, 8 дни, в недели 5, 11, 17;</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#дактиномицин 25 мкг/кг/сут в/в болюсно – 1, 2 дни, в недели 5, 11, 17;</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#циклофосфамид** 1500 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капельно за 1 час – 1 день, в недели 5, 11, 17.</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метрономной химиотерапии Vnr/Cyclo для пациентов с ЗРО почки </w:t>
      </w:r>
      <w:r w:rsidRPr="00954C66">
        <w:rPr>
          <w:rFonts w:ascii="Times New Roman" w:eastAsia="Times New Roman" w:hAnsi="Times New Roman" w:cs="Times New Roman"/>
          <w:color w:val="222222"/>
          <w:sz w:val="27"/>
          <w:szCs w:val="27"/>
          <w:lang w:eastAsia="ru-RU"/>
        </w:rPr>
        <w:t>[50]</w:t>
      </w:r>
      <w:r w:rsidRPr="00954C66">
        <w:rPr>
          <w:rFonts w:ascii="Times New Roman" w:eastAsia="Times New Roman" w:hAnsi="Times New Roman" w:cs="Times New Roman"/>
          <w:b/>
          <w:bCs/>
          <w:color w:val="222222"/>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1" name="Прямоугольник 11"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862FEA" id="Прямоугольник 11"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vyl+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RhxUsKMmi/rD+vPzc/mdv2x+drcNj/Wn5pfzbfmOzJOKVUJdNBMSsGo&#10;EtkpGb+Bsaw6C7HqyOVmem5/8LprGlyDH8S5rC6kaZGqzkXyRiEuxjnhC3qqKhgTJADxtyopRZ1T&#10;kkKlvoFwDzDMRQEamtfPRAoZk6UWtv1XmSxNDGgsurJTvt5NmV5plIDyyAuGHnAhAdNGNhFItP25&#10;kko/oaJERoixhOwsOFmdK926bl1MLC5mrChAT6KCHygAs9VAaPjV2EwSlhfvQi+cDqfDwAm6/akT&#10;eJOJczobB05/5g96k6PJeDzx35u4fhDlLE0pN2G2HPWDP+PA5rW07NqxVImCpQbOpKTkYj4uJFoR&#10;eCMz+9mWg+XOzT1Mw/YLarlXkt8NvLNu6Mz6w4ETzIKeEw68oeP54VnY94IwmMwOSzpnnP57SaiO&#10;cdjr9uyU9pK+V5tnv4e1kahkGrZQwcoYAzXgM04kMgyc8tTKmrCilfdaYdK/awWMeztoy1dD0Zb9&#10;c5FeA12lADoB82BfgpALeYNRDbsnxurtkkiKUfGUA+VDPwjMsrKXoDfowkXuW+b7FsITgIqxxqgV&#10;x7pdcMtKskUOkXzbGC5O4ZlkzFLYPKE2q83jgv1iK9nsQrPA9u/W625j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Qi78p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lastRenderedPageBreak/>
        <w:t>#циклофосфамид** 25мг/м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перорально – дни 1-28 без перерыва, недели 1, 5, 9, 13, 17, 21;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#винорелбин** 25мг/м</w:t>
      </w:r>
      <w:r w:rsidRPr="00954C66">
        <w:rPr>
          <w:rFonts w:ascii="Times New Roman" w:eastAsia="Times New Roman" w:hAnsi="Times New Roman" w:cs="Times New Roman"/>
          <w:i/>
          <w:iCs/>
          <w:color w:val="333333"/>
          <w:sz w:val="20"/>
          <w:szCs w:val="20"/>
          <w:vertAlign w:val="superscript"/>
          <w:lang w:eastAsia="ru-RU"/>
        </w:rPr>
        <w:t>2</w:t>
      </w:r>
      <w:r w:rsidRPr="00954C66">
        <w:rPr>
          <w:rFonts w:ascii="Times New Roman" w:eastAsia="Times New Roman" w:hAnsi="Times New Roman" w:cs="Times New Roman"/>
          <w:i/>
          <w:iCs/>
          <w:color w:val="333333"/>
          <w:sz w:val="27"/>
          <w:szCs w:val="27"/>
          <w:lang w:eastAsia="ru-RU"/>
        </w:rPr>
        <w:t>/сут в/в за 5-10 минут, недели 1, 2, 3, 5, 6, 7, 9, 10, 11, 13, 14, 15, 17, 18, 19, 21, 22, 23.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интенсивной терапии SIOP для пациентов со СКС почки </w:t>
      </w:r>
      <w:r w:rsidRPr="00954C66">
        <w:rPr>
          <w:rFonts w:ascii="Times New Roman" w:eastAsia="Times New Roman" w:hAnsi="Times New Roman" w:cs="Times New Roman"/>
          <w:color w:val="222222"/>
          <w:sz w:val="27"/>
          <w:szCs w:val="27"/>
          <w:lang w:eastAsia="ru-RU"/>
        </w:rPr>
        <w:t>[33]</w:t>
      </w:r>
      <w:r w:rsidRPr="00954C66">
        <w:rPr>
          <w:rFonts w:ascii="Times New Roman" w:eastAsia="Times New Roman" w:hAnsi="Times New Roman" w:cs="Times New Roman"/>
          <w:b/>
          <w:bCs/>
          <w:i/>
          <w:iCs/>
          <w:color w:val="333333"/>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0" name="Прямоугольник 10"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724C54" id="Прямоугольник 10"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kk+QIAAPkFAAAOAAAAZHJzL2Uyb0RvYy54bWysVM2O0zAQviPxDpbvaZJu+pNo09VufxDS&#10;AistnJGbOI1FYgfbbXYXISFxReIReAguiJ99hvSNGDttt929ICAHy/ZMvplv5vMcn1yVBVpRqZjg&#10;MfY7HkaUJyJlfBHjVy9nzhAjpQlPSSE4jfE1Vfhk9PjRcV1FtCtyUaRUIgDhKqqrGOdaV5HrqiSn&#10;JVEdUVEOxkzIkmg4yoWbSlIDelm4Xc/ru7WQaSVFQpWC20lrxCOLn2U00S+yTFGNihhDbtqu0q5z&#10;s7qjYxItJKlylmzSIH+RRUkYh6A7qAnRBC0lewBVskQKJTLdSUTpiixjCbUcgI3v3WNzmZOKWi5Q&#10;HFXtyqT+H2zyfHUhEUuhd1AeTkroUfNl/WH9ufnZ3K4/Nl+b2+bH+lPzq/nWfEfGKaUqgQqaTilo&#10;VSI7JeM30JZVZyFWHbncdM/tD153TYFr8IM4l9WFNCVS1blI3ijExTgnfEFPVQVtggQg/vZKSlHn&#10;lKTA1DcQ7gGGOShAQ/P6mUghY7LUwpb/KpOliQGFRVe2y9e7LtMrjRK4PPKCoQc8EjBt9iYCibY/&#10;V1LpJ1SUyGxiLCE7C05W50q3rlsXE4uLGSsKuCdRwQ8uALO9gdDwq7GZJKwu3oVeOB1Oh4ETdPtT&#10;J/AmE+d0Ng6c/swf9CZHk/F44r83cf0gylmaUm7CbDXqB3+mgc1radW1U6kSBUsNnElJycV8XEi0&#10;IvBGZvazJQfLnZt7mIatF3C5R8nvBt5ZN3Rm/eHACWZBzwkH3tDx/PAs7HtBGExmh5TOGaf/TgnV&#10;MQ573Z7t0l7S97h59nvIjUQl0zCFClbGGKQBn3EikVHglKd2rwkr2v1eKUz6d6WAdm8bbfVqJNqq&#10;fy7Sa5CrFCAnUB7MS9jkQt5gVMPsibF6uySSYlQ85SD50A8CcNP2EPQGXTjIfct830J4AlAx1hi1&#10;27FuB9yykmyRQyTfFoaLU3gmGbMSNk+ozWrzuGC+WCabWWgG2P7Zet1N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AX/yST5&#10;AgAA+Q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1 курс (CYCLO/DOX) – циклофосфамид** + доксорубицин** (всего 3 курса): циклофосфамид** 450 мг/м2/сутки в/в капельно за 1 час – 1, 2, 3 дни, в 1 неделю;  доксорубицин** 50 мг/м2/сутки в/в капельно за 4-6 часов – 1 день в 1, 13, 25 недели;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2 курс (VP16/CARBO) – #этопозид** + #карбоплатин** (всего 6 курса): #этопозид** 150 мг/м2/сутки в/в капельно за 1 час – 1, 2, 3 дни в недели 4, 16, 28; #карбоплатин** 200 мг/м2/сутки в/в капельно за 1 час – 1, 2, 3 дни в недели 4, 16, 28;</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3 курс (IFO/DOX) – ифосфамид** + доксорубицин** (всего 3 курса): ифосфамид** 2 г/м2/сутки в/в капельно за 1 час – 1, 2, 3 дни в недели 7, 19, 31; # доксорубицин** 50 мг/м2/сутки в/в капельно за 4-6 часов – 1 день в недели 7, 19, 31.</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i/>
          <w:iCs/>
          <w:color w:val="333333"/>
          <w:sz w:val="27"/>
          <w:szCs w:val="27"/>
          <w:lang w:eastAsia="ru-RU"/>
        </w:rPr>
        <w:t>Схема терапии SIOP для пациентов с ВМН </w:t>
      </w:r>
      <w:r w:rsidRPr="00954C66">
        <w:rPr>
          <w:rFonts w:ascii="Times New Roman" w:eastAsia="Times New Roman" w:hAnsi="Times New Roman" w:cs="Times New Roman"/>
          <w:color w:val="222222"/>
          <w:sz w:val="27"/>
          <w:szCs w:val="27"/>
          <w:lang w:eastAsia="ru-RU"/>
        </w:rPr>
        <w:t>[33]</w:t>
      </w:r>
      <w:r w:rsidRPr="00954C66">
        <w:rPr>
          <w:rFonts w:ascii="Times New Roman" w:eastAsia="Times New Roman" w:hAnsi="Times New Roman" w:cs="Times New Roman"/>
          <w:b/>
          <w:bCs/>
          <w:i/>
          <w:iCs/>
          <w:color w:val="333333"/>
          <w:sz w:val="27"/>
          <w:szCs w:val="27"/>
          <w:lang w:eastAsia="ru-RU"/>
        </w:rPr>
        <w:t>:</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 </w:t>
      </w: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9" name="Прямоугольник 9"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2F17C7" id="Прямоугольник 9"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X+s9w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iBEnJYyo+bL+sP7c/Gxu1x+br81t82P9qfnVfGu+I/BJqUqgf2ZOCgaV&#10;yE7J+A0MZdVZiFVHLjezc/uD113T3hr8IMpldSFNg1R1LpI3CnExzglf0FNVwZCAOhB+q5JS1Dkl&#10;KdTpGwj3AMNcFKChef1MpJAwWWphm3+VydLEgLaiKzvj692M6ZVGCSiPvGDoARMSMG1kE4FE258r&#10;qfQTKkpkhBhLyM6Ck9W50q3r1sXE4mLGigL0JCr4gQIwWw2Ehl+NzSRhWfEu9MLpcDoMnKDbnzqB&#10;N5k4p7Nx4PRn/qA3OZqMxxP/vYnrB1HO0pRyE2bLUD/4MwZs3krLrR1HlShYauBMSkou5uNCohWB&#10;FzKzn205WO7c3MM0bL+glnsl+d3AO+uGzqw/HDjBLOg54cAbOp4fnoV9LwiDyeywpHPG6b+XhGog&#10;b6/bs1PaS/pebZ79HtZGopJp2EEFK2MM1IDPOJHIMHDKUytrwopW3muFSf+uFTDu7aAtXw1FW/bP&#10;RXoNdJUC6ATMg20JQi7kDUY1bJ4Yq7dLIilGxVMOlA/9IDCryl6C3qALF7lvme9bCE8AKsYao1Yc&#10;63a9LSvJFjlE8m1juDiFZ5IxS2HzhNqsNo8LtoutZLMJzfrav1uvu309+g0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n5X+s9wIA&#10;APc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#Дактиномицин 45мкг/кг 9 доз</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#Винкристин** 1,5мг/м2 20 доз</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А3.2 Токсичность терапии и правила применения химиотерапевтических препаратов и возрастные дозировки [33]</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i/>
          <w:iCs/>
          <w:color w:val="333333"/>
          <w:sz w:val="27"/>
          <w:szCs w:val="27"/>
          <w:u w:val="single"/>
          <w:lang w:eastAsia="ru-RU"/>
        </w:rPr>
        <w:t>Гематологическая токсичность:</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Нейтропения:</w:t>
      </w:r>
      <w:r w:rsidRPr="00954C66">
        <w:rPr>
          <w:rFonts w:ascii="Times New Roman" w:eastAsia="Times New Roman" w:hAnsi="Times New Roman" w:cs="Times New Roman"/>
          <w:color w:val="222222"/>
          <w:sz w:val="27"/>
          <w:szCs w:val="27"/>
          <w:lang w:eastAsia="ru-RU"/>
        </w:rPr>
        <w:t> абсолютное число нейтрофилов (ANC) должно быть больше 1000/мм</w:t>
      </w:r>
      <w:r w:rsidRPr="00954C66">
        <w:rPr>
          <w:rFonts w:ascii="Times New Roman" w:eastAsia="Times New Roman" w:hAnsi="Times New Roman" w:cs="Times New Roman"/>
          <w:color w:val="222222"/>
          <w:sz w:val="20"/>
          <w:szCs w:val="20"/>
          <w:vertAlign w:val="superscript"/>
          <w:lang w:eastAsia="ru-RU"/>
        </w:rPr>
        <w:t>3</w:t>
      </w:r>
      <w:r w:rsidRPr="00954C66">
        <w:rPr>
          <w:rFonts w:ascii="Times New Roman" w:eastAsia="Times New Roman" w:hAnsi="Times New Roman" w:cs="Times New Roman"/>
          <w:color w:val="222222"/>
          <w:sz w:val="27"/>
          <w:szCs w:val="27"/>
          <w:lang w:eastAsia="ru-RU"/>
        </w:rPr>
        <w:t>, чтобы можно было начать курс с #Дактиномицин или #Доксорубицином**, #Циклофосфамидом**, #Ифосфамидом**, #Карбоплатином**. Лечение #Винкристином** можно продолжить без учета ANC, если пациент находится в хорошем клиническом состоянии.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Тромбоцитопения:</w:t>
      </w:r>
      <w:r w:rsidRPr="00954C66">
        <w:rPr>
          <w:rFonts w:ascii="Times New Roman" w:eastAsia="Times New Roman" w:hAnsi="Times New Roman" w:cs="Times New Roman"/>
          <w:color w:val="222222"/>
          <w:sz w:val="27"/>
          <w:szCs w:val="27"/>
          <w:lang w:eastAsia="ru-RU"/>
        </w:rPr>
        <w:t> содержание тромбоцитов должно быть &gt;100.000/мм</w:t>
      </w:r>
      <w:r w:rsidRPr="00954C66">
        <w:rPr>
          <w:rFonts w:ascii="Times New Roman" w:eastAsia="Times New Roman" w:hAnsi="Times New Roman" w:cs="Times New Roman"/>
          <w:color w:val="222222"/>
          <w:sz w:val="20"/>
          <w:szCs w:val="20"/>
          <w:vertAlign w:val="superscript"/>
          <w:lang w:eastAsia="ru-RU"/>
        </w:rPr>
        <w:t>3</w:t>
      </w:r>
      <w:r w:rsidRPr="00954C66">
        <w:rPr>
          <w:rFonts w:ascii="Times New Roman" w:eastAsia="Times New Roman" w:hAnsi="Times New Roman" w:cs="Times New Roman"/>
          <w:color w:val="222222"/>
          <w:sz w:val="27"/>
          <w:szCs w:val="27"/>
          <w:lang w:eastAsia="ru-RU"/>
        </w:rPr>
        <w:t xml:space="preserve">, чтобы можно было начать курс лечения. Уже проводимый курс лечения следует </w:t>
      </w:r>
      <w:r w:rsidRPr="00954C66">
        <w:rPr>
          <w:rFonts w:ascii="Times New Roman" w:eastAsia="Times New Roman" w:hAnsi="Times New Roman" w:cs="Times New Roman"/>
          <w:color w:val="222222"/>
          <w:sz w:val="27"/>
          <w:szCs w:val="27"/>
          <w:lang w:eastAsia="ru-RU"/>
        </w:rPr>
        <w:lastRenderedPageBreak/>
        <w:t>прервать, если содержание тромбоцитов станет меньше 50.000/мм</w:t>
      </w:r>
      <w:r w:rsidRPr="00954C66">
        <w:rPr>
          <w:rFonts w:ascii="Times New Roman" w:eastAsia="Times New Roman" w:hAnsi="Times New Roman" w:cs="Times New Roman"/>
          <w:color w:val="222222"/>
          <w:sz w:val="20"/>
          <w:szCs w:val="20"/>
          <w:vertAlign w:val="superscript"/>
          <w:lang w:eastAsia="ru-RU"/>
        </w:rPr>
        <w:t>3</w:t>
      </w:r>
      <w:r w:rsidRPr="00954C66">
        <w:rPr>
          <w:rFonts w:ascii="Times New Roman" w:eastAsia="Times New Roman" w:hAnsi="Times New Roman" w:cs="Times New Roman"/>
          <w:color w:val="222222"/>
          <w:sz w:val="27"/>
          <w:szCs w:val="27"/>
          <w:lang w:eastAsia="ru-RU"/>
        </w:rPr>
        <w:t>. В случае внезапного падения уровня тромбоцитов следует вести мониторинг пациента на предмет признаков веноокклюзионной болезни ВОБ или сепсиса/инфицирования катетера. При кровотечениях всегда показано переливание тромбоцитов.</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Изолированную анемию</w:t>
      </w:r>
      <w:r w:rsidRPr="00954C66">
        <w:rPr>
          <w:rFonts w:ascii="Times New Roman" w:eastAsia="Times New Roman" w:hAnsi="Times New Roman" w:cs="Times New Roman"/>
          <w:color w:val="222222"/>
          <w:sz w:val="27"/>
          <w:szCs w:val="27"/>
          <w:lang w:eastAsia="ru-RU"/>
        </w:rPr>
        <w:t> в случае необходимости лечат посредством переливания крови (гемоглобин &lt;70 г/л). Развитие анемии не является основанием для модификации схемы лечения.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Фебрильная нейтропения</w:t>
      </w:r>
      <w:r w:rsidRPr="00954C66">
        <w:rPr>
          <w:rFonts w:ascii="Times New Roman" w:eastAsia="Times New Roman" w:hAnsi="Times New Roman" w:cs="Times New Roman"/>
          <w:color w:val="222222"/>
          <w:sz w:val="27"/>
          <w:szCs w:val="27"/>
          <w:lang w:eastAsia="ru-RU"/>
        </w:rPr>
        <w:t> – температура (при ректальном измерении) &gt;38,5°C или температура &gt;38,0°C, измеренная четырехкратно в течение 24 ч с интервалом более 4 часов, и число нейтрофилов &lt;500/мкл.</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i/>
          <w:iCs/>
          <w:color w:val="333333"/>
          <w:sz w:val="27"/>
          <w:szCs w:val="27"/>
          <w:u w:val="single"/>
          <w:lang w:eastAsia="ru-RU"/>
        </w:rPr>
        <w:t>Изолированные осложнения со стороны ЖКТ:</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Рвота</w:t>
      </w:r>
      <w:r w:rsidRPr="00954C66">
        <w:rPr>
          <w:rFonts w:ascii="Times New Roman" w:eastAsia="Times New Roman" w:hAnsi="Times New Roman" w:cs="Times New Roman"/>
          <w:color w:val="222222"/>
          <w:sz w:val="27"/>
          <w:szCs w:val="27"/>
          <w:lang w:eastAsia="ru-RU"/>
        </w:rPr>
        <w:t>, продолжающаяся несколько часов, может наблюдаться в первую очередь после введения #Дактиномицина или #Доксорубицина**. Обычно достаточно симптоматического лечения, и лишь в редких случаях возникает необходимость в модификации 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Диарея</w:t>
      </w:r>
      <w:r w:rsidRPr="00954C66">
        <w:rPr>
          <w:rFonts w:ascii="Times New Roman" w:eastAsia="Times New Roman" w:hAnsi="Times New Roman" w:cs="Times New Roman"/>
          <w:color w:val="222222"/>
          <w:sz w:val="27"/>
          <w:szCs w:val="27"/>
          <w:lang w:eastAsia="ru-RU"/>
        </w:rPr>
        <w:t>, сопровождающаяся или не сопровождающаяся рвотой, может возникнуть в первую очередь после облучения всей брюшной полости у детей младшего возраста. В этом случае может потребоваться приостановка лечения на несколько дней, а иногда даже отмена лучевой 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Запоры</w:t>
      </w:r>
      <w:r w:rsidRPr="00954C66">
        <w:rPr>
          <w:rFonts w:ascii="Times New Roman" w:eastAsia="Times New Roman" w:hAnsi="Times New Roman" w:cs="Times New Roman"/>
          <w:color w:val="222222"/>
          <w:sz w:val="27"/>
          <w:szCs w:val="27"/>
          <w:lang w:eastAsia="ru-RU"/>
        </w:rPr>
        <w:t> – частое явление на фоне терапии #Винкристином**. Необходимо назначить слабительные средства и убедиться, что у пациента появился неоформленный стул. При возникновении паралитической кишечной непроходимости лекарства следует отменить и возобновить прием с половины дозы.</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i/>
          <w:iCs/>
          <w:color w:val="333333"/>
          <w:sz w:val="27"/>
          <w:szCs w:val="27"/>
          <w:u w:val="single"/>
          <w:lang w:eastAsia="ru-RU"/>
        </w:rPr>
        <w:t>Осложнения со стороны печени: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Осложнения со стороны печени могут возникать на фоне лечения #Дактиномицином, #Винкристином** или #Доксорубицином**.  К факторам риска, ассоциированным главным образом с #Дактиномицином, относится нефробластома правой почки и облучение всей брюшной полости или правого бока. Необходим тщательный мониторинг пациентов с симптомами дисфункции печени.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Пациентам с </w:t>
      </w:r>
      <w:r w:rsidRPr="00954C66">
        <w:rPr>
          <w:rFonts w:ascii="Times New Roman" w:eastAsia="Times New Roman" w:hAnsi="Times New Roman" w:cs="Times New Roman"/>
          <w:b/>
          <w:bCs/>
          <w:color w:val="222222"/>
          <w:sz w:val="27"/>
          <w:szCs w:val="27"/>
          <w:lang w:eastAsia="ru-RU"/>
        </w:rPr>
        <w:t>веноокклюзионной болезнью (ВОБ)</w:t>
      </w:r>
      <w:r w:rsidRPr="00954C66">
        <w:rPr>
          <w:rFonts w:ascii="Times New Roman" w:eastAsia="Times New Roman" w:hAnsi="Times New Roman" w:cs="Times New Roman"/>
          <w:color w:val="222222"/>
          <w:sz w:val="27"/>
          <w:szCs w:val="27"/>
          <w:lang w:eastAsia="ru-RU"/>
        </w:rPr>
        <w:t> #Дактиномицин не следует применять, пока не исчезнут основные патологические явления, при этом при проведении первого из последующих курсов химиотерапии следует использовать половину первоначальной дозы. Если во время терапии #Дактиномицином симптомы возникают повторно, препарат следует отменить совсем. Терапия #Винкристином** может привести к обострению заболеваний печени.</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i/>
          <w:iCs/>
          <w:color w:val="333333"/>
          <w:sz w:val="27"/>
          <w:szCs w:val="27"/>
          <w:u w:val="single"/>
          <w:lang w:eastAsia="ru-RU"/>
        </w:rPr>
        <w:lastRenderedPageBreak/>
        <w:t>Кардиотоксичность:</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Общепринятых рекомендаций по модификации дозировки #Доксорубицина** не существует. Перед каждым введением #Доксорубицина** необходимо проводить ЭХО-КГ мониторинг. Следует рассмотреть возможность прерывания лечения #Доксорубицином**, если фракция укорочения у пациента составляет менее 28% или если между двумя подряд приемами #Доксорубицина** наблюдается снижение &gt;10%. В таких случаях следует продолжать химиотерапию, оставив только #Винкристин** и #Дактиномицин. По прошествии 3 недель повторите ЭХО-КГ и, если показатель улучшился, продолжите терапию с #Доксорубицином**, но повторяйте эхокардиограмму перед каждым введением данного препарата. Снижение фракции укорочения более чем на 20% от базисного значения является основанием для приостановки лечения #Доксорубицином** до восстановления показателя до его первоначального значения. Остерегайтесь развития анемии, которая может повлиять на показатель фракции укорочения.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Кардиотоксичность чаще возникает у пациентов, которым проводилась лучевая терапия грудной клетки и у которых левосторонняя нефробластома стадии III.</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i/>
          <w:iCs/>
          <w:color w:val="333333"/>
          <w:sz w:val="27"/>
          <w:szCs w:val="27"/>
          <w:u w:val="single"/>
          <w:lang w:eastAsia="ru-RU"/>
        </w:rPr>
        <w:t>Нейротоксичность:</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Основными побочными эффектами #Винкристина** являются мышечная слабость и гипорефлексия. Могут возникать боли в челюстях, боль при глотании и охриплость. В случае развития паралича периферических нервов, свисания стопы, тяжелого неврита следует пропустить одну или две инъекции #Винкристина**, а следующую дозу снизить до 2/3 от первоначальной дозы.</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Для подтверждения наличия развившихся аномалий, типичных для терапии #Ифосфамидом**, следует провести ЭЭГ.</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i/>
          <w:iCs/>
          <w:color w:val="333333"/>
          <w:sz w:val="27"/>
          <w:szCs w:val="27"/>
          <w:u w:val="single"/>
          <w:lang w:eastAsia="ru-RU"/>
        </w:rPr>
        <w:t>Токсические эффекты со стороны мочевого пузыря и почек:</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несоблюдении особенностей назначения #Циклофосфамид** и #Ифосфамид** могут вызвать геморрагический цистит. Рекомендовано регулярное применение Месны*. В случае макроскопически выявляемой и повторяющейся гематурии химиотерапию следует прервать. Для увеличения диуреза следует рассмотреть возможность проведения инфузионной гипергидратации (3 л/м2) и применения диуретика (Фуросемид**, Маннитол**).</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При повышении уровня креатинина в сыворотке крови или при развитии тубулопатии следует рассмотреть возможность модификации доз.</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Как правило, в случае с #Ифосфамидом** можно действовать следующим образом:</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1. Введение #Ифосфамида** в течение 24 часов вместо короткой инфузии;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2. Снижение дозы #Ифосфамида** примерно на 1/3;</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3. Применение #Циклофосфамида** вместо #Ифосфамида**.</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i/>
          <w:iCs/>
          <w:color w:val="333333"/>
          <w:sz w:val="27"/>
          <w:szCs w:val="27"/>
          <w:u w:val="single"/>
          <w:lang w:eastAsia="ru-RU"/>
        </w:rPr>
        <w:t>Токсические эффекты со стороны половых желез</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Токсические эффекты со стороны половых желез (гонадотоксичность) возникают главным образом после применения алкилирующих агентов и облучения брюшной полости. Во всех случаях необходимо рассматривать возможность проведения консультаций по вопросам бесплодия и осуществления мер по сохранению фертильности. Это особенно актуально в случае с пациентами, которым проводилось облучение всей брюшной полости (после обсеменения).</w:t>
      </w:r>
    </w:p>
    <w:p w:rsidR="00954C66" w:rsidRPr="00954C66" w:rsidRDefault="00954C66" w:rsidP="00954C6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i/>
          <w:iCs/>
          <w:color w:val="333333"/>
          <w:sz w:val="27"/>
          <w:szCs w:val="27"/>
          <w:u w:val="single"/>
          <w:lang w:eastAsia="ru-RU"/>
        </w:rPr>
        <w:t>Тяжелая непереносимость предоперационной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Если во время предоперационной химиотерапии возникают следующие осложнения, то после купирования токсических эффектов пациентам следует провести нефрэктомию при условии, что проведение операции возможно и сопровождается допустимым уровнем риска, в противном случае можно рассмотреть возможность применения альтернативных химиотерапевтических препаратов перед операцией. В большинстве случаев, послеперационная химиотерапия по-прежнему должна быть проведена – в соответствии со стадией и гистологическим типом опухоли. Исключением являются опухоли с гистологией низкого риска и невысокой стадией и/или случаи, когда в условиях конкретной клинической ситуации продолжение химиотерапии невозможно. Альтернативные химиотерапевтические препараты следует обсудить с национальным координатором. В некоторых случаях (например, при лечении #Дактиномицин) возможно проведение терапии с тем же препаратом, но со снижением дозировки; в то время как в случае с другими препаратами, для которых ключевым фактором токсичности является кумулятивная доза (например, для #Доксорубицина**), требуется их полная отмена: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a. Глубокая тромбоцитопения (тромбоциты &lt;50x109/л) с кровотечением или без, ассоциированная с ВОБ: боли в животе с диареей, асцит, отеки, значительное увеличение печени в размерах, олигурия, жар и желтуха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b. Или с кожной эритемой с шелушением, соответствующей синдрому Стивенса-Джонсона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c. Тяжелые неврологические осложнения, такие как непереносимая парестезия с параличом, конвульсиями; или амавроз.</w:t>
      </w:r>
    </w:p>
    <w:p w:rsidR="00954C66" w:rsidRPr="00954C66" w:rsidRDefault="00954C66" w:rsidP="00954C6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54C66">
        <w:rPr>
          <w:rFonts w:ascii="Times New Roman" w:eastAsia="Times New Roman" w:hAnsi="Times New Roman" w:cs="Times New Roman"/>
          <w:b/>
          <w:bCs/>
          <w:color w:val="222222"/>
          <w:sz w:val="27"/>
          <w:szCs w:val="27"/>
          <w:u w:val="single"/>
          <w:lang w:eastAsia="ru-RU"/>
        </w:rPr>
        <w:t>Редукция доз препаратов или изменения тайминга должно осуществляться по следующим критериям [33]:</w:t>
      </w:r>
    </w:p>
    <w:p w:rsidR="00954C66" w:rsidRPr="00954C66" w:rsidRDefault="00954C66" w:rsidP="00954C66">
      <w:pPr>
        <w:numPr>
          <w:ilvl w:val="0"/>
          <w:numId w:val="132"/>
        </w:numPr>
        <w:spacing w:after="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Введение #дактиномицина, #доксорубицина**, #циклофосфамида**, #этопозида** и #карбоплатина** должно быть отложено до восстановления показателей: нейтрофилы – более 1,0х10</w:t>
      </w:r>
      <w:r w:rsidRPr="00954C66">
        <w:rPr>
          <w:rFonts w:ascii="Times New Roman" w:eastAsia="Times New Roman" w:hAnsi="Times New Roman" w:cs="Times New Roman"/>
          <w:color w:val="222222"/>
          <w:sz w:val="20"/>
          <w:szCs w:val="20"/>
          <w:vertAlign w:val="superscript"/>
          <w:lang w:eastAsia="ru-RU"/>
        </w:rPr>
        <w:t>9</w:t>
      </w:r>
      <w:r w:rsidRPr="00954C66">
        <w:rPr>
          <w:rFonts w:ascii="Times New Roman" w:eastAsia="Times New Roman" w:hAnsi="Times New Roman" w:cs="Times New Roman"/>
          <w:color w:val="222222"/>
          <w:sz w:val="27"/>
          <w:szCs w:val="27"/>
          <w:lang w:eastAsia="ru-RU"/>
        </w:rPr>
        <w:t>/л, тромбоциты – более 100х10</w:t>
      </w:r>
      <w:r w:rsidRPr="00954C66">
        <w:rPr>
          <w:rFonts w:ascii="Times New Roman" w:eastAsia="Times New Roman" w:hAnsi="Times New Roman" w:cs="Times New Roman"/>
          <w:color w:val="222222"/>
          <w:sz w:val="20"/>
          <w:szCs w:val="20"/>
          <w:vertAlign w:val="superscript"/>
          <w:lang w:eastAsia="ru-RU"/>
        </w:rPr>
        <w:t>9</w:t>
      </w:r>
      <w:r w:rsidRPr="00954C66">
        <w:rPr>
          <w:rFonts w:ascii="Times New Roman" w:eastAsia="Times New Roman" w:hAnsi="Times New Roman" w:cs="Times New Roman"/>
          <w:color w:val="222222"/>
          <w:sz w:val="27"/>
          <w:szCs w:val="27"/>
          <w:lang w:eastAsia="ru-RU"/>
        </w:rPr>
        <w:t>/л [64];</w:t>
      </w:r>
    </w:p>
    <w:p w:rsidR="00954C66" w:rsidRPr="00954C66" w:rsidRDefault="00954C66" w:rsidP="00954C66">
      <w:pPr>
        <w:numPr>
          <w:ilvl w:val="0"/>
          <w:numId w:val="132"/>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Введение #дактиномицина должно быть отложено: при повышении уровня билирубина выше 1,5 от нормы; при повышении уровня АЛТ выше 5 от нормы; при клинических признаках веноокклюзионной болезни [64];</w:t>
      </w:r>
    </w:p>
    <w:p w:rsidR="00954C66" w:rsidRPr="00954C66" w:rsidRDefault="00954C66" w:rsidP="00954C66">
      <w:pPr>
        <w:numPr>
          <w:ilvl w:val="0"/>
          <w:numId w:val="132"/>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Введение #доксорубицина** должно быть отложено: при повышении билирубина выше 2 от нормы; при повышении АЛТ выше 5 от нормы: при наличии мукозита 1 степени и выше [64];</w:t>
      </w:r>
    </w:p>
    <w:p w:rsidR="00954C66" w:rsidRPr="00954C66" w:rsidRDefault="00954C66" w:rsidP="00954C66">
      <w:pPr>
        <w:numPr>
          <w:ilvl w:val="0"/>
          <w:numId w:val="132"/>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Если следующий курс начинается с задержкой более 1 недели, необходимо обсудить снижение дозы препаратов на 33% [64];</w:t>
      </w:r>
    </w:p>
    <w:p w:rsidR="00954C66" w:rsidRPr="00954C66" w:rsidRDefault="00954C66" w:rsidP="00954C66">
      <w:pPr>
        <w:numPr>
          <w:ilvl w:val="0"/>
          <w:numId w:val="132"/>
        </w:numPr>
        <w:spacing w:after="240" w:line="390" w:lineRule="atLeast"/>
        <w:ind w:left="450"/>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Дозы химиопрепаратов рассчитываются в зависимости от веса пациента и представлены в таблицах 15 и 16 [64].</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15. Дозы химиопрепаратов для детей с НБ и СКС почки в соответствии с их весом [33; 64]:</w:t>
      </w:r>
    </w:p>
    <w:tbl>
      <w:tblPr>
        <w:tblW w:w="11850" w:type="dxa"/>
        <w:tblCellMar>
          <w:left w:w="0" w:type="dxa"/>
          <w:right w:w="0" w:type="dxa"/>
        </w:tblCellMar>
        <w:tblLook w:val="04A0" w:firstRow="1" w:lastRow="0" w:firstColumn="1" w:lastColumn="0" w:noHBand="0" w:noVBand="1"/>
      </w:tblPr>
      <w:tblGrid>
        <w:gridCol w:w="2966"/>
        <w:gridCol w:w="4344"/>
        <w:gridCol w:w="1937"/>
        <w:gridCol w:w="2603"/>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&lt;5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5-12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&gt;12 кг (полная доза)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#Винкристин**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0.033 мг/кг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0.05 мг/кг (66%)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1.5 мг/м</w:t>
            </w:r>
            <w:r w:rsidRPr="00954C66">
              <w:rPr>
                <w:rFonts w:ascii="Verdana" w:eastAsia="Times New Roman" w:hAnsi="Verdana" w:cs="Times New Roman"/>
                <w:sz w:val="12"/>
                <w:szCs w:val="12"/>
                <w:vertAlign w:val="superscript"/>
                <w:lang w:eastAsia="ru-RU"/>
              </w:rPr>
              <w:t>2</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#Дактиномицин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Исключен, также у пациентов до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30 мкг/кг (66%)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45 мкг/кг</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Доксорубицин**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1.1 мг/кг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1.66 мг/кг (66%)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50 мг/кг</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4.4 мг/кг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6.6 мг/кг (66%)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200 мг/м</w:t>
            </w:r>
            <w:r w:rsidRPr="00954C66">
              <w:rPr>
                <w:rFonts w:ascii="Verdana" w:eastAsia="Times New Roman" w:hAnsi="Verdana" w:cs="Times New Roman"/>
                <w:sz w:val="12"/>
                <w:szCs w:val="12"/>
                <w:vertAlign w:val="superscript"/>
                <w:lang w:eastAsia="ru-RU"/>
              </w:rPr>
              <w:t>2</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10 мг/кг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15 мг/кг (66%)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450 мг/м2</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100%</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Исключен (из-за этанола), возможен этопофос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5 мг/кг (66%)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150 мг/м</w:t>
            </w:r>
            <w:r w:rsidRPr="00954C66">
              <w:rPr>
                <w:rFonts w:ascii="Verdana" w:eastAsia="Times New Roman" w:hAnsi="Verdana" w:cs="Times New Roman"/>
                <w:sz w:val="12"/>
                <w:szCs w:val="12"/>
                <w:vertAlign w:val="superscript"/>
                <w:lang w:eastAsia="ru-RU"/>
              </w:rPr>
              <w:t>2</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i/>
          <w:iCs/>
          <w:color w:val="333333"/>
          <w:sz w:val="27"/>
          <w:szCs w:val="27"/>
          <w:lang w:eastAsia="ru-RU"/>
        </w:rPr>
        <w:t>Таблица 16. Дозы химиопрепаратов для детей с ЗРО почки в соответствии с их весом</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i/>
          <w:iCs/>
          <w:color w:val="333333"/>
          <w:sz w:val="27"/>
          <w:szCs w:val="27"/>
          <w:lang w:eastAsia="ru-RU"/>
        </w:rPr>
        <w:t>[16]</w:t>
      </w:r>
      <w:r w:rsidRPr="00954C66">
        <w:rPr>
          <w:rFonts w:ascii="Times New Roman" w:eastAsia="Times New Roman" w:hAnsi="Times New Roman" w:cs="Times New Roman"/>
          <w:color w:val="222222"/>
          <w:sz w:val="27"/>
          <w:szCs w:val="27"/>
          <w:lang w:eastAsia="ru-RU"/>
        </w:rPr>
        <w:t>:</w:t>
      </w:r>
    </w:p>
    <w:tbl>
      <w:tblPr>
        <w:tblW w:w="11850" w:type="dxa"/>
        <w:tblCellMar>
          <w:left w:w="0" w:type="dxa"/>
          <w:right w:w="0" w:type="dxa"/>
        </w:tblCellMar>
        <w:tblLook w:val="04A0" w:firstRow="1" w:lastRow="0" w:firstColumn="1" w:lastColumn="0" w:noHBand="0" w:noVBand="1"/>
      </w:tblPr>
      <w:tblGrid>
        <w:gridCol w:w="3187"/>
        <w:gridCol w:w="5565"/>
        <w:gridCol w:w="3098"/>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≤10 кг и/или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&gt;10 кг и &gt;6 мес (полная доза)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#Доксорубицин**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1.25 мг/кг/сут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37,5 мг/м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/сут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66,7 мг/кг/сут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2000 мг/м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/сут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16,7 мг/кг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500 мг/м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/сут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3,33 мг/кг/сут (70%), возможен этопофос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100 мг/м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/сут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#Винкристин**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0.05 мг/кг/сут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1.5 мг/м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/сут (max 2 мг)</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50 мг/кг/сут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1500 мг/м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/сут</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#Дактиномицин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Дополнительная редукция при весе &lt;10 кг и/или &lt;12 мес</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17,5 мкг/кг/сут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25 мкг/кг/сут</w:t>
            </w:r>
          </w:p>
        </w:tc>
      </w:tr>
    </w:tbl>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А3.3. Объем послеоперационной терапии при генерализованной форме НБ [33]</w:t>
      </w:r>
    </w:p>
    <w:tbl>
      <w:tblPr>
        <w:tblW w:w="11850" w:type="dxa"/>
        <w:tblCellMar>
          <w:left w:w="0" w:type="dxa"/>
          <w:right w:w="0" w:type="dxa"/>
        </w:tblCellMar>
        <w:tblLook w:val="04A0" w:firstRow="1" w:lastRow="0" w:firstColumn="1" w:lastColumn="0" w:noHBand="0" w:noVBand="1"/>
      </w:tblPr>
      <w:tblGrid>
        <w:gridCol w:w="1647"/>
        <w:gridCol w:w="3986"/>
        <w:gridCol w:w="2118"/>
        <w:gridCol w:w="2664"/>
        <w:gridCol w:w="4371"/>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lastRenderedPageBreak/>
              <w:t>Общий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Хирургическое лечение при метастазах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Гистология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Лечение</w:t>
            </w: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 ОХЧО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Полная хирургическая резекция 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НГР/ПГР и легочные узлы 3-5 мм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AVD150, ЛТ легких не назначается, если не проведена полная резекция все еще жизнеспособных метастазов  ЛТ легких</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НГР/ПГР, узлы в легких &gt;5 мм или имеются узлы другой локализации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AVD250 ЛТ легких не назначается, если не проведена полная резекция все еще жизнеспособных метастазов  ЛТ легких</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НГР/ПГР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Признаки жизнеспособной опухоли 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Лечение как для локализованных опухолей</w:t>
            </w: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ЧО/СБЗ</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Резекция репрезентативных узлов осуществима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Наличие жизнеспособных метастазов подтверждено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AVD250, ЛТ легких/метастазов, КТ на неделе 10</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если узлы сохраняются  следует по возможности провести хирургическую операцию для достижения полного ответа</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Метастазы, состоящие исключительно из некротической ткани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AVD150, КТ на неделе 10 à если узлы сохраняются  à следует по возможности провести хирургическую операцию для достижения полного ответа</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НГР/ПГР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xml:space="preserve">Признаки жизнеспособных метастазов или метастазов с некротическим </w:t>
            </w:r>
            <w:r w:rsidRPr="00954C66">
              <w:rPr>
                <w:rFonts w:ascii="Verdana" w:eastAsia="Times New Roman" w:hAnsi="Verdana" w:cs="Times New Roman"/>
                <w:sz w:val="27"/>
                <w:szCs w:val="27"/>
                <w:lang w:eastAsia="ru-RU"/>
              </w:rPr>
              <w:lastRenderedPageBreak/>
              <w:t>компонентом 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 xml:space="preserve">Связаться с ведущим исследователем; потенциально лечение как для локализованных опухолей или AVD250, КТ на </w:t>
            </w:r>
            <w:r w:rsidRPr="00954C66">
              <w:rPr>
                <w:rFonts w:ascii="Verdana" w:eastAsia="Times New Roman" w:hAnsi="Verdana" w:cs="Times New Roman"/>
                <w:sz w:val="27"/>
                <w:szCs w:val="27"/>
                <w:lang w:eastAsia="ru-RU"/>
              </w:rPr>
              <w:lastRenderedPageBreak/>
              <w:t>неделе 10  если узлы сохраняются  если узлы сохраняются следует по возможности провести хирургическую операцию для достижения полного ответа, ЛТ на локализацию(и) метастазов не проводится</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Метастазы, состоящие исключительно из некротической ткани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Режим AVD250, КТ на неделе 10  если узлы сохраняются  следует по возможности провести хирургическую операцию для достижения полного ответа</w:t>
            </w: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Резекция </w:t>
            </w:r>
            <w:r w:rsidRPr="00954C66">
              <w:rPr>
                <w:rFonts w:ascii="Verdana" w:eastAsia="Times New Roman" w:hAnsi="Verdana" w:cs="Times New Roman"/>
                <w:b/>
                <w:bCs/>
                <w:sz w:val="27"/>
                <w:szCs w:val="27"/>
                <w:lang w:eastAsia="ru-RU"/>
              </w:rPr>
              <w:t>не </w:t>
            </w:r>
            <w:r w:rsidRPr="00954C66">
              <w:rPr>
                <w:rFonts w:ascii="Verdana" w:eastAsia="Times New Roman" w:hAnsi="Verdana" w:cs="Times New Roman"/>
                <w:sz w:val="27"/>
                <w:szCs w:val="27"/>
                <w:lang w:eastAsia="ru-RU"/>
              </w:rPr>
              <w:t>осуществима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НГР</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AVD250, КТ на неделе 10  если узлы сохраняются, повторно рассмотреть возможность резекции и обсудить проведение ЛТ метастазов</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ПГР</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Схема с применением 4 препаратов (HR), КТ на неделе 10  если узлы сохраняются, показана ЛТ метастазов</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Резекция репрезентативных узлов осуществима</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Наличие метастазов подтверждено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Схема с применением 4 препаратов (HR), ЛТ метастазов. КТ на неделе 10  если узлы сохраняются  следует по возможности провести хирургическую операцию для достижения полного ответа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xml:space="preserve">Признаки жизнеспособной </w:t>
            </w:r>
            <w:r w:rsidRPr="00954C66">
              <w:rPr>
                <w:rFonts w:ascii="Verdana" w:eastAsia="Times New Roman" w:hAnsi="Verdana" w:cs="Times New Roman"/>
                <w:sz w:val="27"/>
                <w:szCs w:val="27"/>
                <w:lang w:eastAsia="ru-RU"/>
              </w:rPr>
              <w:lastRenderedPageBreak/>
              <w:t>или некротической опухолевой ткани 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 xml:space="preserve">AVD250, КТ на неделе 10  если узлы </w:t>
            </w:r>
            <w:r w:rsidRPr="00954C66">
              <w:rPr>
                <w:rFonts w:ascii="Verdana" w:eastAsia="Times New Roman" w:hAnsi="Verdana" w:cs="Times New Roman"/>
                <w:sz w:val="27"/>
                <w:szCs w:val="27"/>
                <w:lang w:eastAsia="ru-RU"/>
              </w:rPr>
              <w:lastRenderedPageBreak/>
              <w:t>сохраняются  хирургическое вмешательство  если обнаруживаются жизнеспособные метастазы  показан режим CDCV + ЛТ метастазов: следует связаться с ведущим исследователем (такие ситуации возникают очень редко).</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Все варианты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Все варианты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ВГР</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Обратитесь за советом в федеральный/национальных центр) ЛТ метастазов, КТ на неделе 10  если узлы сохраняются, следует рассмотреть возможность резекции, если таковая осуществима</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Показано</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Необходимо подтвердить метастатическую болезнь с помощью патолого-анатомического исследования à в случае наличия метастазов  проводить лечение в соответствии с самой неблагоприятной гистологией и самым неблагоприятным ответом</w:t>
            </w:r>
          </w:p>
        </w:tc>
      </w:tr>
    </w:tbl>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НГР – низкая группа риска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ПГР – промежуточная группа риска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ВГР – высокая группа риска</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А3.4 Профилактика и лечение тошноты и рвоты, обусловленных проведением противоопухолевой терапии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Таб. А3.4.1.</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color w:val="222222"/>
          <w:sz w:val="27"/>
          <w:szCs w:val="27"/>
          <w:lang w:eastAsia="ru-RU"/>
        </w:rPr>
        <w:t>Уровень эметогенности противоопухолевых препаратов [110]</w:t>
      </w:r>
    </w:p>
    <w:tbl>
      <w:tblPr>
        <w:tblW w:w="11850" w:type="dxa"/>
        <w:tblCellMar>
          <w:left w:w="0" w:type="dxa"/>
          <w:right w:w="0" w:type="dxa"/>
        </w:tblCellMar>
        <w:tblLook w:val="04A0" w:firstRow="1" w:lastRow="0" w:firstColumn="1" w:lastColumn="0" w:noHBand="0" w:noVBand="1"/>
      </w:tblPr>
      <w:tblGrid>
        <w:gridCol w:w="3668"/>
        <w:gridCol w:w="4450"/>
        <w:gridCol w:w="3732"/>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lastRenderedPageBreak/>
              <w:t>Степень эметогенности (риск развития рвоты)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Рекомендации COG 2022 (педиатрические)</w:t>
            </w:r>
          </w:p>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Рекомендации ASCO 2020 (общие для взрослых и детей)</w:t>
            </w: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Высокая (&gt;90%)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Монотерапия</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#Дактиномицин (в/в) ≥1,35 мг/м</w:t>
            </w:r>
            <w:r w:rsidRPr="00954C66">
              <w:rPr>
                <w:rFonts w:ascii="Verdana" w:eastAsia="Times New Roman" w:hAnsi="Verdana" w:cs="Times New Roman"/>
                <w:sz w:val="12"/>
                <w:szCs w:val="12"/>
                <w:vertAlign w:val="superscript"/>
                <w:lang w:eastAsia="ru-RU"/>
              </w:rPr>
              <w:t>2</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#Доксорубицин** (в/в) ≥30 мг/м</w:t>
            </w:r>
            <w:r w:rsidRPr="00954C66">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#Карбоплатин** (в/в) ≥175 мг/м</w:t>
            </w:r>
            <w:r w:rsidRPr="00954C66">
              <w:rPr>
                <w:rFonts w:ascii="Verdana" w:eastAsia="Times New Roman" w:hAnsi="Verdana" w:cs="Times New Roman"/>
                <w:sz w:val="12"/>
                <w:szCs w:val="12"/>
                <w:vertAlign w:val="superscript"/>
                <w:lang w:eastAsia="ru-RU"/>
              </w:rPr>
              <w:t>2</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#Циклофосфамид** (в/в) ≥1200 мг/м</w:t>
            </w:r>
            <w:r w:rsidRPr="00954C66">
              <w:rPr>
                <w:rFonts w:ascii="Verdana" w:eastAsia="Times New Roman" w:hAnsi="Verdana" w:cs="Times New Roman"/>
                <w:sz w:val="12"/>
                <w:szCs w:val="12"/>
                <w:vertAlign w:val="superscript"/>
                <w:lang w:eastAsia="ru-RU"/>
              </w:rPr>
              <w:t>2</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Комбинированные режимы</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#Дактиномицин 900 мкг/м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(в/в) + #ифосфамид** 3 г/м</w:t>
            </w:r>
            <w:r w:rsidRPr="00954C66">
              <w:rPr>
                <w:rFonts w:ascii="Verdana" w:eastAsia="Times New Roman" w:hAnsi="Verdana" w:cs="Times New Roman"/>
                <w:sz w:val="12"/>
                <w:szCs w:val="12"/>
                <w:vertAlign w:val="superscript"/>
                <w:lang w:eastAsia="ru-RU"/>
              </w:rPr>
              <w:t>2</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#Циклофосфамид** &gt;600 мг/м</w:t>
            </w:r>
            <w:r w:rsidRPr="00954C66">
              <w:rPr>
                <w:rFonts w:ascii="Verdana" w:eastAsia="Times New Roman" w:hAnsi="Verdana" w:cs="Times New Roman"/>
                <w:sz w:val="12"/>
                <w:szCs w:val="12"/>
                <w:vertAlign w:val="superscript"/>
                <w:lang w:eastAsia="ru-RU"/>
              </w:rPr>
              <w:t>2 </w:t>
            </w:r>
            <w:r w:rsidRPr="00954C66">
              <w:rPr>
                <w:rFonts w:ascii="Verdana" w:eastAsia="Times New Roman" w:hAnsi="Verdana" w:cs="Times New Roman"/>
                <w:sz w:val="27"/>
                <w:szCs w:val="27"/>
                <w:lang w:eastAsia="ru-RU"/>
              </w:rPr>
              <w:t>+ #дактиномицин ≥1 мг/м</w:t>
            </w:r>
            <w:r w:rsidRPr="00954C66">
              <w:rPr>
                <w:rFonts w:ascii="Verdana" w:eastAsia="Times New Roman" w:hAnsi="Verdana" w:cs="Times New Roman"/>
                <w:sz w:val="12"/>
                <w:szCs w:val="12"/>
                <w:vertAlign w:val="superscript"/>
                <w:lang w:eastAsia="ru-RU"/>
              </w:rPr>
              <w:t>2</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#Циклофосфамид** ≥400 мг/м</w:t>
            </w:r>
            <w:r w:rsidRPr="00954C66">
              <w:rPr>
                <w:rFonts w:ascii="Verdana" w:eastAsia="Times New Roman" w:hAnsi="Verdana" w:cs="Times New Roman"/>
                <w:sz w:val="12"/>
                <w:szCs w:val="12"/>
                <w:vertAlign w:val="superscript"/>
                <w:lang w:eastAsia="ru-RU"/>
              </w:rPr>
              <w:t>2 </w:t>
            </w:r>
            <w:r w:rsidRPr="00954C66">
              <w:rPr>
                <w:rFonts w:ascii="Verdana" w:eastAsia="Times New Roman" w:hAnsi="Verdana" w:cs="Times New Roman"/>
                <w:sz w:val="27"/>
                <w:szCs w:val="27"/>
                <w:lang w:eastAsia="ru-RU"/>
              </w:rPr>
              <w:t>+ #доксорубицин** ≥40 мг/м</w:t>
            </w:r>
            <w:r w:rsidRPr="00954C66">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#Этопозид** (в/в) ≥60 мг/м</w:t>
            </w:r>
            <w:r w:rsidRPr="00954C66">
              <w:rPr>
                <w:rFonts w:ascii="Verdana" w:eastAsia="Times New Roman" w:hAnsi="Verdana" w:cs="Times New Roman"/>
                <w:sz w:val="12"/>
                <w:szCs w:val="12"/>
                <w:vertAlign w:val="superscript"/>
                <w:lang w:eastAsia="ru-RU"/>
              </w:rPr>
              <w:t>2 </w:t>
            </w:r>
            <w:r w:rsidRPr="00954C66">
              <w:rPr>
                <w:rFonts w:ascii="Verdana" w:eastAsia="Times New Roman" w:hAnsi="Verdana" w:cs="Times New Roman"/>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#ифосфамид** (в/в) ≥1,2 г/м</w:t>
            </w:r>
            <w:r w:rsidRPr="00954C66">
              <w:rPr>
                <w:rFonts w:ascii="Verdana" w:eastAsia="Times New Roman" w:hAnsi="Verdana" w:cs="Times New Roman"/>
                <w:sz w:val="12"/>
                <w:szCs w:val="12"/>
                <w:vertAlign w:val="superscript"/>
                <w:lang w:eastAsia="ru-RU"/>
              </w:rPr>
              <w:t>2</w:t>
            </w: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Умеренная (31-90%)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Монотерапия</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#Дактиномицин (в/в) 10 мг/кг</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#Доксорубицин** (в/в) 25 мг/м</w:t>
            </w:r>
            <w:r w:rsidRPr="00954C66">
              <w:rPr>
                <w:rFonts w:ascii="Verdana" w:eastAsia="Times New Roman" w:hAnsi="Verdana" w:cs="Times New Roman"/>
                <w:sz w:val="12"/>
                <w:szCs w:val="12"/>
                <w:vertAlign w:val="superscript"/>
                <w:lang w:eastAsia="ru-RU"/>
              </w:rPr>
              <w:t>2</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#Ифосфамид** (в/в)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#Карбоплатин** (в/в)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#Циклофосфамид** (в/в) 1000 мг/м</w:t>
            </w:r>
            <w:r w:rsidRPr="00954C66">
              <w:rPr>
                <w:rFonts w:ascii="Verdana" w:eastAsia="Times New Roman" w:hAnsi="Verdana" w:cs="Times New Roman"/>
                <w:sz w:val="12"/>
                <w:szCs w:val="12"/>
                <w:vertAlign w:val="superscript"/>
                <w:lang w:eastAsia="ru-RU"/>
              </w:rPr>
              <w:t>2</w:t>
            </w: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Низкая (10-30%)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Монотерапия</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#Циклофосфамид** (в/в) 500 мг/м</w:t>
            </w:r>
            <w:r w:rsidRPr="00954C66">
              <w:rPr>
                <w:rFonts w:ascii="Verdana" w:eastAsia="Times New Roman" w:hAnsi="Verdana" w:cs="Times New Roman"/>
                <w:sz w:val="12"/>
                <w:szCs w:val="12"/>
                <w:vertAlign w:val="superscript"/>
                <w:lang w:eastAsia="ru-RU"/>
              </w:rPr>
              <w:t>2</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#Циклофосфамид** (р.о.) 2-3 мг/кг</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#Этопозид** (в/в)</w:t>
            </w: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Минимальная (&lt;10%)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Монотерапия</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#Винкристин** (в/в) ≤1,5 мг/м</w:t>
            </w:r>
            <w:r w:rsidRPr="00954C66">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r>
    </w:tbl>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Таб. А3.4.2.</w:t>
      </w:r>
      <w:r w:rsidRPr="00954C66">
        <w:rPr>
          <w:rFonts w:ascii="Times New Roman" w:eastAsia="Times New Roman" w:hAnsi="Times New Roman" w:cs="Times New Roman"/>
          <w:color w:val="222222"/>
          <w:sz w:val="27"/>
          <w:szCs w:val="27"/>
          <w:lang w:eastAsia="ru-RU"/>
        </w:rPr>
        <w:t> </w:t>
      </w:r>
      <w:r w:rsidRPr="00954C66">
        <w:rPr>
          <w:rFonts w:ascii="Times New Roman" w:eastAsia="Times New Roman" w:hAnsi="Times New Roman" w:cs="Times New Roman"/>
          <w:b/>
          <w:bCs/>
          <w:color w:val="222222"/>
          <w:sz w:val="27"/>
          <w:szCs w:val="27"/>
          <w:lang w:eastAsia="ru-RU"/>
        </w:rPr>
        <w:t>Дозы и режимы противорвотных препаратов [63; 106; 111]                     </w:t>
      </w:r>
    </w:p>
    <w:tbl>
      <w:tblPr>
        <w:tblW w:w="11850" w:type="dxa"/>
        <w:tblCellMar>
          <w:left w:w="0" w:type="dxa"/>
          <w:right w:w="0" w:type="dxa"/>
        </w:tblCellMar>
        <w:tblLook w:val="04A0" w:firstRow="1" w:lastRow="0" w:firstColumn="1" w:lastColumn="0" w:noHBand="0" w:noVBand="1"/>
      </w:tblPr>
      <w:tblGrid>
        <w:gridCol w:w="2653"/>
        <w:gridCol w:w="3569"/>
        <w:gridCol w:w="5628"/>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Степень эметогенности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Режимы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Дозы</w:t>
            </w: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Блокаторы серотониновых 5HT3-рецепторов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#Дексаметазон**</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NK</w:t>
            </w:r>
            <w:r w:rsidRPr="00954C66">
              <w:rPr>
                <w:rFonts w:ascii="Verdana" w:eastAsia="Times New Roman" w:hAnsi="Verdana" w:cs="Times New Roman"/>
                <w:b/>
                <w:bCs/>
                <w:sz w:val="12"/>
                <w:szCs w:val="12"/>
                <w:vertAlign w:val="subscript"/>
                <w:lang w:eastAsia="ru-RU"/>
              </w:rPr>
              <w:t>1</w:t>
            </w:r>
            <w:r w:rsidRPr="00954C66">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#Оланзапин**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I. #Дексаметазон** [106]</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Дети, получающие высокоэметогенную химиотерапию: 5 мг/м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 внутривенно/перорально все дни химиотерапии и три дня после ее заверешения;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 Дети, получающие химиотерапию с умеренной эметогенной активностью:</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≤0,6 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 2 мг внутривенно/перорально каждые 12 часов;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&gt;0,6 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 4 мг внутривенно/перорально каждые 12 часов.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При одновременном применении с #апрепитантом необходимо уменьшение дозы дексаметазона на 50%.</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II.</w:t>
            </w:r>
            <w:r w:rsidRPr="00954C66">
              <w:rPr>
                <w:rFonts w:ascii="Verdana" w:eastAsia="Times New Roman" w:hAnsi="Verdana" w:cs="Times New Roman"/>
                <w:sz w:val="27"/>
                <w:szCs w:val="27"/>
                <w:lang w:eastAsia="ru-RU"/>
              </w:rPr>
              <w:t> </w:t>
            </w:r>
            <w:r w:rsidRPr="00954C66">
              <w:rPr>
                <w:rFonts w:ascii="Verdana" w:eastAsia="Times New Roman" w:hAnsi="Verdana" w:cs="Times New Roman"/>
                <w:b/>
                <w:bCs/>
                <w:sz w:val="27"/>
                <w:szCs w:val="27"/>
                <w:lang w:eastAsia="ru-RU"/>
              </w:rPr>
              <w:t>Блокаторы серотониновых 5HT3-рецепторов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#Гранисетрон [106]</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Дети, получающие высокоэметогенную химиотерапию: 40 мкг/кг внутривенно однократно.</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 Дети, получающие химиотерапию с умеренной эметогенной активностью: 40 мкг/кг внутривенно однократно.</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3. Дети, получающие химиотерапию с низкой эметогенной активностью: 40 мкг/кг внутривенно однократно.</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#Ондансетрон** (противопоказан детям в возрасте до 6 месяцев для в/в форм, 2 года для таблеток)</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Дети, получающие высокоэметогенную химиотерапию: 5 мг/м</w:t>
            </w:r>
            <w:r w:rsidRPr="00954C66">
              <w:rPr>
                <w:rFonts w:ascii="Verdana" w:eastAsia="Times New Roman" w:hAnsi="Verdana" w:cs="Times New Roman"/>
                <w:sz w:val="12"/>
                <w:szCs w:val="12"/>
                <w:vertAlign w:val="superscript"/>
                <w:lang w:eastAsia="ru-RU"/>
              </w:rPr>
              <w:t>2 </w:t>
            </w:r>
            <w:r w:rsidRPr="00954C66">
              <w:rPr>
                <w:rFonts w:ascii="Verdana" w:eastAsia="Times New Roman" w:hAnsi="Verdana" w:cs="Times New Roman"/>
                <w:sz w:val="27"/>
                <w:szCs w:val="27"/>
                <w:lang w:eastAsia="ru-RU"/>
              </w:rPr>
              <w:t>(0,15 мг/кг) внутривенно/перорально перед терапией однократно, а затем каждые 8 часов.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 Дети, получающие химиотерапию с умеренной эметогенной активностью: 5 мг/м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 (0,15 мг/кг; максимум 8 мг) внутривенно/ перорально перед терапией однократно, а затем каждые 12 часов.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 Дети, получающие химиотерапию с низкой эметогенной активностью: 10 мг/м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 (0,3 мг/кг; максимум 16 мг внутривенно или 24 мг перорально) до начала терапии однократно.</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Палоносетрон</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Дети от 1 месяца до 17 лет: 0,02 мг/кг (максимум 1,5 мг) внутривенно один раз перед терапией, за 30 мин..</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 Дети 17 лет и старше: 0,5 мг внутривенно однократно перед терапией.</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III.</w:t>
            </w:r>
            <w:r w:rsidRPr="00954C66">
              <w:rPr>
                <w:rFonts w:ascii="Verdana" w:eastAsia="Times New Roman" w:hAnsi="Verdana" w:cs="Times New Roman"/>
                <w:sz w:val="27"/>
                <w:szCs w:val="27"/>
                <w:lang w:eastAsia="ru-RU"/>
              </w:rPr>
              <w:t> </w:t>
            </w:r>
            <w:r w:rsidRPr="00954C66">
              <w:rPr>
                <w:rFonts w:ascii="Verdana" w:eastAsia="Times New Roman" w:hAnsi="Verdana" w:cs="Times New Roman"/>
                <w:b/>
                <w:bCs/>
                <w:sz w:val="27"/>
                <w:szCs w:val="27"/>
                <w:lang w:eastAsia="ru-RU"/>
              </w:rPr>
              <w:t>Антагонисты NK-1 рецепторов (по АТХ классификации A04AD: Другие противорвотные препараты)</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#Апрепитант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Дети старше 6 месяцев: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- 1-й день: 3 мг/кг (максимум 125 мг) перорально 1 раз в сутки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за 1 час до химиотерапии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- 2-й и 3-й дни: 2 мг/кг (максимум 80 мг) перорально один раз в сутки.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w:t>
            </w:r>
            <w:r w:rsidRPr="00954C66">
              <w:rPr>
                <w:rFonts w:ascii="Verdana" w:eastAsia="Times New Roman" w:hAnsi="Verdana" w:cs="Times New Roman"/>
                <w:b/>
                <w:bCs/>
                <w:sz w:val="27"/>
                <w:szCs w:val="27"/>
                <w:lang w:eastAsia="ru-RU"/>
              </w:rPr>
              <w:t>Фосапрепитант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Дети от 6 месяцев до 2-х лет: 5 мг/кг (максимальная доза 150 мг) внутривенно в течение 30 минут за 60 минут до начала химиотерапии в первый день;</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 Дети от 2-х до 12 лет: 4 мг/кг (максимальная доза 150 мг) внутривенно в течение 30 минут за 60 минут до начала химиотерапии в первый день;</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 Дети от 12 до 17 лет: 150 мг внутривенно в течение 30 минут за 60 минут до начала химиотерапии в первый день</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Комбинация #фосапрепитант + #апрепитант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Дети от 6 месяцев до 12 лет: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- 3 мг/кг (максимальная доза 115 мг) внутривенно в течение 30 минут за 60 минут до начала химиотерапии в первый день;</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- 2 мг/кг (максимальная доза 80 мг) перорально, дни 2,3;</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 Дети от 12 до 17 лет: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- 115 мг внутривенно в течение 30 минут за 60 минут до начала химиотерапии в первый день</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- 80 мг перорально, дни 2,3.</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IV. #Оланзапин**</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Дети весом от 30 кг – 0,07 мг/кг (от 30 до 55 кг – 2,5 мг/сут, свыше 55 кг – 5 мг/сут) перорально за 1 час до введения цитостатиков, все дни химиотерапии и три дня после ее завершения;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2. Дети весом &gt;15 и &lt;30 кг – 2,5 мг/сут перорально за 1 час до введения цитостатиков, все дни химиотерапии и три дня после ее завершения;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Для детей весом менее 15 кг и/или возрастом менее 5 лет – неприменимо в силу отсуствия данных исследований об эффективности и безопасности #оланзапина**.</w:t>
            </w: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Блокаторы серотониновых 5HT3-рецепторов+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#Дексаметазон**</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NK</w:t>
            </w:r>
            <w:r w:rsidRPr="00954C66">
              <w:rPr>
                <w:rFonts w:ascii="Verdana" w:eastAsia="Times New Roman" w:hAnsi="Verdana" w:cs="Times New Roman"/>
                <w:b/>
                <w:bCs/>
                <w:sz w:val="12"/>
                <w:szCs w:val="12"/>
                <w:vertAlign w:val="subscript"/>
                <w:lang w:eastAsia="ru-RU"/>
              </w:rPr>
              <w:t>1</w:t>
            </w:r>
            <w:r w:rsidRPr="00954C66">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Блокаторы серотониновых 5HT3-рецепторов+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#Дексаметазон**</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i/>
                <w:iCs/>
                <w:color w:val="333333"/>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lastRenderedPageBreak/>
              <w:t>#Оланзапин**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Блокаторы серотониновых 5HT3-рецепторов (палоносетрон)</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#Оланзапин**</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NK</w:t>
            </w:r>
            <w:r w:rsidRPr="00954C66">
              <w:rPr>
                <w:rFonts w:ascii="Verdana" w:eastAsia="Times New Roman" w:hAnsi="Verdana" w:cs="Times New Roman"/>
                <w:b/>
                <w:bCs/>
                <w:sz w:val="12"/>
                <w:szCs w:val="12"/>
                <w:vertAlign w:val="subscript"/>
                <w:lang w:eastAsia="ru-RU"/>
              </w:rPr>
              <w:t>1</w:t>
            </w:r>
            <w:r w:rsidRPr="00954C66">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Блокаторы серотониновых 5HT3-рецепторов +</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#Дексаметазон**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Блокаторы серотониновых 5HT3-рецепторов+</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NK</w:t>
            </w:r>
            <w:r w:rsidRPr="00954C66">
              <w:rPr>
                <w:rFonts w:ascii="Verdana" w:eastAsia="Times New Roman" w:hAnsi="Verdana" w:cs="Times New Roman"/>
                <w:b/>
                <w:bCs/>
                <w:sz w:val="12"/>
                <w:szCs w:val="12"/>
                <w:vertAlign w:val="subscript"/>
                <w:lang w:eastAsia="ru-RU"/>
              </w:rPr>
              <w:t>1</w:t>
            </w:r>
            <w:r w:rsidRPr="00954C66">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Блокаторы серотониновых 5HT3-рецепторов (палоносетрон)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Блокаторы серотониновых 5HT3-рецепторов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Минимальная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 xml:space="preserve">Блокаторы серотониновых </w:t>
            </w:r>
            <w:r w:rsidRPr="00954C66">
              <w:rPr>
                <w:rFonts w:ascii="Verdana" w:eastAsia="Times New Roman" w:hAnsi="Verdana" w:cs="Times New Roman"/>
                <w:b/>
                <w:bCs/>
                <w:sz w:val="27"/>
                <w:szCs w:val="27"/>
                <w:lang w:eastAsia="ru-RU"/>
              </w:rPr>
              <w:lastRenderedPageBreak/>
              <w:t>5HT3-рецепторов </w:t>
            </w:r>
            <w:r w:rsidRPr="00954C66">
              <w:rPr>
                <w:rFonts w:ascii="Verdana" w:eastAsia="Times New Roman" w:hAnsi="Verdana" w:cs="Times New Roman"/>
                <w:b/>
                <w:bCs/>
                <w:i/>
                <w:iCs/>
                <w:color w:val="333333"/>
                <w:sz w:val="27"/>
                <w:szCs w:val="27"/>
                <w:lang w:eastAsia="ru-RU"/>
              </w:rPr>
              <w:t>или</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отсутствие профилактики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C66" w:rsidRPr="00954C66" w:rsidRDefault="00954C66" w:rsidP="00954C66">
            <w:pPr>
              <w:spacing w:after="0" w:line="240" w:lineRule="auto"/>
              <w:rPr>
                <w:rFonts w:ascii="Verdana" w:eastAsia="Times New Roman" w:hAnsi="Verdana" w:cs="Times New Roman"/>
                <w:sz w:val="27"/>
                <w:szCs w:val="27"/>
                <w:lang w:eastAsia="ru-RU"/>
              </w:rPr>
            </w:pPr>
          </w:p>
        </w:tc>
      </w:tr>
    </w:tbl>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954C66" w:rsidRPr="00954C66" w:rsidRDefault="00954C66" w:rsidP="00954C66">
      <w:pPr>
        <w:spacing w:after="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Б1. Алгоритм первичной диагностики ЗНО почки</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8" name="Прямоугольник 8"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42576A" id="Прямоугольник 8"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IBO9gIAAPc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mmMgShOSqCo+bL+sP7c/Gxu1x+br81t82P9qfnVfGu+I/BJqUqgf4YnBUQl&#10;slMyfgOkrDoLserI5YY7tz943TXtrcEPolxWF9I0SFXnInmjEBfjnPAFPVUVkATSgfDbKylFnVOS&#10;Qp2+gXAPMMxBARqa189ECgmTpRa2+VeZLE0MaCu6shxf7zimVxolcHnkBUMPlJCAabM3EUi0/bmS&#10;Sj+hokRmE2MJ2VlwsjpXunXduphYXMxYUcA9iQp+cAGY7Q2Ehl+NzSRhVfEu9MLpcDoMnKDbnzqB&#10;N5k4p7Nx4PRn/qA3OZqMxxP/vYnrB1HO0pRyE2arUD/4MwVs3kqrrZ1GlShYauBMSkou5uNCohWB&#10;FzKzn205WO7c3MM0bL+glnsl+d3AO+uGzqw/HDjBLOg54cAbOp4fnoV9LwiDyeywpHPG6b+XhOoY&#10;h71uz7K0l/S92jz7PayNRCXTMIMKVsIj2DmRyChwylNLrSasaPd7rTDp37UC6N4SbfVqJNqqfy7S&#10;a5CrFCAnUB5MS9jkQt5gVMPkibF6uySSYlQ85SD50A8CM6rsIegNunCQ+5b5voXwBKBirDFqt2Pd&#10;jrdlJdkih0i+bQwXp/BMMmYlbJ5Qm9XmccF0sZVsJqEZX/tn63U3r0e/A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Cv0gE7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954C66" w:rsidRPr="00954C66" w:rsidRDefault="00954C66" w:rsidP="00954C66">
      <w:pPr>
        <w:spacing w:after="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Б2. Алгоритм ведения пациента с НБ</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31295E" id="Прямоугольник 7"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9L1+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YHr7umvTX4QZTL6kKaBqnqXCRvFOJinBO+oKeqgiEBdSD8ViWlqHNK&#10;UqjTNxDuAYa5KEBD8/qZSCFhstTCNv8qk6WJAW1FV3bG17sZ0yuNElAeecHQAyYkYNrIJgKJtj9X&#10;UuknVJTICDGWkJ0FJ6tzpVvXrYuJxcWMFQXoSVTwAwVgthoIDb8am0nCsuJd6IXT4XQYOEG3P3UC&#10;bzJxTmfjwOnP/EFvcjQZjyf+exPXD6KcpSnlJsyWoX7wZwzYvJWWWzuOKlGw1MCZlJRczMeFRCsC&#10;L2RmP9tysNy5uYdp2H5BLfdK8ruBd9YNnVl/OHCCWdBzwoE3dDw/PAv7XhAGk9lhSeeM038vCdUx&#10;Dnvdnp3SXtL3avPs97A2EpVMww4qWBljoAZ8xolEhoFTnlpZE1a08l4rTPp3rYBxbwdt+Woo2rJ/&#10;LtJroKsUQCdgHmxLEHIhbzCqYfPEWL1dEkkxKp5yoHzoB4FZVfYS9AZduMh9y3zfQngCUDHWGLXi&#10;WLfrbVlJtsghkm8bw8UpPJOMWQqbJ9RmtXlcsF1sJZtNaNbX/t163e3r0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KB/S9f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Б3. Алгоритм ведения пациентов с двусторонней нефробластомой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AB4CB7" id="Прямоугольник 6"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0X+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YHr7umvTX4QZTL6kKaBqnqXCRvFOJinBO+oKeqgiEBdSD8ViWlqHNK&#10;UqjTNxDuAYa5KEBD8/qZSCFhstTCNv8qk6WJAW1FV3bG17sZ0yuNElAeecHQAyYkYNrIJgKJtj9X&#10;UuknVJTICDGWkJ0FJ6tzpVvXrYuJxcWMFQXoSVTwAwVgthoIDb8am0nCsuJd6IXT4XQYOEG3P3UC&#10;bzJxTmfjwOnP/EFvcjQZjyf+exPXD6KcpSnlJsyWoX7wZwzYvJWWWzuOKlGw1MCZlJRczMeFRCsC&#10;L2RmP9tysNy5uYdp2H5BLfdK8ruBd9YNnVl/OHCCWdBzwoE3dDw/PAv7XhAGk9lhSeeM038vCdUx&#10;Dnvdnp3SXtL3avPs97A2EpVMww4qWBljoAZ8xolEhoFTnlpZE1a08l4rTPp3rYBxbwdt+Woo2rJ/&#10;LtJroKsUQCdgHmxLEHIhbzCqYfPEWL1dEkkxKp5yoHzoB4FZVfYS9AZduMh9y3zfQngCUDHWGLXi&#10;WLfrbVlJtsghkm8bw8UpPJOMWQqbJ9RmtXlcsF1sJZtNaNbX/t163e3r0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pA4tF/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Б4. Алгоритм ведения пациентов с односторонней нефробластомой и контралатеральным нефробластоматозом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7077DE" id="Прямоугольник 5"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l3r+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YHr7umvTX4QZTL6kKaBqnqXCRvFOJinBO+oKeqgiEBdSD8ViWlqHNK&#10;UqjTNxDuAYa5KEBD8/qZSCFhstTCNv8qk6WJAW1FV3bG17sZ0yuNElAeecHQAyYkYNrIJgKJtj9X&#10;UuknVJTICDGWkJ0FJ6tzpVvXrYuJxcWMFQXoSVTwAwVgthoIDb8am0nCsuJd6IXT4XQYOEG3P3UC&#10;bzJxTmfjwOnP/EFvcjQZjyf+exPXD6KcpSnlJsyWoX7wZwzYvJWWWzuOKlGw1MCZlJRczMeFRCsC&#10;L2RmP9tysNy5uYdp2H5BLfdK8ruBd9YNnVl/OHCCWdBzwoE3dDw/PAv7XhAGk9lhSeeM038vCdUx&#10;Dnvdnp3SXtL3avPs97A2EpVMww4qWBljoAZ8xolEhoFTnlpZE1a08l4rTPp3rYBxbwdt+Woo2rJ/&#10;LtJroKsUQCdgHmxLEHIhbzCqYfPEWL1dEkkxKp5yoHzoB4FZVfYS9AZduMh9y3zfQngCUDHWGLXi&#10;WLfrbVlJtsghkm8bw8UpPJOMWQqbJ9RmtXlcsF1sJZtNaNbX/t163e3r0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cTpd6/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Б5. Алгоритм ведения пациентов с двусторонним или односторонним нефробластоматозом [33]</w:t>
      </w:r>
    </w:p>
    <w:p w:rsidR="00954C66" w:rsidRPr="00954C66" w:rsidRDefault="00954C66" w:rsidP="00954C66">
      <w:pPr>
        <w:spacing w:after="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noProof/>
          <w:color w:val="222222"/>
          <w:sz w:val="33"/>
          <w:szCs w:val="33"/>
          <w:lang w:eastAsia="ru-RU"/>
        </w:rPr>
        <mc:AlternateContent>
          <mc:Choice Requires="wps">
            <w:drawing>
              <wp:inline distT="0" distB="0" distL="0" distR="0">
                <wp:extent cx="304800" cy="304800"/>
                <wp:effectExtent l="0" t="0" r="0" b="0"/>
                <wp:docPr id="4" name="Прямоугольник 4"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DA1FA1" id="Прямоугольник 4"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6IJ+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uD113T3hr8IMpldSFNg1R1LpI3CnExzglf0FNVwZCAOhB+q5JS1Dkl&#10;KdTpGwj3AMNcFKChef1MpJAwWWphm3+VydLEgLaiKzvj692M6ZVGCSiPvGDoARMSMG1kE4FE258r&#10;qfQTKkpkhBhLyM6Ck9W50q3r1sXE4mLGigL0JCr4gQIwWw2Ehl+NzSRhWfEu9MLpcDoMnKDbnzqB&#10;N5k4p7Nx4PRn/qA3OZqMxxP/vYnrB1HO0pRyE2bLUD/4MwZs3krLrR1HlShYauBMSkou5uNCohWB&#10;FzKzn205WO7c3MM0bL+glnsl+d3AO+uGzqw/HDjBLOg54cAbOp4fnoV9LwiDyeywpHPG6b+XhOoY&#10;h71uz05pL+l7tXn2e1gbiUqmYQcVrIwxUAM+40Qiw8ApT62sCStaea8VJv27VsC4t4O2fDUUbdk/&#10;F+k10FUKoBMwD7YlCLmQNxjVsHlirN4uiaQYFU85UD70g8CsKnsJeoMuXOS+Zb5vITwBqBhrjFpx&#10;rNv1tqwkW+QQybeN4eIUnknGLIXNE2qz2jwu2C62ks0mNOtr/2697vb16Dc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SuiCf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lastRenderedPageBreak/>
        <w:t>Приложение Б6. Алгоритм ведения пациентов с односторонней опухолью и синдромом предрасположенности к развитию опухоли [33]</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b/>
          <w:bCs/>
          <w:color w:val="222222"/>
          <w:sz w:val="27"/>
          <w:szCs w:val="27"/>
          <w:lang w:eastAsia="ru-RU"/>
        </w:rPr>
        <w:t> </w:t>
      </w: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47BF8A" id="Прямоугольник 3"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zI+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u0PXndNe2vwgyiX1YU0DVLVuUjeKMTFOCd8QU9VBUMC6kD4rUpKUeeU&#10;pFCnbyDcAwxzUYCG5vUzkULCZKmFbf5VJksTA9qKruyMr3czplcaJaA88oKhB0xIwLSRTQQSbX+u&#10;pNJPqCiREWIsITsLTlbnSreuWxcTi4sZKwrQk6jgBwrAbDUQGn41NpOEZcW70Aunw+kwcIJuf+oE&#10;3mTinM7GgdOf+YPe5GgyHk/89yauH0Q5S1PKTZgtQ/3gzxiweSstt3YcVaJgqYEzKSm5mI8LiVYE&#10;XsjMfrblYLlzcw/TsP2CWu6V5HcD76wbOrP+cOAEs6DnhANv6Hh+eBb2vSAMJrPDks4Zp/9eEqpj&#10;HPa6PTulvaTv1ebZ72FtJCqZhh1UsDLGQA34jBOJDAOnPLWyJqxo5b1WmPTvWgHj3g7a8tVQtGX/&#10;XKTXQFcpgE7APNiWIORC3mBUw+aJsXq7JJJiVDzlQPnQDwKzquwl6A26cJH7lvm+hfAEoGKsMWrF&#10;sW7X27KSbJFDJN82hotTeCYZsxQ2T6jNavO4YLvYSjab0Kyv/bv1utvXo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mlXMyP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54C66" w:rsidRPr="00954C66" w:rsidRDefault="00954C66" w:rsidP="00954C66">
      <w:pPr>
        <w:spacing w:after="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Б7. Алгоритм аудиологического обследования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D86621" id="Прямоугольник 2"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DMq9wIAAPc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YMRJBSNqv9x+uP3c/mxvbj+2X9ub9sftp/ZX+639jsAnoyqF/pk5KRhU&#10;KnsV49cwlFVvIVY9uVzPzh0MXwemvQ34QZSL+lyaBqn6TKRvFOJiXBC+oCeqhiEBdSD8RiWlaApK&#10;MqjTNxDuHoa5KEBD8+aZyCBhstTCNv8yl5WJAW1Fl3bGV9sZ00uNUlAeeOHIAyakYFrLJgKJNz/X&#10;UuknVFTICAmWkJ0FJ6szpTvXjYuJxcWMlSXoSVzyPQVgdhoIDb8am0nCsuJd5EXT0XQUOmEwmDqh&#10;N5k4J7Nx6Axm/rA/OZiMxxP/vYnrh3HBsoxyE2bDUD/8Mwas30rHrS1HlShZZuBMSkou5uNSohWB&#10;FzKzn205WO7c3P00bL+glnsl+UHonQaRMxuMhk44C/tONPRGjudHp9HAC6NwMtsv6Yxx+u8loSbB&#10;UT/o2yntJH2vNs9+D2sjccU07KCSVQkGasBnnEhsGDjlmZU1YWUn77TCpH/XChj3ZtCWr4aiHfvn&#10;IrsCukoBdALmwbYEoRDyGqMGNk+C1dslkRSj8ikHykd+GJpVZS9hfxjARe5a5rsWwlOASrDGqBPH&#10;ultvy1qyRQGRfNsYLk7gmeTMUtg8oS6r9eOC7WIrWW9Cs75279brbl8f/QY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WRDMq9wIA&#10;APc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Нефробластома (опухоль Вилмса) – это высокозлокачественная солидная опухоль‎ почек. Она также называется нефробластома (часть слова „нефро“ обозначает почку, а „бластома“ обозначает опухоль). Опухоль названа по имени немецкого хирурга из Гейдельберга Макса Вилмса. На рубеже прошлого века Макс Вилмс занимался этой болезнью и впервые её подробно описал.</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Нефробластома возникает из зародышевой ткани, которая начинает развиваться в период внутриутробного развития организма. В ней может быть несколько типов, поэтому нефробластому называют „смешанной опухолью“, но основной из них – клетки-предшественники почечной ткани.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У 90% пациентов опухоль имеет локализованную форму, однако, примерно у 10% детей на момент диагноза уже есть метастазы, это могут быть близлежащие лимфатические узлы‎, а также лёгкие и печень, и более редкие локализации. У некоторых детей (около 5%) нефробластома сразу поражает обе почки. Обычно у этих детей опухоль вырастает из клеток-предшественников почечной ткани, которая не регрессировала в необходимые сроки, и имеет название – нефробластоматоз (незрелая эмбриональная ткань почек). Чаще, чем при других онкологических болезнях в детском возрасте, нефробластомой болеют дети с определёнными аномалиями развития и/или с наследственными онкологическими синдромами.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Нефробластома – самая частая опухоль почки детского возраста, пик заболеваемости приходится на возраст от 2 до 5 лет. Но нефробластома бывает также и у пациентов более младшего возраста, и подростков.</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Опухоль связана с изменениями определённых ген‎ов и хромосом, наиболее изученным из которых является ген 1 опухоли Вилмса‎ [ген WT1].</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Нефробластома часто встречается у детей, у которых уже есть врождённый опухолевый синдром‎, например, синдром WAGR (объединяет несколько симптомов неправильного развития), синдром Беквита-Видемана (увеличивается масса тела и внутренних органов), синдром Дениса Дрэша (недоразвитие половых органов). У детей с этими болезнями есть нарушения в развитии и повышен риск заболеть раком. Если в семье у кого-то была нефробластома, то у ребёнка из этой семьи также повышается вероятность заболеть нефробластомой. „Семейные“ случаи встречаются довольно редко (примерно около 1 %), и у этих детей опухоль обычно поражает обе почки или нефробластома имеет многоочаговый характер. Однако, в большинстве случаев нефробластома носит спорадический характер.</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У заболевших детей живот увеличивается в размерах, и опухоль – случайная находка на УЗИ. Могут быть боли в животе, кровь в моче. Также ребёнок может худеть, у него может быть высокая температура. Если у ребёнка уже есть определённые генетические синдромы и аномалии развития, то они помогают заподозрить у него нефробластому.</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После клинико-рентгенологического подтверждения того, что опухоль исходит из почки, в большинстве случаев начинается предоперационная терапия. Гистологическая верификация до начала лечения применяется только при сильных сомнениях в отношении диагноза нефробластома. У части пациентов (дети младше 6 месяцев и старше 7-10 лет) проводят гистологическое исследование ткани до терапии ввиду риска отличной от нефробластомы опухоли.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После того, как поставили окончательный диагноз (после хирургического вмешательства после предоперационной химиотерапии), врачи составляют план лечения. Специалисты, которые ведут пациента, составляют индивидуальную программу лечения (т.н. риск-адаптированное лечение), в которой учитываются определённые моменты. Их называют факторами риска (прогностические факторы‎), и они влияют на прогноз‎ развития болезни.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Важнейшие прогностические факторы у детей с нефробластомой это: стадия болезни (насколько опухоль распространилась по организму к моменту диагноза, и в каком объёме её можно удалить хирургическим путём), гистологический </w:t>
      </w:r>
      <w:r w:rsidRPr="00954C66">
        <w:rPr>
          <w:rFonts w:ascii="Times New Roman" w:eastAsia="Times New Roman" w:hAnsi="Times New Roman" w:cs="Times New Roman"/>
          <w:color w:val="222222"/>
          <w:sz w:val="27"/>
          <w:szCs w:val="27"/>
          <w:lang w:eastAsia="ru-RU"/>
        </w:rPr>
        <w:lastRenderedPageBreak/>
        <w:t>вариант нефробластомы (по ним можно понять, как опухоль растёт, то есть какая у неё степень злокачественности), ответ опухоли на химиотерапию.</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Лечение детей с нефробластомой комбинированное. Это значит, оно состоит в основном из операции и химиотерапии. Чаще всего детей начинают лечить курсом химиотерапии, чтобы уменьшить размер опухоли. Тогда опухоль становится более операбельной. У некоторых детей лечение сразу начинается с операции. Цель хирургической операции – удалить опухоль и возможные метастазы‎. Как правило, после операции продолжается (или начинается) химиотерапия. В зависимости от стадии опухоли после операции и/или в зависимости от того, есть ли ещё метастазы, дополнительно могут назначать облучение‎ опухолевого региона. Во всех крупных лечебных центрах детей и подростков с нефробластомой лечат по стандартизированным протоколам. Цель всех программ – увеличить долговременную выживаемость и одновременно снизить отдалённые последствия на организм ребёнка.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Шансы вылечить ребёнка от нефробластомы очень хорошие. Благодаря высокоточным новым методам диагностики и стандартизированным протоколам комбинированной терапии выздоравливают примерно 90% больных. Однако, у каждого конкретного ребёнка прогноз‎ зависит в первую очередь от того, каким вариантом нефробластомы он заболел и насколько болезнь успела распространиться к моменту диагноза (стадия заболевания). У детей с опухолью высокой степени злокачественности прогноз менее благоприятный. Однако, даже у детей на поздних стадиях нефробластомы при определённых условиях могут быть хорошие шансы на выздоровление. Необходимо понимать, что каждый ребенок индивидуален, и статистика не сможет предсказать выздоровеет он или нет, однако относительно прогноза при том или ином варианте заболевания, необходимо спросить лечащего врача.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 xml:space="preserve">ЗРО почки, СКС почки — это редкие агрессивные опухоли почек у детей раннего возраста и чаще всего дифференциальный диагноз проводится с нефробластомой.  Светлоклеточная саркома почки характерна для детей в возрасте от 2 до 3 лет и крайне редко встречается у детей первых 6 месяцев жизни. ЗРО почки наиболее часто встречается у детей первых лет жизни и может быть ассоциирована с генетическим синдромом предрасположенности. Клинические симптомы неспецифичны и аналогичны клиническим проявлениям как при нефробластоме. Данные виды опухолей нуждаются в проведении более интенсивной химиотерапии, учитывая их злокачественных потенциал. Лечение </w:t>
      </w:r>
      <w:r w:rsidRPr="00954C66">
        <w:rPr>
          <w:rFonts w:ascii="Times New Roman" w:eastAsia="Times New Roman" w:hAnsi="Times New Roman" w:cs="Times New Roman"/>
          <w:color w:val="222222"/>
          <w:sz w:val="27"/>
          <w:szCs w:val="27"/>
          <w:lang w:eastAsia="ru-RU"/>
        </w:rPr>
        <w:lastRenderedPageBreak/>
        <w:t>пациентов с данными новообразованиями всегда включает в себя интенсивную курсовую химиотерапию, агрессивный локальный контроль с применением хирургических методов лечения и лучевой терапии.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ВМН редкое опухолевое заболевание почки с преимущественным поражением детей первых месяцев жизни. Большая часть опухолей требует только хирургического лечения с последующим динамическим наблюдением. Однако в случае нерадикальности оперативного лечения возможны местнораспространенные рецидивы. Сведения о метастатическом характере заболевания единичны.</w:t>
      </w:r>
    </w:p>
    <w:p w:rsidR="00954C66" w:rsidRPr="00954C66" w:rsidRDefault="00954C66" w:rsidP="00954C6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54C66">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Г1. Токсичность (The Common Terminology Criteria for Adverse Events, Version 3.0 and 5.0)</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Название на русском языке: шкала токсичности по критериям CTC AE</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Оригинальное название (если есть): Common Terminology Criteria for Adverse Events</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Common Terminology Criteria for Adverse Events (CTCAE) v5.0 Publish Date: November 27, 2017 (</w:t>
      </w:r>
      <w:hyperlink r:id="rId6" w:history="1">
        <w:r w:rsidRPr="00954C66">
          <w:rPr>
            <w:rFonts w:ascii="Times New Roman" w:eastAsia="Times New Roman" w:hAnsi="Times New Roman" w:cs="Times New Roman"/>
            <w:color w:val="1976D2"/>
            <w:sz w:val="27"/>
            <w:szCs w:val="27"/>
            <w:u w:val="single"/>
            <w:lang w:eastAsia="ru-RU"/>
          </w:rPr>
          <w:t>http://ctep.cancer.gov</w:t>
        </w:r>
      </w:hyperlink>
      <w:r w:rsidRPr="00954C66">
        <w:rPr>
          <w:rFonts w:ascii="Times New Roman" w:eastAsia="Times New Roman" w:hAnsi="Times New Roman" w:cs="Times New Roman"/>
          <w:color w:val="222222"/>
          <w:sz w:val="27"/>
          <w:szCs w:val="27"/>
          <w:lang w:eastAsia="ru-RU"/>
        </w:rPr>
        <w:t>).</w:t>
      </w:r>
    </w:p>
    <w:tbl>
      <w:tblPr>
        <w:tblW w:w="12441" w:type="dxa"/>
        <w:tblCellMar>
          <w:left w:w="0" w:type="dxa"/>
          <w:right w:w="0" w:type="dxa"/>
        </w:tblCellMar>
        <w:tblLook w:val="04A0" w:firstRow="1" w:lastRow="0" w:firstColumn="1" w:lastColumn="0" w:noHBand="0" w:noVBand="1"/>
      </w:tblPr>
      <w:tblGrid>
        <w:gridCol w:w="4156"/>
        <w:gridCol w:w="2003"/>
        <w:gridCol w:w="3168"/>
        <w:gridCol w:w="3168"/>
        <w:gridCol w:w="3205"/>
        <w:gridCol w:w="3007"/>
        <w:gridCol w:w="1294"/>
      </w:tblGrid>
      <w:tr w:rsidR="00954C66" w:rsidRPr="00954C66" w:rsidTr="00954C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54C66" w:rsidRPr="00954C66" w:rsidRDefault="00954C66" w:rsidP="00954C66">
            <w:pPr>
              <w:spacing w:after="0" w:line="240" w:lineRule="atLeast"/>
              <w:jc w:val="both"/>
              <w:rPr>
                <w:rFonts w:ascii="Verdana" w:eastAsia="Times New Roman" w:hAnsi="Verdana" w:cs="Times New Roman"/>
                <w:b/>
                <w:bCs/>
                <w:sz w:val="27"/>
                <w:szCs w:val="27"/>
                <w:lang w:eastAsia="ru-RU"/>
              </w:rPr>
            </w:pPr>
            <w:r w:rsidRPr="00954C66">
              <w:rPr>
                <w:rFonts w:ascii="Verdana" w:eastAsia="Times New Roman" w:hAnsi="Verdana" w:cs="Times New Roman"/>
                <w:b/>
                <w:bCs/>
                <w:sz w:val="27"/>
                <w:szCs w:val="27"/>
                <w:lang w:eastAsia="ru-RU"/>
              </w:rPr>
              <w:t>5</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Общее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Нормальная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Незначительно нарушено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xml:space="preserve">Значительное нарушение активности </w:t>
            </w:r>
            <w:r w:rsidRPr="00954C66">
              <w:rPr>
                <w:rFonts w:ascii="Verdana" w:eastAsia="Times New Roman" w:hAnsi="Verdana" w:cs="Times New Roman"/>
                <w:sz w:val="27"/>
                <w:szCs w:val="27"/>
                <w:lang w:eastAsia="ru-RU"/>
              </w:rPr>
              <w:lastRenderedPageBreak/>
              <w:t>(например, не посещает школу)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Прикован к постели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Критическое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Аллергические реакции</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Аллергия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Транзиторная сыпь, лекарственная лихорадка &lt;38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Сыпь, крапивница, диспноэ, лекарственная лихорадка &gt;38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Симптоматический бронхоспазм с или без крапивницы, парентеральное введение препаратов, ангионевротический отек, гипотензия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Анафилаксия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Гематологическая токсичность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Гемоглобин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Норма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100 - &lt;N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80 - &lt;100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65 - &lt;80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Лейкоциты (10</w:t>
            </w:r>
            <w:r w:rsidRPr="00954C66">
              <w:rPr>
                <w:rFonts w:ascii="Verdana" w:eastAsia="Times New Roman" w:hAnsi="Verdana" w:cs="Times New Roman"/>
                <w:sz w:val="12"/>
                <w:szCs w:val="12"/>
                <w:vertAlign w:val="superscript"/>
                <w:lang w:eastAsia="ru-RU"/>
              </w:rPr>
              <w:t>9</w:t>
            </w:r>
            <w:r w:rsidRPr="00954C66">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&gt;4.0 (или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3.0 - &lt;N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2.0 - &lt;3.0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1.0 - &lt;2.0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Гранулоциты (10</w:t>
            </w:r>
            <w:r w:rsidRPr="00954C66">
              <w:rPr>
                <w:rFonts w:ascii="Verdana" w:eastAsia="Times New Roman" w:hAnsi="Verdana" w:cs="Times New Roman"/>
                <w:sz w:val="12"/>
                <w:szCs w:val="12"/>
                <w:vertAlign w:val="superscript"/>
                <w:lang w:eastAsia="ru-RU"/>
              </w:rPr>
              <w:t>9</w:t>
            </w:r>
            <w:r w:rsidRPr="00954C66">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1.5 - &lt;N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1.0 - &lt;1.5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0.5 - &lt;1.0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Тромбоциты (10</w:t>
            </w:r>
            <w:r w:rsidRPr="00954C66">
              <w:rPr>
                <w:rFonts w:ascii="Verdana" w:eastAsia="Times New Roman" w:hAnsi="Verdana" w:cs="Times New Roman"/>
                <w:sz w:val="12"/>
                <w:szCs w:val="12"/>
                <w:vertAlign w:val="superscript"/>
                <w:lang w:eastAsia="ru-RU"/>
              </w:rPr>
              <w:t>9</w:t>
            </w:r>
            <w:r w:rsidRPr="00954C66">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75 - &lt;N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50 - &lt;75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25 - &lt;50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Инфекционные осложнения</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Инфекция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Средней тяжести, негативные посевы, в/в антибактериальные препараты системного действия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Тяжелая инфекция, микробиологи-ческая верификация, в/в антибактериальные препараты системного действия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Жизнеугро-жающая инфекция (напр., гипотензия, септический 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38 – 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&gt;39 –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&gt;40 &lt;24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&gt;40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Гастроинтестинальная токсичность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Достаточный прием пищи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Может есть, прием пищи ограничен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Практические не принимает пищу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ПЭП, жизнеугрожающее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Рвота (эпизоды/24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ПЭП, жизнеугро-жающее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Стоматит/мукозит</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Безболезненные эрозии, эритема, минимальный дискомфорт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Болезненные эритема/язвы, возможен прием пищи, очаговое поражение слизистой, может требоваться обезболивание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Болезненные эритема/язвы, прием пищи невозможен, значительное поражение слизистой, требующее обезболивания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ПЭП из-за стоматита, жизнеугро-жающее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Диарея (стул/день)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 изменился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&lt;4 раз чаще обычной кратности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На 4-6 раз чаще обычной кратности, инфузионная терапия &lt;24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На ≥7 раз чаще обычной кратности, инфузионная терапия &gt;24 ч, госпитализация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Жизнеугрожающее состояние (напр., гемодинамические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Бессимптомный, только гистологические или рентгенологические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Боли в животе, слизь или кровь в стуле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Боли в животе, лихорадка, перитонеальные симптомы, нарушение моторики (илеус)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Жизнеугрожающие симптомы (перфорация, некроз, токсический мегаколон, кровотечение, ишемия)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Запоры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 постоянные и перемежающиеся запоры, иногда прием слабительных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Персистирующие симптомы, требующие постоянно приема слабительных или клизм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xml:space="preserve">Симптомы, нарушающие обычную дневную активность, запоры, требующие </w:t>
            </w:r>
            <w:r w:rsidRPr="00954C66">
              <w:rPr>
                <w:rFonts w:ascii="Verdana" w:eastAsia="Times New Roman" w:hAnsi="Verdana" w:cs="Times New Roman"/>
                <w:sz w:val="27"/>
                <w:szCs w:val="27"/>
                <w:lang w:eastAsia="ru-RU"/>
              </w:rPr>
              <w:lastRenderedPageBreak/>
              <w:t>мануальной эвакуации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Жизнеугрожающие симптомы (непроходимость, токсический мегаколон)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Печеночная токсичность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Билирубин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&gt;N - 1.5Xn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&gt;1.5 - 3.0Xn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&gt;3.0 - 10.0 Xn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&gt;10.0 x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&gt;N - 2.5Xn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&gt;2.5 - 5.0Xn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&gt;5.0 - 20.0Xn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&gt;20.0 x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Почечная токсичность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Креатинин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&gt;N - 1.5Xn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&gt;1.5 - 3.0Xn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&gt;3.0 - 6.0Xn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Протеинурия</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(г/24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1 -3.5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&gt;3.5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Нефротический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Гематурия/гемоглобинурия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Клиренс по креатинину (мл/мин/1,73 м</w:t>
            </w:r>
            <w:r w:rsidRPr="00954C66">
              <w:rPr>
                <w:rFonts w:ascii="Verdana" w:eastAsia="Times New Roman" w:hAnsi="Verdana" w:cs="Times New Roman"/>
                <w:sz w:val="12"/>
                <w:szCs w:val="12"/>
                <w:vertAlign w:val="superscript"/>
                <w:lang w:eastAsia="ru-RU"/>
              </w:rPr>
              <w:t>2</w:t>
            </w:r>
            <w:r w:rsidRPr="00954C6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60-89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40-59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20-39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Тубулярная токсичность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Кардиотоксичность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Аритмии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Легкая дисфункция (асимптомати-ческая)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Средней тяжести (не требует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Тяжелая (требует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Жизнеугро-жающая, инвалидизация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Сердечная 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Асимптоматическая, в покое EF &lt;50-60%, SF &lt;24-30%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Асимптоматическая, EF &lt;40-50%, SF 15-24%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Симптоматическая, ответ на терапию, EF &lt;20-40%, SF &lt;15%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Тяжелая, рефрактерная застойная сердечная недостаточность или потребность в интубации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b/>
                <w:bCs/>
                <w:sz w:val="27"/>
                <w:szCs w:val="27"/>
                <w:lang w:eastAsia="ru-RU"/>
              </w:rPr>
              <w:t>Неврологическая токсичность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lastRenderedPageBreak/>
              <w:t>Нейротоксичность центральная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Транзиторное нарушение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 влияет на обычную 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Влияет на обычную 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Жизнеугрожающие симтомы, инвалидизаци (кома)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Нейротоксичность периферическая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Парестезии, легкая субъективная 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Тяжелые парестезии, легкая слабость, не влияет на обычную 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Невыносимая тяжелая слабость, влияет на обычную 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Жизнеугрожающие симтомы, инвалидизаци (паралич)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Ототоксичность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Изменение порога или потеря 15-25 Дб при 2 последовательных тестах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Изменение порога или потеря &gt;25-90 Дб при 2 последовательных тестах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Потеря слуха, требующая терапевтического</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вмешательства, в том числе</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слуховых аппаратов (например, двухсторонее нарушение слуха с речевых частотах  ≥20 Дб; ≥30 Дб одностороннее снижение слуха; необходимость дополнительных речевых занятий)</w:t>
            </w:r>
          </w:p>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Аудиологические показния ля кохлеарного импланта, речевые занятия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Смерть</w:t>
            </w:r>
          </w:p>
        </w:tc>
      </w:tr>
      <w:tr w:rsidR="00954C66" w:rsidRPr="00954C66" w:rsidTr="00954C66">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54C66" w:rsidRPr="00954C66" w:rsidRDefault="00954C66" w:rsidP="00954C66">
            <w:pPr>
              <w:spacing w:after="0" w:line="240" w:lineRule="atLeast"/>
              <w:jc w:val="both"/>
              <w:rPr>
                <w:rFonts w:ascii="Verdana" w:eastAsia="Times New Roman" w:hAnsi="Verdana" w:cs="Times New Roman"/>
                <w:sz w:val="27"/>
                <w:szCs w:val="27"/>
                <w:lang w:eastAsia="ru-RU"/>
              </w:rPr>
            </w:pPr>
            <w:r w:rsidRPr="00954C66">
              <w:rPr>
                <w:rFonts w:ascii="Verdana" w:eastAsia="Times New Roman" w:hAnsi="Verdana" w:cs="Times New Roman"/>
                <w:sz w:val="27"/>
                <w:szCs w:val="27"/>
                <w:lang w:eastAsia="ru-RU"/>
              </w:rPr>
              <w:t>Другое</w:t>
            </w:r>
          </w:p>
        </w:tc>
      </w:tr>
    </w:tbl>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Г2. Шкала ECOG</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val="en-US" w:eastAsia="ru-RU"/>
        </w:rPr>
      </w:pPr>
      <w:r w:rsidRPr="00954C66">
        <w:rPr>
          <w:rFonts w:ascii="Times New Roman" w:eastAsia="Times New Roman" w:hAnsi="Times New Roman" w:cs="Times New Roman"/>
          <w:color w:val="222222"/>
          <w:sz w:val="27"/>
          <w:szCs w:val="27"/>
          <w:lang w:eastAsia="ru-RU"/>
        </w:rPr>
        <w:t>Оригинальное</w:t>
      </w:r>
      <w:r w:rsidRPr="00954C66">
        <w:rPr>
          <w:rFonts w:ascii="Times New Roman" w:eastAsia="Times New Roman" w:hAnsi="Times New Roman" w:cs="Times New Roman"/>
          <w:color w:val="222222"/>
          <w:sz w:val="27"/>
          <w:szCs w:val="27"/>
          <w:lang w:val="en-US" w:eastAsia="ru-RU"/>
        </w:rPr>
        <w:t xml:space="preserve"> </w:t>
      </w:r>
      <w:r w:rsidRPr="00954C66">
        <w:rPr>
          <w:rFonts w:ascii="Times New Roman" w:eastAsia="Times New Roman" w:hAnsi="Times New Roman" w:cs="Times New Roman"/>
          <w:color w:val="222222"/>
          <w:sz w:val="27"/>
          <w:szCs w:val="27"/>
          <w:lang w:eastAsia="ru-RU"/>
        </w:rPr>
        <w:t>название</w:t>
      </w:r>
      <w:r w:rsidRPr="00954C66">
        <w:rPr>
          <w:rFonts w:ascii="Times New Roman" w:eastAsia="Times New Roman" w:hAnsi="Times New Roman" w:cs="Times New Roman"/>
          <w:color w:val="222222"/>
          <w:sz w:val="27"/>
          <w:szCs w:val="27"/>
          <w:lang w:val="en-US" w:eastAsia="ru-RU"/>
        </w:rPr>
        <w:t>: The ECOG Scale of Performance Status</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Источник</w:t>
      </w:r>
      <w:r w:rsidRPr="00954C66">
        <w:rPr>
          <w:rFonts w:ascii="Times New Roman" w:eastAsia="Times New Roman" w:hAnsi="Times New Roman" w:cs="Times New Roman"/>
          <w:color w:val="222222"/>
          <w:sz w:val="27"/>
          <w:szCs w:val="27"/>
          <w:lang w:val="en-US" w:eastAsia="ru-RU"/>
        </w:rPr>
        <w:t xml:space="preserve">: Oken M.M. et al. Toxicity and response criteria of the Eastern Cooperative Oncology Group. </w:t>
      </w:r>
      <w:r w:rsidRPr="00954C66">
        <w:rPr>
          <w:rFonts w:ascii="Times New Roman" w:eastAsia="Times New Roman" w:hAnsi="Times New Roman" w:cs="Times New Roman"/>
          <w:color w:val="222222"/>
          <w:sz w:val="27"/>
          <w:szCs w:val="27"/>
          <w:lang w:eastAsia="ru-RU"/>
        </w:rPr>
        <w:t>Am. J. Clin. Oncol. 1982;5(6):649–65 [49]</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lastRenderedPageBreak/>
        <w:t>Тип: шкала оценки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Назначение: клиническая оценка общего состояния пациента</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Содержание и интерпретация:</w:t>
      </w:r>
    </w:p>
    <w:p w:rsidR="00954C66" w:rsidRPr="00954C66" w:rsidRDefault="00954C66" w:rsidP="00954C66">
      <w:pPr>
        <w:spacing w:after="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F54C17" id="Прямоугольник 1" o:spid="_x0000_s1026" alt="https://cr.minzdrav.gov.ru/schema/6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EPW9g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P7gdde0twY/iHJZXUjTIFWdi+SNQlyMc8IX9FRVMKQ2/FYlpahzSlKo&#10;0zcQ7gGGuShAQ/P6mUghYbLUwjb/KpOliQFtRVd2xte7GdMrjRJQHnnB0AMmJGDayCYCibY/V1Lp&#10;J1SUyAgxlpCdBSerc6Vb162LicXFjBUF6ElU8AMFYLYaCA2/GptJwrLiXeiF0+F0GDhBtz91Am8y&#10;cU5n48Dpz/xBb3I0GY8n/nsT1w+inKUp5SbMlqF+8GcM2LyVlls7jipRsNTAmZSUXMzHhUQrAi9k&#10;Zj/bcrDcubmHadh+QS33SvK7gXfWDZ1ZfzhwglnQc8KBN3Q8PzwL+14QBpPZYUnnjNN/LwnVMQ57&#10;3Z6d0l7S92rz7PewNhKVTMMOKlgZY6AGfMaJRIaBU55aWRNWtPJeK0z6d62AcW8HbflqKNqyfy7S&#10;a6CrFEAnYB5sSxByIW8wqmHzxFi9XRJJMSqecqB86AeBWVX2EvQGXbjIfct830J4AlAx1hi14li3&#10;621ZSbbIIZJvG8PFKTyTjFkKmyfUZrV5XLBdbCWbTWjW1/7det3t69Fv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MNwQ9b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954C66" w:rsidRPr="00954C66" w:rsidRDefault="00954C66" w:rsidP="00954C66">
      <w:pPr>
        <w:spacing w:before="750" w:after="450" w:line="240" w:lineRule="auto"/>
        <w:outlineLvl w:val="1"/>
        <w:rPr>
          <w:rFonts w:ascii="Times New Roman" w:eastAsia="Times New Roman" w:hAnsi="Times New Roman" w:cs="Times New Roman"/>
          <w:b/>
          <w:bCs/>
          <w:color w:val="222222"/>
          <w:sz w:val="33"/>
          <w:szCs w:val="33"/>
          <w:lang w:eastAsia="ru-RU"/>
        </w:rPr>
      </w:pPr>
      <w:r w:rsidRPr="00954C66">
        <w:rPr>
          <w:rFonts w:ascii="Times New Roman" w:eastAsia="Times New Roman" w:hAnsi="Times New Roman" w:cs="Times New Roman"/>
          <w:b/>
          <w:bCs/>
          <w:color w:val="222222"/>
          <w:sz w:val="33"/>
          <w:szCs w:val="33"/>
          <w:lang w:eastAsia="ru-RU"/>
        </w:rPr>
        <w:t>Приложение Г3. Шкала Karnofsky, модификация Lansky</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val="en-US" w:eastAsia="ru-RU"/>
        </w:rPr>
      </w:pPr>
      <w:r w:rsidRPr="00954C66">
        <w:rPr>
          <w:rFonts w:ascii="Times New Roman" w:eastAsia="Times New Roman" w:hAnsi="Times New Roman" w:cs="Times New Roman"/>
          <w:color w:val="222222"/>
          <w:sz w:val="27"/>
          <w:szCs w:val="27"/>
          <w:lang w:eastAsia="ru-RU"/>
        </w:rPr>
        <w:t>Оригинальное</w:t>
      </w:r>
      <w:r w:rsidRPr="00954C66">
        <w:rPr>
          <w:rFonts w:ascii="Times New Roman" w:eastAsia="Times New Roman" w:hAnsi="Times New Roman" w:cs="Times New Roman"/>
          <w:color w:val="222222"/>
          <w:sz w:val="27"/>
          <w:szCs w:val="27"/>
          <w:lang w:val="en-US" w:eastAsia="ru-RU"/>
        </w:rPr>
        <w:t xml:space="preserve"> </w:t>
      </w:r>
      <w:r w:rsidRPr="00954C66">
        <w:rPr>
          <w:rFonts w:ascii="Times New Roman" w:eastAsia="Times New Roman" w:hAnsi="Times New Roman" w:cs="Times New Roman"/>
          <w:color w:val="222222"/>
          <w:sz w:val="27"/>
          <w:szCs w:val="27"/>
          <w:lang w:eastAsia="ru-RU"/>
        </w:rPr>
        <w:t>название</w:t>
      </w:r>
      <w:r w:rsidRPr="00954C66">
        <w:rPr>
          <w:rFonts w:ascii="Times New Roman" w:eastAsia="Times New Roman" w:hAnsi="Times New Roman" w:cs="Times New Roman"/>
          <w:color w:val="222222"/>
          <w:sz w:val="27"/>
          <w:szCs w:val="27"/>
          <w:lang w:val="en-US" w:eastAsia="ru-RU"/>
        </w:rPr>
        <w:t>: Lansky Performance Scale</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val="en-US" w:eastAsia="ru-RU"/>
        </w:rPr>
      </w:pPr>
      <w:r w:rsidRPr="00954C66">
        <w:rPr>
          <w:rFonts w:ascii="Times New Roman" w:eastAsia="Times New Roman" w:hAnsi="Times New Roman" w:cs="Times New Roman"/>
          <w:color w:val="222222"/>
          <w:sz w:val="27"/>
          <w:szCs w:val="27"/>
          <w:lang w:eastAsia="ru-RU"/>
        </w:rPr>
        <w:t>Источник</w:t>
      </w:r>
      <w:r w:rsidRPr="00954C66">
        <w:rPr>
          <w:rFonts w:ascii="Times New Roman" w:eastAsia="Times New Roman" w:hAnsi="Times New Roman" w:cs="Times New Roman"/>
          <w:color w:val="222222"/>
          <w:sz w:val="27"/>
          <w:szCs w:val="27"/>
          <w:lang w:val="en-US" w:eastAsia="ru-RU"/>
        </w:rPr>
        <w:t>: Lansky SB, List MA, Lansky LL, Ritter-Sterr C, Miller DR (1987). "The measurement of performance in childhood cancer patients". Cancer. 60 (7): 1651–6 [55]</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val="en-US" w:eastAsia="ru-RU"/>
        </w:rPr>
      </w:pPr>
      <w:r w:rsidRPr="00954C66">
        <w:rPr>
          <w:rFonts w:ascii="Times New Roman" w:eastAsia="Times New Roman" w:hAnsi="Times New Roman" w:cs="Times New Roman"/>
          <w:color w:val="222222"/>
          <w:sz w:val="27"/>
          <w:szCs w:val="27"/>
          <w:lang w:eastAsia="ru-RU"/>
        </w:rPr>
        <w:t>Тип</w:t>
      </w:r>
      <w:r w:rsidRPr="00954C66">
        <w:rPr>
          <w:rFonts w:ascii="Times New Roman" w:eastAsia="Times New Roman" w:hAnsi="Times New Roman" w:cs="Times New Roman"/>
          <w:color w:val="222222"/>
          <w:sz w:val="27"/>
          <w:szCs w:val="27"/>
          <w:lang w:val="en-US" w:eastAsia="ru-RU"/>
        </w:rPr>
        <w:t xml:space="preserve">: </w:t>
      </w:r>
      <w:r w:rsidRPr="00954C66">
        <w:rPr>
          <w:rFonts w:ascii="Times New Roman" w:eastAsia="Times New Roman" w:hAnsi="Times New Roman" w:cs="Times New Roman"/>
          <w:color w:val="222222"/>
          <w:sz w:val="27"/>
          <w:szCs w:val="27"/>
          <w:lang w:eastAsia="ru-RU"/>
        </w:rPr>
        <w:t>шкала</w:t>
      </w:r>
      <w:r w:rsidRPr="00954C66">
        <w:rPr>
          <w:rFonts w:ascii="Times New Roman" w:eastAsia="Times New Roman" w:hAnsi="Times New Roman" w:cs="Times New Roman"/>
          <w:color w:val="222222"/>
          <w:sz w:val="27"/>
          <w:szCs w:val="27"/>
          <w:lang w:val="en-US" w:eastAsia="ru-RU"/>
        </w:rPr>
        <w:t xml:space="preserve"> </w:t>
      </w:r>
      <w:r w:rsidRPr="00954C66">
        <w:rPr>
          <w:rFonts w:ascii="Times New Roman" w:eastAsia="Times New Roman" w:hAnsi="Times New Roman" w:cs="Times New Roman"/>
          <w:color w:val="222222"/>
          <w:sz w:val="27"/>
          <w:szCs w:val="27"/>
          <w:lang w:eastAsia="ru-RU"/>
        </w:rPr>
        <w:t>оценки</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Назначение: клиническая оценка общего состояния пациента в зависимости от возраста (шкала Karnovsky – для пациентов 16 лет и старше, шкала Lansky – для пациентов моложе 16 лет)</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r w:rsidRPr="00954C66">
        <w:rPr>
          <w:rFonts w:ascii="Times New Roman" w:eastAsia="Times New Roman" w:hAnsi="Times New Roman" w:cs="Times New Roman"/>
          <w:color w:val="222222"/>
          <w:sz w:val="27"/>
          <w:szCs w:val="27"/>
          <w:lang w:eastAsia="ru-RU"/>
        </w:rPr>
        <w:t>Содержание и интерпретация:</w:t>
      </w:r>
    </w:p>
    <w:p w:rsidR="00954C66" w:rsidRPr="00954C66" w:rsidRDefault="00954C66" w:rsidP="00954C66">
      <w:pPr>
        <w:spacing w:after="240" w:line="390" w:lineRule="atLeast"/>
        <w:jc w:val="both"/>
        <w:rPr>
          <w:rFonts w:ascii="Times New Roman" w:eastAsia="Times New Roman" w:hAnsi="Times New Roman" w:cs="Times New Roman"/>
          <w:color w:val="222222"/>
          <w:sz w:val="27"/>
          <w:szCs w:val="27"/>
          <w:lang w:eastAsia="ru-RU"/>
        </w:rPr>
      </w:pPr>
    </w:p>
    <w:p w:rsidR="00B94F4C" w:rsidRDefault="00B94F4C">
      <w:bookmarkStart w:id="2" w:name="_GoBack"/>
      <w:bookmarkEnd w:id="2"/>
    </w:p>
    <w:sectPr w:rsidR="00B94F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1456"/>
    <w:multiLevelType w:val="multilevel"/>
    <w:tmpl w:val="CE669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D663B"/>
    <w:multiLevelType w:val="multilevel"/>
    <w:tmpl w:val="4E0E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120FE"/>
    <w:multiLevelType w:val="multilevel"/>
    <w:tmpl w:val="D5B8B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D83B1E"/>
    <w:multiLevelType w:val="multilevel"/>
    <w:tmpl w:val="37484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213B97"/>
    <w:multiLevelType w:val="multilevel"/>
    <w:tmpl w:val="A4DCF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0202AB"/>
    <w:multiLevelType w:val="multilevel"/>
    <w:tmpl w:val="FD92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450940"/>
    <w:multiLevelType w:val="multilevel"/>
    <w:tmpl w:val="16A4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560472"/>
    <w:multiLevelType w:val="multilevel"/>
    <w:tmpl w:val="4F2A6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607194"/>
    <w:multiLevelType w:val="multilevel"/>
    <w:tmpl w:val="11BE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63697D"/>
    <w:multiLevelType w:val="multilevel"/>
    <w:tmpl w:val="81E22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0333FE"/>
    <w:multiLevelType w:val="multilevel"/>
    <w:tmpl w:val="91DE6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4744AE"/>
    <w:multiLevelType w:val="multilevel"/>
    <w:tmpl w:val="21120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CB0A1C"/>
    <w:multiLevelType w:val="multilevel"/>
    <w:tmpl w:val="221A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8EE465B"/>
    <w:multiLevelType w:val="multilevel"/>
    <w:tmpl w:val="C1A8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5D49ED"/>
    <w:multiLevelType w:val="multilevel"/>
    <w:tmpl w:val="80B8A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A92348C"/>
    <w:multiLevelType w:val="multilevel"/>
    <w:tmpl w:val="36967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BF5A2F"/>
    <w:multiLevelType w:val="multilevel"/>
    <w:tmpl w:val="F8580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DE2EF5"/>
    <w:multiLevelType w:val="multilevel"/>
    <w:tmpl w:val="628AC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F02D2F"/>
    <w:multiLevelType w:val="multilevel"/>
    <w:tmpl w:val="4738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07E6882"/>
    <w:multiLevelType w:val="multilevel"/>
    <w:tmpl w:val="23FCF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2BC676C"/>
    <w:multiLevelType w:val="multilevel"/>
    <w:tmpl w:val="CE3A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EB00E2"/>
    <w:multiLevelType w:val="multilevel"/>
    <w:tmpl w:val="F5C08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3B12F90"/>
    <w:multiLevelType w:val="multilevel"/>
    <w:tmpl w:val="B5E23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0D5F1C"/>
    <w:multiLevelType w:val="multilevel"/>
    <w:tmpl w:val="DAB04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291732"/>
    <w:multiLevelType w:val="multilevel"/>
    <w:tmpl w:val="129A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B06162"/>
    <w:multiLevelType w:val="multilevel"/>
    <w:tmpl w:val="56520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064B58"/>
    <w:multiLevelType w:val="multilevel"/>
    <w:tmpl w:val="43CC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6211953"/>
    <w:multiLevelType w:val="multilevel"/>
    <w:tmpl w:val="6838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8E2451B"/>
    <w:multiLevelType w:val="multilevel"/>
    <w:tmpl w:val="DA4AF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99E7418"/>
    <w:multiLevelType w:val="multilevel"/>
    <w:tmpl w:val="2AA8B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9CB27EB"/>
    <w:multiLevelType w:val="multilevel"/>
    <w:tmpl w:val="28FCA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AF27096"/>
    <w:multiLevelType w:val="multilevel"/>
    <w:tmpl w:val="E0523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BB52EBB"/>
    <w:multiLevelType w:val="multilevel"/>
    <w:tmpl w:val="085E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E874C30"/>
    <w:multiLevelType w:val="multilevel"/>
    <w:tmpl w:val="28905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FD90D07"/>
    <w:multiLevelType w:val="multilevel"/>
    <w:tmpl w:val="0F8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0C13612"/>
    <w:multiLevelType w:val="multilevel"/>
    <w:tmpl w:val="124C5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2721770"/>
    <w:multiLevelType w:val="multilevel"/>
    <w:tmpl w:val="CE7E3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4FC7EA0"/>
    <w:multiLevelType w:val="multilevel"/>
    <w:tmpl w:val="2A0C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57C3B41"/>
    <w:multiLevelType w:val="multilevel"/>
    <w:tmpl w:val="CE8C9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72D2A5F"/>
    <w:multiLevelType w:val="multilevel"/>
    <w:tmpl w:val="83327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7AC194D"/>
    <w:multiLevelType w:val="multilevel"/>
    <w:tmpl w:val="AD46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4D5F53"/>
    <w:multiLevelType w:val="multilevel"/>
    <w:tmpl w:val="9EF0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8550DD7"/>
    <w:multiLevelType w:val="multilevel"/>
    <w:tmpl w:val="4AC4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87D75AE"/>
    <w:multiLevelType w:val="multilevel"/>
    <w:tmpl w:val="A91E9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8E500A5"/>
    <w:multiLevelType w:val="multilevel"/>
    <w:tmpl w:val="ED9A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B1E5D2C"/>
    <w:multiLevelType w:val="multilevel"/>
    <w:tmpl w:val="7432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C0E3E6F"/>
    <w:multiLevelType w:val="multilevel"/>
    <w:tmpl w:val="CC08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CD818E2"/>
    <w:multiLevelType w:val="multilevel"/>
    <w:tmpl w:val="853CC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E1B7BDE"/>
    <w:multiLevelType w:val="multilevel"/>
    <w:tmpl w:val="A046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E256E26"/>
    <w:multiLevelType w:val="multilevel"/>
    <w:tmpl w:val="F32EC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FA340FD"/>
    <w:multiLevelType w:val="multilevel"/>
    <w:tmpl w:val="F2AC7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00433F0"/>
    <w:multiLevelType w:val="multilevel"/>
    <w:tmpl w:val="5EF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05905BB"/>
    <w:multiLevelType w:val="multilevel"/>
    <w:tmpl w:val="32262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3836B03"/>
    <w:multiLevelType w:val="multilevel"/>
    <w:tmpl w:val="55E0D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49028A5"/>
    <w:multiLevelType w:val="multilevel"/>
    <w:tmpl w:val="D3924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5EF4A9F"/>
    <w:multiLevelType w:val="multilevel"/>
    <w:tmpl w:val="064CE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69F3A53"/>
    <w:multiLevelType w:val="multilevel"/>
    <w:tmpl w:val="632E6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929191E"/>
    <w:multiLevelType w:val="multilevel"/>
    <w:tmpl w:val="889E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A0A5E4E"/>
    <w:multiLevelType w:val="multilevel"/>
    <w:tmpl w:val="533EE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A3421E7"/>
    <w:multiLevelType w:val="multilevel"/>
    <w:tmpl w:val="C29C4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AE34679"/>
    <w:multiLevelType w:val="multilevel"/>
    <w:tmpl w:val="9FFAB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B491C65"/>
    <w:multiLevelType w:val="multilevel"/>
    <w:tmpl w:val="F98CF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D6339D8"/>
    <w:multiLevelType w:val="multilevel"/>
    <w:tmpl w:val="89E0F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D855FCD"/>
    <w:multiLevelType w:val="multilevel"/>
    <w:tmpl w:val="E6C6D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E2C4F29"/>
    <w:multiLevelType w:val="multilevel"/>
    <w:tmpl w:val="1610C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EA91C2C"/>
    <w:multiLevelType w:val="multilevel"/>
    <w:tmpl w:val="F5EA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EF21B05"/>
    <w:multiLevelType w:val="multilevel"/>
    <w:tmpl w:val="9F6EC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05B2253"/>
    <w:multiLevelType w:val="multilevel"/>
    <w:tmpl w:val="0C0A4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09C66ED"/>
    <w:multiLevelType w:val="multilevel"/>
    <w:tmpl w:val="DF6E1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332221A"/>
    <w:multiLevelType w:val="multilevel"/>
    <w:tmpl w:val="D7A0A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37B06AD"/>
    <w:multiLevelType w:val="multilevel"/>
    <w:tmpl w:val="8220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37C1E48"/>
    <w:multiLevelType w:val="multilevel"/>
    <w:tmpl w:val="BC48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5767963"/>
    <w:multiLevelType w:val="multilevel"/>
    <w:tmpl w:val="58F66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69B59EC"/>
    <w:multiLevelType w:val="multilevel"/>
    <w:tmpl w:val="DB7A5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70852B8"/>
    <w:multiLevelType w:val="multilevel"/>
    <w:tmpl w:val="37B80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72B05AA"/>
    <w:multiLevelType w:val="multilevel"/>
    <w:tmpl w:val="D476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8355E31"/>
    <w:multiLevelType w:val="multilevel"/>
    <w:tmpl w:val="A75AA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8B51806"/>
    <w:multiLevelType w:val="multilevel"/>
    <w:tmpl w:val="AE068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CF76065"/>
    <w:multiLevelType w:val="multilevel"/>
    <w:tmpl w:val="792A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D255643"/>
    <w:multiLevelType w:val="multilevel"/>
    <w:tmpl w:val="0EEA7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DC67A58"/>
    <w:multiLevelType w:val="multilevel"/>
    <w:tmpl w:val="ADC0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E1D6F63"/>
    <w:multiLevelType w:val="multilevel"/>
    <w:tmpl w:val="EA461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F442601"/>
    <w:multiLevelType w:val="multilevel"/>
    <w:tmpl w:val="6044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FD26814"/>
    <w:multiLevelType w:val="multilevel"/>
    <w:tmpl w:val="2076D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FDD15A0"/>
    <w:multiLevelType w:val="multilevel"/>
    <w:tmpl w:val="B844B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0191489"/>
    <w:multiLevelType w:val="multilevel"/>
    <w:tmpl w:val="DB700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34F5522"/>
    <w:multiLevelType w:val="multilevel"/>
    <w:tmpl w:val="864C9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4465B77"/>
    <w:multiLevelType w:val="multilevel"/>
    <w:tmpl w:val="6014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4575B04"/>
    <w:multiLevelType w:val="multilevel"/>
    <w:tmpl w:val="C5969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7C43863"/>
    <w:multiLevelType w:val="multilevel"/>
    <w:tmpl w:val="CF4A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809115B"/>
    <w:multiLevelType w:val="multilevel"/>
    <w:tmpl w:val="072A4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9AA1EC8"/>
    <w:multiLevelType w:val="multilevel"/>
    <w:tmpl w:val="1792B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9B11368"/>
    <w:multiLevelType w:val="multilevel"/>
    <w:tmpl w:val="4F60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A2465CE"/>
    <w:multiLevelType w:val="multilevel"/>
    <w:tmpl w:val="AF96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AFA7498"/>
    <w:multiLevelType w:val="multilevel"/>
    <w:tmpl w:val="961E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E20498E"/>
    <w:multiLevelType w:val="multilevel"/>
    <w:tmpl w:val="1A767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F662545"/>
    <w:multiLevelType w:val="multilevel"/>
    <w:tmpl w:val="00308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F6C070F"/>
    <w:multiLevelType w:val="multilevel"/>
    <w:tmpl w:val="EE9E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FB60C3B"/>
    <w:multiLevelType w:val="multilevel"/>
    <w:tmpl w:val="A9A83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0351C52"/>
    <w:multiLevelType w:val="multilevel"/>
    <w:tmpl w:val="509C0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1C33C2A"/>
    <w:multiLevelType w:val="multilevel"/>
    <w:tmpl w:val="8BD2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1E42B95"/>
    <w:multiLevelType w:val="multilevel"/>
    <w:tmpl w:val="6C08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2040D2B"/>
    <w:multiLevelType w:val="multilevel"/>
    <w:tmpl w:val="A4D87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2B574BE"/>
    <w:multiLevelType w:val="multilevel"/>
    <w:tmpl w:val="DB8E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2F63982"/>
    <w:multiLevelType w:val="multilevel"/>
    <w:tmpl w:val="D1622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3771F4C"/>
    <w:multiLevelType w:val="multilevel"/>
    <w:tmpl w:val="C11A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499039D"/>
    <w:multiLevelType w:val="multilevel"/>
    <w:tmpl w:val="97F4F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7212DF7"/>
    <w:multiLevelType w:val="multilevel"/>
    <w:tmpl w:val="10249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8960277"/>
    <w:multiLevelType w:val="multilevel"/>
    <w:tmpl w:val="84483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89D273D"/>
    <w:multiLevelType w:val="multilevel"/>
    <w:tmpl w:val="34562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9972043"/>
    <w:multiLevelType w:val="multilevel"/>
    <w:tmpl w:val="C504C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AB3356F"/>
    <w:multiLevelType w:val="multilevel"/>
    <w:tmpl w:val="1D300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ABA34B2"/>
    <w:multiLevelType w:val="multilevel"/>
    <w:tmpl w:val="A8020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C1F363A"/>
    <w:multiLevelType w:val="multilevel"/>
    <w:tmpl w:val="0A9A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CAC514A"/>
    <w:multiLevelType w:val="multilevel"/>
    <w:tmpl w:val="747E6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CBE79CE"/>
    <w:multiLevelType w:val="multilevel"/>
    <w:tmpl w:val="61AE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DAB0D54"/>
    <w:multiLevelType w:val="multilevel"/>
    <w:tmpl w:val="03F0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DEE0DD8"/>
    <w:multiLevelType w:val="multilevel"/>
    <w:tmpl w:val="77126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DFF316A"/>
    <w:multiLevelType w:val="multilevel"/>
    <w:tmpl w:val="F720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E5E5FE9"/>
    <w:multiLevelType w:val="multilevel"/>
    <w:tmpl w:val="9242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FB84600"/>
    <w:multiLevelType w:val="multilevel"/>
    <w:tmpl w:val="7A1E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4275904"/>
    <w:multiLevelType w:val="multilevel"/>
    <w:tmpl w:val="51B0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4CE42EC"/>
    <w:multiLevelType w:val="multilevel"/>
    <w:tmpl w:val="34D64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9701DAD"/>
    <w:multiLevelType w:val="multilevel"/>
    <w:tmpl w:val="7708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9D5394E"/>
    <w:multiLevelType w:val="multilevel"/>
    <w:tmpl w:val="4CF2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C0A62CE"/>
    <w:multiLevelType w:val="multilevel"/>
    <w:tmpl w:val="9CFCF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C187F24"/>
    <w:multiLevelType w:val="multilevel"/>
    <w:tmpl w:val="C72EB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C70264E"/>
    <w:multiLevelType w:val="multilevel"/>
    <w:tmpl w:val="869C7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D8D5390"/>
    <w:multiLevelType w:val="multilevel"/>
    <w:tmpl w:val="22241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DF61D51"/>
    <w:multiLevelType w:val="multilevel"/>
    <w:tmpl w:val="E5941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E3221CA"/>
    <w:multiLevelType w:val="multilevel"/>
    <w:tmpl w:val="CF78E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FD315F8"/>
    <w:multiLevelType w:val="multilevel"/>
    <w:tmpl w:val="E8EC5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9"/>
  </w:num>
  <w:num w:numId="2">
    <w:abstractNumId w:val="8"/>
  </w:num>
  <w:num w:numId="3">
    <w:abstractNumId w:val="10"/>
  </w:num>
  <w:num w:numId="4">
    <w:abstractNumId w:val="15"/>
  </w:num>
  <w:num w:numId="5">
    <w:abstractNumId w:val="1"/>
  </w:num>
  <w:num w:numId="6">
    <w:abstractNumId w:val="24"/>
  </w:num>
  <w:num w:numId="7">
    <w:abstractNumId w:val="62"/>
  </w:num>
  <w:num w:numId="8">
    <w:abstractNumId w:val="45"/>
  </w:num>
  <w:num w:numId="9">
    <w:abstractNumId w:val="82"/>
  </w:num>
  <w:num w:numId="10">
    <w:abstractNumId w:val="112"/>
  </w:num>
  <w:num w:numId="11">
    <w:abstractNumId w:val="29"/>
  </w:num>
  <w:num w:numId="12">
    <w:abstractNumId w:val="67"/>
  </w:num>
  <w:num w:numId="13">
    <w:abstractNumId w:val="4"/>
  </w:num>
  <w:num w:numId="14">
    <w:abstractNumId w:val="27"/>
  </w:num>
  <w:num w:numId="15">
    <w:abstractNumId w:val="131"/>
  </w:num>
  <w:num w:numId="16">
    <w:abstractNumId w:val="33"/>
  </w:num>
  <w:num w:numId="17">
    <w:abstractNumId w:val="41"/>
  </w:num>
  <w:num w:numId="18">
    <w:abstractNumId w:val="116"/>
  </w:num>
  <w:num w:numId="19">
    <w:abstractNumId w:val="40"/>
  </w:num>
  <w:num w:numId="20">
    <w:abstractNumId w:val="58"/>
  </w:num>
  <w:num w:numId="21">
    <w:abstractNumId w:val="47"/>
  </w:num>
  <w:num w:numId="22">
    <w:abstractNumId w:val="53"/>
  </w:num>
  <w:num w:numId="23">
    <w:abstractNumId w:val="126"/>
  </w:num>
  <w:num w:numId="24">
    <w:abstractNumId w:val="11"/>
  </w:num>
  <w:num w:numId="25">
    <w:abstractNumId w:val="96"/>
  </w:num>
  <w:num w:numId="26">
    <w:abstractNumId w:val="21"/>
  </w:num>
  <w:num w:numId="27">
    <w:abstractNumId w:val="86"/>
  </w:num>
  <w:num w:numId="28">
    <w:abstractNumId w:val="78"/>
  </w:num>
  <w:num w:numId="29">
    <w:abstractNumId w:val="104"/>
  </w:num>
  <w:num w:numId="30">
    <w:abstractNumId w:val="117"/>
  </w:num>
  <w:num w:numId="31">
    <w:abstractNumId w:val="108"/>
  </w:num>
  <w:num w:numId="32">
    <w:abstractNumId w:val="89"/>
  </w:num>
  <w:num w:numId="33">
    <w:abstractNumId w:val="85"/>
  </w:num>
  <w:num w:numId="34">
    <w:abstractNumId w:val="48"/>
  </w:num>
  <w:num w:numId="35">
    <w:abstractNumId w:val="72"/>
  </w:num>
  <w:num w:numId="36">
    <w:abstractNumId w:val="83"/>
  </w:num>
  <w:num w:numId="37">
    <w:abstractNumId w:val="9"/>
  </w:num>
  <w:num w:numId="38">
    <w:abstractNumId w:val="54"/>
  </w:num>
  <w:num w:numId="39">
    <w:abstractNumId w:val="88"/>
  </w:num>
  <w:num w:numId="40">
    <w:abstractNumId w:val="46"/>
  </w:num>
  <w:num w:numId="41">
    <w:abstractNumId w:val="55"/>
  </w:num>
  <w:num w:numId="42">
    <w:abstractNumId w:val="6"/>
  </w:num>
  <w:num w:numId="43">
    <w:abstractNumId w:val="98"/>
  </w:num>
  <w:num w:numId="44">
    <w:abstractNumId w:val="119"/>
  </w:num>
  <w:num w:numId="45">
    <w:abstractNumId w:val="111"/>
  </w:num>
  <w:num w:numId="46">
    <w:abstractNumId w:val="17"/>
  </w:num>
  <w:num w:numId="47">
    <w:abstractNumId w:val="3"/>
  </w:num>
  <w:num w:numId="48">
    <w:abstractNumId w:val="90"/>
  </w:num>
  <w:num w:numId="49">
    <w:abstractNumId w:val="101"/>
  </w:num>
  <w:num w:numId="50">
    <w:abstractNumId w:val="105"/>
  </w:num>
  <w:num w:numId="51">
    <w:abstractNumId w:val="49"/>
  </w:num>
  <w:num w:numId="52">
    <w:abstractNumId w:val="34"/>
  </w:num>
  <w:num w:numId="53">
    <w:abstractNumId w:val="5"/>
  </w:num>
  <w:num w:numId="54">
    <w:abstractNumId w:val="73"/>
  </w:num>
  <w:num w:numId="55">
    <w:abstractNumId w:val="122"/>
  </w:num>
  <w:num w:numId="56">
    <w:abstractNumId w:val="103"/>
  </w:num>
  <w:num w:numId="57">
    <w:abstractNumId w:val="130"/>
  </w:num>
  <w:num w:numId="58">
    <w:abstractNumId w:val="59"/>
  </w:num>
  <w:num w:numId="59">
    <w:abstractNumId w:val="25"/>
  </w:num>
  <w:num w:numId="60">
    <w:abstractNumId w:val="120"/>
  </w:num>
  <w:num w:numId="61">
    <w:abstractNumId w:val="115"/>
  </w:num>
  <w:num w:numId="62">
    <w:abstractNumId w:val="87"/>
  </w:num>
  <w:num w:numId="63">
    <w:abstractNumId w:val="114"/>
  </w:num>
  <w:num w:numId="64">
    <w:abstractNumId w:val="23"/>
  </w:num>
  <w:num w:numId="65">
    <w:abstractNumId w:val="70"/>
  </w:num>
  <w:num w:numId="66">
    <w:abstractNumId w:val="26"/>
  </w:num>
  <w:num w:numId="67">
    <w:abstractNumId w:val="71"/>
  </w:num>
  <w:num w:numId="68">
    <w:abstractNumId w:val="44"/>
  </w:num>
  <w:num w:numId="69">
    <w:abstractNumId w:val="19"/>
  </w:num>
  <w:num w:numId="70">
    <w:abstractNumId w:val="60"/>
  </w:num>
  <w:num w:numId="71">
    <w:abstractNumId w:val="66"/>
  </w:num>
  <w:num w:numId="72">
    <w:abstractNumId w:val="118"/>
  </w:num>
  <w:num w:numId="73">
    <w:abstractNumId w:val="51"/>
  </w:num>
  <w:num w:numId="74">
    <w:abstractNumId w:val="20"/>
  </w:num>
  <w:num w:numId="75">
    <w:abstractNumId w:val="80"/>
  </w:num>
  <w:num w:numId="76">
    <w:abstractNumId w:val="68"/>
  </w:num>
  <w:num w:numId="77">
    <w:abstractNumId w:val="36"/>
  </w:num>
  <w:num w:numId="78">
    <w:abstractNumId w:val="102"/>
  </w:num>
  <w:num w:numId="79">
    <w:abstractNumId w:val="107"/>
  </w:num>
  <w:num w:numId="80">
    <w:abstractNumId w:val="94"/>
  </w:num>
  <w:num w:numId="81">
    <w:abstractNumId w:val="113"/>
  </w:num>
  <w:num w:numId="82">
    <w:abstractNumId w:val="22"/>
  </w:num>
  <w:num w:numId="83">
    <w:abstractNumId w:val="35"/>
  </w:num>
  <w:num w:numId="84">
    <w:abstractNumId w:val="77"/>
  </w:num>
  <w:num w:numId="85">
    <w:abstractNumId w:val="7"/>
  </w:num>
  <w:num w:numId="86">
    <w:abstractNumId w:val="31"/>
  </w:num>
  <w:num w:numId="87">
    <w:abstractNumId w:val="97"/>
  </w:num>
  <w:num w:numId="88">
    <w:abstractNumId w:val="124"/>
  </w:num>
  <w:num w:numId="89">
    <w:abstractNumId w:val="125"/>
  </w:num>
  <w:num w:numId="90">
    <w:abstractNumId w:val="74"/>
  </w:num>
  <w:num w:numId="91">
    <w:abstractNumId w:val="32"/>
  </w:num>
  <w:num w:numId="92">
    <w:abstractNumId w:val="37"/>
  </w:num>
  <w:num w:numId="93">
    <w:abstractNumId w:val="28"/>
  </w:num>
  <w:num w:numId="94">
    <w:abstractNumId w:val="128"/>
  </w:num>
  <w:num w:numId="95">
    <w:abstractNumId w:val="127"/>
  </w:num>
  <w:num w:numId="96">
    <w:abstractNumId w:val="52"/>
  </w:num>
  <w:num w:numId="97">
    <w:abstractNumId w:val="129"/>
  </w:num>
  <w:num w:numId="98">
    <w:abstractNumId w:val="79"/>
  </w:num>
  <w:num w:numId="99">
    <w:abstractNumId w:val="18"/>
  </w:num>
  <w:num w:numId="100">
    <w:abstractNumId w:val="109"/>
  </w:num>
  <w:num w:numId="101">
    <w:abstractNumId w:val="69"/>
  </w:num>
  <w:num w:numId="102">
    <w:abstractNumId w:val="61"/>
  </w:num>
  <w:num w:numId="103">
    <w:abstractNumId w:val="43"/>
  </w:num>
  <w:num w:numId="104">
    <w:abstractNumId w:val="65"/>
  </w:num>
  <w:num w:numId="105">
    <w:abstractNumId w:val="13"/>
  </w:num>
  <w:num w:numId="106">
    <w:abstractNumId w:val="30"/>
  </w:num>
  <w:num w:numId="107">
    <w:abstractNumId w:val="64"/>
  </w:num>
  <w:num w:numId="108">
    <w:abstractNumId w:val="0"/>
  </w:num>
  <w:num w:numId="109">
    <w:abstractNumId w:val="100"/>
  </w:num>
  <w:num w:numId="110">
    <w:abstractNumId w:val="81"/>
  </w:num>
  <w:num w:numId="111">
    <w:abstractNumId w:val="106"/>
  </w:num>
  <w:num w:numId="112">
    <w:abstractNumId w:val="2"/>
  </w:num>
  <w:num w:numId="113">
    <w:abstractNumId w:val="57"/>
  </w:num>
  <w:num w:numId="114">
    <w:abstractNumId w:val="50"/>
  </w:num>
  <w:num w:numId="115">
    <w:abstractNumId w:val="76"/>
  </w:num>
  <w:num w:numId="116">
    <w:abstractNumId w:val="75"/>
  </w:num>
  <w:num w:numId="117">
    <w:abstractNumId w:val="93"/>
  </w:num>
  <w:num w:numId="118">
    <w:abstractNumId w:val="39"/>
  </w:num>
  <w:num w:numId="119">
    <w:abstractNumId w:val="92"/>
  </w:num>
  <w:num w:numId="120">
    <w:abstractNumId w:val="63"/>
  </w:num>
  <w:num w:numId="121">
    <w:abstractNumId w:val="42"/>
  </w:num>
  <w:num w:numId="122">
    <w:abstractNumId w:val="110"/>
  </w:num>
  <w:num w:numId="123">
    <w:abstractNumId w:val="123"/>
  </w:num>
  <w:num w:numId="124">
    <w:abstractNumId w:val="38"/>
  </w:num>
  <w:num w:numId="125">
    <w:abstractNumId w:val="121"/>
  </w:num>
  <w:num w:numId="126">
    <w:abstractNumId w:val="16"/>
  </w:num>
  <w:num w:numId="127">
    <w:abstractNumId w:val="14"/>
  </w:num>
  <w:num w:numId="128">
    <w:abstractNumId w:val="95"/>
  </w:num>
  <w:num w:numId="129">
    <w:abstractNumId w:val="12"/>
  </w:num>
  <w:num w:numId="130">
    <w:abstractNumId w:val="84"/>
  </w:num>
  <w:num w:numId="131">
    <w:abstractNumId w:val="56"/>
  </w:num>
  <w:num w:numId="132">
    <w:abstractNumId w:val="91"/>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D5"/>
    <w:rsid w:val="006C1DD5"/>
    <w:rsid w:val="00954C66"/>
    <w:rsid w:val="00B94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B3087-FE67-46E0-975D-348DEBD71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54C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54C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54C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4C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54C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54C66"/>
    <w:rPr>
      <w:rFonts w:ascii="Times New Roman" w:eastAsia="Times New Roman" w:hAnsi="Times New Roman" w:cs="Times New Roman"/>
      <w:b/>
      <w:bCs/>
      <w:sz w:val="27"/>
      <w:szCs w:val="27"/>
      <w:lang w:eastAsia="ru-RU"/>
    </w:rPr>
  </w:style>
  <w:style w:type="paragraph" w:customStyle="1" w:styleId="msonormal0">
    <w:name w:val="msonormal"/>
    <w:basedOn w:val="a"/>
    <w:rsid w:val="00954C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954C66"/>
  </w:style>
  <w:style w:type="paragraph" w:styleId="a3">
    <w:name w:val="Normal (Web)"/>
    <w:basedOn w:val="a"/>
    <w:uiPriority w:val="99"/>
    <w:semiHidden/>
    <w:unhideWhenUsed/>
    <w:rsid w:val="00954C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54C66"/>
    <w:rPr>
      <w:b/>
      <w:bCs/>
    </w:rPr>
  </w:style>
  <w:style w:type="character" w:styleId="a5">
    <w:name w:val="Emphasis"/>
    <w:basedOn w:val="a0"/>
    <w:uiPriority w:val="20"/>
    <w:qFormat/>
    <w:rsid w:val="00954C66"/>
    <w:rPr>
      <w:i/>
      <w:iCs/>
    </w:rPr>
  </w:style>
  <w:style w:type="character" w:styleId="a6">
    <w:name w:val="Hyperlink"/>
    <w:basedOn w:val="a0"/>
    <w:uiPriority w:val="99"/>
    <w:semiHidden/>
    <w:unhideWhenUsed/>
    <w:rsid w:val="00954C66"/>
    <w:rPr>
      <w:color w:val="0000FF"/>
      <w:u w:val="single"/>
    </w:rPr>
  </w:style>
  <w:style w:type="character" w:styleId="a7">
    <w:name w:val="FollowedHyperlink"/>
    <w:basedOn w:val="a0"/>
    <w:uiPriority w:val="99"/>
    <w:semiHidden/>
    <w:unhideWhenUsed/>
    <w:rsid w:val="00954C6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249118">
      <w:bodyDiv w:val="1"/>
      <w:marLeft w:val="0"/>
      <w:marRight w:val="0"/>
      <w:marTop w:val="0"/>
      <w:marBottom w:val="0"/>
      <w:divBdr>
        <w:top w:val="none" w:sz="0" w:space="0" w:color="auto"/>
        <w:left w:val="none" w:sz="0" w:space="0" w:color="auto"/>
        <w:bottom w:val="none" w:sz="0" w:space="0" w:color="auto"/>
        <w:right w:val="none" w:sz="0" w:space="0" w:color="auto"/>
      </w:divBdr>
      <w:divsChild>
        <w:div w:id="150560962">
          <w:marLeft w:val="0"/>
          <w:marRight w:val="0"/>
          <w:marTop w:val="0"/>
          <w:marBottom w:val="0"/>
          <w:divBdr>
            <w:top w:val="none" w:sz="0" w:space="0" w:color="auto"/>
            <w:left w:val="none" w:sz="0" w:space="0" w:color="auto"/>
            <w:bottom w:val="single" w:sz="36" w:space="0" w:color="D3D3E8"/>
            <w:right w:val="none" w:sz="0" w:space="0" w:color="auto"/>
          </w:divBdr>
          <w:divsChild>
            <w:div w:id="737901020">
              <w:marLeft w:val="0"/>
              <w:marRight w:val="0"/>
              <w:marTop w:val="0"/>
              <w:marBottom w:val="0"/>
              <w:divBdr>
                <w:top w:val="none" w:sz="0" w:space="0" w:color="auto"/>
                <w:left w:val="none" w:sz="0" w:space="0" w:color="auto"/>
                <w:bottom w:val="none" w:sz="0" w:space="0" w:color="auto"/>
                <w:right w:val="none" w:sz="0" w:space="0" w:color="auto"/>
              </w:divBdr>
              <w:divsChild>
                <w:div w:id="2028630886">
                  <w:marLeft w:val="0"/>
                  <w:marRight w:val="0"/>
                  <w:marTop w:val="0"/>
                  <w:marBottom w:val="0"/>
                  <w:divBdr>
                    <w:top w:val="none" w:sz="0" w:space="0" w:color="auto"/>
                    <w:left w:val="none" w:sz="0" w:space="0" w:color="auto"/>
                    <w:bottom w:val="none" w:sz="0" w:space="0" w:color="auto"/>
                    <w:right w:val="none" w:sz="0" w:space="0" w:color="auto"/>
                  </w:divBdr>
                </w:div>
                <w:div w:id="1881821025">
                  <w:marLeft w:val="600"/>
                  <w:marRight w:val="450"/>
                  <w:marTop w:val="0"/>
                  <w:marBottom w:val="0"/>
                  <w:divBdr>
                    <w:top w:val="none" w:sz="0" w:space="0" w:color="auto"/>
                    <w:left w:val="none" w:sz="0" w:space="0" w:color="auto"/>
                    <w:bottom w:val="none" w:sz="0" w:space="0" w:color="auto"/>
                    <w:right w:val="none" w:sz="0" w:space="0" w:color="auto"/>
                  </w:divBdr>
                  <w:divsChild>
                    <w:div w:id="762148501">
                      <w:marLeft w:val="0"/>
                      <w:marRight w:val="0"/>
                      <w:marTop w:val="0"/>
                      <w:marBottom w:val="150"/>
                      <w:divBdr>
                        <w:top w:val="none" w:sz="0" w:space="0" w:color="auto"/>
                        <w:left w:val="none" w:sz="0" w:space="0" w:color="auto"/>
                        <w:bottom w:val="none" w:sz="0" w:space="0" w:color="auto"/>
                        <w:right w:val="none" w:sz="0" w:space="0" w:color="auto"/>
                      </w:divBdr>
                    </w:div>
                    <w:div w:id="1842038522">
                      <w:marLeft w:val="0"/>
                      <w:marRight w:val="0"/>
                      <w:marTop w:val="0"/>
                      <w:marBottom w:val="150"/>
                      <w:divBdr>
                        <w:top w:val="none" w:sz="0" w:space="0" w:color="auto"/>
                        <w:left w:val="none" w:sz="0" w:space="0" w:color="auto"/>
                        <w:bottom w:val="none" w:sz="0" w:space="0" w:color="auto"/>
                        <w:right w:val="none" w:sz="0" w:space="0" w:color="auto"/>
                      </w:divBdr>
                    </w:div>
                    <w:div w:id="88501949">
                      <w:marLeft w:val="0"/>
                      <w:marRight w:val="0"/>
                      <w:marTop w:val="0"/>
                      <w:marBottom w:val="150"/>
                      <w:divBdr>
                        <w:top w:val="none" w:sz="0" w:space="0" w:color="auto"/>
                        <w:left w:val="none" w:sz="0" w:space="0" w:color="auto"/>
                        <w:bottom w:val="none" w:sz="0" w:space="0" w:color="auto"/>
                        <w:right w:val="none" w:sz="0" w:space="0" w:color="auto"/>
                      </w:divBdr>
                    </w:div>
                  </w:divsChild>
                </w:div>
                <w:div w:id="130680491">
                  <w:marLeft w:val="600"/>
                  <w:marRight w:val="450"/>
                  <w:marTop w:val="0"/>
                  <w:marBottom w:val="0"/>
                  <w:divBdr>
                    <w:top w:val="none" w:sz="0" w:space="0" w:color="auto"/>
                    <w:left w:val="none" w:sz="0" w:space="0" w:color="auto"/>
                    <w:bottom w:val="none" w:sz="0" w:space="0" w:color="auto"/>
                    <w:right w:val="none" w:sz="0" w:space="0" w:color="auto"/>
                  </w:divBdr>
                  <w:divsChild>
                    <w:div w:id="1671910104">
                      <w:marLeft w:val="0"/>
                      <w:marRight w:val="0"/>
                      <w:marTop w:val="0"/>
                      <w:marBottom w:val="150"/>
                      <w:divBdr>
                        <w:top w:val="none" w:sz="0" w:space="0" w:color="auto"/>
                        <w:left w:val="none" w:sz="0" w:space="0" w:color="auto"/>
                        <w:bottom w:val="none" w:sz="0" w:space="0" w:color="auto"/>
                        <w:right w:val="none" w:sz="0" w:space="0" w:color="auto"/>
                      </w:divBdr>
                    </w:div>
                    <w:div w:id="1115101509">
                      <w:marLeft w:val="0"/>
                      <w:marRight w:val="0"/>
                      <w:marTop w:val="0"/>
                      <w:marBottom w:val="150"/>
                      <w:divBdr>
                        <w:top w:val="none" w:sz="0" w:space="0" w:color="auto"/>
                        <w:left w:val="none" w:sz="0" w:space="0" w:color="auto"/>
                        <w:bottom w:val="none" w:sz="0" w:space="0" w:color="auto"/>
                        <w:right w:val="none" w:sz="0" w:space="0" w:color="auto"/>
                      </w:divBdr>
                    </w:div>
                  </w:divsChild>
                </w:div>
                <w:div w:id="1366520110">
                  <w:marLeft w:val="0"/>
                  <w:marRight w:val="450"/>
                  <w:marTop w:val="0"/>
                  <w:marBottom w:val="0"/>
                  <w:divBdr>
                    <w:top w:val="none" w:sz="0" w:space="0" w:color="auto"/>
                    <w:left w:val="none" w:sz="0" w:space="0" w:color="auto"/>
                    <w:bottom w:val="none" w:sz="0" w:space="0" w:color="auto"/>
                    <w:right w:val="none" w:sz="0" w:space="0" w:color="auto"/>
                  </w:divBdr>
                  <w:divsChild>
                    <w:div w:id="686370131">
                      <w:marLeft w:val="0"/>
                      <w:marRight w:val="0"/>
                      <w:marTop w:val="0"/>
                      <w:marBottom w:val="150"/>
                      <w:divBdr>
                        <w:top w:val="none" w:sz="0" w:space="0" w:color="auto"/>
                        <w:left w:val="none" w:sz="0" w:space="0" w:color="auto"/>
                        <w:bottom w:val="none" w:sz="0" w:space="0" w:color="auto"/>
                        <w:right w:val="none" w:sz="0" w:space="0" w:color="auto"/>
                      </w:divBdr>
                    </w:div>
                    <w:div w:id="14513922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61976907">
          <w:marLeft w:val="0"/>
          <w:marRight w:val="0"/>
          <w:marTop w:val="0"/>
          <w:marBottom w:val="0"/>
          <w:divBdr>
            <w:top w:val="none" w:sz="0" w:space="0" w:color="auto"/>
            <w:left w:val="none" w:sz="0" w:space="0" w:color="auto"/>
            <w:bottom w:val="none" w:sz="0" w:space="0" w:color="auto"/>
            <w:right w:val="none" w:sz="0" w:space="0" w:color="auto"/>
          </w:divBdr>
          <w:divsChild>
            <w:div w:id="632641825">
              <w:marLeft w:val="0"/>
              <w:marRight w:val="0"/>
              <w:marTop w:val="0"/>
              <w:marBottom w:val="0"/>
              <w:divBdr>
                <w:top w:val="none" w:sz="0" w:space="0" w:color="auto"/>
                <w:left w:val="none" w:sz="0" w:space="0" w:color="auto"/>
                <w:bottom w:val="none" w:sz="0" w:space="0" w:color="auto"/>
                <w:right w:val="none" w:sz="0" w:space="0" w:color="auto"/>
              </w:divBdr>
              <w:divsChild>
                <w:div w:id="298461271">
                  <w:marLeft w:val="0"/>
                  <w:marRight w:val="0"/>
                  <w:marTop w:val="0"/>
                  <w:marBottom w:val="0"/>
                  <w:divBdr>
                    <w:top w:val="none" w:sz="0" w:space="0" w:color="auto"/>
                    <w:left w:val="none" w:sz="0" w:space="0" w:color="auto"/>
                    <w:bottom w:val="none" w:sz="0" w:space="0" w:color="auto"/>
                    <w:right w:val="none" w:sz="0" w:space="0" w:color="auto"/>
                  </w:divBdr>
                  <w:divsChild>
                    <w:div w:id="1130632597">
                      <w:marLeft w:val="0"/>
                      <w:marRight w:val="0"/>
                      <w:marTop w:val="0"/>
                      <w:marBottom w:val="0"/>
                      <w:divBdr>
                        <w:top w:val="none" w:sz="0" w:space="0" w:color="auto"/>
                        <w:left w:val="none" w:sz="0" w:space="0" w:color="auto"/>
                        <w:bottom w:val="none" w:sz="0" w:space="0" w:color="auto"/>
                        <w:right w:val="none" w:sz="0" w:space="0" w:color="auto"/>
                      </w:divBdr>
                      <w:divsChild>
                        <w:div w:id="80643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00488">
                  <w:marLeft w:val="0"/>
                  <w:marRight w:val="0"/>
                  <w:marTop w:val="0"/>
                  <w:marBottom w:val="0"/>
                  <w:divBdr>
                    <w:top w:val="none" w:sz="0" w:space="0" w:color="auto"/>
                    <w:left w:val="none" w:sz="0" w:space="0" w:color="auto"/>
                    <w:bottom w:val="none" w:sz="0" w:space="0" w:color="auto"/>
                    <w:right w:val="none" w:sz="0" w:space="0" w:color="auto"/>
                  </w:divBdr>
                  <w:divsChild>
                    <w:div w:id="249000187">
                      <w:marLeft w:val="0"/>
                      <w:marRight w:val="0"/>
                      <w:marTop w:val="0"/>
                      <w:marBottom w:val="0"/>
                      <w:divBdr>
                        <w:top w:val="none" w:sz="0" w:space="0" w:color="auto"/>
                        <w:left w:val="none" w:sz="0" w:space="0" w:color="auto"/>
                        <w:bottom w:val="none" w:sz="0" w:space="0" w:color="auto"/>
                        <w:right w:val="none" w:sz="0" w:space="0" w:color="auto"/>
                      </w:divBdr>
                      <w:divsChild>
                        <w:div w:id="85684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482953">
                  <w:marLeft w:val="0"/>
                  <w:marRight w:val="0"/>
                  <w:marTop w:val="0"/>
                  <w:marBottom w:val="0"/>
                  <w:divBdr>
                    <w:top w:val="none" w:sz="0" w:space="0" w:color="auto"/>
                    <w:left w:val="none" w:sz="0" w:space="0" w:color="auto"/>
                    <w:bottom w:val="none" w:sz="0" w:space="0" w:color="auto"/>
                    <w:right w:val="none" w:sz="0" w:space="0" w:color="auto"/>
                  </w:divBdr>
                </w:div>
                <w:div w:id="614558399">
                  <w:marLeft w:val="0"/>
                  <w:marRight w:val="0"/>
                  <w:marTop w:val="0"/>
                  <w:marBottom w:val="0"/>
                  <w:divBdr>
                    <w:top w:val="none" w:sz="0" w:space="0" w:color="auto"/>
                    <w:left w:val="none" w:sz="0" w:space="0" w:color="auto"/>
                    <w:bottom w:val="none" w:sz="0" w:space="0" w:color="auto"/>
                    <w:right w:val="none" w:sz="0" w:space="0" w:color="auto"/>
                  </w:divBdr>
                  <w:divsChild>
                    <w:div w:id="376855593">
                      <w:marLeft w:val="0"/>
                      <w:marRight w:val="0"/>
                      <w:marTop w:val="0"/>
                      <w:marBottom w:val="0"/>
                      <w:divBdr>
                        <w:top w:val="none" w:sz="0" w:space="0" w:color="auto"/>
                        <w:left w:val="none" w:sz="0" w:space="0" w:color="auto"/>
                        <w:bottom w:val="none" w:sz="0" w:space="0" w:color="auto"/>
                        <w:right w:val="none" w:sz="0" w:space="0" w:color="auto"/>
                      </w:divBdr>
                      <w:divsChild>
                        <w:div w:id="168532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872989">
                  <w:marLeft w:val="0"/>
                  <w:marRight w:val="0"/>
                  <w:marTop w:val="0"/>
                  <w:marBottom w:val="0"/>
                  <w:divBdr>
                    <w:top w:val="none" w:sz="0" w:space="0" w:color="auto"/>
                    <w:left w:val="none" w:sz="0" w:space="0" w:color="auto"/>
                    <w:bottom w:val="none" w:sz="0" w:space="0" w:color="auto"/>
                    <w:right w:val="none" w:sz="0" w:space="0" w:color="auto"/>
                  </w:divBdr>
                  <w:divsChild>
                    <w:div w:id="882984849">
                      <w:marLeft w:val="0"/>
                      <w:marRight w:val="0"/>
                      <w:marTop w:val="0"/>
                      <w:marBottom w:val="0"/>
                      <w:divBdr>
                        <w:top w:val="none" w:sz="0" w:space="0" w:color="auto"/>
                        <w:left w:val="none" w:sz="0" w:space="0" w:color="auto"/>
                        <w:bottom w:val="none" w:sz="0" w:space="0" w:color="auto"/>
                        <w:right w:val="none" w:sz="0" w:space="0" w:color="auto"/>
                      </w:divBdr>
                      <w:divsChild>
                        <w:div w:id="11284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144496">
                  <w:marLeft w:val="0"/>
                  <w:marRight w:val="0"/>
                  <w:marTop w:val="0"/>
                  <w:marBottom w:val="0"/>
                  <w:divBdr>
                    <w:top w:val="none" w:sz="0" w:space="0" w:color="auto"/>
                    <w:left w:val="none" w:sz="0" w:space="0" w:color="auto"/>
                    <w:bottom w:val="none" w:sz="0" w:space="0" w:color="auto"/>
                    <w:right w:val="none" w:sz="0" w:space="0" w:color="auto"/>
                  </w:divBdr>
                  <w:divsChild>
                    <w:div w:id="1935361985">
                      <w:marLeft w:val="0"/>
                      <w:marRight w:val="0"/>
                      <w:marTop w:val="0"/>
                      <w:marBottom w:val="0"/>
                      <w:divBdr>
                        <w:top w:val="none" w:sz="0" w:space="0" w:color="auto"/>
                        <w:left w:val="none" w:sz="0" w:space="0" w:color="auto"/>
                        <w:bottom w:val="none" w:sz="0" w:space="0" w:color="auto"/>
                        <w:right w:val="none" w:sz="0" w:space="0" w:color="auto"/>
                      </w:divBdr>
                      <w:divsChild>
                        <w:div w:id="116408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374955">
                  <w:marLeft w:val="0"/>
                  <w:marRight w:val="0"/>
                  <w:marTop w:val="0"/>
                  <w:marBottom w:val="0"/>
                  <w:divBdr>
                    <w:top w:val="none" w:sz="0" w:space="0" w:color="auto"/>
                    <w:left w:val="none" w:sz="0" w:space="0" w:color="auto"/>
                    <w:bottom w:val="none" w:sz="0" w:space="0" w:color="auto"/>
                    <w:right w:val="none" w:sz="0" w:space="0" w:color="auto"/>
                  </w:divBdr>
                  <w:divsChild>
                    <w:div w:id="1506747211">
                      <w:marLeft w:val="0"/>
                      <w:marRight w:val="0"/>
                      <w:marTop w:val="0"/>
                      <w:marBottom w:val="0"/>
                      <w:divBdr>
                        <w:top w:val="none" w:sz="0" w:space="0" w:color="auto"/>
                        <w:left w:val="none" w:sz="0" w:space="0" w:color="auto"/>
                        <w:bottom w:val="none" w:sz="0" w:space="0" w:color="auto"/>
                        <w:right w:val="none" w:sz="0" w:space="0" w:color="auto"/>
                      </w:divBdr>
                      <w:divsChild>
                        <w:div w:id="152077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4092">
                  <w:marLeft w:val="0"/>
                  <w:marRight w:val="0"/>
                  <w:marTop w:val="0"/>
                  <w:marBottom w:val="0"/>
                  <w:divBdr>
                    <w:top w:val="none" w:sz="0" w:space="0" w:color="auto"/>
                    <w:left w:val="none" w:sz="0" w:space="0" w:color="auto"/>
                    <w:bottom w:val="none" w:sz="0" w:space="0" w:color="auto"/>
                    <w:right w:val="none" w:sz="0" w:space="0" w:color="auto"/>
                  </w:divBdr>
                  <w:divsChild>
                    <w:div w:id="687947977">
                      <w:marLeft w:val="0"/>
                      <w:marRight w:val="0"/>
                      <w:marTop w:val="0"/>
                      <w:marBottom w:val="0"/>
                      <w:divBdr>
                        <w:top w:val="none" w:sz="0" w:space="0" w:color="auto"/>
                        <w:left w:val="none" w:sz="0" w:space="0" w:color="auto"/>
                        <w:bottom w:val="none" w:sz="0" w:space="0" w:color="auto"/>
                        <w:right w:val="none" w:sz="0" w:space="0" w:color="auto"/>
                      </w:divBdr>
                      <w:divsChild>
                        <w:div w:id="42966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013">
                  <w:marLeft w:val="0"/>
                  <w:marRight w:val="0"/>
                  <w:marTop w:val="0"/>
                  <w:marBottom w:val="0"/>
                  <w:divBdr>
                    <w:top w:val="none" w:sz="0" w:space="0" w:color="auto"/>
                    <w:left w:val="none" w:sz="0" w:space="0" w:color="auto"/>
                    <w:bottom w:val="none" w:sz="0" w:space="0" w:color="auto"/>
                    <w:right w:val="none" w:sz="0" w:space="0" w:color="auto"/>
                  </w:divBdr>
                  <w:divsChild>
                    <w:div w:id="1362978880">
                      <w:marLeft w:val="0"/>
                      <w:marRight w:val="0"/>
                      <w:marTop w:val="0"/>
                      <w:marBottom w:val="0"/>
                      <w:divBdr>
                        <w:top w:val="none" w:sz="0" w:space="0" w:color="auto"/>
                        <w:left w:val="none" w:sz="0" w:space="0" w:color="auto"/>
                        <w:bottom w:val="none" w:sz="0" w:space="0" w:color="auto"/>
                        <w:right w:val="none" w:sz="0" w:space="0" w:color="auto"/>
                      </w:divBdr>
                      <w:divsChild>
                        <w:div w:id="18734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9867">
                  <w:marLeft w:val="0"/>
                  <w:marRight w:val="0"/>
                  <w:marTop w:val="0"/>
                  <w:marBottom w:val="0"/>
                  <w:divBdr>
                    <w:top w:val="none" w:sz="0" w:space="0" w:color="auto"/>
                    <w:left w:val="none" w:sz="0" w:space="0" w:color="auto"/>
                    <w:bottom w:val="none" w:sz="0" w:space="0" w:color="auto"/>
                    <w:right w:val="none" w:sz="0" w:space="0" w:color="auto"/>
                  </w:divBdr>
                  <w:divsChild>
                    <w:div w:id="1755323912">
                      <w:marLeft w:val="0"/>
                      <w:marRight w:val="0"/>
                      <w:marTop w:val="0"/>
                      <w:marBottom w:val="0"/>
                      <w:divBdr>
                        <w:top w:val="none" w:sz="0" w:space="0" w:color="auto"/>
                        <w:left w:val="none" w:sz="0" w:space="0" w:color="auto"/>
                        <w:bottom w:val="none" w:sz="0" w:space="0" w:color="auto"/>
                        <w:right w:val="none" w:sz="0" w:space="0" w:color="auto"/>
                      </w:divBdr>
                      <w:divsChild>
                        <w:div w:id="148126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99587">
                  <w:marLeft w:val="0"/>
                  <w:marRight w:val="0"/>
                  <w:marTop w:val="0"/>
                  <w:marBottom w:val="0"/>
                  <w:divBdr>
                    <w:top w:val="none" w:sz="0" w:space="0" w:color="auto"/>
                    <w:left w:val="none" w:sz="0" w:space="0" w:color="auto"/>
                    <w:bottom w:val="none" w:sz="0" w:space="0" w:color="auto"/>
                    <w:right w:val="none" w:sz="0" w:space="0" w:color="auto"/>
                  </w:divBdr>
                  <w:divsChild>
                    <w:div w:id="1092244322">
                      <w:marLeft w:val="0"/>
                      <w:marRight w:val="0"/>
                      <w:marTop w:val="0"/>
                      <w:marBottom w:val="0"/>
                      <w:divBdr>
                        <w:top w:val="none" w:sz="0" w:space="0" w:color="auto"/>
                        <w:left w:val="none" w:sz="0" w:space="0" w:color="auto"/>
                        <w:bottom w:val="none" w:sz="0" w:space="0" w:color="auto"/>
                        <w:right w:val="none" w:sz="0" w:space="0" w:color="auto"/>
                      </w:divBdr>
                      <w:divsChild>
                        <w:div w:id="9255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181">
                  <w:marLeft w:val="0"/>
                  <w:marRight w:val="0"/>
                  <w:marTop w:val="0"/>
                  <w:marBottom w:val="0"/>
                  <w:divBdr>
                    <w:top w:val="none" w:sz="0" w:space="0" w:color="auto"/>
                    <w:left w:val="none" w:sz="0" w:space="0" w:color="auto"/>
                    <w:bottom w:val="none" w:sz="0" w:space="0" w:color="auto"/>
                    <w:right w:val="none" w:sz="0" w:space="0" w:color="auto"/>
                  </w:divBdr>
                  <w:divsChild>
                    <w:div w:id="2042437919">
                      <w:marLeft w:val="0"/>
                      <w:marRight w:val="0"/>
                      <w:marTop w:val="0"/>
                      <w:marBottom w:val="0"/>
                      <w:divBdr>
                        <w:top w:val="none" w:sz="0" w:space="0" w:color="auto"/>
                        <w:left w:val="none" w:sz="0" w:space="0" w:color="auto"/>
                        <w:bottom w:val="none" w:sz="0" w:space="0" w:color="auto"/>
                        <w:right w:val="none" w:sz="0" w:space="0" w:color="auto"/>
                      </w:divBdr>
                      <w:divsChild>
                        <w:div w:id="20926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495780">
                  <w:marLeft w:val="0"/>
                  <w:marRight w:val="0"/>
                  <w:marTop w:val="0"/>
                  <w:marBottom w:val="0"/>
                  <w:divBdr>
                    <w:top w:val="none" w:sz="0" w:space="0" w:color="auto"/>
                    <w:left w:val="none" w:sz="0" w:space="0" w:color="auto"/>
                    <w:bottom w:val="none" w:sz="0" w:space="0" w:color="auto"/>
                    <w:right w:val="none" w:sz="0" w:space="0" w:color="auto"/>
                  </w:divBdr>
                  <w:divsChild>
                    <w:div w:id="248199174">
                      <w:marLeft w:val="0"/>
                      <w:marRight w:val="0"/>
                      <w:marTop w:val="0"/>
                      <w:marBottom w:val="0"/>
                      <w:divBdr>
                        <w:top w:val="none" w:sz="0" w:space="0" w:color="auto"/>
                        <w:left w:val="none" w:sz="0" w:space="0" w:color="auto"/>
                        <w:bottom w:val="none" w:sz="0" w:space="0" w:color="auto"/>
                        <w:right w:val="none" w:sz="0" w:space="0" w:color="auto"/>
                      </w:divBdr>
                      <w:divsChild>
                        <w:div w:id="6612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49513">
                  <w:marLeft w:val="0"/>
                  <w:marRight w:val="0"/>
                  <w:marTop w:val="0"/>
                  <w:marBottom w:val="0"/>
                  <w:divBdr>
                    <w:top w:val="none" w:sz="0" w:space="0" w:color="auto"/>
                    <w:left w:val="none" w:sz="0" w:space="0" w:color="auto"/>
                    <w:bottom w:val="none" w:sz="0" w:space="0" w:color="auto"/>
                    <w:right w:val="none" w:sz="0" w:space="0" w:color="auto"/>
                  </w:divBdr>
                  <w:divsChild>
                    <w:div w:id="1584025713">
                      <w:marLeft w:val="0"/>
                      <w:marRight w:val="0"/>
                      <w:marTop w:val="0"/>
                      <w:marBottom w:val="0"/>
                      <w:divBdr>
                        <w:top w:val="none" w:sz="0" w:space="0" w:color="auto"/>
                        <w:left w:val="none" w:sz="0" w:space="0" w:color="auto"/>
                        <w:bottom w:val="none" w:sz="0" w:space="0" w:color="auto"/>
                        <w:right w:val="none" w:sz="0" w:space="0" w:color="auto"/>
                      </w:divBdr>
                      <w:divsChild>
                        <w:div w:id="57764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131592">
                  <w:marLeft w:val="0"/>
                  <w:marRight w:val="0"/>
                  <w:marTop w:val="0"/>
                  <w:marBottom w:val="0"/>
                  <w:divBdr>
                    <w:top w:val="none" w:sz="0" w:space="0" w:color="auto"/>
                    <w:left w:val="none" w:sz="0" w:space="0" w:color="auto"/>
                    <w:bottom w:val="none" w:sz="0" w:space="0" w:color="auto"/>
                    <w:right w:val="none" w:sz="0" w:space="0" w:color="auto"/>
                  </w:divBdr>
                  <w:divsChild>
                    <w:div w:id="351491586">
                      <w:marLeft w:val="0"/>
                      <w:marRight w:val="0"/>
                      <w:marTop w:val="0"/>
                      <w:marBottom w:val="0"/>
                      <w:divBdr>
                        <w:top w:val="none" w:sz="0" w:space="0" w:color="auto"/>
                        <w:left w:val="none" w:sz="0" w:space="0" w:color="auto"/>
                        <w:bottom w:val="none" w:sz="0" w:space="0" w:color="auto"/>
                        <w:right w:val="none" w:sz="0" w:space="0" w:color="auto"/>
                      </w:divBdr>
                      <w:divsChild>
                        <w:div w:id="88252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78972">
                  <w:marLeft w:val="0"/>
                  <w:marRight w:val="0"/>
                  <w:marTop w:val="0"/>
                  <w:marBottom w:val="0"/>
                  <w:divBdr>
                    <w:top w:val="none" w:sz="0" w:space="0" w:color="auto"/>
                    <w:left w:val="none" w:sz="0" w:space="0" w:color="auto"/>
                    <w:bottom w:val="none" w:sz="0" w:space="0" w:color="auto"/>
                    <w:right w:val="none" w:sz="0" w:space="0" w:color="auto"/>
                  </w:divBdr>
                  <w:divsChild>
                    <w:div w:id="1518620164">
                      <w:marLeft w:val="0"/>
                      <w:marRight w:val="0"/>
                      <w:marTop w:val="0"/>
                      <w:marBottom w:val="0"/>
                      <w:divBdr>
                        <w:top w:val="none" w:sz="0" w:space="0" w:color="auto"/>
                        <w:left w:val="none" w:sz="0" w:space="0" w:color="auto"/>
                        <w:bottom w:val="none" w:sz="0" w:space="0" w:color="auto"/>
                        <w:right w:val="none" w:sz="0" w:space="0" w:color="auto"/>
                      </w:divBdr>
                      <w:divsChild>
                        <w:div w:id="105470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0470">
                  <w:marLeft w:val="0"/>
                  <w:marRight w:val="0"/>
                  <w:marTop w:val="0"/>
                  <w:marBottom w:val="0"/>
                  <w:divBdr>
                    <w:top w:val="none" w:sz="0" w:space="0" w:color="auto"/>
                    <w:left w:val="none" w:sz="0" w:space="0" w:color="auto"/>
                    <w:bottom w:val="none" w:sz="0" w:space="0" w:color="auto"/>
                    <w:right w:val="none" w:sz="0" w:space="0" w:color="auto"/>
                  </w:divBdr>
                  <w:divsChild>
                    <w:div w:id="893732764">
                      <w:marLeft w:val="0"/>
                      <w:marRight w:val="0"/>
                      <w:marTop w:val="0"/>
                      <w:marBottom w:val="0"/>
                      <w:divBdr>
                        <w:top w:val="none" w:sz="0" w:space="0" w:color="auto"/>
                        <w:left w:val="none" w:sz="0" w:space="0" w:color="auto"/>
                        <w:bottom w:val="none" w:sz="0" w:space="0" w:color="auto"/>
                        <w:right w:val="none" w:sz="0" w:space="0" w:color="auto"/>
                      </w:divBdr>
                      <w:divsChild>
                        <w:div w:id="15853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84324">
                  <w:marLeft w:val="0"/>
                  <w:marRight w:val="0"/>
                  <w:marTop w:val="0"/>
                  <w:marBottom w:val="0"/>
                  <w:divBdr>
                    <w:top w:val="none" w:sz="0" w:space="0" w:color="auto"/>
                    <w:left w:val="none" w:sz="0" w:space="0" w:color="auto"/>
                    <w:bottom w:val="none" w:sz="0" w:space="0" w:color="auto"/>
                    <w:right w:val="none" w:sz="0" w:space="0" w:color="auto"/>
                  </w:divBdr>
                  <w:divsChild>
                    <w:div w:id="1796562008">
                      <w:marLeft w:val="0"/>
                      <w:marRight w:val="0"/>
                      <w:marTop w:val="0"/>
                      <w:marBottom w:val="0"/>
                      <w:divBdr>
                        <w:top w:val="none" w:sz="0" w:space="0" w:color="auto"/>
                        <w:left w:val="none" w:sz="0" w:space="0" w:color="auto"/>
                        <w:bottom w:val="none" w:sz="0" w:space="0" w:color="auto"/>
                        <w:right w:val="none" w:sz="0" w:space="0" w:color="auto"/>
                      </w:divBdr>
                      <w:divsChild>
                        <w:div w:id="26018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673121">
                  <w:marLeft w:val="0"/>
                  <w:marRight w:val="0"/>
                  <w:marTop w:val="0"/>
                  <w:marBottom w:val="0"/>
                  <w:divBdr>
                    <w:top w:val="none" w:sz="0" w:space="0" w:color="auto"/>
                    <w:left w:val="none" w:sz="0" w:space="0" w:color="auto"/>
                    <w:bottom w:val="none" w:sz="0" w:space="0" w:color="auto"/>
                    <w:right w:val="none" w:sz="0" w:space="0" w:color="auto"/>
                  </w:divBdr>
                  <w:divsChild>
                    <w:div w:id="270356643">
                      <w:marLeft w:val="0"/>
                      <w:marRight w:val="0"/>
                      <w:marTop w:val="0"/>
                      <w:marBottom w:val="0"/>
                      <w:divBdr>
                        <w:top w:val="none" w:sz="0" w:space="0" w:color="auto"/>
                        <w:left w:val="none" w:sz="0" w:space="0" w:color="auto"/>
                        <w:bottom w:val="none" w:sz="0" w:space="0" w:color="auto"/>
                        <w:right w:val="none" w:sz="0" w:space="0" w:color="auto"/>
                      </w:divBdr>
                      <w:divsChild>
                        <w:div w:id="98889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70126">
                  <w:marLeft w:val="0"/>
                  <w:marRight w:val="0"/>
                  <w:marTop w:val="0"/>
                  <w:marBottom w:val="0"/>
                  <w:divBdr>
                    <w:top w:val="none" w:sz="0" w:space="0" w:color="auto"/>
                    <w:left w:val="none" w:sz="0" w:space="0" w:color="auto"/>
                    <w:bottom w:val="none" w:sz="0" w:space="0" w:color="auto"/>
                    <w:right w:val="none" w:sz="0" w:space="0" w:color="auto"/>
                  </w:divBdr>
                  <w:divsChild>
                    <w:div w:id="1995375366">
                      <w:marLeft w:val="0"/>
                      <w:marRight w:val="0"/>
                      <w:marTop w:val="0"/>
                      <w:marBottom w:val="0"/>
                      <w:divBdr>
                        <w:top w:val="none" w:sz="0" w:space="0" w:color="auto"/>
                        <w:left w:val="none" w:sz="0" w:space="0" w:color="auto"/>
                        <w:bottom w:val="none" w:sz="0" w:space="0" w:color="auto"/>
                        <w:right w:val="none" w:sz="0" w:space="0" w:color="auto"/>
                      </w:divBdr>
                      <w:divsChild>
                        <w:div w:id="4013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880109">
                  <w:marLeft w:val="0"/>
                  <w:marRight w:val="0"/>
                  <w:marTop w:val="0"/>
                  <w:marBottom w:val="0"/>
                  <w:divBdr>
                    <w:top w:val="none" w:sz="0" w:space="0" w:color="auto"/>
                    <w:left w:val="none" w:sz="0" w:space="0" w:color="auto"/>
                    <w:bottom w:val="none" w:sz="0" w:space="0" w:color="auto"/>
                    <w:right w:val="none" w:sz="0" w:space="0" w:color="auto"/>
                  </w:divBdr>
                  <w:divsChild>
                    <w:div w:id="1585722777">
                      <w:marLeft w:val="0"/>
                      <w:marRight w:val="0"/>
                      <w:marTop w:val="0"/>
                      <w:marBottom w:val="0"/>
                      <w:divBdr>
                        <w:top w:val="none" w:sz="0" w:space="0" w:color="auto"/>
                        <w:left w:val="none" w:sz="0" w:space="0" w:color="auto"/>
                        <w:bottom w:val="none" w:sz="0" w:space="0" w:color="auto"/>
                        <w:right w:val="none" w:sz="0" w:space="0" w:color="auto"/>
                      </w:divBdr>
                      <w:divsChild>
                        <w:div w:id="103168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668536">
                  <w:marLeft w:val="0"/>
                  <w:marRight w:val="0"/>
                  <w:marTop w:val="0"/>
                  <w:marBottom w:val="0"/>
                  <w:divBdr>
                    <w:top w:val="none" w:sz="0" w:space="0" w:color="auto"/>
                    <w:left w:val="none" w:sz="0" w:space="0" w:color="auto"/>
                    <w:bottom w:val="none" w:sz="0" w:space="0" w:color="auto"/>
                    <w:right w:val="none" w:sz="0" w:space="0" w:color="auto"/>
                  </w:divBdr>
                  <w:divsChild>
                    <w:div w:id="1302465432">
                      <w:marLeft w:val="0"/>
                      <w:marRight w:val="0"/>
                      <w:marTop w:val="0"/>
                      <w:marBottom w:val="0"/>
                      <w:divBdr>
                        <w:top w:val="none" w:sz="0" w:space="0" w:color="auto"/>
                        <w:left w:val="none" w:sz="0" w:space="0" w:color="auto"/>
                        <w:bottom w:val="none" w:sz="0" w:space="0" w:color="auto"/>
                        <w:right w:val="none" w:sz="0" w:space="0" w:color="auto"/>
                      </w:divBdr>
                      <w:divsChild>
                        <w:div w:id="14779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53050">
                  <w:marLeft w:val="0"/>
                  <w:marRight w:val="0"/>
                  <w:marTop w:val="0"/>
                  <w:marBottom w:val="0"/>
                  <w:divBdr>
                    <w:top w:val="none" w:sz="0" w:space="0" w:color="auto"/>
                    <w:left w:val="none" w:sz="0" w:space="0" w:color="auto"/>
                    <w:bottom w:val="none" w:sz="0" w:space="0" w:color="auto"/>
                    <w:right w:val="none" w:sz="0" w:space="0" w:color="auto"/>
                  </w:divBdr>
                  <w:divsChild>
                    <w:div w:id="806623818">
                      <w:marLeft w:val="0"/>
                      <w:marRight w:val="0"/>
                      <w:marTop w:val="0"/>
                      <w:marBottom w:val="0"/>
                      <w:divBdr>
                        <w:top w:val="none" w:sz="0" w:space="0" w:color="auto"/>
                        <w:left w:val="none" w:sz="0" w:space="0" w:color="auto"/>
                        <w:bottom w:val="none" w:sz="0" w:space="0" w:color="auto"/>
                        <w:right w:val="none" w:sz="0" w:space="0" w:color="auto"/>
                      </w:divBdr>
                      <w:divsChild>
                        <w:div w:id="85920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418803">
                  <w:marLeft w:val="0"/>
                  <w:marRight w:val="0"/>
                  <w:marTop w:val="0"/>
                  <w:marBottom w:val="0"/>
                  <w:divBdr>
                    <w:top w:val="none" w:sz="0" w:space="0" w:color="auto"/>
                    <w:left w:val="none" w:sz="0" w:space="0" w:color="auto"/>
                    <w:bottom w:val="none" w:sz="0" w:space="0" w:color="auto"/>
                    <w:right w:val="none" w:sz="0" w:space="0" w:color="auto"/>
                  </w:divBdr>
                  <w:divsChild>
                    <w:div w:id="1220286845">
                      <w:marLeft w:val="0"/>
                      <w:marRight w:val="0"/>
                      <w:marTop w:val="0"/>
                      <w:marBottom w:val="0"/>
                      <w:divBdr>
                        <w:top w:val="none" w:sz="0" w:space="0" w:color="auto"/>
                        <w:left w:val="none" w:sz="0" w:space="0" w:color="auto"/>
                        <w:bottom w:val="none" w:sz="0" w:space="0" w:color="auto"/>
                        <w:right w:val="none" w:sz="0" w:space="0" w:color="auto"/>
                      </w:divBdr>
                      <w:divsChild>
                        <w:div w:id="4815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850580">
                  <w:marLeft w:val="0"/>
                  <w:marRight w:val="0"/>
                  <w:marTop w:val="0"/>
                  <w:marBottom w:val="0"/>
                  <w:divBdr>
                    <w:top w:val="none" w:sz="0" w:space="0" w:color="auto"/>
                    <w:left w:val="none" w:sz="0" w:space="0" w:color="auto"/>
                    <w:bottom w:val="none" w:sz="0" w:space="0" w:color="auto"/>
                    <w:right w:val="none" w:sz="0" w:space="0" w:color="auto"/>
                  </w:divBdr>
                  <w:divsChild>
                    <w:div w:id="1569924666">
                      <w:marLeft w:val="0"/>
                      <w:marRight w:val="0"/>
                      <w:marTop w:val="0"/>
                      <w:marBottom w:val="0"/>
                      <w:divBdr>
                        <w:top w:val="none" w:sz="0" w:space="0" w:color="auto"/>
                        <w:left w:val="none" w:sz="0" w:space="0" w:color="auto"/>
                        <w:bottom w:val="none" w:sz="0" w:space="0" w:color="auto"/>
                        <w:right w:val="none" w:sz="0" w:space="0" w:color="auto"/>
                      </w:divBdr>
                      <w:divsChild>
                        <w:div w:id="56966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57846">
                  <w:marLeft w:val="0"/>
                  <w:marRight w:val="0"/>
                  <w:marTop w:val="0"/>
                  <w:marBottom w:val="0"/>
                  <w:divBdr>
                    <w:top w:val="none" w:sz="0" w:space="0" w:color="auto"/>
                    <w:left w:val="none" w:sz="0" w:space="0" w:color="auto"/>
                    <w:bottom w:val="none" w:sz="0" w:space="0" w:color="auto"/>
                    <w:right w:val="none" w:sz="0" w:space="0" w:color="auto"/>
                  </w:divBdr>
                  <w:divsChild>
                    <w:div w:id="534579423">
                      <w:marLeft w:val="0"/>
                      <w:marRight w:val="0"/>
                      <w:marTop w:val="0"/>
                      <w:marBottom w:val="0"/>
                      <w:divBdr>
                        <w:top w:val="none" w:sz="0" w:space="0" w:color="auto"/>
                        <w:left w:val="none" w:sz="0" w:space="0" w:color="auto"/>
                        <w:bottom w:val="none" w:sz="0" w:space="0" w:color="auto"/>
                        <w:right w:val="none" w:sz="0" w:space="0" w:color="auto"/>
                      </w:divBdr>
                      <w:divsChild>
                        <w:div w:id="3488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526">
                  <w:marLeft w:val="0"/>
                  <w:marRight w:val="0"/>
                  <w:marTop w:val="0"/>
                  <w:marBottom w:val="0"/>
                  <w:divBdr>
                    <w:top w:val="none" w:sz="0" w:space="0" w:color="auto"/>
                    <w:left w:val="none" w:sz="0" w:space="0" w:color="auto"/>
                    <w:bottom w:val="none" w:sz="0" w:space="0" w:color="auto"/>
                    <w:right w:val="none" w:sz="0" w:space="0" w:color="auto"/>
                  </w:divBdr>
                  <w:divsChild>
                    <w:div w:id="1216702000">
                      <w:marLeft w:val="0"/>
                      <w:marRight w:val="0"/>
                      <w:marTop w:val="0"/>
                      <w:marBottom w:val="0"/>
                      <w:divBdr>
                        <w:top w:val="none" w:sz="0" w:space="0" w:color="auto"/>
                        <w:left w:val="none" w:sz="0" w:space="0" w:color="auto"/>
                        <w:bottom w:val="none" w:sz="0" w:space="0" w:color="auto"/>
                        <w:right w:val="none" w:sz="0" w:space="0" w:color="auto"/>
                      </w:divBdr>
                      <w:divsChild>
                        <w:div w:id="41971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539065">
                  <w:marLeft w:val="0"/>
                  <w:marRight w:val="0"/>
                  <w:marTop w:val="0"/>
                  <w:marBottom w:val="0"/>
                  <w:divBdr>
                    <w:top w:val="none" w:sz="0" w:space="0" w:color="auto"/>
                    <w:left w:val="none" w:sz="0" w:space="0" w:color="auto"/>
                    <w:bottom w:val="none" w:sz="0" w:space="0" w:color="auto"/>
                    <w:right w:val="none" w:sz="0" w:space="0" w:color="auto"/>
                  </w:divBdr>
                  <w:divsChild>
                    <w:div w:id="2011133946">
                      <w:marLeft w:val="0"/>
                      <w:marRight w:val="0"/>
                      <w:marTop w:val="0"/>
                      <w:marBottom w:val="0"/>
                      <w:divBdr>
                        <w:top w:val="none" w:sz="0" w:space="0" w:color="auto"/>
                        <w:left w:val="none" w:sz="0" w:space="0" w:color="auto"/>
                        <w:bottom w:val="none" w:sz="0" w:space="0" w:color="auto"/>
                        <w:right w:val="none" w:sz="0" w:space="0" w:color="auto"/>
                      </w:divBdr>
                      <w:divsChild>
                        <w:div w:id="7184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tep.cancer.gov/"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140</Pages>
  <Words>36782</Words>
  <Characters>209663</Characters>
  <Application>Microsoft Office Word</Application>
  <DocSecurity>0</DocSecurity>
  <Lines>1747</Lines>
  <Paragraphs>491</Paragraphs>
  <ScaleCrop>false</ScaleCrop>
  <Company/>
  <LinksUpToDate>false</LinksUpToDate>
  <CharactersWithSpaces>245954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2024-11-29T14:33:00Z</dcterms:created>
  <dcterms:modified xsi:type="dcterms:W3CDTF">2024-11-29T14:35:00Z</dcterms:modified>
</cp:coreProperties>
</file>