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D4A" w:rsidRPr="00462D4A" w:rsidRDefault="00462D4A" w:rsidP="00462D4A">
      <w:pPr>
        <w:shd w:val="clear" w:color="auto" w:fill="FFFFFF"/>
        <w:spacing w:after="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462D4A" w:rsidRPr="00462D4A" w:rsidRDefault="00462D4A" w:rsidP="00462D4A">
      <w:pPr>
        <w:shd w:val="clear" w:color="auto" w:fill="FFFFFF"/>
        <w:spacing w:after="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Клинические рекомендации</w:t>
      </w:r>
    </w:p>
    <w:p w:rsidR="00462D4A" w:rsidRPr="00462D4A" w:rsidRDefault="00462D4A" w:rsidP="00462D4A">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Мигрень</w:t>
      </w:r>
    </w:p>
    <w:p w:rsidR="00462D4A" w:rsidRPr="00462D4A" w:rsidRDefault="00462D4A" w:rsidP="00462D4A">
      <w:pPr>
        <w:shd w:val="clear" w:color="auto" w:fill="FFFFFF"/>
        <w:spacing w:after="15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4"/>
          <w:szCs w:val="24"/>
          <w:lang w:eastAsia="ru-RU"/>
        </w:rPr>
        <w:t>Кодирование по Международной статистической</w:t>
      </w:r>
      <w:r w:rsidRPr="00462D4A">
        <w:rPr>
          <w:rFonts w:ascii="Times New Roman" w:eastAsia="Times New Roman" w:hAnsi="Times New Roman" w:cs="Times New Roman"/>
          <w:color w:val="222222"/>
          <w:sz w:val="27"/>
          <w:szCs w:val="27"/>
          <w:lang w:eastAsia="ru-RU"/>
        </w:rPr>
        <w:br/>
      </w:r>
      <w:r w:rsidRPr="00462D4A">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462D4A">
        <w:rPr>
          <w:rFonts w:ascii="Times New Roman" w:eastAsia="Times New Roman" w:hAnsi="Times New Roman" w:cs="Times New Roman"/>
          <w:b/>
          <w:bCs/>
          <w:color w:val="222222"/>
          <w:sz w:val="27"/>
          <w:szCs w:val="27"/>
          <w:lang w:eastAsia="ru-RU"/>
        </w:rPr>
        <w:t>G43.0, G43.1, G43.2, G43.3, G43.8, G43.9, G44.0, G44.1, G44.4</w:t>
      </w:r>
    </w:p>
    <w:p w:rsidR="00462D4A" w:rsidRPr="00462D4A" w:rsidRDefault="00462D4A" w:rsidP="00462D4A">
      <w:pPr>
        <w:shd w:val="clear" w:color="auto" w:fill="FFFFFF"/>
        <w:spacing w:after="15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4"/>
          <w:szCs w:val="24"/>
          <w:lang w:eastAsia="ru-RU"/>
        </w:rPr>
        <w:t>Год утверждения (частота пересмотра):</w:t>
      </w:r>
      <w:r w:rsidRPr="00462D4A">
        <w:rPr>
          <w:rFonts w:ascii="Times New Roman" w:eastAsia="Times New Roman" w:hAnsi="Times New Roman" w:cs="Times New Roman"/>
          <w:b/>
          <w:bCs/>
          <w:color w:val="222222"/>
          <w:sz w:val="27"/>
          <w:szCs w:val="27"/>
          <w:lang w:eastAsia="ru-RU"/>
        </w:rPr>
        <w:t>2024</w:t>
      </w:r>
    </w:p>
    <w:p w:rsidR="00462D4A" w:rsidRPr="00462D4A" w:rsidRDefault="00462D4A" w:rsidP="00462D4A">
      <w:pPr>
        <w:shd w:val="clear" w:color="auto" w:fill="FFFFFF"/>
        <w:spacing w:after="15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4"/>
          <w:szCs w:val="24"/>
          <w:lang w:eastAsia="ru-RU"/>
        </w:rPr>
        <w:t>Возрастная категория:</w:t>
      </w:r>
      <w:r w:rsidRPr="00462D4A">
        <w:rPr>
          <w:rFonts w:ascii="Times New Roman" w:eastAsia="Times New Roman" w:hAnsi="Times New Roman" w:cs="Times New Roman"/>
          <w:b/>
          <w:bCs/>
          <w:color w:val="222222"/>
          <w:sz w:val="27"/>
          <w:szCs w:val="27"/>
          <w:lang w:eastAsia="ru-RU"/>
        </w:rPr>
        <w:t>Дети</w:t>
      </w:r>
    </w:p>
    <w:p w:rsidR="00462D4A" w:rsidRPr="00462D4A" w:rsidRDefault="00462D4A" w:rsidP="00462D4A">
      <w:pPr>
        <w:shd w:val="clear" w:color="auto" w:fill="FFFFFF"/>
        <w:spacing w:after="15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4"/>
          <w:szCs w:val="24"/>
          <w:lang w:eastAsia="ru-RU"/>
        </w:rPr>
        <w:t>Пересмотр не позднее:</w:t>
      </w:r>
      <w:r w:rsidRPr="00462D4A">
        <w:rPr>
          <w:rFonts w:ascii="Times New Roman" w:eastAsia="Times New Roman" w:hAnsi="Times New Roman" w:cs="Times New Roman"/>
          <w:b/>
          <w:bCs/>
          <w:color w:val="222222"/>
          <w:sz w:val="27"/>
          <w:szCs w:val="27"/>
          <w:lang w:eastAsia="ru-RU"/>
        </w:rPr>
        <w:t>2026</w:t>
      </w:r>
    </w:p>
    <w:p w:rsidR="00462D4A" w:rsidRPr="00462D4A" w:rsidRDefault="00462D4A" w:rsidP="00462D4A">
      <w:pPr>
        <w:shd w:val="clear" w:color="auto" w:fill="FFFFFF"/>
        <w:spacing w:after="15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4"/>
          <w:szCs w:val="24"/>
          <w:lang w:eastAsia="ru-RU"/>
        </w:rPr>
        <w:t>ID:</w:t>
      </w:r>
      <w:r w:rsidRPr="00462D4A">
        <w:rPr>
          <w:rFonts w:ascii="Times New Roman" w:eastAsia="Times New Roman" w:hAnsi="Times New Roman" w:cs="Times New Roman"/>
          <w:b/>
          <w:bCs/>
          <w:color w:val="222222"/>
          <w:sz w:val="27"/>
          <w:szCs w:val="27"/>
          <w:lang w:eastAsia="ru-RU"/>
        </w:rPr>
        <w:t>169</w:t>
      </w:r>
    </w:p>
    <w:p w:rsidR="00462D4A" w:rsidRPr="00462D4A" w:rsidRDefault="00462D4A" w:rsidP="00462D4A">
      <w:pPr>
        <w:shd w:val="clear" w:color="auto" w:fill="FFFFFF"/>
        <w:spacing w:after="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4"/>
          <w:szCs w:val="24"/>
          <w:lang w:eastAsia="ru-RU"/>
        </w:rPr>
        <w:t>Разработчик клинической рекомендации</w:t>
      </w:r>
    </w:p>
    <w:p w:rsidR="00462D4A" w:rsidRPr="00462D4A" w:rsidRDefault="00462D4A" w:rsidP="00462D4A">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62D4A">
        <w:rPr>
          <w:rFonts w:ascii="Times New Roman" w:eastAsia="Times New Roman" w:hAnsi="Times New Roman" w:cs="Times New Roman"/>
          <w:b/>
          <w:bCs/>
          <w:color w:val="222222"/>
          <w:sz w:val="27"/>
          <w:szCs w:val="27"/>
          <w:lang w:eastAsia="ru-RU"/>
        </w:rPr>
        <w:t>Всероссийское общество неврологов</w:t>
      </w:r>
    </w:p>
    <w:p w:rsidR="00462D4A" w:rsidRPr="00462D4A" w:rsidRDefault="00462D4A" w:rsidP="00462D4A">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462D4A">
        <w:rPr>
          <w:rFonts w:ascii="Times New Roman" w:eastAsia="Times New Roman" w:hAnsi="Times New Roman" w:cs="Times New Roman"/>
          <w:b/>
          <w:bCs/>
          <w:color w:val="222222"/>
          <w:sz w:val="27"/>
          <w:szCs w:val="27"/>
          <w:lang w:eastAsia="ru-RU"/>
        </w:rPr>
        <w:t>Российское межрегиональное общество по изучению боли (РОИБ)</w:t>
      </w:r>
    </w:p>
    <w:p w:rsidR="00462D4A" w:rsidRPr="00462D4A" w:rsidRDefault="00462D4A" w:rsidP="00462D4A">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462D4A">
        <w:rPr>
          <w:rFonts w:ascii="Times New Roman" w:eastAsia="Times New Roman" w:hAnsi="Times New Roman" w:cs="Times New Roman"/>
          <w:b/>
          <w:bCs/>
          <w:color w:val="222222"/>
          <w:sz w:val="27"/>
          <w:szCs w:val="27"/>
          <w:lang w:eastAsia="ru-RU"/>
        </w:rPr>
        <w:t>Ассоциация Здоровье детей</w:t>
      </w:r>
    </w:p>
    <w:p w:rsidR="00462D4A" w:rsidRPr="00462D4A" w:rsidRDefault="00462D4A" w:rsidP="00462D4A">
      <w:pPr>
        <w:shd w:val="clear" w:color="auto" w:fill="FFFFFF"/>
        <w:spacing w:after="150" w:line="240" w:lineRule="auto"/>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Оглавление</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Список сокращений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Термины и определения</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2.1 Жалобы и анамнез</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2.2 Физикальное обследование</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2.3 Лабораторные диагностические исследования</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2.5 Иные диагностические исследования</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6. Организация оказания медицинской помощи</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Критерии оценки качества медицинской помощи</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Список литературы</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Приложение Б. Алгоритмы действий врача</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Приложение В. Информация для пациента</w:t>
      </w:r>
    </w:p>
    <w:p w:rsidR="00462D4A" w:rsidRPr="00462D4A" w:rsidRDefault="00462D4A" w:rsidP="00462D4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Список сокращений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БОС - биологическая обратная связь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ВАШ - визуально-аналоговая шкала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ГБ - головная боль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ДПГДВ - доброкачественное пароксизмальное головокружение детского возраста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ЛИГБ - Лекарственно-индуцированная головная боль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 - мигрень </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МА - мигрень с аурой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МбА - мигрень без ауры</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МКГБ-3 - Международная классификация головных болей 3-го пересмотра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МРТ - магнитно-резонанстная томография</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НПВП - нестероидные противовоспалительные и противоревматические препараты (М01А)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ОСВ - околоводопроводное серое вещество</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5-НТ-1 - 5-гидрокситриптамин-1</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xml:space="preserve">ХЕГБ </w:t>
      </w:r>
      <w:r w:rsidRPr="00462D4A">
        <w:rPr>
          <w:rFonts w:ascii="Times New Roman" w:eastAsia="Times New Roman" w:hAnsi="Times New Roman" w:cs="Times New Roman"/>
          <w:color w:val="222222"/>
          <w:sz w:val="27"/>
          <w:szCs w:val="27"/>
          <w:lang w:eastAsia="ru-RU"/>
        </w:rPr>
        <w:softHyphen/>
        <w:t>- хроническая ежедневная головная боль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ХМ - хроническая мигрень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ЭЭГ - электроэнцефалография</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CGRP - (англ. Calcitonin Gene-Related Peptide - кальцитонин-ген-родственный пептид (КГРП)</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Термины и определения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Мигрень (М)</w:t>
      </w:r>
      <w:r w:rsidRPr="00462D4A">
        <w:rPr>
          <w:rFonts w:ascii="Times New Roman" w:eastAsia="Times New Roman" w:hAnsi="Times New Roman" w:cs="Times New Roman"/>
          <w:color w:val="222222"/>
          <w:sz w:val="27"/>
          <w:szCs w:val="27"/>
          <w:lang w:eastAsia="ru-RU"/>
        </w:rPr>
        <w:t> - одна из наиболее распространенных форм первичной головной боли и проявляется повторяющимися приступами головной боли, которые часто сопровождаются сопутствующими симптомами (тошнотой, рвотой, фото- и фонофобией).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Головная боль (ГБ)</w:t>
      </w:r>
      <w:r w:rsidRPr="00462D4A">
        <w:rPr>
          <w:rFonts w:ascii="Times New Roman" w:eastAsia="Times New Roman" w:hAnsi="Times New Roman" w:cs="Times New Roman"/>
          <w:color w:val="222222"/>
          <w:sz w:val="27"/>
          <w:szCs w:val="27"/>
          <w:lang w:eastAsia="ru-RU"/>
        </w:rPr>
        <w:t> — это мучительное и лишающее возможностей нормально функционировать состояние, возникающее в случае немногочисленных типов первичной головной боли, таких как мигрень, головная боль напряжения и кластерная головная боль.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Триггерные факторы</w:t>
      </w:r>
      <w:r w:rsidRPr="00462D4A">
        <w:rPr>
          <w:rFonts w:ascii="Times New Roman" w:eastAsia="Times New Roman" w:hAnsi="Times New Roman" w:cs="Times New Roman"/>
          <w:color w:val="222222"/>
          <w:sz w:val="27"/>
          <w:szCs w:val="27"/>
          <w:lang w:eastAsia="ru-RU"/>
        </w:rPr>
        <w:t> могут вызвать приступ головной боли. С английского языка trigger переводится как «пуск», «запуск». Триггерные факторы часто путают с причинами ГБ.</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Сенситизация</w:t>
      </w:r>
      <w:r w:rsidRPr="00462D4A">
        <w:rPr>
          <w:rFonts w:ascii="Times New Roman" w:eastAsia="Times New Roman" w:hAnsi="Times New Roman" w:cs="Times New Roman"/>
          <w:color w:val="222222"/>
          <w:sz w:val="27"/>
          <w:szCs w:val="27"/>
          <w:lang w:eastAsia="ru-RU"/>
        </w:rPr>
        <w:t> — повышенный ответ возбужденных ноцицептивных нейронов на обычную и/или подпороговую стимуляцию.</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Аллодиния</w:t>
      </w:r>
      <w:r w:rsidRPr="00462D4A">
        <w:rPr>
          <w:rFonts w:ascii="Times New Roman" w:eastAsia="Times New Roman" w:hAnsi="Times New Roman" w:cs="Times New Roman"/>
          <w:color w:val="222222"/>
          <w:sz w:val="27"/>
          <w:szCs w:val="27"/>
          <w:lang w:eastAsia="ru-RU"/>
        </w:rPr>
        <w:t> — это боль вследствие воздействия раздражений, обычно её не вызывающих. Термические или механические повреждения часто приводят к аллодинии в месте повреждения. Аллодинию следует отличать от гипералгезии, то есть повышенной болевой чувствительности на раздражители, обычно вызывающие боль.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Аура</w:t>
      </w:r>
      <w:r w:rsidRPr="00462D4A">
        <w:rPr>
          <w:rFonts w:ascii="Times New Roman" w:eastAsia="Times New Roman" w:hAnsi="Times New Roman" w:cs="Times New Roman"/>
          <w:color w:val="222222"/>
          <w:sz w:val="27"/>
          <w:szCs w:val="27"/>
          <w:lang w:eastAsia="ru-RU"/>
        </w:rPr>
        <w:t> — комплекс транзиторных очаговых неврологических симптомов, возникающих непосредственно перед или в самом начале мигренозной головной боли.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Гомонимные зрительные нарушения</w:t>
      </w:r>
      <w:r w:rsidRPr="00462D4A">
        <w:rPr>
          <w:rFonts w:ascii="Times New Roman" w:eastAsia="Times New Roman" w:hAnsi="Times New Roman" w:cs="Times New Roman"/>
          <w:color w:val="222222"/>
          <w:sz w:val="27"/>
          <w:szCs w:val="27"/>
          <w:lang w:eastAsia="ru-RU"/>
        </w:rPr>
        <w:t xml:space="preserve"> – это патологическое состояние, при котором человек воспринимает только одну половину (левую или правую) поля </w:t>
      </w:r>
      <w:r w:rsidRPr="00462D4A">
        <w:rPr>
          <w:rFonts w:ascii="Times New Roman" w:eastAsia="Times New Roman" w:hAnsi="Times New Roman" w:cs="Times New Roman"/>
          <w:color w:val="222222"/>
          <w:sz w:val="27"/>
          <w:szCs w:val="27"/>
          <w:lang w:eastAsia="ru-RU"/>
        </w:rPr>
        <w:lastRenderedPageBreak/>
        <w:t>зрения, а граница, разделяющая видимую и выпавшую половины, проходит через центральный вертикальный меридиан.</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Дизартрия</w:t>
      </w:r>
      <w:r w:rsidRPr="00462D4A">
        <w:rPr>
          <w:rFonts w:ascii="Times New Roman" w:eastAsia="Times New Roman" w:hAnsi="Times New Roman" w:cs="Times New Roman"/>
          <w:color w:val="222222"/>
          <w:sz w:val="27"/>
          <w:szCs w:val="27"/>
          <w:lang w:eastAsia="ru-RU"/>
        </w:rPr>
        <w:t> (из др.-греч. — приставка, означающая затруднённость, расстройство — «сочленяю, соединяю») — нарушение произношения вследствие нарушения иннервации речевого аппарата, возникающее в результате поражения нервной системы.</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Гипоакузия</w:t>
      </w:r>
      <w:r w:rsidRPr="00462D4A">
        <w:rPr>
          <w:rFonts w:ascii="Times New Roman" w:eastAsia="Times New Roman" w:hAnsi="Times New Roman" w:cs="Times New Roman"/>
          <w:color w:val="222222"/>
          <w:sz w:val="27"/>
          <w:szCs w:val="27"/>
          <w:lang w:eastAsia="ru-RU"/>
        </w:rPr>
        <w:t> – снижение остроты слуха.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Атаксия</w:t>
      </w:r>
      <w:r w:rsidRPr="00462D4A">
        <w:rPr>
          <w:rFonts w:ascii="Times New Roman" w:eastAsia="Times New Roman" w:hAnsi="Times New Roman" w:cs="Times New Roman"/>
          <w:color w:val="222222"/>
          <w:sz w:val="27"/>
          <w:szCs w:val="27"/>
          <w:lang w:eastAsia="ru-RU"/>
        </w:rPr>
        <w:t> – это нервно-мышечное расстройство моторики, которое характеризуется нарушением координации движений, а также утратой равновесия как в покое, так и при ходьбе.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Парестезия</w:t>
      </w:r>
      <w:r w:rsidRPr="00462D4A">
        <w:rPr>
          <w:rFonts w:ascii="Times New Roman" w:eastAsia="Times New Roman" w:hAnsi="Times New Roman" w:cs="Times New Roman"/>
          <w:color w:val="222222"/>
          <w:sz w:val="27"/>
          <w:szCs w:val="27"/>
          <w:lang w:eastAsia="ru-RU"/>
        </w:rPr>
        <w:t> – это специфический вид нарушения чувствительности, который сопровождается субъективными ощущениями покалывания, жжения, ползания мурашек. Является следствием раздражения чувствительных нервных волокон.</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Пароксизмальное состояние</w:t>
      </w:r>
      <w:r w:rsidRPr="00462D4A">
        <w:rPr>
          <w:rFonts w:ascii="Times New Roman" w:eastAsia="Times New Roman" w:hAnsi="Times New Roman" w:cs="Times New Roman"/>
          <w:color w:val="222222"/>
          <w:sz w:val="27"/>
          <w:szCs w:val="27"/>
          <w:lang w:eastAsia="ru-RU"/>
        </w:rPr>
        <w:t> — это обобщенное понятие, которое включает в себя судорожные и бессудорожные пароксизмы эпилептического и неэпилептического характера.  Пароксизмальное состояние — это припадок (приступ) церебрального происхождения, проявляющийся на фоне видимого здоровья или при внезапном ухудшении хронического патологического состояния, характеризующийся кратковременностью, обратимостью возникающих расстройств, наклонностью к повторениям, стереотипностью.</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Хроническая мигрень - </w:t>
      </w:r>
      <w:r w:rsidRPr="00462D4A">
        <w:rPr>
          <w:rFonts w:ascii="Times New Roman" w:eastAsia="Times New Roman" w:hAnsi="Times New Roman" w:cs="Times New Roman"/>
          <w:color w:val="222222"/>
          <w:sz w:val="27"/>
          <w:szCs w:val="27"/>
          <w:lang w:eastAsia="ru-RU"/>
        </w:rPr>
        <w:t>форма мигрени, которая возникает 15 и более дней в месяц в течение 3 и более месяцев, при этом приступы головной боли имеют мигренозные признаки не менее 8 дней в месяц.</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Мигренозный статус - </w:t>
      </w:r>
      <w:r w:rsidRPr="00462D4A">
        <w:rPr>
          <w:rFonts w:ascii="Times New Roman" w:eastAsia="Times New Roman" w:hAnsi="Times New Roman" w:cs="Times New Roman"/>
          <w:color w:val="222222"/>
          <w:sz w:val="27"/>
          <w:szCs w:val="27"/>
          <w:lang w:eastAsia="ru-RU"/>
        </w:rPr>
        <w:t>это состояние</w:t>
      </w:r>
      <w:r w:rsidRPr="00462D4A">
        <w:rPr>
          <w:rFonts w:ascii="Times New Roman" w:eastAsia="Times New Roman" w:hAnsi="Times New Roman" w:cs="Times New Roman"/>
          <w:b/>
          <w:bCs/>
          <w:color w:val="222222"/>
          <w:sz w:val="27"/>
          <w:szCs w:val="27"/>
          <w:lang w:eastAsia="ru-RU"/>
        </w:rPr>
        <w:t> </w:t>
      </w:r>
      <w:r w:rsidRPr="00462D4A">
        <w:rPr>
          <w:rFonts w:ascii="Times New Roman" w:eastAsia="Times New Roman" w:hAnsi="Times New Roman" w:cs="Times New Roman"/>
          <w:color w:val="222222"/>
          <w:sz w:val="27"/>
          <w:szCs w:val="27"/>
          <w:lang w:eastAsia="ru-RU"/>
        </w:rPr>
        <w:t>диагностируют в том случае, когда приступ мигрени (или несколько следующих друг за другом приступов) продолжает</w:t>
      </w:r>
      <w:r w:rsidRPr="00462D4A">
        <w:rPr>
          <w:rFonts w:ascii="Times New Roman" w:eastAsia="Times New Roman" w:hAnsi="Times New Roman" w:cs="Times New Roman"/>
          <w:color w:val="222222"/>
          <w:sz w:val="27"/>
          <w:szCs w:val="27"/>
          <w:lang w:eastAsia="ru-RU"/>
        </w:rPr>
        <w:softHyphen/>
        <w:t>ся более 72 часов (исключая время сна). Мигренозный статус, как правило, является показанием для госпитализации.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Лекарственно-индуцированная головная боль (ЛИГБ)</w:t>
      </w:r>
      <w:r w:rsidRPr="00462D4A">
        <w:rPr>
          <w:rFonts w:ascii="Times New Roman" w:eastAsia="Times New Roman" w:hAnsi="Times New Roman" w:cs="Times New Roman"/>
          <w:color w:val="222222"/>
          <w:sz w:val="27"/>
          <w:szCs w:val="27"/>
          <w:lang w:eastAsia="ru-RU"/>
        </w:rPr>
        <w:t> – клиническая разновидность вторичной хронической ГБ, развивающаяся у пациентов с первичными цефалгиями при избыточном применении препаратов для купирования ГБ.</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Мигрень (М) представляет собой одну из наиболее распространенных форм первичной головной боли и проявляется повторяющимися приступами головной боли, которые часто сопровождаются сопутствующими симптомами (тошнотой, рвотой, фото- и фонофобией) [1].</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Головная боль (ГБ) чаще локализуется в одной половине головы по типу гемикрании, сторонность боли может меняться от приступа к приступу, также может отмечаться двухсторонний характер боли, что часто отмечается в детском возрасте. Головные боли при мигрени отличаются значительной интенсивностью, усиливаются при легкой физической нагрузке, что существенно ограничивает повседневную активность пациента. Продолжительность приступа варьирует от 1 (у детей до 6 лет) - 2 часов (у детей старше 7 лет) до нескольких суток. Обычно приступ прекращается с наступлением сна.</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Большое значение в возникновении мигрени имеют наследственные факто</w:t>
      </w:r>
      <w:r w:rsidRPr="00462D4A">
        <w:rPr>
          <w:rFonts w:ascii="Times New Roman" w:eastAsia="Times New Roman" w:hAnsi="Times New Roman" w:cs="Times New Roman"/>
          <w:color w:val="222222"/>
          <w:sz w:val="27"/>
          <w:szCs w:val="27"/>
          <w:lang w:eastAsia="ru-RU"/>
        </w:rPr>
        <w:softHyphen/>
        <w:t>ры. Известны три наследственные формы мигрени с установленным моногенным типом наследования: семейная гемиплегическая мигрень I (ген </w:t>
      </w:r>
      <w:r w:rsidRPr="00462D4A">
        <w:rPr>
          <w:rFonts w:ascii="Times New Roman" w:eastAsia="Times New Roman" w:hAnsi="Times New Roman" w:cs="Times New Roman"/>
          <w:i/>
          <w:iCs/>
          <w:color w:val="333333"/>
          <w:sz w:val="27"/>
          <w:szCs w:val="27"/>
          <w:lang w:eastAsia="ru-RU"/>
        </w:rPr>
        <w:t>CACNA1A</w:t>
      </w:r>
      <w:r w:rsidRPr="00462D4A">
        <w:rPr>
          <w:rFonts w:ascii="Times New Roman" w:eastAsia="Times New Roman" w:hAnsi="Times New Roman" w:cs="Times New Roman"/>
          <w:color w:val="222222"/>
          <w:sz w:val="27"/>
          <w:szCs w:val="27"/>
          <w:lang w:eastAsia="ru-RU"/>
        </w:rPr>
        <w:t>), II (ген </w:t>
      </w:r>
      <w:r w:rsidRPr="00462D4A">
        <w:rPr>
          <w:rFonts w:ascii="Times New Roman" w:eastAsia="Times New Roman" w:hAnsi="Times New Roman" w:cs="Times New Roman"/>
          <w:i/>
          <w:iCs/>
          <w:color w:val="333333"/>
          <w:sz w:val="27"/>
          <w:szCs w:val="27"/>
          <w:lang w:eastAsia="ru-RU"/>
        </w:rPr>
        <w:t>ATP1A2</w:t>
      </w:r>
      <w:r w:rsidRPr="00462D4A">
        <w:rPr>
          <w:rFonts w:ascii="Times New Roman" w:eastAsia="Times New Roman" w:hAnsi="Times New Roman" w:cs="Times New Roman"/>
          <w:color w:val="222222"/>
          <w:sz w:val="27"/>
          <w:szCs w:val="27"/>
          <w:lang w:eastAsia="ru-RU"/>
        </w:rPr>
        <w:t>) и III (ген </w:t>
      </w:r>
      <w:r w:rsidRPr="00462D4A">
        <w:rPr>
          <w:rFonts w:ascii="Times New Roman" w:eastAsia="Times New Roman" w:hAnsi="Times New Roman" w:cs="Times New Roman"/>
          <w:i/>
          <w:iCs/>
          <w:color w:val="333333"/>
          <w:sz w:val="27"/>
          <w:szCs w:val="27"/>
          <w:lang w:eastAsia="ru-RU"/>
        </w:rPr>
        <w:t>SCN1A</w:t>
      </w:r>
      <w:r w:rsidRPr="00462D4A">
        <w:rPr>
          <w:rFonts w:ascii="Times New Roman" w:eastAsia="Times New Roman" w:hAnsi="Times New Roman" w:cs="Times New Roman"/>
          <w:color w:val="222222"/>
          <w:sz w:val="27"/>
          <w:szCs w:val="27"/>
          <w:lang w:eastAsia="ru-RU"/>
        </w:rPr>
        <w:t>) типов. Но распространенность семейной гемиплегической мигрени в популяции крайне мала и составляет 0,01%, в большинстве других случаев мигрени преобладает полигенный тип наследования, и наследуется, по-видимому, не сама болезнь, а предрасположенность к определенному типу реагирования цент</w:t>
      </w:r>
      <w:r w:rsidRPr="00462D4A">
        <w:rPr>
          <w:rFonts w:ascii="Times New Roman" w:eastAsia="Times New Roman" w:hAnsi="Times New Roman" w:cs="Times New Roman"/>
          <w:color w:val="222222"/>
          <w:sz w:val="27"/>
          <w:szCs w:val="27"/>
          <w:lang w:eastAsia="ru-RU"/>
        </w:rPr>
        <w:softHyphen/>
        <w:t>ральной нервной и сосудистой систем на различные типы раздражителей.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xml:space="preserve">Для многих пациентов характерно наличие триггерных факторов, которые могут провоцировать приступы мигрени (таб. 1). Часть этих факторов можно определить как модифицируемые (возможно контролировать), а часть факторов </w:t>
      </w:r>
      <w:r w:rsidRPr="00462D4A">
        <w:rPr>
          <w:rFonts w:ascii="Times New Roman" w:eastAsia="Times New Roman" w:hAnsi="Times New Roman" w:cs="Times New Roman"/>
          <w:color w:val="222222"/>
          <w:sz w:val="27"/>
          <w:szCs w:val="27"/>
          <w:lang w:eastAsia="ru-RU"/>
        </w:rPr>
        <w:lastRenderedPageBreak/>
        <w:t>являются не поддающимися для изменений (например, гормональные факторы или метеофакторы). Выявление триггерных факторов с помощью ведения дневника головной боли мо</w:t>
      </w:r>
      <w:r w:rsidRPr="00462D4A">
        <w:rPr>
          <w:rFonts w:ascii="Times New Roman" w:eastAsia="Times New Roman" w:hAnsi="Times New Roman" w:cs="Times New Roman"/>
          <w:color w:val="222222"/>
          <w:sz w:val="27"/>
          <w:szCs w:val="27"/>
          <w:lang w:eastAsia="ru-RU"/>
        </w:rPr>
        <w:softHyphen/>
        <w:t>жет помочь ребенку и его родителям значительно уменьшать частоту приступов мигрени путем изменения образа жизни при избегании или устранении наиболее важных и частых триггеров. Однако у некоторых пациентов триггерной является совокупность факторов, провоцирующих приступы мигрени в каждом конкрет</w:t>
      </w:r>
      <w:r w:rsidRPr="00462D4A">
        <w:rPr>
          <w:rFonts w:ascii="Times New Roman" w:eastAsia="Times New Roman" w:hAnsi="Times New Roman" w:cs="Times New Roman"/>
          <w:color w:val="222222"/>
          <w:sz w:val="27"/>
          <w:szCs w:val="27"/>
          <w:lang w:eastAsia="ru-RU"/>
        </w:rPr>
        <w:softHyphen/>
        <w:t>ном случае.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Таблица 1. Триггеры приступа мигрени </w:t>
      </w:r>
      <w:r w:rsidRPr="00462D4A">
        <w:rPr>
          <w:rFonts w:ascii="Times New Roman" w:eastAsia="Times New Roman" w:hAnsi="Times New Roman" w:cs="Times New Roman"/>
          <w:color w:val="222222"/>
          <w:sz w:val="27"/>
          <w:szCs w:val="27"/>
          <w:lang w:eastAsia="ru-RU"/>
        </w:rPr>
        <w:t>[1, 2, 3]</w:t>
      </w:r>
    </w:p>
    <w:tbl>
      <w:tblPr>
        <w:tblW w:w="11850" w:type="dxa"/>
        <w:tblCellMar>
          <w:left w:w="0" w:type="dxa"/>
          <w:right w:w="0" w:type="dxa"/>
        </w:tblCellMar>
        <w:tblLook w:val="04A0" w:firstRow="1" w:lastRow="0" w:firstColumn="1" w:lastColumn="0" w:noHBand="0" w:noVBand="1"/>
      </w:tblPr>
      <w:tblGrid>
        <w:gridCol w:w="4303"/>
        <w:gridCol w:w="7547"/>
      </w:tblGrid>
      <w:tr w:rsidR="00462D4A" w:rsidRPr="00462D4A" w:rsidTr="00462D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Психологические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Стрессы.</w:t>
            </w:r>
          </w:p>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Позитивные и негативные эмоции.</w:t>
            </w:r>
          </w:p>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Изменения настроения.</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Гормональные 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Менструация.</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Овуляция.</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Факторы окружающей среды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Яркий свет.</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Громкий шум.</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Сильные или резкие запахи (духи, курение, моющие средства).</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Погодные условия (ветер, изменения погоды, сильная жара/холод).</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Диета, продукты питания, напитки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Горький шоколад.</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Твердые сыры.</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Помидоры.</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Киви.</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Орехи.</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Лук.</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Чеснок.</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Алкоголь (особенно красные вина).</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Продукты, содержащие глютамат, нитриты и нитраты.</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Сладкие газированные напитки.</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Резерпин (C02LA51).</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Нитроглицерин**.</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Эстрогены.</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Другие 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Недосыпание/пересыпание.</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Голод и нерегулярный прием пищи.</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Гипогликемия.</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lastRenderedPageBreak/>
              <w:t>Гипертермия.</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Усталость.</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Авиаперелеты. </w:t>
            </w:r>
          </w:p>
        </w:tc>
      </w:tr>
    </w:tbl>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Мигрень относится к первичным головным болям и считается формой нейроваскулярной ГБ, при которой первичные изменения в нервной системе приво</w:t>
      </w:r>
      <w:r w:rsidRPr="00462D4A">
        <w:rPr>
          <w:rFonts w:ascii="Times New Roman" w:eastAsia="Times New Roman" w:hAnsi="Times New Roman" w:cs="Times New Roman"/>
          <w:color w:val="222222"/>
          <w:sz w:val="27"/>
          <w:szCs w:val="27"/>
          <w:lang w:eastAsia="ru-RU"/>
        </w:rPr>
        <w:softHyphen/>
        <w:t>дят к вторичному периваскулярному воспалению, вторичному расширению преимущественно дуральных артерий и, соответственно, к боли и дополнительной тригеминальной активации [3]. Патофизиология боли при мигрени имеет нейрогенную основу, а не первичные сосудистые на</w:t>
      </w:r>
      <w:r w:rsidRPr="00462D4A">
        <w:rPr>
          <w:rFonts w:ascii="Times New Roman" w:eastAsia="Times New Roman" w:hAnsi="Times New Roman" w:cs="Times New Roman"/>
          <w:color w:val="222222"/>
          <w:sz w:val="27"/>
          <w:szCs w:val="27"/>
          <w:lang w:eastAsia="ru-RU"/>
        </w:rPr>
        <w:softHyphen/>
        <w:t>рушения [4]. Таким образом имеет место первичная нейрональная инициация каскада нейрохимических процессов, завершающихся широкой волной кортикальной деполяризации и региональной олигемии [5]. Эти изменения лежат в основе возникновения мигренозной ауры.</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Известно, что первичные головные боли могут проявляться типичными эпи</w:t>
      </w:r>
      <w:r w:rsidRPr="00462D4A">
        <w:rPr>
          <w:rFonts w:ascii="Times New Roman" w:eastAsia="Times New Roman" w:hAnsi="Times New Roman" w:cs="Times New Roman"/>
          <w:color w:val="222222"/>
          <w:sz w:val="27"/>
          <w:szCs w:val="27"/>
          <w:lang w:eastAsia="ru-RU"/>
        </w:rPr>
        <w:softHyphen/>
        <w:t>зодическими приступами, возможны хронические ежедневные или почти еже</w:t>
      </w:r>
      <w:r w:rsidRPr="00462D4A">
        <w:rPr>
          <w:rFonts w:ascii="Times New Roman" w:eastAsia="Times New Roman" w:hAnsi="Times New Roman" w:cs="Times New Roman"/>
          <w:color w:val="222222"/>
          <w:sz w:val="27"/>
          <w:szCs w:val="27"/>
          <w:lang w:eastAsia="ru-RU"/>
        </w:rPr>
        <w:softHyphen/>
        <w:t>дневные ГБ. Описаны ремиссии — как при эпизодических, так и при хрониче</w:t>
      </w:r>
      <w:r w:rsidRPr="00462D4A">
        <w:rPr>
          <w:rFonts w:ascii="Times New Roman" w:eastAsia="Times New Roman" w:hAnsi="Times New Roman" w:cs="Times New Roman"/>
          <w:color w:val="222222"/>
          <w:sz w:val="27"/>
          <w:szCs w:val="27"/>
          <w:lang w:eastAsia="ru-RU"/>
        </w:rPr>
        <w:softHyphen/>
        <w:t>ских ГБ.</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Первоначальные исследования механизмов мигрени были сфокусированы на краниальной вазодилятации как источнике боли [3]. Механизмы периферической тригеминальной активации, значимая роль CGRP (кальцитонин ген родственный пептид), активация вторых тригеминоваскулярных нейронов и механизм кортикальной распространяющейся депрессии являются другими интенсивно изучаемыми об</w:t>
      </w:r>
      <w:r w:rsidRPr="00462D4A">
        <w:rPr>
          <w:rFonts w:ascii="Times New Roman" w:eastAsia="Times New Roman" w:hAnsi="Times New Roman" w:cs="Times New Roman"/>
          <w:color w:val="222222"/>
          <w:sz w:val="27"/>
          <w:szCs w:val="27"/>
          <w:lang w:eastAsia="ru-RU"/>
        </w:rPr>
        <w:softHyphen/>
        <w:t>ластями при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Исследования с использованием ПЭТ показывают, что ростральные отделы ствола мозга, особенно контралатеральное околоводопроводное серое вещество (ОСВ) среднего мозга — структуры активно вовлеченные в патофизиологии мигрени. Эти данные подтверждают, что области ствола мозга играют важную роль в инициации или завершении приступа мигрени. Мигрень, вероятно, явля</w:t>
      </w:r>
      <w:r w:rsidRPr="00462D4A">
        <w:rPr>
          <w:rFonts w:ascii="Times New Roman" w:eastAsia="Times New Roman" w:hAnsi="Times New Roman" w:cs="Times New Roman"/>
          <w:color w:val="222222"/>
          <w:sz w:val="27"/>
          <w:szCs w:val="27"/>
          <w:lang w:eastAsia="ru-RU"/>
        </w:rPr>
        <w:softHyphen/>
        <w:t>ется результатом дисфункции ствола мозга и/ или диэнцефальных ядер, которые вовлечены в сенсорную модуляцию краниоваскулярных афферентов [3].</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Пусковым механизмом, активизирующим тригеминоваскулярную систему, является распространяющаяся волна корковой депрессии. Активация тригеминальной системы сопровождается выбросом в периваскулярных окончаниях тройничного нерва воспалительных нейропептидов, в первую очередь CGRP. Развивающееся периваскулярное нейрогенное воспаление приводит к активации тригеминальных ноцицепторов и возникновению боли.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Приступы ГБ при мигрени могут различаться у разных людей, изменяться от атаки к атаке [6]. Такая вариабельность может частично объ</w:t>
      </w:r>
      <w:r w:rsidRPr="00462D4A">
        <w:rPr>
          <w:rFonts w:ascii="Times New Roman" w:eastAsia="Times New Roman" w:hAnsi="Times New Roman" w:cs="Times New Roman"/>
          <w:color w:val="222222"/>
          <w:sz w:val="27"/>
          <w:szCs w:val="27"/>
          <w:lang w:eastAsia="ru-RU"/>
        </w:rPr>
        <w:softHyphen/>
        <w:t>ясняться дисфункцией ионных каналов в аминергических ядрах ствола мозга, которые в норме модулируют сенсорный поток и обеспечивают нейрональный контроль краниальных сосудов. Высвобождение кальцитонин-ген-родственного пептида (CGRP) вызывается периферической тригеминальной активацией. Возникаю</w:t>
      </w:r>
      <w:r w:rsidRPr="00462D4A">
        <w:rPr>
          <w:rFonts w:ascii="Times New Roman" w:eastAsia="Times New Roman" w:hAnsi="Times New Roman" w:cs="Times New Roman"/>
          <w:color w:val="222222"/>
          <w:sz w:val="27"/>
          <w:szCs w:val="27"/>
          <w:lang w:eastAsia="ru-RU"/>
        </w:rPr>
        <w:softHyphen/>
        <w:t>щая в результате боль может рассматриваться как нарушение перцепции обыч</w:t>
      </w:r>
      <w:r w:rsidRPr="00462D4A">
        <w:rPr>
          <w:rFonts w:ascii="Times New Roman" w:eastAsia="Times New Roman" w:hAnsi="Times New Roman" w:cs="Times New Roman"/>
          <w:color w:val="222222"/>
          <w:sz w:val="27"/>
          <w:szCs w:val="27"/>
          <w:lang w:eastAsia="ru-RU"/>
        </w:rPr>
        <w:softHyphen/>
        <w:t>но безболезненных афферентных стимулов от краниоваскулярных структур, что, возможно, вызвано развитием периферической или центральной сенситизации [7].</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Сенсорные нейроны менингеальной оболочки имеют сходство с ноцицептивными нейронами других областей нервной системы, обладают хемосенситивностью и сенситизацией.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Сенситизация — это состояние, при котором постепенно снижается сила стимула, необходимая для получения ответа, а амплитуда ответа повышается [8].</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Выделяют периферическую и центральную сенситизацию. Клинически сенситизация проявляется в виде гипералгезии и аллодинии.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 мигрени развитие периферической сенситизации (интракраниальных ноцицепторов менингеальных оболочек и кровеносных сосудов, а также пер</w:t>
      </w:r>
      <w:r w:rsidRPr="00462D4A">
        <w:rPr>
          <w:rFonts w:ascii="Times New Roman" w:eastAsia="Times New Roman" w:hAnsi="Times New Roman" w:cs="Times New Roman"/>
          <w:color w:val="222222"/>
          <w:sz w:val="27"/>
          <w:szCs w:val="27"/>
          <w:lang w:eastAsia="ru-RU"/>
        </w:rPr>
        <w:softHyphen/>
        <w:t>вичных болевых нейронов в узле тройничного нерва) в приступе ГБ связано с выделением провоспалительных медиаторов, экстравазацией белков плазмы при дилатации церебральных и менингеальных сосудов. Интракраниальная ме</w:t>
      </w:r>
      <w:r w:rsidRPr="00462D4A">
        <w:rPr>
          <w:rFonts w:ascii="Times New Roman" w:eastAsia="Times New Roman" w:hAnsi="Times New Roman" w:cs="Times New Roman"/>
          <w:color w:val="222222"/>
          <w:sz w:val="27"/>
          <w:szCs w:val="27"/>
          <w:lang w:eastAsia="ru-RU"/>
        </w:rPr>
        <w:softHyphen/>
        <w:t>ханическая стимуляция также способствует развитию периферической сенси</w:t>
      </w:r>
      <w:r w:rsidRPr="00462D4A">
        <w:rPr>
          <w:rFonts w:ascii="Times New Roman" w:eastAsia="Times New Roman" w:hAnsi="Times New Roman" w:cs="Times New Roman"/>
          <w:color w:val="222222"/>
          <w:sz w:val="27"/>
          <w:szCs w:val="27"/>
          <w:lang w:eastAsia="ru-RU"/>
        </w:rPr>
        <w:softHyphen/>
        <w:t>тизации. Этим объясняется усиление ГБ в приступе мигрени при кашле, наклонах и рутинной физической активности, что связано с небольшим повышением внутричерепного давления и легкой механической стимуляцией интракраниальных ноцицепторов [8].</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Считается, что пульсирующая боль является следствием в основном периферической сенситизиции, а аллодиния и повышенная чувствительность кожи головы — в основном центральной сенситизации.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Периферическая сенситизация приводит к развитию центральной сенситиза</w:t>
      </w:r>
      <w:r w:rsidRPr="00462D4A">
        <w:rPr>
          <w:rFonts w:ascii="Times New Roman" w:eastAsia="Times New Roman" w:hAnsi="Times New Roman" w:cs="Times New Roman"/>
          <w:color w:val="222222"/>
          <w:sz w:val="27"/>
          <w:szCs w:val="27"/>
          <w:lang w:eastAsia="ru-RU"/>
        </w:rPr>
        <w:softHyphen/>
        <w:t>ции тригеминальных нейронов второго порядка. Экспериментальными данными показано, что сенситизация этих центральных нейронов может продолжаться до 10 часов [9]. При центральной сенситизации структуры, во</w:t>
      </w:r>
      <w:r w:rsidRPr="00462D4A">
        <w:rPr>
          <w:rFonts w:ascii="Times New Roman" w:eastAsia="Times New Roman" w:hAnsi="Times New Roman" w:cs="Times New Roman"/>
          <w:color w:val="222222"/>
          <w:sz w:val="27"/>
          <w:szCs w:val="27"/>
          <w:lang w:eastAsia="ru-RU"/>
        </w:rPr>
        <w:softHyphen/>
        <w:t>влеченные в периферическую сенситизацию, уже обладают спонтанной активно</w:t>
      </w:r>
      <w:r w:rsidRPr="00462D4A">
        <w:rPr>
          <w:rFonts w:ascii="Times New Roman" w:eastAsia="Times New Roman" w:hAnsi="Times New Roman" w:cs="Times New Roman"/>
          <w:color w:val="222222"/>
          <w:sz w:val="27"/>
          <w:szCs w:val="27"/>
          <w:lang w:eastAsia="ru-RU"/>
        </w:rPr>
        <w:softHyphen/>
        <w:t>стью даже в отсутствии периферической стимуляции.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 длительном возбуждении тригеминальные нейроны второго порядка начинают отвечать на подпороговые стимулы болевой импульсацией. В результате активируются и сенситизируются нейроны третьего порядка (таламические ней</w:t>
      </w:r>
      <w:r w:rsidRPr="00462D4A">
        <w:rPr>
          <w:rFonts w:ascii="Times New Roman" w:eastAsia="Times New Roman" w:hAnsi="Times New Roman" w:cs="Times New Roman"/>
          <w:color w:val="222222"/>
          <w:sz w:val="27"/>
          <w:szCs w:val="27"/>
          <w:lang w:eastAsia="ru-RU"/>
        </w:rPr>
        <w:softHyphen/>
        <w:t>роны).</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 длительности приступа мигрени более 4 часов аллодиния развивает</w:t>
      </w:r>
      <w:r w:rsidRPr="00462D4A">
        <w:rPr>
          <w:rFonts w:ascii="Times New Roman" w:eastAsia="Times New Roman" w:hAnsi="Times New Roman" w:cs="Times New Roman"/>
          <w:color w:val="222222"/>
          <w:sz w:val="27"/>
          <w:szCs w:val="27"/>
          <w:lang w:eastAsia="ru-RU"/>
        </w:rPr>
        <w:softHyphen/>
        <w:t>ся у 80% пациентов, зона распространения аллодинии превышает болевые зоны и может захватывать противоположную половину головы и верхние конечности [10]. Предполагается, что этот феномен отражает сенситиза</w:t>
      </w:r>
      <w:r w:rsidRPr="00462D4A">
        <w:rPr>
          <w:rFonts w:ascii="Times New Roman" w:eastAsia="Times New Roman" w:hAnsi="Times New Roman" w:cs="Times New Roman"/>
          <w:color w:val="222222"/>
          <w:sz w:val="27"/>
          <w:szCs w:val="27"/>
          <w:lang w:eastAsia="ru-RU"/>
        </w:rPr>
        <w:softHyphen/>
        <w:t>цию нейронов третьего порядка, к которым стекаются импульсы от тригеминаль</w:t>
      </w:r>
      <w:r w:rsidRPr="00462D4A">
        <w:rPr>
          <w:rFonts w:ascii="Times New Roman" w:eastAsia="Times New Roman" w:hAnsi="Times New Roman" w:cs="Times New Roman"/>
          <w:color w:val="222222"/>
          <w:sz w:val="27"/>
          <w:szCs w:val="27"/>
          <w:lang w:eastAsia="ru-RU"/>
        </w:rPr>
        <w:softHyphen/>
        <w:t>ных нейронов второго порядка.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Кожная аллодиния определяется как ощущение боли при нанесении неболе</w:t>
      </w:r>
      <w:r w:rsidRPr="00462D4A">
        <w:rPr>
          <w:rFonts w:ascii="Times New Roman" w:eastAsia="Times New Roman" w:hAnsi="Times New Roman" w:cs="Times New Roman"/>
          <w:color w:val="222222"/>
          <w:sz w:val="27"/>
          <w:szCs w:val="27"/>
          <w:lang w:eastAsia="ru-RU"/>
        </w:rPr>
        <w:softHyphen/>
        <w:t>вых стимулов на неповрежденную кожу. В 60—75% случаев у людей, страдающих мигренью, развивается центральная сенситизация (второго тригеминального нейрона), которая проявляется кожной аллодинией во время приступа [9]. В основе возникновения феномен аллодинии предполагается механизм централь</w:t>
      </w:r>
      <w:r w:rsidRPr="00462D4A">
        <w:rPr>
          <w:rFonts w:ascii="Times New Roman" w:eastAsia="Times New Roman" w:hAnsi="Times New Roman" w:cs="Times New Roman"/>
          <w:color w:val="222222"/>
          <w:sz w:val="27"/>
          <w:szCs w:val="27"/>
          <w:lang w:eastAsia="ru-RU"/>
        </w:rPr>
        <w:softHyphen/>
        <w:t>ной сенситизации, т.е. сенситизация вторых тригеминальных нейронов в хвоста</w:t>
      </w:r>
      <w:r w:rsidRPr="00462D4A">
        <w:rPr>
          <w:rFonts w:ascii="Times New Roman" w:eastAsia="Times New Roman" w:hAnsi="Times New Roman" w:cs="Times New Roman"/>
          <w:color w:val="222222"/>
          <w:sz w:val="27"/>
          <w:szCs w:val="27"/>
          <w:lang w:eastAsia="ru-RU"/>
        </w:rPr>
        <w:softHyphen/>
        <w:t>тых ядрах [11].</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Центральная сенситизация, вероятно, играет роль в снижении ответа на лече</w:t>
      </w:r>
      <w:r w:rsidRPr="00462D4A">
        <w:rPr>
          <w:rFonts w:ascii="Times New Roman" w:eastAsia="Times New Roman" w:hAnsi="Times New Roman" w:cs="Times New Roman"/>
          <w:color w:val="222222"/>
          <w:sz w:val="27"/>
          <w:szCs w:val="27"/>
          <w:lang w:eastAsia="ru-RU"/>
        </w:rPr>
        <w:softHyphen/>
        <w:t>ние триптанами и в прогрессировании мигрени [12].</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Повторяющиеся эпизоды центральной сенситизации могут лежать в основе перманентного нейронального повреждения ОСВ, что приводит к нарушению процессов модуляции боли, к снижению эффективности профилактического ле</w:t>
      </w:r>
      <w:r w:rsidRPr="00462D4A">
        <w:rPr>
          <w:rFonts w:ascii="Times New Roman" w:eastAsia="Times New Roman" w:hAnsi="Times New Roman" w:cs="Times New Roman"/>
          <w:color w:val="222222"/>
          <w:sz w:val="27"/>
          <w:szCs w:val="27"/>
          <w:lang w:eastAsia="ru-RU"/>
        </w:rPr>
        <w:softHyphen/>
        <w:t>чения и прогрессированию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Частота аллодинии, выявляемой во время приступа ГБ, значительно выше у пациентов с ХМ (66%) и при мигрени с аурой (65%), чем при мигрени без ауры (41%) [13].</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Эпидемиологические исследования головной боли у детей раннего возраста значительно затруднены из-за невозможности для детей четко описать свою боль и вспомнить особенности ассоциированных симптомов.</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 использовании критериев мигрени у детей по Vahlquist и Hackzell [14] оказалось, что в возрасте 7 лет распространенность миг</w:t>
      </w:r>
      <w:r w:rsidRPr="00462D4A">
        <w:rPr>
          <w:rFonts w:ascii="Times New Roman" w:eastAsia="Times New Roman" w:hAnsi="Times New Roman" w:cs="Times New Roman"/>
          <w:color w:val="222222"/>
          <w:sz w:val="27"/>
          <w:szCs w:val="27"/>
          <w:lang w:eastAsia="ru-RU"/>
        </w:rPr>
        <w:softHyphen/>
        <w:t>рени колеблется от 1,2 до 3,2% (у мальчиков чаще, чем у девочек). В возрастной группе от 7 до 11 лет распространенность мигрени выше и колеблется от 4 до 11 % с одинаковой частотой у мальчиков и девочек. У детей старше 11 лет и подростков распространенность мигрени находится в пределах от 8 до 23% (у девочек чаще, чем у мальчиков) [15, 16,17].</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Применение критериев Международной классификации головных болей первого пересмотра (1988) на примере 2165 детей в возрасте от 5 до 15 лет по</w:t>
      </w:r>
      <w:r w:rsidRPr="00462D4A">
        <w:rPr>
          <w:rFonts w:ascii="Times New Roman" w:eastAsia="Times New Roman" w:hAnsi="Times New Roman" w:cs="Times New Roman"/>
          <w:color w:val="222222"/>
          <w:sz w:val="27"/>
          <w:szCs w:val="27"/>
          <w:lang w:eastAsia="ru-RU"/>
        </w:rPr>
        <w:softHyphen/>
        <w:t>казало, что распространенность мигрени имеет место в 10,6% случаев, причем в 7,8% случаев дети имели мигрень без ауры и 2,8% случаев — мигрень с аурой [18].</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Дополнительные исследования с использованием этих же критериев обнару</w:t>
      </w:r>
      <w:r w:rsidRPr="00462D4A">
        <w:rPr>
          <w:rFonts w:ascii="Times New Roman" w:eastAsia="Times New Roman" w:hAnsi="Times New Roman" w:cs="Times New Roman"/>
          <w:color w:val="222222"/>
          <w:sz w:val="27"/>
          <w:szCs w:val="27"/>
          <w:lang w:eastAsia="ru-RU"/>
        </w:rPr>
        <w:softHyphen/>
        <w:t>жили, что распространенность мигрени у детей составляет от 6,1 до 10,6% [19, 20, 21].</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У подростков в возрасте 15—19 лет распространенность мигрени оказалась намного выше — 28%, причем 19% пациентов имели мигрень без ауры и 9% — миг</w:t>
      </w:r>
      <w:r w:rsidRPr="00462D4A">
        <w:rPr>
          <w:rFonts w:ascii="Times New Roman" w:eastAsia="Times New Roman" w:hAnsi="Times New Roman" w:cs="Times New Roman"/>
          <w:color w:val="222222"/>
          <w:sz w:val="27"/>
          <w:szCs w:val="27"/>
          <w:lang w:eastAsia="ru-RU"/>
        </w:rPr>
        <w:softHyphen/>
        <w:t>рень с аурой [22].</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 использовании критериев Международной классификации головных бо</w:t>
      </w:r>
      <w:r w:rsidRPr="00462D4A">
        <w:rPr>
          <w:rFonts w:ascii="Times New Roman" w:eastAsia="Times New Roman" w:hAnsi="Times New Roman" w:cs="Times New Roman"/>
          <w:color w:val="222222"/>
          <w:sz w:val="27"/>
          <w:szCs w:val="27"/>
          <w:lang w:eastAsia="ru-RU"/>
        </w:rPr>
        <w:softHyphen/>
        <w:t>лей второго пересмотра (2004) у детей и подростков в возрасте от 12 до 17 лет установлено, что распространенность мигрени составила 14,5% [23]</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G43 –   Мигрень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G43.0 – Мигрень без ауры [простая мигрень]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G43.1 – Мигрень с аурой [классическая мигрень]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G43.2 – Мигренозный статус</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G43.3 – Осложненная (в том числе, хроническая) мигрень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G43.8 – Другая мигрень (офтальмоплегическая, ретинальная)</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G43.9 – Мигрень неуточненная</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G44.0 Синдром "гистаминовой" головной боли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G44.1 Сосудистая головная боль, не классифицированная в других рубриках</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G44.4 Головная боль, вызванная применением лекарственных средств, не классифицированная в других рубриках</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 настоящее время для классификации разных форм мигрени пользуются Международной классификацией головных болей третьего пересмотра (МКГБ III) 2018 г.</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Согласно МКГБ-III (2018), в зависимости от клинических проявлений и течения приступа, у детей различают мигрень без ауры, мигрень с аурой, хроническую мигрень, осложнения мигрени, возможную мигрень и эпизодические синдромы, которые могут сочетаться с мигренью (таб. 2).</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Диагноз разных форм мигрени ставят исключительно на основании клинической картины, для чего применяют диагностические критерии Международной классификации головных болей третьего пересмотра, опубликованные в 2018 г. Дополнительные методы исследования можно применять для дифференциальной диагностики или для выявления вторичных форм головных болей.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Таблица 2. Классификация мигрени согласно МКГБ – III (2018)</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16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9D3F2F" id="Прямоугольник 3" o:spid="_x0000_s1026" alt="https://cr.minzdrav.gov.ru/schema/16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oq6+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vX74e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5QKKu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Согласно диагностическим критериям мигрени по Международной классификации головной боли 3-го пересмотра выделяют две основные формы мигрени: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1. </w:t>
      </w:r>
      <w:r w:rsidRPr="00462D4A">
        <w:rPr>
          <w:rFonts w:ascii="Times New Roman" w:eastAsia="Times New Roman" w:hAnsi="Times New Roman" w:cs="Times New Roman"/>
          <w:b/>
          <w:bCs/>
          <w:color w:val="222222"/>
          <w:sz w:val="27"/>
          <w:szCs w:val="27"/>
          <w:lang w:eastAsia="ru-RU"/>
        </w:rPr>
        <w:t>Мигрень без ауры (MбА)</w:t>
      </w:r>
      <w:r w:rsidRPr="00462D4A">
        <w:rPr>
          <w:rFonts w:ascii="Times New Roman" w:eastAsia="Times New Roman" w:hAnsi="Times New Roman" w:cs="Times New Roman"/>
          <w:color w:val="222222"/>
          <w:sz w:val="27"/>
          <w:szCs w:val="27"/>
          <w:lang w:eastAsia="ru-RU"/>
        </w:rPr>
        <w:t> – клинический синдром, характеризующийся приступами головной боли со специфическими сопровождающими симптомами.  Для МбА характерно: повторяющиеся головные боли, проявляющиеся приступами (атаками) цефалгии продолжительностью 4–72 часа (у детей от 2часов). К типичным проявлениям относятся: односторонняя локализация боли (у детей чаще двухсторонняя), пульсирующий характер (у детей чаще ноющая или тянущая), средняя или значительная интенсивность, ухудшение головной боли от обычной физической активности, наличие таких сопровождающих симптомов, как тошнота, рвота, фоно- и фотофобия. Данная форма мигрени протекает без ауры и характеризуется только головной болью. Она наблюдается примерно у половины всех больных мигренью.</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Диагностические критерии (МКГБ-3):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 Не менее 5 приступов, которые отвечают следующим критериям (B–D).</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B. Приступы головной боли продолжаются от 4 до 72 часов (у детей до 15 лет 2–48 часов) в отсутствие лечения или при его неэффективности.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C. Головной боли присущи не менее двух из следующих признаков: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односторонняя локализация,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пульсирующий характер,</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-интенсивность боли от средней до значительной (затрудняет или делает невозможной повседневную активность),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головная боль ухудшается от обычной физической активности или требует прекращения обычной физической активности (на пример, ходьба, подъем по лестнице).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D. Головная боль сопровождается как минимум одним из следующих симптомов: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тошнота и/или рвота,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фотофобия и одновременно фонофобия.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2. </w:t>
      </w:r>
      <w:r w:rsidRPr="00462D4A">
        <w:rPr>
          <w:rFonts w:ascii="Times New Roman" w:eastAsia="Times New Roman" w:hAnsi="Times New Roman" w:cs="Times New Roman"/>
          <w:b/>
          <w:bCs/>
          <w:color w:val="222222"/>
          <w:sz w:val="27"/>
          <w:szCs w:val="27"/>
          <w:lang w:eastAsia="ru-RU"/>
        </w:rPr>
        <w:t>Мигрень с аурой (МА)</w:t>
      </w:r>
      <w:r w:rsidRPr="00462D4A">
        <w:rPr>
          <w:rFonts w:ascii="Times New Roman" w:eastAsia="Times New Roman" w:hAnsi="Times New Roman" w:cs="Times New Roman"/>
          <w:color w:val="222222"/>
          <w:sz w:val="27"/>
          <w:szCs w:val="27"/>
          <w:lang w:eastAsia="ru-RU"/>
        </w:rPr>
        <w:t> – характеризуется локальными неврологическими симптомами, которые обычно предшествуют или сопровождают головную боль.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Мигрень с аурой – расстройство, проявляющееся повторяющимися эпизодами обратимых локальных неврологических симптомов (аурой), обычно нарастающих в течение 5–20 минут и продолжающихся не более 60 минут. Головная боль с характеристиками мигрени без ауры, как правило, следует, за симптомами ауры. В редких случаях головная боль может отсутствовать совсем или не иметь мигренозных черт.</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Диагностические критерии (МКГБ-3):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 Наличие не менее 2-х приступов, которые отвечают следующим критериям (B–D).</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 Аура включает по меньшей мере один из следующих симптомов и не включает двигательную слабость: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полностью обратимые зрительные симптомы, в том числе позитивные (мерцающие пятна и полосы) и/или негативные (нарушения зрения);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полностью обратимые чувствительные симптомы, в том числе позитивные (ощущения покалывания) и/или негативные (онемения);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полностью обратимые нарушения речи.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C. По меньшей мере два из ниже перечисленных:</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гомонимные зрительные нарушения и/или односторонние чувствительные симптомы;</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 как минимум один симптом ауры постепенно развивается на протяжении не менее 5 минут и/или различные симптомы ауры возникают последовательно на протяжении не менее 5 минут;</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каждый симптом ауры имеет продолжительность не менее 5 минут, но не более 60 минут.</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D. Наличие головной боли, соответствующей критериям диагностики мигрени без ауры, начинающейся во время ауры или в течение 60 минут после ее начала.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У некоторых пациентов за несколько часов или даже суток до приступа могут возникать предвестники головной боли (продромальная фаза), а также симптомы после приступа (послеприступная фаза). Продромальные и послеприступные симптомы включают гиперактивность или, напротив, снижение активности, депрессию, желание есть определенные продукты, повторную зевоту и другие.</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Ретинальная мигрень - повторяющиеся приступы монокулярного расстройства зрения, включающие сцинтилляции (мерцание), скотому или слепоту и сочетающиеся с мигренозной головной болью. Необходимо исключить другие причины преходящей монокулярной слепоты, особенно если это впервые возникшее состояние, такие как невропатия зрительного нерва, расслоение сонной артерии или патология центральной артерии сетчатки и ее ветвей.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Гемиплегическая форма мигрени характеризуется помимо клиники классической мигрени с аурой (обратимые зрительные, сенсорные, речевые нарушения) еще появлением специфической клинической картиной ауры в виде полностью обратимой мышечной слабости.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Мигрень со стволовой аурой характеризуется возникновением хотя бы двух из следующих симптомов: дизартрия, головокружение, шум в ушах, гипакузия, диплопия, атаксия, нарушение уровня сознания.</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Хроническая мигрень характеризуется частыми приступами головной боли, возникающими как минимум 15 дней в месяц на протяжении не менее 3 месяцев. При этом у ребенка должны быть в анамнезе эпизодические приступы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Мигренозный статус диагностируют в том случае, когда приступ интенсивной головной боли (или несколько следующих друг за другом приступов) продолжается более 72 часов (исключая время сна). Мигренозный статус, как правило, является показанием для госпитализации.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Персистирующая аура без инфаркта характеризуется сохранением симптомов ауры более 7 дней в отсутствие инфаркта по данным нейровизуализации.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Мигренозный инфаркт головного мозга характеризуется возникновением на фоне приступа мигрени с аурой стойкой неврологической симптоматики, соответствующей обычным проявлениям ауры. Критериями такого диагноза являются, сохранение симптомов ауры более 60 минут; многомесячный (многолетний) анамнез характерных приступов мигрени с аналогичной (но более кратковременной) аурой; подтверждение инфаркта мозга методами нейровизуализации; отсутствие других заболеваний, способных вызвать аналогичные симптомы.</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Мигрень рассматривается как триггер эпилептического припадка, если эпилептические припадки, вызываемые (запускаемые) мигренью, возникают во время или в течение часа после мигренозной ауры.</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 детском возрасте относительно часто отмечаются эпизодические синдромы, которые могут сочетаться с мигренью, или в большинстве случаев являющиеся так называемыми предшественниками развития классической картины мигрени в более старшем возрасте. Два из них связаны с приступами функциональных нарушений желудочно-кишечного тракта (синдром циклических рвот и абдоминальная форма мигрени), другие состояния так же носят пароксизмальный доброкачественный характер (доброкачественные пароксизмальные головокружение и тортиколиз).</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Синдром циклических рвот</w:t>
      </w:r>
      <w:r w:rsidRPr="00462D4A">
        <w:rPr>
          <w:rFonts w:ascii="Times New Roman" w:eastAsia="Times New Roman" w:hAnsi="Times New Roman" w:cs="Times New Roman"/>
          <w:color w:val="222222"/>
          <w:sz w:val="27"/>
          <w:szCs w:val="27"/>
          <w:lang w:eastAsia="ru-RU"/>
        </w:rPr>
        <w:t> – повторяющиеся эпизодические приступы интенсивной тошноты и рвоты, обычно стереотипные для данного пациента и возникающие с предсказуемой периодичностью. Приступы могут сопровождаться бледностью и вялостью. Между ними какие-либо симптомы нарушений со стороны желудочно-кишечного тракта (ЖКТ) отсутствуют.</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Диагностические критерии (МКГБ-3):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 Не менее 5 приступов интенсивной тошноты и рвоты, соответствующих критериям B и C.</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 Стереотипные у отдельного пациента и повторяющиеся с предсказуемой периодичностью.</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C. Все следующее: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тошнота и рвота происходят не реже 4 раз в час;</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приступ длится ≥ 1 ч и до 10 дней;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 межприступный интервал – ≥ 1 нед.</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D. Между приступами каких-либо симптомов нарушений со стороны ЖКТ не отмечается.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E. Анамнез, результаты обследований не выявляют другого заболевания ЖКТ.</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Абдоминальная форма мигрени</w:t>
      </w:r>
      <w:r w:rsidRPr="00462D4A">
        <w:rPr>
          <w:rFonts w:ascii="Times New Roman" w:eastAsia="Times New Roman" w:hAnsi="Times New Roman" w:cs="Times New Roman"/>
          <w:color w:val="222222"/>
          <w:sz w:val="27"/>
          <w:szCs w:val="27"/>
          <w:lang w:eastAsia="ru-RU"/>
        </w:rPr>
        <w:t> – идиопатическое расстройство, наблюдаемое главным образом у детей, в виде повторяющихся приступов боли в животе по средней линии, умеренной или выраженной интенсивности, сопровождающееся вазомоторными симптомами, тошнотой и рвотой длительностью 2–72 ч и нормальным состоянием в межприступный период. Появление ГБ во время этих эпизодов не характерно. </w:t>
      </w:r>
      <w:r w:rsidRPr="00462D4A">
        <w:rPr>
          <w:rFonts w:ascii="Times New Roman" w:eastAsia="Times New Roman" w:hAnsi="Times New Roman" w:cs="Times New Roman"/>
          <w:i/>
          <w:iCs/>
          <w:color w:val="333333"/>
          <w:sz w:val="27"/>
          <w:szCs w:val="27"/>
          <w:lang w:eastAsia="ru-RU"/>
        </w:rPr>
        <w:t>Диагностические критерии (МКГБ-3):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 Не менее 5 приступов боли в животе, соответствующих критериям B–D.</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 Боль имеет по меньшей мере 2 из следующих 3-х характеристик:</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положение по средней линии, параумбиликально или без четкой локализации;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боль тупая или носит неопределенный характер;</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умеренная или сильная интенсивность.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C. Во время приступа наличие по крайней мере 2-х из следующих симптомов: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анорексия;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тошнота;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рвота;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бледность.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D. Продолжительность приступа – 2–72 ч при отсутствии лечения или безуспешном лечении.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E. Между приступами каких-либо симптомов ЖК-нарушений не отмечается.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F. Анамнез, результаты обследований не выявляют другого заболевания ЖКТ.</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Доброкачественное пароксизмальное головокружение</w:t>
      </w:r>
      <w:r w:rsidRPr="00462D4A">
        <w:rPr>
          <w:rFonts w:ascii="Times New Roman" w:eastAsia="Times New Roman" w:hAnsi="Times New Roman" w:cs="Times New Roman"/>
          <w:color w:val="222222"/>
          <w:sz w:val="27"/>
          <w:szCs w:val="27"/>
          <w:lang w:eastAsia="ru-RU"/>
        </w:rPr>
        <w:t> характеризуется повторяющимися кратковременными приступами головокружения, возникающими спонтанно и проходящими самостоятельно, развивающимися у здоровых детей.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Диагностические критерии (МКГБ-3):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 Не менее 5 приступов, соответствующих критериям B и C.</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 Головокружение возникает спонтанно, максимально выражено в начале приступа и проходит самостоятельно через минуты или часы и не сопровождается потерей сознания.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C. По меньшей мере 1 из следующих связанных симптомов или признаков: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нистагм;</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атаксия;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рвота;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 бледность;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ощущение боязни.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D. В межприступный промежуток отсутствие патологии в неврологическом статусе, при аудиометрии и исследовании вестибулярной функции.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E. Анамнез, результаты обследований не выявляют другого заболевания, способного вызывать схожую клиническую картину.</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Примечания: 1. Маленькие дети не могут описать состояние головокружения. У маленьких детей эпизодические периоды нарушения равновесия и неустойчивости, замечаемые родителями, могут быть истолкованы как эпизоды головокружений. 2. Должны быть исключены опухоли задней черепной ямки, эпилептические пароксизмы, заболевания вестибулярной системы.</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Доброкачественный пароксизмальный тортиколиз</w:t>
      </w:r>
      <w:r w:rsidRPr="00462D4A">
        <w:rPr>
          <w:rFonts w:ascii="Times New Roman" w:eastAsia="Times New Roman" w:hAnsi="Times New Roman" w:cs="Times New Roman"/>
          <w:color w:val="222222"/>
          <w:sz w:val="27"/>
          <w:szCs w:val="27"/>
          <w:lang w:eastAsia="ru-RU"/>
        </w:rPr>
        <w:t> – повторяющиеся эпизоды наклона головы в одну сторону, возможно, с небольшим поворотом, которые проходят спонтанно. Возникают у младенцев и маленьких детей на первом году жизни.    </w:t>
      </w:r>
      <w:r w:rsidRPr="00462D4A">
        <w:rPr>
          <w:rFonts w:ascii="Times New Roman" w:eastAsia="Times New Roman" w:hAnsi="Times New Roman" w:cs="Times New Roman"/>
          <w:i/>
          <w:iCs/>
          <w:color w:val="333333"/>
          <w:sz w:val="27"/>
          <w:szCs w:val="27"/>
          <w:lang w:eastAsia="ru-RU"/>
        </w:rPr>
        <w:t>Диагностические критерии (МКГБ-3):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 Периодические приступы, возникающие у маленького ребенка, соответствующие критериям B и C.</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 Наклонение головы в любую сторону, с небольшим поворотом или без него, самопроизвольно исчезающее через несколько минут или несколько дней.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C. По меньшей мере 1 из следующих связанных симптомов или признаков: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бледность;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повышенная возбудимость, раздражительность;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недомогание;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рвота;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атаксия.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D. Отсутствие неврологической патологии между приступами.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E. Отсутствие заболевания, вызывающего схожую клиническую картину.</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Примечания: 1. Приступы, как правило, повторяются ежемесячно. 2. Атаксия более вероятна у детей старшего возраста в затрагиваемой возрастной группе.</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462D4A">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диагностики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Критерии постановки диагноза.</w:t>
      </w:r>
      <w:r w:rsidRPr="00462D4A">
        <w:rPr>
          <w:rFonts w:ascii="Times New Roman" w:eastAsia="Times New Roman" w:hAnsi="Times New Roman" w:cs="Times New Roman"/>
          <w:color w:val="222222"/>
          <w:sz w:val="27"/>
          <w:szCs w:val="27"/>
          <w:lang w:eastAsia="ru-RU"/>
        </w:rPr>
        <w:t> Диагностика мигрени у детей и подростков показана всем пациентам при подозрении на её наличие. Диагноз основан на сборе жалоб пациента и его родителей/законных представителей, анамнеза заболевания, результатов неврологического осмотра и обследований, проводимых для исключения других специфических причин головной боли, требующих направления к специалисту соответствующего профиля для дальнейшего обследования и лечения. Для постановки диагноза мигрени необходимо соответствие клинической картины заболевания диагностическим критериям МКГБ-3, приведенных в разделе 1.6 КР.  </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2.1 Жалобы и анамнез</w:t>
      </w:r>
    </w:p>
    <w:p w:rsidR="00462D4A" w:rsidRPr="00462D4A" w:rsidRDefault="00462D4A" w:rsidP="00462D4A">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у детей с ГБ тщательный сбор анамнеза, детальное общеклиническое и неврологическое тестирование [1,3,13,18, 24].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w:t>
      </w: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b/>
          <w:bCs/>
          <w:color w:val="222222"/>
          <w:sz w:val="27"/>
          <w:szCs w:val="27"/>
          <w:lang w:eastAsia="ru-RU"/>
        </w:rPr>
        <w:t>С, уровень достоверности доказательств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w:t>
      </w: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Приступу мигрени без ауры могут предшествовать предвестники (продромальные явления) в виде эмоциональных нарушений (немотивированная раздражительность, депрессия, апатия), нарушение сна, изменения аппетита (абулия или чувство неутолимого голода), жажды и задержки жидкости (пастозность, отечность). Предвестники возникают за несколько часов (или дней) до приступа [24].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У большинства детей с мигренью без ауры частота приступов составляет 1 раз в месяц или 1 раз в 2 месяца. При мигрени с аурой частота приступов несколько реже, у детей с гемиплегической мигренью еще реже - 1 раз в 4-6 месяцев.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 xml:space="preserve">Приступы мигрени могут начинаться в любое время суток, но чаще начало приступа отмечается днем или вечером. Головная боль при мигрени у взрослых пациентов характерно пульсирующая. Однако у детей бывает давящая, распирающая или ломящая. Боль при мигрени локализуется в лобно, лобно-височных, периорбитальной областях, реже — в теменной области. У детей дошкольного возраста наблюдается, как правило, двусторонняя головная боль. </w:t>
      </w:r>
      <w:r w:rsidRPr="00462D4A">
        <w:rPr>
          <w:rFonts w:ascii="Times New Roman" w:eastAsia="Times New Roman" w:hAnsi="Times New Roman" w:cs="Times New Roman"/>
          <w:i/>
          <w:iCs/>
          <w:color w:val="333333"/>
          <w:sz w:val="27"/>
          <w:szCs w:val="27"/>
          <w:lang w:eastAsia="ru-RU"/>
        </w:rPr>
        <w:lastRenderedPageBreak/>
        <w:t>Для старших детей характерна односторонняя головная боль, которая может менять сторону от приступа к приступу. Гемикранический характер боли в период приступа отмечают около 30% детей с мигренью без ауры, и половина детей с мигренью с аурой. Как правило, только к 10-12 годам жизни ребенка характеристики головной боли при мигрени соответствуют таковым у взрослых. Во время приступа мигрени характерен внешний вид больных: бледность кожных покровов лица, скудная мимика, иногда страдальческое выражение лица. Помимо головной боли для приступа мигрени характерны тошнота и, реже, рвота. После рвоты, как правило, отмечается облегчение общего состояния, и ребенок обычно засыпает. После сна продолжительностью от 30 минут до 2-3 часов приступ полностью купируется, и головная боль не возобновляется. Средняя продолжительность приступов у большинства детей с мигренью без ауры составляет 2-3 часа, у большинства детей с мигренью с аурой приступы значительно короче, до 1 часа. В межприступном периоде дети с мигренью практически здоровы.</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2.2 Физикальное обследование</w:t>
      </w:r>
    </w:p>
    <w:p w:rsidR="00462D4A" w:rsidRPr="00462D4A" w:rsidRDefault="00462D4A" w:rsidP="00462D4A">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 пациентам с 7 лет</w:t>
      </w:r>
      <w:r w:rsidRPr="00462D4A">
        <w:rPr>
          <w:rFonts w:ascii="Times New Roman" w:eastAsia="Times New Roman" w:hAnsi="Times New Roman" w:cs="Times New Roman"/>
          <w:color w:val="222222"/>
          <w:sz w:val="27"/>
          <w:szCs w:val="27"/>
          <w:lang w:eastAsia="ru-RU"/>
        </w:rPr>
        <w:t> использование визуально-аналоговой шкалы (ВАШ) для оценки интенсивности головной боли в приступе мигрени [1,9,72].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Обычно головная боль в приступе мигрени имеет высокую интенсив</w:t>
      </w:r>
      <w:r w:rsidRPr="00462D4A">
        <w:rPr>
          <w:rFonts w:ascii="Times New Roman" w:eastAsia="Times New Roman" w:hAnsi="Times New Roman" w:cs="Times New Roman"/>
          <w:i/>
          <w:iCs/>
          <w:color w:val="333333"/>
          <w:sz w:val="27"/>
          <w:szCs w:val="27"/>
          <w:lang w:eastAsia="ru-RU"/>
        </w:rPr>
        <w:softHyphen/>
        <w:t>ность, достигая 7—9 баллов по ВАШ, может быть мучительной, трудно переносимой. Нередко во время болевого приступа отмеча</w:t>
      </w:r>
      <w:r w:rsidRPr="00462D4A">
        <w:rPr>
          <w:rFonts w:ascii="Times New Roman" w:eastAsia="Times New Roman" w:hAnsi="Times New Roman" w:cs="Times New Roman"/>
          <w:i/>
          <w:iCs/>
          <w:color w:val="333333"/>
          <w:sz w:val="27"/>
          <w:szCs w:val="27"/>
          <w:lang w:eastAsia="ru-RU"/>
        </w:rPr>
        <w:softHyphen/>
        <w:t>ется общая гиперестезия, непереносимость яркого света (фотофобия), громких звуков (фонофобия), а также особенная чувствительность к обонятельным и так</w:t>
      </w:r>
      <w:r w:rsidRPr="00462D4A">
        <w:rPr>
          <w:rFonts w:ascii="Times New Roman" w:eastAsia="Times New Roman" w:hAnsi="Times New Roman" w:cs="Times New Roman"/>
          <w:i/>
          <w:iCs/>
          <w:color w:val="333333"/>
          <w:sz w:val="27"/>
          <w:szCs w:val="27"/>
          <w:lang w:eastAsia="ru-RU"/>
        </w:rPr>
        <w:softHyphen/>
        <w:t>тильным раздражителям. Обычная физическая нагрузка, движения головой, по</w:t>
      </w:r>
      <w:r w:rsidRPr="00462D4A">
        <w:rPr>
          <w:rFonts w:ascii="Times New Roman" w:eastAsia="Times New Roman" w:hAnsi="Times New Roman" w:cs="Times New Roman"/>
          <w:i/>
          <w:iCs/>
          <w:color w:val="333333"/>
          <w:sz w:val="27"/>
          <w:szCs w:val="27"/>
          <w:lang w:eastAsia="ru-RU"/>
        </w:rPr>
        <w:softHyphen/>
        <w:t>ездка на транспорте могут усиливать интенсивность головной боли. У пациентов более младшего возраста оценить интенсивность головной боли в цифровой / бальной оценке достаточно затруднительно, у таких пациентов применяют шкалу оценки с изображением  лиц или цветовых шкал, отражающих степень болевых ощущений.</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lastRenderedPageBreak/>
        <w:t>2.3 Лабораторные диагностические исследования</w:t>
      </w:r>
    </w:p>
    <w:p w:rsidR="00462D4A" w:rsidRPr="00462D4A" w:rsidRDefault="00462D4A" w:rsidP="00462D4A">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Не рекомендуются </w:t>
      </w:r>
      <w:r w:rsidRPr="00462D4A">
        <w:rPr>
          <w:rFonts w:ascii="Times New Roman" w:eastAsia="Times New Roman" w:hAnsi="Times New Roman" w:cs="Times New Roman"/>
          <w:color w:val="222222"/>
          <w:sz w:val="27"/>
          <w:szCs w:val="27"/>
          <w:lang w:eastAsia="ru-RU"/>
        </w:rPr>
        <w:t>лабораторные методы исследования для диагностики М [25,26,31,73].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462D4A" w:rsidRPr="00462D4A" w:rsidRDefault="00462D4A" w:rsidP="00462D4A">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Не рекомендуются </w:t>
      </w:r>
      <w:r w:rsidRPr="00462D4A">
        <w:rPr>
          <w:rFonts w:ascii="Times New Roman" w:eastAsia="Times New Roman" w:hAnsi="Times New Roman" w:cs="Times New Roman"/>
          <w:color w:val="222222"/>
          <w:sz w:val="27"/>
          <w:szCs w:val="27"/>
          <w:lang w:eastAsia="ru-RU"/>
        </w:rPr>
        <w:t>инструментальные исследования при выполнении диагностических критериев М и нормальных данных неврологического осмотра у пациентов с МбА и МА [25,26,31,73].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i/>
          <w:iCs/>
          <w:color w:val="333333"/>
          <w:sz w:val="27"/>
          <w:szCs w:val="27"/>
          <w:lang w:eastAsia="ru-RU"/>
        </w:rPr>
        <w:t>Комментарии: </w:t>
      </w:r>
      <w:r w:rsidRPr="00462D4A">
        <w:rPr>
          <w:rFonts w:ascii="Times New Roman" w:eastAsia="Times New Roman" w:hAnsi="Times New Roman" w:cs="Times New Roman"/>
          <w:i/>
          <w:iCs/>
          <w:color w:val="333333"/>
          <w:sz w:val="27"/>
          <w:szCs w:val="27"/>
          <w:lang w:eastAsia="ru-RU"/>
        </w:rPr>
        <w:t>у большинства пациентов с М</w:t>
      </w:r>
      <w:r w:rsidRPr="00462D4A">
        <w:rPr>
          <w:rFonts w:ascii="Times New Roman" w:eastAsia="Times New Roman" w:hAnsi="Times New Roman" w:cs="Times New Roman"/>
          <w:b/>
          <w:bCs/>
          <w:i/>
          <w:iCs/>
          <w:color w:val="333333"/>
          <w:sz w:val="27"/>
          <w:szCs w:val="27"/>
          <w:lang w:eastAsia="ru-RU"/>
        </w:rPr>
        <w:t> </w:t>
      </w:r>
      <w:r w:rsidRPr="00462D4A">
        <w:rPr>
          <w:rFonts w:ascii="Times New Roman" w:eastAsia="Times New Roman" w:hAnsi="Times New Roman" w:cs="Times New Roman"/>
          <w:i/>
          <w:iCs/>
          <w:color w:val="333333"/>
          <w:sz w:val="27"/>
          <w:szCs w:val="27"/>
          <w:lang w:eastAsia="ru-RU"/>
        </w:rPr>
        <w:t>инструментальные методы исследования не выявляют никаких специфических изменений. У ряда пациентов при проведении стандартной МРТ головного мозга в Т2 режиме могут обнаруживаться единичные субклинические гиперинтенсивные очаги в субкортикальном белом веществе полушарий мозга, реже в стволовых структурах [29]. Предполагают, что эти очаговые изменения являются следствием преходящих нарушений церебральной перфузии, которые по данным магнитно-резонансной томографии регистрируются во время повторных приступов М. Показано, что М может являться независимым фактором риска развития субклинического очагового ишемического поражения головного мозга [12]. Поскольку эти очаги не имеют специфических морфологических признаков, они не могут считаться нейровизуализационными маркерами М.</w:t>
      </w:r>
    </w:p>
    <w:p w:rsidR="00462D4A" w:rsidRPr="00462D4A" w:rsidRDefault="00462D4A" w:rsidP="00462D4A">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Не рекомендуется </w:t>
      </w:r>
      <w:r w:rsidRPr="00462D4A">
        <w:rPr>
          <w:rFonts w:ascii="Times New Roman" w:eastAsia="Times New Roman" w:hAnsi="Times New Roman" w:cs="Times New Roman"/>
          <w:color w:val="222222"/>
          <w:sz w:val="27"/>
          <w:szCs w:val="27"/>
          <w:lang w:eastAsia="ru-RU"/>
        </w:rPr>
        <w:t>проведение ЭЭГ (электроэнцефалографии с нагрузочными пробами)  у пациентов с типичной картиной мигрени и отсутствием подозрений на эпилептический генез головной боли [25,26,31,44].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i/>
          <w:iCs/>
          <w:color w:val="333333"/>
          <w:sz w:val="27"/>
          <w:szCs w:val="27"/>
          <w:lang w:eastAsia="ru-RU"/>
        </w:rPr>
        <w:lastRenderedPageBreak/>
        <w:t>Комментарии: </w:t>
      </w:r>
      <w:r w:rsidRPr="00462D4A">
        <w:rPr>
          <w:rFonts w:ascii="Times New Roman" w:eastAsia="Times New Roman" w:hAnsi="Times New Roman" w:cs="Times New Roman"/>
          <w:i/>
          <w:iCs/>
          <w:color w:val="333333"/>
          <w:sz w:val="27"/>
          <w:szCs w:val="27"/>
          <w:lang w:eastAsia="ru-RU"/>
        </w:rPr>
        <w:t>При подозрении на эпилептический генез головной боли (головная боль как проявление эпилептического приступа или послеприступная головная боль) необходимо проведение</w:t>
      </w:r>
      <w:r w:rsidRPr="00462D4A">
        <w:rPr>
          <w:rFonts w:ascii="Times New Roman" w:eastAsia="Times New Roman" w:hAnsi="Times New Roman" w:cs="Times New Roman"/>
          <w:b/>
          <w:bCs/>
          <w:i/>
          <w:iCs/>
          <w:color w:val="333333"/>
          <w:sz w:val="27"/>
          <w:szCs w:val="27"/>
          <w:lang w:eastAsia="ru-RU"/>
        </w:rPr>
        <w:t> </w:t>
      </w:r>
      <w:r w:rsidRPr="00462D4A">
        <w:rPr>
          <w:rFonts w:ascii="Times New Roman" w:eastAsia="Times New Roman" w:hAnsi="Times New Roman" w:cs="Times New Roman"/>
          <w:i/>
          <w:iCs/>
          <w:color w:val="333333"/>
          <w:sz w:val="27"/>
          <w:szCs w:val="27"/>
          <w:lang w:eastAsia="ru-RU"/>
        </w:rPr>
        <w:t>электроэнцефалография с видеомониторингом, т.к. это исследование проводится более длительно, захватывает состояние бодрствования и сна и имеет более высокую информативность для выявления эпилептиформной активности. Особенно показано данное исследование при возникновении непродолжительного приступа головной боли после сна, сопровождающегося тошнотой и однократной рвотой, другими кратковременными вегетативными или зрительными нарушениями.  </w:t>
      </w:r>
    </w:p>
    <w:p w:rsidR="00462D4A" w:rsidRPr="00462D4A" w:rsidRDefault="00462D4A" w:rsidP="00462D4A">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Рекомендуются</w:t>
      </w:r>
      <w:r w:rsidRPr="00462D4A">
        <w:rPr>
          <w:rFonts w:ascii="Times New Roman" w:eastAsia="Times New Roman" w:hAnsi="Times New Roman" w:cs="Times New Roman"/>
          <w:color w:val="222222"/>
          <w:sz w:val="27"/>
          <w:szCs w:val="27"/>
          <w:lang w:eastAsia="ru-RU"/>
        </w:rPr>
        <w:t> инструментальные обследования (магнитно-резонансная томография головного мозга, магнитно-резонансная ангиография интракарниальных сосудов) при редких формах МА и осложнениях М с целью подтверждения диагноза или исключения органических причин для возникновения очаговой неврологической симптоматики [13,27,28,31]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 С(уровень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i/>
          <w:iCs/>
          <w:color w:val="333333"/>
          <w:sz w:val="27"/>
          <w:szCs w:val="27"/>
          <w:lang w:eastAsia="ru-RU"/>
        </w:rPr>
        <w:t>Комментарий: </w:t>
      </w:r>
      <w:r w:rsidRPr="00462D4A">
        <w:rPr>
          <w:rFonts w:ascii="Times New Roman" w:eastAsia="Times New Roman" w:hAnsi="Times New Roman" w:cs="Times New Roman"/>
          <w:i/>
          <w:iCs/>
          <w:color w:val="333333"/>
          <w:sz w:val="27"/>
          <w:szCs w:val="27"/>
          <w:lang w:eastAsia="ru-RU"/>
        </w:rPr>
        <w:t>при редких формах МА (например, ретинальная и мигрень с пролонгированной аурой, а так же М со стволовой аурой) показано проведение МРТ головного мозга и магнитно-резонансной ангиографии интракарниальных сосудов с целю исключения аномалий развития сосудов головного мозга</w:t>
      </w: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(артерио-венозные мальформации, аневризмы, гипоплазии, стенотические процессы и патологические извитости артерий), которые могут быть причиной схожей клинической картины.</w:t>
      </w:r>
    </w:p>
    <w:p w:rsidR="00462D4A" w:rsidRPr="00462D4A" w:rsidRDefault="00462D4A" w:rsidP="00462D4A">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Рекомендуются</w:t>
      </w:r>
      <w:r w:rsidRPr="00462D4A">
        <w:rPr>
          <w:rFonts w:ascii="Times New Roman" w:eastAsia="Times New Roman" w:hAnsi="Times New Roman" w:cs="Times New Roman"/>
          <w:color w:val="222222"/>
          <w:sz w:val="27"/>
          <w:szCs w:val="27"/>
          <w:lang w:eastAsia="ru-RU"/>
        </w:rPr>
        <w:t> проведение нейровизуализационных методов исследования (магнитно-резонансная томография головного мозга, магнитно-резонансная ангиография интракарниальных сосудов, момпьютерная томография головного мозга)  у детей и подростков с мигренеподобной головной болью при подозрении на симптоматический характер головной боли, то есть при нетипичном течении М или при обнаружении одного или более «сигналов опасности» [2,11,21,27-29,31].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i/>
          <w:iCs/>
          <w:color w:val="333333"/>
          <w:sz w:val="27"/>
          <w:szCs w:val="27"/>
          <w:lang w:eastAsia="ru-RU"/>
        </w:rPr>
        <w:t>Комментарий:</w:t>
      </w: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Перечень настораживающих симптомов - «сигналов опасности» у пациентов с головной болью:</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ГБ, изменившая свое течение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«Громоподобная ГБ» или ГБ, нарастающая до 10 баллов по ВАШ за 1-2 секунды</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Строго односторонняя ГБ</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 </w:t>
      </w:r>
      <w:r w:rsidRPr="00462D4A">
        <w:rPr>
          <w:rFonts w:ascii="Times New Roman" w:eastAsia="Times New Roman" w:hAnsi="Times New Roman" w:cs="Times New Roman"/>
          <w:i/>
          <w:iCs/>
          <w:color w:val="333333"/>
          <w:sz w:val="27"/>
          <w:szCs w:val="27"/>
          <w:lang w:eastAsia="ru-RU"/>
        </w:rPr>
        <w:t>Прогрессивно ухудшающаяся ГБ без ремиссий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Внезапно возникшая, необычная для пациента ГБ</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Атипичная мигренозная аура (с необычными зрительными, сенсорными или двигательными нарушениями и/или продолжительностью &gt; 1 часа)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Изменения в сфере сознания (оглушенность, спутанность или потеря памяти) или психические нарушения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Очаговые неврологические симптомы и симптомы системного заболевания (повышение температуры тела, кожная сыпь, ригидность шейных мышц, артралгии или миалгии) при первично возникшей головной боли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Признаки внутричерепной гипертензии (усиление ГБ при кашле, натуживании, физическом напряжении)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Отек диска зрительного нерва при офтальмоскопии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ВИЧ-инфекция, онкологическое, эндокринное и другое системное заболевание или травма головы в анамнезе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Неэффективность адекватного проводимого лечения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Очаговая симптоматика в неврологическом статусе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Особенности клинической картины в виде нарастающей во времени ГБ с тошнотой или рвотой, усиливающейся при изменении положения головы в пространстве</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Нейровизуализационные исследования могут выявить значительные измене</w:t>
      </w:r>
      <w:r w:rsidRPr="00462D4A">
        <w:rPr>
          <w:rFonts w:ascii="Times New Roman" w:eastAsia="Times New Roman" w:hAnsi="Times New Roman" w:cs="Times New Roman"/>
          <w:i/>
          <w:iCs/>
          <w:color w:val="333333"/>
          <w:sz w:val="27"/>
          <w:szCs w:val="27"/>
          <w:lang w:eastAsia="ru-RU"/>
        </w:rPr>
        <w:softHyphen/>
        <w:t>ния в ЦНС, особенно при очаговых неврологических симптомах и/или судорожных приступах в анамнезе. Иногда на магнитно-резонансной томографии головного мозга, магнитно-резонансной ангиографии интракарниальных сосудов и компьютерной томографии головного мозга обнаруживают негрубые сосудистые аномалии, небольшие изменения в белом веществе мозга, арахноидальные и/или эпифизарные кисты, которые не имеют клинического зна</w:t>
      </w:r>
      <w:r w:rsidRPr="00462D4A">
        <w:rPr>
          <w:rFonts w:ascii="Times New Roman" w:eastAsia="Times New Roman" w:hAnsi="Times New Roman" w:cs="Times New Roman"/>
          <w:i/>
          <w:iCs/>
          <w:color w:val="333333"/>
          <w:sz w:val="27"/>
          <w:szCs w:val="27"/>
          <w:lang w:eastAsia="ru-RU"/>
        </w:rPr>
        <w:softHyphen/>
        <w:t>чения у детей с ГБ, но вызывают большую обеспокоенность у семьи такого ребенка и требуют дополнительных разъяснений со стороны врача.  В случае если родители связывают начало ГБ с травмой шеи, необходима магнитно-резонансная ангиография интракарниальных сосудов и сосудов шеи для исключения возможной диссекции сонной артерии. Когда имеются признаки идиопатической внутричерепной гипертензии, необходимо провести дифференциальный диагноз с тромбозом венозных синусов, который может быть причиной повышения внутричерепного давления. Для этого используют МРТ головного мозга во флебографическом режиме [28].</w:t>
      </w:r>
    </w:p>
    <w:p w:rsidR="00462D4A" w:rsidRPr="00462D4A" w:rsidRDefault="00462D4A" w:rsidP="00462D4A">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проведение офтальмоскопии для исключения застойных явлений на глазном дне при ГБ у детей [2, 3, 24, 31].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Исследование глазного дна важно для исключения признаков  повышения внутричерепного давления. Подтверждение наличия застойных явлений на глазном дне является показанием к проведению   магнитно-резонансной томографии головного мозга или  компьютерной томографии головного мозга.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i/>
          <w:iCs/>
          <w:color w:val="333333"/>
          <w:sz w:val="27"/>
          <w:szCs w:val="27"/>
          <w:lang w:eastAsia="ru-RU"/>
        </w:rPr>
        <w:t>(1) Достоверный диагноз: </w:t>
      </w:r>
      <w:r w:rsidRPr="00462D4A">
        <w:rPr>
          <w:rFonts w:ascii="Times New Roman" w:eastAsia="Times New Roman" w:hAnsi="Times New Roman" w:cs="Times New Roman"/>
          <w:i/>
          <w:iCs/>
          <w:color w:val="333333"/>
          <w:sz w:val="27"/>
          <w:szCs w:val="27"/>
          <w:lang w:eastAsia="ru-RU"/>
        </w:rPr>
        <w:t>Особенности клинической картины соответствуют всем диагностическим критериям мигрени с аурой или мигрени без ауры</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i/>
          <w:iCs/>
          <w:color w:val="333333"/>
          <w:sz w:val="27"/>
          <w:szCs w:val="27"/>
          <w:lang w:eastAsia="ru-RU"/>
        </w:rPr>
        <w:t>(2) Вероятный диагноз: </w:t>
      </w:r>
      <w:r w:rsidRPr="00462D4A">
        <w:rPr>
          <w:rFonts w:ascii="Times New Roman" w:eastAsia="Times New Roman" w:hAnsi="Times New Roman" w:cs="Times New Roman"/>
          <w:i/>
          <w:iCs/>
          <w:color w:val="333333"/>
          <w:sz w:val="27"/>
          <w:szCs w:val="27"/>
          <w:lang w:eastAsia="ru-RU"/>
        </w:rPr>
        <w:t>Отмечается несоответствие по одному диагностическому критерию</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i/>
          <w:iCs/>
          <w:color w:val="333333"/>
          <w:sz w:val="27"/>
          <w:szCs w:val="27"/>
          <w:lang w:eastAsia="ru-RU"/>
        </w:rPr>
        <w:t>(3) Возможный диагноз: </w:t>
      </w:r>
      <w:r w:rsidRPr="00462D4A">
        <w:rPr>
          <w:rFonts w:ascii="Times New Roman" w:eastAsia="Times New Roman" w:hAnsi="Times New Roman" w:cs="Times New Roman"/>
          <w:i/>
          <w:iCs/>
          <w:color w:val="333333"/>
          <w:sz w:val="27"/>
          <w:szCs w:val="27"/>
          <w:lang w:eastAsia="ru-RU"/>
        </w:rPr>
        <w:t>несоответствие по нескольким диагностическим критериям</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2.5 Иные диагностические исследования</w:t>
      </w:r>
    </w:p>
    <w:p w:rsidR="00462D4A" w:rsidRPr="00462D4A" w:rsidRDefault="00462D4A" w:rsidP="00462D4A">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ведение дневника головной боли (приложение А3.1) с отражением в нем длительности и интенсивности головной боли, наличия сопутствующих симптомов, триггерных факторов, приема лекарственных средств [1, 25, 29].</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Одна из главных целей лечащего врача детей и подростков с головной болью — разграничение первичных головных болей от вторичных. Следует обращать внимание на размер и форму головы, поскольку субкомпенсированная гидроцефалия сопровождается частыми ГБ и это является показанием для проведения дополнительным методов обследования. Острое начало ГБ нередко бывает связано с системными инфекциями (ОРВИ, грипп, менингиты и др.), органическим поражением мозга и другими вторичными при</w:t>
      </w:r>
      <w:r w:rsidRPr="00462D4A">
        <w:rPr>
          <w:rFonts w:ascii="Times New Roman" w:eastAsia="Times New Roman" w:hAnsi="Times New Roman" w:cs="Times New Roman"/>
          <w:color w:val="222222"/>
          <w:sz w:val="27"/>
          <w:szCs w:val="27"/>
          <w:lang w:eastAsia="ru-RU"/>
        </w:rPr>
        <w:softHyphen/>
        <w:t>чинами. Если приступы ГБ повторяются часто или даже эпизодически, но не имеют тенденции к нарастанию интенсивности и изменению клинической картины при отсутствии изменений в неврологическом статусе, следует предполагать наличие первичных ГБ, в том числе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xml:space="preserve">Дифференциальная диагностика с другими первичными головными болями (в основном с головными болями напряжения) основывается на отчетливых </w:t>
      </w:r>
      <w:r w:rsidRPr="00462D4A">
        <w:rPr>
          <w:rFonts w:ascii="Times New Roman" w:eastAsia="Times New Roman" w:hAnsi="Times New Roman" w:cs="Times New Roman"/>
          <w:color w:val="222222"/>
          <w:sz w:val="27"/>
          <w:szCs w:val="27"/>
          <w:lang w:eastAsia="ru-RU"/>
        </w:rPr>
        <w:lastRenderedPageBreak/>
        <w:t>различиях в клинической картине приступа. Основными отличиями ГБН от мигрени без ауры являются: при ГБН легкая или умеренная интенсивность ГБ, давящий двухсторонний характер, не усиливается при повседневной физической нагрузке, не сопровождается тошнотой и рвотой.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Важно помнить, что односторонние или двусторонние затылочные боли у детей наблюдаются редко и требуют диагностической настороженности, поскольку во многих случаях являются следствием структурных повреждений.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 подозрении на симптоматический генез мигренеподобной головной боли обусловленной наличием аневризмы или артериовенозной мальформации сосудов головного мозга проводят МРТ головного мозга (режим МР-ангиографии), КТ-ангиографию или рентгеноконтрастную ангиографию.</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Для исключения мигренеподобных головных болей при метаболических расстройствах проводят анализы на уровень гомоцистеина, витамина B12, фолиевоей кислоты в крови, лакатат/пируват сыворотки крови.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 возникновении непродолжительной мигренеподобной головной боли с тошнотой и рвотой, возникающей ночью или при пробуждении, сопровождающейся постприступной вялостью или сонливостью необходимо исключить эпилептический генез головной боли. Показано проведение ЭЭГ мониторинга в состоянии сна.</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 терапии мигрени выделяют два основных направления: лечение приступа и профилактическое лечение [29].</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Для детей часто бывает трудно определить начало приступа мигрени, что обусловлено тем, что:</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в силу большой эмоциональности, увлечения играми, быстрого переклю</w:t>
      </w:r>
      <w:r w:rsidRPr="00462D4A">
        <w:rPr>
          <w:rFonts w:ascii="Times New Roman" w:eastAsia="Times New Roman" w:hAnsi="Times New Roman" w:cs="Times New Roman"/>
          <w:color w:val="222222"/>
          <w:sz w:val="27"/>
          <w:szCs w:val="27"/>
          <w:lang w:eastAsia="ru-RU"/>
        </w:rPr>
        <w:softHyphen/>
        <w:t>чения внимания дети часто пропускают начало приступа головной боли и замечают ее только в том момент, когда боль имеет уже высокую интен</w:t>
      </w:r>
      <w:r w:rsidRPr="00462D4A">
        <w:rPr>
          <w:rFonts w:ascii="Times New Roman" w:eastAsia="Times New Roman" w:hAnsi="Times New Roman" w:cs="Times New Roman"/>
          <w:color w:val="222222"/>
          <w:sz w:val="27"/>
          <w:szCs w:val="27"/>
          <w:lang w:eastAsia="ru-RU"/>
        </w:rPr>
        <w:softHyphen/>
        <w:t>сивность и появляется тошнота, а иногда и рвота;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многие дети по опыту знают, что головная боль может нарастать очень быстро и поэтому любую головную боль воспринимают как приступ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Поэтому следует обучать детей и их родителей раннему определению приступа мигрени и его лечению.</w:t>
      </w:r>
    </w:p>
    <w:p w:rsidR="00462D4A" w:rsidRPr="00462D4A" w:rsidRDefault="00462D4A" w:rsidP="00462D4A">
      <w:pPr>
        <w:spacing w:before="750" w:after="450" w:line="240" w:lineRule="auto"/>
        <w:outlineLvl w:val="1"/>
        <w:rPr>
          <w:rFonts w:ascii="Times New Roman" w:eastAsia="Times New Roman" w:hAnsi="Times New Roman" w:cs="Times New Roman"/>
          <w:b/>
          <w:bCs/>
          <w:color w:val="222222"/>
          <w:sz w:val="33"/>
          <w:szCs w:val="33"/>
          <w:lang w:eastAsia="ru-RU"/>
        </w:rPr>
      </w:pPr>
      <w:r w:rsidRPr="00462D4A">
        <w:rPr>
          <w:rFonts w:ascii="Times New Roman" w:eastAsia="Times New Roman" w:hAnsi="Times New Roman" w:cs="Times New Roman"/>
          <w:b/>
          <w:bCs/>
          <w:color w:val="222222"/>
          <w:sz w:val="33"/>
          <w:szCs w:val="33"/>
          <w:lang w:eastAsia="ru-RU"/>
        </w:rPr>
        <w:t>3.1 Консервативное лечение</w:t>
      </w:r>
    </w:p>
    <w:p w:rsidR="00462D4A" w:rsidRPr="00462D4A" w:rsidRDefault="00462D4A" w:rsidP="00462D4A">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для приступов умеренной и высокой интенсивности использовать ибупрофен** в разовой дозе 10 мг/кг массы тела [31,32,33,40].</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w:t>
      </w: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Назначается в самом начале приступа. В некоторых исследованиях у детей более старшего возраста для эффективного лечения приступов мигрени у детей применялась доза 7,5 мг/кг [32,33]. Ибупрофен** по своим обезболивающему и жаропонижающему эффектам, а также по воздействию на желудочно-кишечный тракт и почки сопоставим с парацетамолом**, но не оказывает токсического действия на печень [41].</w:t>
      </w:r>
    </w:p>
    <w:p w:rsidR="00462D4A" w:rsidRPr="00462D4A" w:rsidRDefault="00462D4A" w:rsidP="00462D4A">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применение парацетамола** в разовой дозе 10—15 мг/кг [32].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w:t>
      </w:r>
      <w:r w:rsidRPr="00462D4A">
        <w:rPr>
          <w:rFonts w:ascii="Times New Roman" w:eastAsia="Times New Roman" w:hAnsi="Times New Roman" w:cs="Times New Roman"/>
          <w:color w:val="222222"/>
          <w:sz w:val="27"/>
          <w:szCs w:val="27"/>
          <w:lang w:eastAsia="ru-RU"/>
        </w:rPr>
        <w:t>:</w:t>
      </w:r>
      <w:r w:rsidRPr="00462D4A">
        <w:rPr>
          <w:rFonts w:ascii="Times New Roman" w:eastAsia="Times New Roman" w:hAnsi="Times New Roman" w:cs="Times New Roman"/>
          <w:i/>
          <w:iCs/>
          <w:color w:val="333333"/>
          <w:sz w:val="27"/>
          <w:szCs w:val="27"/>
          <w:lang w:eastAsia="ru-RU"/>
        </w:rPr>
        <w:t> Назначается в самом начале приступа. Возможно повторное применение препарата через 6—8 часов [32].</w:t>
      </w:r>
    </w:p>
    <w:p w:rsidR="00462D4A" w:rsidRPr="00462D4A" w:rsidRDefault="00462D4A" w:rsidP="00462D4A">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Не рекомендуется</w:t>
      </w:r>
      <w:r w:rsidRPr="00462D4A">
        <w:rPr>
          <w:rFonts w:ascii="Times New Roman" w:eastAsia="Times New Roman" w:hAnsi="Times New Roman" w:cs="Times New Roman"/>
          <w:color w:val="222222"/>
          <w:sz w:val="27"/>
          <w:szCs w:val="27"/>
          <w:lang w:eastAsia="ru-RU"/>
        </w:rPr>
        <w:t> при частых приступах мигрени у детей применение обезболивающих препаратов (N02 анальгетиков) более двух (максимум трех) раз в неделю в виду высокого риска формирования лекарственно</w:t>
      </w:r>
      <w:r w:rsidRPr="00462D4A">
        <w:rPr>
          <w:rFonts w:ascii="Times New Roman" w:eastAsia="Times New Roman" w:hAnsi="Times New Roman" w:cs="Times New Roman"/>
          <w:color w:val="222222"/>
          <w:sz w:val="27"/>
          <w:szCs w:val="27"/>
          <w:lang w:eastAsia="ru-RU"/>
        </w:rPr>
        <w:softHyphen/>
        <w:t>го абузуса [30,31,40,41].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3.</w:t>
      </w:r>
    </w:p>
    <w:p w:rsidR="00462D4A" w:rsidRPr="00462D4A" w:rsidRDefault="00462D4A" w:rsidP="00462D4A">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lastRenderedPageBreak/>
        <w:t>Рекомендуется</w:t>
      </w:r>
      <w:r w:rsidRPr="00462D4A">
        <w:rPr>
          <w:rFonts w:ascii="Times New Roman" w:eastAsia="Times New Roman" w:hAnsi="Times New Roman" w:cs="Times New Roman"/>
          <w:color w:val="222222"/>
          <w:sz w:val="27"/>
          <w:szCs w:val="27"/>
          <w:lang w:eastAsia="ru-RU"/>
        </w:rPr>
        <w:t> у детей и подростков для купирования эпизодических приступов мигрени умеренной интенсивности назначать НПВП (например, ибупрофен**, парацетамол**), а при тяжелых приступах головной боли и неэффективности НПВП - триптаны (N02CC селективные агонисты серотониновых 5HT1-рецепторов) или эрготамин в комбинации с другими средствами, исключая психолептики (N02CA52) [2, 35, 78].</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w:t>
      </w: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Такой подход особенно оправдан у детей и подростков, у которых периодически отмечаются длительные и очень тяжелые приступы головной боли (более 8 баллов по 10-балльной ВАШ).</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В международных публикациях возможно у подростков для купирования тяжелых приступов мигрени, помимо аналь</w:t>
      </w:r>
      <w:r w:rsidRPr="00462D4A">
        <w:rPr>
          <w:rFonts w:ascii="Times New Roman" w:eastAsia="Times New Roman" w:hAnsi="Times New Roman" w:cs="Times New Roman"/>
          <w:i/>
          <w:iCs/>
          <w:color w:val="333333"/>
          <w:sz w:val="27"/>
          <w:szCs w:val="27"/>
          <w:lang w:eastAsia="ru-RU"/>
        </w:rPr>
        <w:softHyphen/>
        <w:t>гетиков, использовать специфические противомигренозные препа</w:t>
      </w:r>
      <w:r w:rsidRPr="00462D4A">
        <w:rPr>
          <w:rFonts w:ascii="Times New Roman" w:eastAsia="Times New Roman" w:hAnsi="Times New Roman" w:cs="Times New Roman"/>
          <w:i/>
          <w:iCs/>
          <w:color w:val="333333"/>
          <w:sz w:val="27"/>
          <w:szCs w:val="27"/>
          <w:lang w:eastAsia="ru-RU"/>
        </w:rPr>
        <w:softHyphen/>
        <w:t>раты (N02C препараты для лечения мигрени): триптаны (N02CC селективные агонисты серотониновых 5HT1-рецепторов) (#суматриптана, #золмитриптана и др.) [28]. Необходимо учитывать, что в России применение препаратов группы триптанов (N02CC селективные агонисты серотониновых 5HT1-рецепторов) разрешено с 18лет.</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Селективные агонисты 5-НТ-1-рецепторов - #суматриптан и другие триптаны (#золмитриптан, #ризатриптан), несмотря на имеющиеся зарубежные публикации по эффективному применению в купиро</w:t>
      </w:r>
      <w:r w:rsidRPr="00462D4A">
        <w:rPr>
          <w:rFonts w:ascii="Times New Roman" w:eastAsia="Times New Roman" w:hAnsi="Times New Roman" w:cs="Times New Roman"/>
          <w:i/>
          <w:iCs/>
          <w:color w:val="333333"/>
          <w:sz w:val="27"/>
          <w:szCs w:val="27"/>
          <w:lang w:eastAsia="ru-RU"/>
        </w:rPr>
        <w:softHyphen/>
        <w:t>вании приступов мигрени у детей [34, 35, 38, 37], применяют до 18 лет с осторожностью в случае неэффективности других препаратов и по решению врачебной комиссии с подписанием представителем ребенка информированного согласия.</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В настоящее время нет однозначных данных о доказанной эффективности пероральных триптанов (N02CC селективные агонисты серотониновых 5HT1-рецепторов) для терапии острого приступа мигрени у детей [40]. Назальные формы введения селективных агонистов серотониновых 5HT1-рецепторов в исследованиях показывают более высокую эффективность у детей и подростков с мигренью (38,43). На данный момент зарегистрирован спрей назальный дозированный Золмитриптан (N02CC03).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#Суматриптан в таблетках в дозировке 12,5-25мг (разовый прием) при массе тела меньше 40кг, 50-100мг (разовый прием) при массе тела больше 40кг [79]. У детей пероральный прием #Суматриптана в таблетках в двойном слепом плацебо-контролируемом исследовании не показал эффективности по сравнению с плацебо (34).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#Золмитриптан таблетки 2,5мг, назальный спрей дозированный 2.5мг/доза: 2,5мг (разовый прием) при массе тела меньше 40кг, 5мг (разовый прием) при массе тела больше 40кг [79]. В сравнительном исследовании #Золмитриптан в таблетках 2,5мг с ибупрофеном** (200 и 400мг) у детей и подростков показал схожую эффективность [74].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#Ризатриптан в таблетках в дозировке 5мг (разовый прием) для детей с массой тела меньше 40кг и 10мг (разовый прием) для детей массой тела больше 40кг (разовый прием)[79]. Пероральный прием в указанных дозировках  показал в исследовании пациентов 12-17лет с мигренью более высокую эффективность по купированию мигрени по сравнению с плацебо. В исследовании пациентов 6-11лет статистически значимых отличий от плацебо не наблюдалось [36,75]. Важным является то, что применение НПВП (нестероидные противовоспалительные и противоревматические препараты (М01А) должно быть ограничено числом приемов не более 14 раз в месяц, триптанов (N02CC селективные агонисты серотониновых 5HT1-рецепторов) - 9 раз в месяц и комбинации триптанов, НПВП так же до 9 раз в месяц на протяжении не более 3 месяцев для предотвращения развития ЛИГБ [43]. Триптаны (N02CC селективные агонисты серотониновых 5HT1-рецепторов) противопоказаны при сопутствующей патологии сердечно-сосудистой системы (ИБС, инфаркт миокарда, нарушение мозгового кровообращения, в том числе в анамнезе, заболевания периферических сосудов), базилярной и гемиплегической формах мигрени, ограничено применение при эпилепсии, артериальной гипертензии.</w:t>
      </w:r>
    </w:p>
    <w:p w:rsidR="00462D4A" w:rsidRPr="00462D4A" w:rsidRDefault="00462D4A" w:rsidP="00462D4A">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пациентам при выраженной  тошноте и многократной рвоте в условиях стационара применять #метоклопрамид**внутривенное введение  терапевтическая доза составляет 0.1 (0.13-0.15) мг/кг массы тела, максимальная доза составляет 10 мг. [80,82] В зарубежных рекомендациях дозировки #метоклопрамида** доходят до 1-2мг/кг [76].</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62D4A" w:rsidRPr="00462D4A" w:rsidRDefault="00462D4A" w:rsidP="00462D4A">
      <w:pPr>
        <w:spacing w:after="0" w:line="240" w:lineRule="auto"/>
        <w:outlineLvl w:val="1"/>
        <w:rPr>
          <w:rFonts w:ascii="Times New Roman" w:eastAsia="Times New Roman" w:hAnsi="Times New Roman" w:cs="Times New Roman"/>
          <w:b/>
          <w:bCs/>
          <w:color w:val="222222"/>
          <w:sz w:val="33"/>
          <w:szCs w:val="33"/>
          <w:lang w:eastAsia="ru-RU"/>
        </w:rPr>
      </w:pPr>
      <w:r w:rsidRPr="00462D4A">
        <w:rPr>
          <w:rFonts w:ascii="Times New Roman" w:eastAsia="Times New Roman" w:hAnsi="Times New Roman" w:cs="Times New Roman"/>
          <w:b/>
          <w:bCs/>
          <w:color w:val="222222"/>
          <w:sz w:val="33"/>
          <w:szCs w:val="33"/>
          <w:lang w:eastAsia="ru-RU"/>
        </w:rPr>
        <w:t>3.2 Немедикаментозные методы лечения</w:t>
      </w:r>
    </w:p>
    <w:p w:rsidR="00462D4A" w:rsidRPr="00462D4A" w:rsidRDefault="00462D4A" w:rsidP="00462D4A">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всем пациентам с мигренью применение немедикаментозных методов лечения, таких как соблюдение режима сна, регулярная оздоровительная спортивная нагрузка, соблюдение режима питания, достаточный объем выпиваемой жидкости и исключение пищевых провокаторов. Применяют поведенческую терапию и психотерапевтическую коррекцию: когнитивно-поведенческая терапия, методики биологической обратной связи, релаксационные методы [44].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462D4A" w:rsidRPr="00462D4A" w:rsidRDefault="00462D4A" w:rsidP="00462D4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62D4A">
        <w:rPr>
          <w:rFonts w:ascii="Times New Roman" w:eastAsia="Times New Roman" w:hAnsi="Times New Roman" w:cs="Times New Roman"/>
          <w:b/>
          <w:bCs/>
          <w:color w:val="222222"/>
          <w:sz w:val="27"/>
          <w:szCs w:val="27"/>
          <w:u w:val="single"/>
          <w:lang w:eastAsia="ru-RU"/>
        </w:rPr>
        <w:t>3.2.1 Когнитивно-поведенческая терапия</w:t>
      </w:r>
    </w:p>
    <w:p w:rsidR="00462D4A" w:rsidRPr="00462D4A" w:rsidRDefault="00462D4A" w:rsidP="00462D4A">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применение когнитивно-поведенческой терапии, включающей психологическое консультирование и проведение релаксационных тренингов,</w:t>
      </w:r>
      <w:r w:rsidRPr="00462D4A">
        <w:rPr>
          <w:rFonts w:ascii="Times New Roman" w:eastAsia="Times New Roman" w:hAnsi="Times New Roman" w:cs="Times New Roman"/>
          <w:i/>
          <w:iCs/>
          <w:color w:val="333333"/>
          <w:sz w:val="27"/>
          <w:szCs w:val="27"/>
          <w:lang w:eastAsia="ru-RU"/>
        </w:rPr>
        <w:t> </w:t>
      </w:r>
      <w:r w:rsidRPr="00462D4A">
        <w:rPr>
          <w:rFonts w:ascii="Times New Roman" w:eastAsia="Times New Roman" w:hAnsi="Times New Roman" w:cs="Times New Roman"/>
          <w:color w:val="222222"/>
          <w:sz w:val="27"/>
          <w:szCs w:val="27"/>
          <w:lang w:eastAsia="ru-RU"/>
        </w:rPr>
        <w:t>управление образом жизни и соблюдение приверженности медикаментозной терапии [31,44].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462D4A">
        <w:rPr>
          <w:rFonts w:ascii="Times New Roman" w:eastAsia="Times New Roman" w:hAnsi="Times New Roman" w:cs="Times New Roman"/>
          <w:b/>
          <w:bCs/>
          <w:color w:val="222222"/>
          <w:sz w:val="27"/>
          <w:szCs w:val="27"/>
          <w:u w:val="single"/>
          <w:lang w:eastAsia="ru-RU"/>
        </w:rPr>
        <w:t>3.2.2 Метод биологической обратной связи</w:t>
      </w:r>
    </w:p>
    <w:p w:rsidR="00462D4A" w:rsidRPr="00462D4A" w:rsidRDefault="00462D4A" w:rsidP="00462D4A">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всем пациентам с мигренью применение из дополнительных, нефармакологических, методов лечения мигрени в дет</w:t>
      </w:r>
      <w:r w:rsidRPr="00462D4A">
        <w:rPr>
          <w:rFonts w:ascii="Times New Roman" w:eastAsia="Times New Roman" w:hAnsi="Times New Roman" w:cs="Times New Roman"/>
          <w:color w:val="222222"/>
          <w:sz w:val="27"/>
          <w:szCs w:val="27"/>
          <w:lang w:eastAsia="ru-RU"/>
        </w:rPr>
        <w:softHyphen/>
        <w:t>ском возрасте биологической обратной связи (БОС) по электромиографическому или электроэнцефалографическому сигналу, общего массажа, иглорефлексотерапии и других форм акупунктуры [44, 45, 46, 47].</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Эффективность БОС-терапии показана у взрослых и детей и обусловлена, по-видимому, изменением уровня бета-эндорфина в плазме крови [45]. При обучении расслабле</w:t>
      </w:r>
      <w:r w:rsidRPr="00462D4A">
        <w:rPr>
          <w:rFonts w:ascii="Times New Roman" w:eastAsia="Times New Roman" w:hAnsi="Times New Roman" w:cs="Times New Roman"/>
          <w:i/>
          <w:iCs/>
          <w:color w:val="333333"/>
          <w:sz w:val="27"/>
          <w:szCs w:val="27"/>
          <w:lang w:eastAsia="ru-RU"/>
        </w:rPr>
        <w:softHyphen/>
        <w:t>нию на курсовых занятиях доказана эффективность БОС- релаксационной терапии для прерывания и предотвращения возвратных головных болей у детей с мигренью [46]. БОС-терапия практически не дает побочных эффектов. У подростков с мигренью прибегают к поведенческой терапии, психотерапевтической помощи и/или консультации психиатра, необ</w:t>
      </w:r>
      <w:r w:rsidRPr="00462D4A">
        <w:rPr>
          <w:rFonts w:ascii="Times New Roman" w:eastAsia="Times New Roman" w:hAnsi="Times New Roman" w:cs="Times New Roman"/>
          <w:i/>
          <w:iCs/>
          <w:color w:val="333333"/>
          <w:sz w:val="27"/>
          <w:szCs w:val="27"/>
          <w:lang w:eastAsia="ru-RU"/>
        </w:rPr>
        <w:softHyphen/>
        <w:t>ходимость и выбор которых определяется типом коморбидных (в основном депрессивных и тревожных) психических рас</w:t>
      </w:r>
      <w:r w:rsidRPr="00462D4A">
        <w:rPr>
          <w:rFonts w:ascii="Times New Roman" w:eastAsia="Times New Roman" w:hAnsi="Times New Roman" w:cs="Times New Roman"/>
          <w:i/>
          <w:iCs/>
          <w:color w:val="333333"/>
          <w:sz w:val="27"/>
          <w:szCs w:val="27"/>
          <w:lang w:eastAsia="ru-RU"/>
        </w:rPr>
        <w:softHyphen/>
        <w:t>стройств [47].</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462D4A">
        <w:rPr>
          <w:rFonts w:ascii="Times New Roman" w:eastAsia="Times New Roman" w:hAnsi="Times New Roman" w:cs="Times New Roman"/>
          <w:b/>
          <w:bCs/>
          <w:color w:val="000000"/>
          <w:kern w:val="36"/>
          <w:sz w:val="48"/>
          <w:szCs w:val="48"/>
          <w:lang w:eastAsia="ru-RU"/>
        </w:rPr>
        <w:lastRenderedPageBreak/>
        <w:t>основанных на использовании природных лечебных факторов</w:t>
      </w:r>
    </w:p>
    <w:p w:rsidR="00462D4A" w:rsidRPr="00462D4A" w:rsidRDefault="00462D4A" w:rsidP="00462D4A">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 </w:t>
      </w:r>
      <w:r w:rsidRPr="00462D4A">
        <w:rPr>
          <w:rFonts w:ascii="Times New Roman" w:eastAsia="Times New Roman" w:hAnsi="Times New Roman" w:cs="Times New Roman"/>
          <w:color w:val="222222"/>
          <w:sz w:val="27"/>
          <w:szCs w:val="27"/>
          <w:lang w:eastAsia="ru-RU"/>
        </w:rPr>
        <w:t>пациентам с частыми приступами и тяжелым течением мигрени</w:t>
      </w:r>
      <w:r w:rsidRPr="00462D4A">
        <w:rPr>
          <w:rFonts w:ascii="Times New Roman" w:eastAsia="Times New Roman" w:hAnsi="Times New Roman" w:cs="Times New Roman"/>
          <w:b/>
          <w:bCs/>
          <w:color w:val="222222"/>
          <w:sz w:val="27"/>
          <w:szCs w:val="27"/>
          <w:lang w:eastAsia="ru-RU"/>
        </w:rPr>
        <w:t> </w:t>
      </w:r>
      <w:r w:rsidRPr="00462D4A">
        <w:rPr>
          <w:rFonts w:ascii="Times New Roman" w:eastAsia="Times New Roman" w:hAnsi="Times New Roman" w:cs="Times New Roman"/>
          <w:color w:val="222222"/>
          <w:sz w:val="27"/>
          <w:szCs w:val="27"/>
          <w:lang w:eastAsia="ru-RU"/>
        </w:rPr>
        <w:t>санаторно-курортное лечение 1-2 раза в год [1, 2, 31, 40, 81].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w:t>
      </w:r>
      <w:r w:rsidRPr="00462D4A">
        <w:rPr>
          <w:rFonts w:ascii="Times New Roman" w:eastAsia="Times New Roman" w:hAnsi="Times New Roman" w:cs="Times New Roman"/>
          <w:color w:val="222222"/>
          <w:sz w:val="27"/>
          <w:szCs w:val="27"/>
          <w:lang w:eastAsia="ru-RU"/>
        </w:rPr>
        <w:t> В санаторно-курортных условиях применяют грязевые аппликации на воротниковую область невысокой температуры (36—38°, 10—15 минут, 10—12 процедур). Иногда грязелечение проводится в чередовании с радоновыми ваннами (100—200 ед. Махе, 36°, 10—12 минут), реже с общими сероводородными ваннами (50—100 мг/л сероводорода 10 процедур). Наряду с грязевыми аппликациями или ваннами применяются лечебная физкультура, массаж воротниковой зоны и головы. Применение воротниковой терапии в чередовании с общими радоновыми или сероводородными ваннами имеет целью воздействовать на шейный вегетативный аппарат и на нарушенное при этом периферическое кровообращение. В местных санаториях целесообразно использовать электрофорез новокаина, папаверина в комплексе с хвойными ваннами. При плохой переносимости жары не следует направлять таких больных на южные курорты в жаркий период года.</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62D4A" w:rsidRPr="00462D4A" w:rsidRDefault="00462D4A" w:rsidP="00462D4A">
      <w:pPr>
        <w:spacing w:before="750" w:after="450" w:line="240" w:lineRule="auto"/>
        <w:outlineLvl w:val="1"/>
        <w:rPr>
          <w:rFonts w:ascii="Times New Roman" w:eastAsia="Times New Roman" w:hAnsi="Times New Roman" w:cs="Times New Roman"/>
          <w:b/>
          <w:bCs/>
          <w:color w:val="222222"/>
          <w:sz w:val="33"/>
          <w:szCs w:val="33"/>
          <w:lang w:eastAsia="ru-RU"/>
        </w:rPr>
      </w:pPr>
      <w:r w:rsidRPr="00462D4A">
        <w:rPr>
          <w:rFonts w:ascii="Times New Roman" w:eastAsia="Times New Roman" w:hAnsi="Times New Roman" w:cs="Times New Roman"/>
          <w:b/>
          <w:bCs/>
          <w:color w:val="222222"/>
          <w:sz w:val="33"/>
          <w:szCs w:val="33"/>
          <w:lang w:eastAsia="ru-RU"/>
        </w:rPr>
        <w:t>5.1 Профилактика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Показания к профилактическому лечению должны рассматриваться в следующих случаях:</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два и более приступа мигрени в месяц;</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тяжелые и длительные приступы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 низкая эффективность терапии, купирующей приступ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противопоказания или плохая переносимость препаратов, купирующих приступ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наличие необычной ауры, которая пугает ребенка и родителей.</w:t>
      </w:r>
    </w:p>
    <w:p w:rsidR="00462D4A" w:rsidRPr="00462D4A" w:rsidRDefault="00462D4A" w:rsidP="00462D4A">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всем пациентам с мигренью проведение мероприятий по изменению режима дня [13,18, 23, 29, 44].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Не менее важны в лечении мигрени у детей мероприятия по модифи</w:t>
      </w:r>
      <w:r w:rsidRPr="00462D4A">
        <w:rPr>
          <w:rFonts w:ascii="Times New Roman" w:eastAsia="Times New Roman" w:hAnsi="Times New Roman" w:cs="Times New Roman"/>
          <w:i/>
          <w:iCs/>
          <w:color w:val="333333"/>
          <w:sz w:val="27"/>
          <w:szCs w:val="27"/>
          <w:lang w:eastAsia="ru-RU"/>
        </w:rPr>
        <w:softHyphen/>
        <w:t>кации привычного образа жизни: устранение или избегание так называемых триггеров мигрени - факто</w:t>
      </w:r>
      <w:r w:rsidRPr="00462D4A">
        <w:rPr>
          <w:rFonts w:ascii="Times New Roman" w:eastAsia="Times New Roman" w:hAnsi="Times New Roman" w:cs="Times New Roman"/>
          <w:i/>
          <w:iCs/>
          <w:color w:val="333333"/>
          <w:sz w:val="27"/>
          <w:szCs w:val="27"/>
          <w:lang w:eastAsia="ru-RU"/>
        </w:rPr>
        <w:softHyphen/>
        <w:t>ров, провоцирующих мигренозный приступ; проведение релаксационной терапии (мышечной релаксации, аутогенной тренировки, гипноза и др.), более зна</w:t>
      </w:r>
      <w:r w:rsidRPr="00462D4A">
        <w:rPr>
          <w:rFonts w:ascii="Times New Roman" w:eastAsia="Times New Roman" w:hAnsi="Times New Roman" w:cs="Times New Roman"/>
          <w:i/>
          <w:iCs/>
          <w:color w:val="333333"/>
          <w:sz w:val="27"/>
          <w:szCs w:val="27"/>
          <w:lang w:eastAsia="ru-RU"/>
        </w:rPr>
        <w:softHyphen/>
        <w:t>чимой у подростков; соблюдение гигиены сна; изменение диеты для устранения провоцирующих приступ продуктов (шоколад, определенные сыры, острые приправы, некоторые орехи и т.д.) и уменьшение по</w:t>
      </w:r>
      <w:r w:rsidRPr="00462D4A">
        <w:rPr>
          <w:rFonts w:ascii="Times New Roman" w:eastAsia="Times New Roman" w:hAnsi="Times New Roman" w:cs="Times New Roman"/>
          <w:i/>
          <w:iCs/>
          <w:color w:val="333333"/>
          <w:sz w:val="27"/>
          <w:szCs w:val="27"/>
          <w:lang w:eastAsia="ru-RU"/>
        </w:rPr>
        <w:softHyphen/>
        <w:t>требления кофеинсодержащих продуктов (пепси, кола, кофе и др.). Если ребенок посещает спортивные секции, необходимо соблюдать разумный контроль над физическими упражнениями и тренировками. Оптималь</w:t>
      </w:r>
      <w:r w:rsidRPr="00462D4A">
        <w:rPr>
          <w:rFonts w:ascii="Times New Roman" w:eastAsia="Times New Roman" w:hAnsi="Times New Roman" w:cs="Times New Roman"/>
          <w:i/>
          <w:iCs/>
          <w:color w:val="333333"/>
          <w:sz w:val="27"/>
          <w:szCs w:val="27"/>
          <w:lang w:eastAsia="ru-RU"/>
        </w:rPr>
        <w:softHyphen/>
        <w:t>на регулярная физическая нагрузка составляет 20—30 минут в день. Во время приступа мигрени у ребенка рекомендуется отдых в затемненной комнате в спокойной обстановке. Часто сон может купировать приступ, и после пробуждения ребенка приступ мигрени не возобновляется.</w:t>
      </w:r>
    </w:p>
    <w:p w:rsidR="00462D4A" w:rsidRPr="00462D4A" w:rsidRDefault="00462D4A" w:rsidP="00462D4A">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выявление триггерных факторов, которые могут провоцировать приступы мигрени, в соответствии с ними проводить мероприятия по модификации образа жизни [1, 2, 8, 44].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всем пациентам динамическое наблюдение врача-невролога (профилактический прием (осмотр, консультация) врача-невролога) по месту жительства [1, 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462D4A" w:rsidRPr="00462D4A" w:rsidRDefault="00462D4A" w:rsidP="00462D4A">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для профилактического лечения мигрени у детей и под</w:t>
      </w:r>
      <w:r w:rsidRPr="00462D4A">
        <w:rPr>
          <w:rFonts w:ascii="Times New Roman" w:eastAsia="Times New Roman" w:hAnsi="Times New Roman" w:cs="Times New Roman"/>
          <w:color w:val="222222"/>
          <w:sz w:val="27"/>
          <w:szCs w:val="27"/>
          <w:lang w:eastAsia="ru-RU"/>
        </w:rPr>
        <w:softHyphen/>
        <w:t>ростков использование противоэпилептических препаратов [51].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lastRenderedPageBreak/>
        <w:t>Уровень убедительности рекомендаций А, уровень достоверности доказательств 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Среди противоэпилептических препаратов наибольшее число исследова</w:t>
      </w:r>
      <w:r w:rsidRPr="00462D4A">
        <w:rPr>
          <w:rFonts w:ascii="Times New Roman" w:eastAsia="Times New Roman" w:hAnsi="Times New Roman" w:cs="Times New Roman"/>
          <w:i/>
          <w:iCs/>
          <w:color w:val="333333"/>
          <w:sz w:val="27"/>
          <w:szCs w:val="27"/>
          <w:lang w:eastAsia="ru-RU"/>
        </w:rPr>
        <w:softHyphen/>
        <w:t>ний проведено для топирамата** и вальпроевой кислоты**.</w:t>
      </w:r>
    </w:p>
    <w:p w:rsidR="00462D4A" w:rsidRPr="00462D4A" w:rsidRDefault="00462D4A" w:rsidP="00462D4A">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в профилактическом лечении использование #топирамата** перорально в стартовой дозе 25мг/сутки с постепенным повышением дозы до 2-3мг/кг в день с медленной титрацией в течении 8-10 недель до максимальной дозы 100-200мг/сут, минимальная продолжительность курса терапии 3мес  [48, 49, 50, 51,76].</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Комментарий: </w:t>
      </w:r>
      <w:r w:rsidRPr="00462D4A">
        <w:rPr>
          <w:rFonts w:ascii="Times New Roman" w:eastAsia="Times New Roman" w:hAnsi="Times New Roman" w:cs="Times New Roman"/>
          <w:i/>
          <w:iCs/>
          <w:color w:val="333333"/>
          <w:sz w:val="27"/>
          <w:szCs w:val="27"/>
          <w:lang w:eastAsia="ru-RU"/>
        </w:rPr>
        <w:t>Эффективность #топирамата** в профилактическом лечении мигрени по</w:t>
      </w:r>
      <w:r w:rsidRPr="00462D4A">
        <w:rPr>
          <w:rFonts w:ascii="Times New Roman" w:eastAsia="Times New Roman" w:hAnsi="Times New Roman" w:cs="Times New Roman"/>
          <w:i/>
          <w:iCs/>
          <w:color w:val="333333"/>
          <w:sz w:val="27"/>
          <w:szCs w:val="27"/>
          <w:lang w:eastAsia="ru-RU"/>
        </w:rPr>
        <w:softHyphen/>
        <w:t>казана в двойных-слепых плацебо контролируемых исследованиях для детей в возрасте от 6 до 15 лет [49, 50] и для под</w:t>
      </w:r>
      <w:r w:rsidRPr="00462D4A">
        <w:rPr>
          <w:rFonts w:ascii="Times New Roman" w:eastAsia="Times New Roman" w:hAnsi="Times New Roman" w:cs="Times New Roman"/>
          <w:i/>
          <w:iCs/>
          <w:color w:val="333333"/>
          <w:sz w:val="27"/>
          <w:szCs w:val="27"/>
          <w:lang w:eastAsia="ru-RU"/>
        </w:rPr>
        <w:softHyphen/>
        <w:t>ростков 12—17 лет [48]. Если необходимо, доза увеличивается каждые две недели до до</w:t>
      </w:r>
      <w:r w:rsidRPr="00462D4A">
        <w:rPr>
          <w:rFonts w:ascii="Times New Roman" w:eastAsia="Times New Roman" w:hAnsi="Times New Roman" w:cs="Times New Roman"/>
          <w:i/>
          <w:iCs/>
          <w:color w:val="333333"/>
          <w:sz w:val="27"/>
          <w:szCs w:val="27"/>
          <w:lang w:eastAsia="ru-RU"/>
        </w:rPr>
        <w:softHyphen/>
        <w:t>стижения максимального значения 2-3мг/кг массы тела в сутки. Необходимо помнить что при повышении дозировки нарастает риск нежелательных побочных явлений в виде снижения аппетита, снижении массы тела, парастезий, замедления когнитивных процессов, повышения образования солей в моче.  </w:t>
      </w:r>
    </w:p>
    <w:p w:rsidR="00462D4A" w:rsidRPr="00462D4A" w:rsidRDefault="00462D4A" w:rsidP="00462D4A">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в профилактическом лечении использование #вальпроевой кислоты**, пероральный прием,  15-45мг/кг/сут, эффективная доза составляет 500—1000 мг/сут, минимальная продолжительность курса терапии 3мес. Необходима медленная титрация дозы под контролем биохимических маркеров состояния печени и почек [51, 52-56].</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Доказательства эффективности #вальпроевой кислоты** в профилактическом лечении мигрени у детей основаны на результатах открытых клинических исследований [52, 53], а также сравнительных исследований с #пропранололом**[54] и #топираматом**[55]. Показано эффективное использование препарата #в</w:t>
      </w:r>
      <w:r w:rsidRPr="00462D4A">
        <w:rPr>
          <w:rFonts w:ascii="Times New Roman" w:eastAsia="Times New Roman" w:hAnsi="Times New Roman" w:cs="Times New Roman"/>
          <w:b/>
          <w:bCs/>
          <w:i/>
          <w:iCs/>
          <w:color w:val="333333"/>
          <w:sz w:val="27"/>
          <w:szCs w:val="27"/>
          <w:lang w:eastAsia="ru-RU"/>
        </w:rPr>
        <w:t>а</w:t>
      </w:r>
      <w:r w:rsidRPr="00462D4A">
        <w:rPr>
          <w:rFonts w:ascii="Times New Roman" w:eastAsia="Times New Roman" w:hAnsi="Times New Roman" w:cs="Times New Roman"/>
          <w:i/>
          <w:iCs/>
          <w:color w:val="333333"/>
          <w:sz w:val="27"/>
          <w:szCs w:val="27"/>
          <w:lang w:eastAsia="ru-RU"/>
        </w:rPr>
        <w:t>льпроевой кислоты** в профилактическом лечении циклических рвот [56]. Необходимо учитывать возможное развитие нежелательных побочных эффектов со стороны эндокринной системы и тератогенное действие при применение вальпроевой кислоты** у девочек в пре- и пубертатном периоде [76].</w:t>
      </w:r>
    </w:p>
    <w:p w:rsidR="00462D4A" w:rsidRPr="00462D4A" w:rsidRDefault="00462D4A" w:rsidP="00462D4A">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xml:space="preserve"> в профилактическом лечении мигрени использование #леветирацетама**, перорально по 50мг/кг/сут, минимальная </w:t>
      </w:r>
      <w:r w:rsidRPr="00462D4A">
        <w:rPr>
          <w:rFonts w:ascii="Times New Roman" w:eastAsia="Times New Roman" w:hAnsi="Times New Roman" w:cs="Times New Roman"/>
          <w:color w:val="222222"/>
          <w:sz w:val="27"/>
          <w:szCs w:val="27"/>
          <w:lang w:eastAsia="ru-RU"/>
        </w:rPr>
        <w:lastRenderedPageBreak/>
        <w:t>продолжительность курса терапии 3 мес. Необходима постепенная титрация дозы [77].</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В настоящее время в немногочисленных исследованиях имеются доказательства эффективности #леветирацетам** в профилактическом лечении мигрени у детей. Так в сравнительном исследовании эффективности с #пропранололом** и #вальпроевой кислоты**. #Леветирацетам** значительно уменьшал тяжесть головной боли (Р=0,026), частоту (Р=0,024) и показатель тяжести влияния мигрени на качество жизни ( PedMIDAS) (Р=0,001) у детей с мигренью. Однако между этими тремя группами не было обнаружено существенной разницы. Процент пациентов, испытавших облегчение боли, составил 69,24%, 92,31% и 30,76% в группах #пропранолола, #вальпроевой кислоты и #леветирацетама соответственно. [77] Для пациентов с массой до 50кг лечение следует начинать с суточной дозы 20 мг/кг, разделенной на 2 введения (по 10 мг/кг 2 раза в сутки). Изменение дозы на 10 мг/кг может осуществляться каждые 2 нед до достижения рекомендуемой суточной дозы — 50 мг/кг.  Пациентам с массой тела больше 50мг - лечение следует начинать с суточной дозы 1000 мг, разделенной на 2 введения (по 500 мг 2 раза в сутки). Изменение дозы на 500 мг 2 раза в сутки может осуществляться каждые 2–4 нед.</w:t>
      </w:r>
    </w:p>
    <w:p w:rsidR="00462D4A" w:rsidRPr="00462D4A" w:rsidRDefault="00462D4A" w:rsidP="00462D4A">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применение для профилактики мигрени у детей #пропранолол** пероральный прием,  начальная суточная доза 1 мг/кг, разделенная на три приема, с постепенным повышением дозировки в зависимости от эффективности и побочных явлений (контроль частоты сердечных сокращений и артериального давление), но не более 4 мг/кг в сутки, минимальная продолжительность курса 3мес. [80, 31].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Для профилактического лечения мигрени у взрослых применяют бета-адреноблокаторы (#пропранолол**, #метопролол**). Механизм действия бета-адреноблокаторов при мигрени неизвестен. Исследования, проведенные у детей, содержат неодно</w:t>
      </w:r>
      <w:r w:rsidRPr="00462D4A">
        <w:rPr>
          <w:rFonts w:ascii="Times New Roman" w:eastAsia="Times New Roman" w:hAnsi="Times New Roman" w:cs="Times New Roman"/>
          <w:i/>
          <w:iCs/>
          <w:color w:val="333333"/>
          <w:sz w:val="27"/>
          <w:szCs w:val="27"/>
          <w:lang w:eastAsia="ru-RU"/>
        </w:rPr>
        <w:softHyphen/>
        <w:t>значные данные по эффективности #пропранолола** в профилактическом лечении мигрени перорально в дозе 60мг/сут для пациентов массой тела менее 35кг и в дозе до 120мг для детей массой тела выше 35мг [57, 58]. Неко</w:t>
      </w:r>
      <w:r w:rsidRPr="00462D4A">
        <w:rPr>
          <w:rFonts w:ascii="Times New Roman" w:eastAsia="Times New Roman" w:hAnsi="Times New Roman" w:cs="Times New Roman"/>
          <w:i/>
          <w:iCs/>
          <w:color w:val="333333"/>
          <w:sz w:val="27"/>
          <w:szCs w:val="27"/>
          <w:lang w:eastAsia="ru-RU"/>
        </w:rPr>
        <w:softHyphen/>
        <w:t>торые авторы подчеркивают, что #пропранолол** в дозе 1—4 мг/кг/сут. при курсо</w:t>
      </w:r>
      <w:r w:rsidRPr="00462D4A">
        <w:rPr>
          <w:rFonts w:ascii="Times New Roman" w:eastAsia="Times New Roman" w:hAnsi="Times New Roman" w:cs="Times New Roman"/>
          <w:i/>
          <w:iCs/>
          <w:color w:val="333333"/>
          <w:sz w:val="27"/>
          <w:szCs w:val="27"/>
          <w:lang w:eastAsia="ru-RU"/>
        </w:rPr>
        <w:softHyphen/>
        <w:t xml:space="preserve">вом лечении не менее 3 месяцев может быть эффективен у </w:t>
      </w:r>
      <w:r w:rsidRPr="00462D4A">
        <w:rPr>
          <w:rFonts w:ascii="Times New Roman" w:eastAsia="Times New Roman" w:hAnsi="Times New Roman" w:cs="Times New Roman"/>
          <w:i/>
          <w:iCs/>
          <w:color w:val="333333"/>
          <w:sz w:val="27"/>
          <w:szCs w:val="27"/>
          <w:lang w:eastAsia="ru-RU"/>
        </w:rPr>
        <w:lastRenderedPageBreak/>
        <w:t>детей с мигренью [31]. Необходимо, однако, учитывать, что </w:t>
      </w:r>
      <w:r w:rsidRPr="00462D4A">
        <w:rPr>
          <w:rFonts w:ascii="Times New Roman" w:eastAsia="Times New Roman" w:hAnsi="Times New Roman" w:cs="Times New Roman"/>
          <w:color w:val="222222"/>
          <w:sz w:val="27"/>
          <w:szCs w:val="27"/>
          <w:lang w:eastAsia="ru-RU"/>
        </w:rPr>
        <w:t>#</w:t>
      </w:r>
      <w:r w:rsidRPr="00462D4A">
        <w:rPr>
          <w:rFonts w:ascii="Times New Roman" w:eastAsia="Times New Roman" w:hAnsi="Times New Roman" w:cs="Times New Roman"/>
          <w:i/>
          <w:iCs/>
          <w:color w:val="333333"/>
          <w:sz w:val="27"/>
          <w:szCs w:val="27"/>
          <w:lang w:eastAsia="ru-RU"/>
        </w:rPr>
        <w:t>пропранолол** противопоказан у детей с бронхиальной астмой, и следует применять с осторожностью у пациентов с сахарным диабетом, ортостатической гипотензией и депрессией [82]. Пролонгированные препараты </w:t>
      </w:r>
      <w:r w:rsidRPr="00462D4A">
        <w:rPr>
          <w:rFonts w:ascii="Times New Roman" w:eastAsia="Times New Roman" w:hAnsi="Times New Roman" w:cs="Times New Roman"/>
          <w:color w:val="222222"/>
          <w:sz w:val="27"/>
          <w:szCs w:val="27"/>
          <w:lang w:eastAsia="ru-RU"/>
        </w:rPr>
        <w:t>#</w:t>
      </w:r>
      <w:r w:rsidRPr="00462D4A">
        <w:rPr>
          <w:rFonts w:ascii="Times New Roman" w:eastAsia="Times New Roman" w:hAnsi="Times New Roman" w:cs="Times New Roman"/>
          <w:i/>
          <w:iCs/>
          <w:color w:val="333333"/>
          <w:sz w:val="27"/>
          <w:szCs w:val="27"/>
          <w:lang w:eastAsia="ru-RU"/>
        </w:rPr>
        <w:t>пропранолола** можно принимать один раз в сутки. При назначении #пропранолола** необходимо медленное повышение дозы с контролем состояния артериального давления и сердечной деятельности.</w:t>
      </w:r>
    </w:p>
    <w:p w:rsidR="00462D4A" w:rsidRPr="00462D4A" w:rsidRDefault="00462D4A" w:rsidP="00462D4A">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использование для профилактического лечения у детей при мигрени #циннаризин (N07CA - препараты для устранения головокружения), перорально, в дозировке  1,5 мг/кг/сутки у детей с массой тела менее 30 кг и 50 мг/сутки у детей с массой тела более 30 кг. Минимальный курс терапии 3 мес. [63, 51, 80].  </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Двойное слепое плацебо-контролируемое рандомизированное исследование показало эффективность #циннаризина в профилактическом лечении мигрени у детей в дозировке детям с массой до 30 кг - 1,5мг/кг/сутки, с массой больше 30кг - 50мг/сут, минимальный курс терапии 3 мес. Лучше начинать с меньшей дозы с постепенным увеличением. В исследовании отмечалось минимальное проявление побочных эффектов в виде увеличения массы тела и экстрапирамидных нарушений [63,51,82]. #Циннаризин является блокатором кальциевых каналов L-типа.</w:t>
      </w:r>
      <w:r w:rsidRPr="00462D4A">
        <w:rPr>
          <w:rFonts w:ascii="Times New Roman" w:eastAsia="Times New Roman" w:hAnsi="Times New Roman" w:cs="Times New Roman"/>
          <w:color w:val="222222"/>
          <w:sz w:val="27"/>
          <w:szCs w:val="27"/>
          <w:lang w:eastAsia="ru-RU"/>
        </w:rPr>
        <w:t> </w:t>
      </w:r>
      <w:r w:rsidRPr="00462D4A">
        <w:rPr>
          <w:rFonts w:ascii="Times New Roman" w:eastAsia="Times New Roman" w:hAnsi="Times New Roman" w:cs="Times New Roman"/>
          <w:i/>
          <w:iCs/>
          <w:color w:val="333333"/>
          <w:sz w:val="27"/>
          <w:szCs w:val="27"/>
          <w:lang w:eastAsia="ru-RU"/>
        </w:rPr>
        <w:t>Противопоказаниями для применения #циннаризин (N07CA- препараты для устранения головокружения) являются синдром слабости синусового узла, атриовентрикулярная блокада 2—3 степени, сердечная недостаточность. Побочные эффекты проявляются в виде отеков, артериальной гипотензии, утомляемости, голо</w:t>
      </w:r>
      <w:r w:rsidRPr="00462D4A">
        <w:rPr>
          <w:rFonts w:ascii="Times New Roman" w:eastAsia="Times New Roman" w:hAnsi="Times New Roman" w:cs="Times New Roman"/>
          <w:i/>
          <w:iCs/>
          <w:color w:val="333333"/>
          <w:sz w:val="27"/>
          <w:szCs w:val="27"/>
          <w:lang w:eastAsia="ru-RU"/>
        </w:rPr>
        <w:softHyphen/>
        <w:t>вокружения, головной боли, запоры, атриовентрикулярной блокады, при превышении рекомендованных дозировок возможны экстрапирамидные нарушения, увеличение массы тела. Меньшее количество исследований эффективности #циннаризина для профилактики мигрени у детей и подростков объясняется отсутствием указанного препарата в США и Канаде.  </w:t>
      </w:r>
    </w:p>
    <w:p w:rsidR="00462D4A" w:rsidRPr="00462D4A" w:rsidRDefault="00462D4A" w:rsidP="00462D4A">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использование для профилактического применения у детей при мигрени из группы антидепрессантов – #амитриптилина** [51, 59, 62].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Комментарий: </w:t>
      </w:r>
      <w:r w:rsidRPr="00462D4A">
        <w:rPr>
          <w:rFonts w:ascii="Times New Roman" w:eastAsia="Times New Roman" w:hAnsi="Times New Roman" w:cs="Times New Roman"/>
          <w:i/>
          <w:iCs/>
          <w:color w:val="333333"/>
          <w:sz w:val="27"/>
          <w:szCs w:val="27"/>
          <w:lang w:eastAsia="ru-RU"/>
        </w:rPr>
        <w:t>Действие </w:t>
      </w:r>
      <w:r w:rsidRPr="00462D4A">
        <w:rPr>
          <w:rFonts w:ascii="Times New Roman" w:eastAsia="Times New Roman" w:hAnsi="Times New Roman" w:cs="Times New Roman"/>
          <w:color w:val="222222"/>
          <w:sz w:val="27"/>
          <w:szCs w:val="27"/>
          <w:lang w:eastAsia="ru-RU"/>
        </w:rPr>
        <w:t>#</w:t>
      </w:r>
      <w:r w:rsidRPr="00462D4A">
        <w:rPr>
          <w:rFonts w:ascii="Times New Roman" w:eastAsia="Times New Roman" w:hAnsi="Times New Roman" w:cs="Times New Roman"/>
          <w:i/>
          <w:iCs/>
          <w:color w:val="333333"/>
          <w:sz w:val="27"/>
          <w:szCs w:val="27"/>
          <w:lang w:eastAsia="ru-RU"/>
        </w:rPr>
        <w:t xml:space="preserve">амитриптилина** при мигрени связывают с его серотонинергическим эффектом; оптимальная доза этого препарата при </w:t>
      </w:r>
      <w:r w:rsidRPr="00462D4A">
        <w:rPr>
          <w:rFonts w:ascii="Times New Roman" w:eastAsia="Times New Roman" w:hAnsi="Times New Roman" w:cs="Times New Roman"/>
          <w:i/>
          <w:iCs/>
          <w:color w:val="333333"/>
          <w:sz w:val="27"/>
          <w:szCs w:val="27"/>
          <w:lang w:eastAsia="ru-RU"/>
        </w:rPr>
        <w:lastRenderedPageBreak/>
        <w:t>мигрени у детей составляет 1 мг/кг/сут. Показано медленное повышение дозировки каждые 2 недели начиная с 0,25мг/кг в сутки (на ночь), для снижения выраженности побочных явлений в виде вялости и сонливости. Пероральный прием, минимальный курс терапии 3мес [59, 62].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Перед назначением показано проведение регистрации электрокардиограммы с физической нагрузкой для исключения нарушения сердечной проводимости. В последнее время из-за возможных побочных явлений преимущественно применяется при тяжелом течении и хронической форме мигрени.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 таблице 3 приведены препараты и их дозировки, применяемые для профилактической терапии мигрени у детей и подростков (таб.3).</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Таблица 3. Препараты для профилактического лечения мигрени у детей.</w:t>
      </w:r>
    </w:p>
    <w:tbl>
      <w:tblPr>
        <w:tblW w:w="11850" w:type="dxa"/>
        <w:tblCellMar>
          <w:left w:w="0" w:type="dxa"/>
          <w:right w:w="0" w:type="dxa"/>
        </w:tblCellMar>
        <w:tblLook w:val="04A0" w:firstRow="1" w:lastRow="0" w:firstColumn="1" w:lastColumn="0" w:noHBand="0" w:noVBand="1"/>
      </w:tblPr>
      <w:tblGrid>
        <w:gridCol w:w="6040"/>
        <w:gridCol w:w="4238"/>
        <w:gridCol w:w="1572"/>
      </w:tblGrid>
      <w:tr w:rsidR="00462D4A" w:rsidRPr="00462D4A" w:rsidTr="00462D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Доза, 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Ссылки</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Бета-адреноблокаторы:</w:t>
            </w:r>
          </w:p>
          <w:p w:rsidR="00462D4A" w:rsidRPr="00462D4A" w:rsidRDefault="00462D4A" w:rsidP="00462D4A">
            <w:pPr>
              <w:numPr>
                <w:ilvl w:val="0"/>
                <w:numId w:val="31"/>
              </w:numPr>
              <w:spacing w:after="0" w:line="240" w:lineRule="atLeast"/>
              <w:ind w:left="315"/>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#Пропранолол**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Перорально</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1-4 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31, 37</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Неселективные ингибиторы обратного захвата моноаминов:</w:t>
            </w:r>
          </w:p>
          <w:p w:rsidR="00462D4A" w:rsidRPr="00462D4A" w:rsidRDefault="00462D4A" w:rsidP="00462D4A">
            <w:pPr>
              <w:numPr>
                <w:ilvl w:val="0"/>
                <w:numId w:val="32"/>
              </w:numPr>
              <w:spacing w:after="0" w:line="240" w:lineRule="atLeast"/>
              <w:ind w:left="315"/>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#амитриптилин**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Перорально</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Детям в возрасте от 6 лет - 0,25-1,0 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59,62</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numPr>
                <w:ilvl w:val="0"/>
                <w:numId w:val="33"/>
              </w:numPr>
              <w:spacing w:after="0" w:line="240" w:lineRule="atLeast"/>
              <w:ind w:left="315"/>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N07CA Препараты для устранения головокружения:#циннаризин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Перорально</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Детям с массой до 30кг - 1,5мг/кг/сутки, с массой больше 30кг - 50мг/сут.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63,51,80</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Противоэпилептические препараты:</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#вальпроевая кислота**</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numPr>
                <w:ilvl w:val="0"/>
                <w:numId w:val="34"/>
              </w:numPr>
              <w:spacing w:after="0" w:line="240" w:lineRule="atLeast"/>
              <w:ind w:left="315"/>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#топирамат**</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numPr>
                <w:ilvl w:val="0"/>
                <w:numId w:val="35"/>
              </w:numPr>
              <w:spacing w:after="0" w:line="240" w:lineRule="atLeast"/>
              <w:ind w:left="315"/>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#леветирацетам**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Перорально</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15-45 мг/кг/сутки</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(500-1000 мг/сутки)</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Перорально</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1-2 мг/кг/сутки</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(12,5-25 мг/сутки)</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Перорально</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50мг/кг/сутки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51, 52-56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48-51,76</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 </w:t>
            </w:r>
          </w:p>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77</w:t>
            </w:r>
          </w:p>
        </w:tc>
      </w:tr>
    </w:tbl>
    <w:p w:rsidR="00462D4A" w:rsidRPr="00462D4A" w:rsidRDefault="00462D4A" w:rsidP="00462D4A">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xml:space="preserve"> для профилактического лечения мигрени применение витаминов (A11HA другие витаминные препараты) (#рибофлавин** 400мг в </w:t>
      </w:r>
      <w:r w:rsidRPr="00462D4A">
        <w:rPr>
          <w:rFonts w:ascii="Times New Roman" w:eastAsia="Times New Roman" w:hAnsi="Times New Roman" w:cs="Times New Roman"/>
          <w:color w:val="222222"/>
          <w:sz w:val="27"/>
          <w:szCs w:val="27"/>
          <w:lang w:eastAsia="ru-RU"/>
        </w:rPr>
        <w:lastRenderedPageBreak/>
        <w:t>день курс 2 мес [66, 80], (C01EB другие препараты для лечения заболеваний сердца ) #Убидекаренон -150-300мг в день, курс 2мес [67, 80].</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Комментарии: </w:t>
      </w:r>
      <w:r w:rsidRPr="00462D4A">
        <w:rPr>
          <w:rFonts w:ascii="Times New Roman" w:eastAsia="Times New Roman" w:hAnsi="Times New Roman" w:cs="Times New Roman"/>
          <w:i/>
          <w:iCs/>
          <w:color w:val="333333"/>
          <w:sz w:val="27"/>
          <w:szCs w:val="27"/>
          <w:lang w:eastAsia="ru-RU"/>
        </w:rPr>
        <w:t>Данные лекарственные средства применяются с целью профилактики мигрени у взрослых и детей (формы выпуска, разрешенные к применению у детей). Для большинства этих средств не проводились исследования по эффективности использования у детей или подростков с мигренью, однако их применение оправдано, видимо, в качестве дополнительного лечения при низкой эффективности фармакологического лечения.</w:t>
      </w:r>
    </w:p>
    <w:p w:rsidR="00462D4A" w:rsidRPr="00462D4A" w:rsidRDefault="00462D4A" w:rsidP="00462D4A">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комбинация разных видов фармакологического и нефармакологического ле</w:t>
      </w:r>
      <w:r w:rsidRPr="00462D4A">
        <w:rPr>
          <w:rFonts w:ascii="Times New Roman" w:eastAsia="Times New Roman" w:hAnsi="Times New Roman" w:cs="Times New Roman"/>
          <w:color w:val="222222"/>
          <w:sz w:val="27"/>
          <w:szCs w:val="27"/>
          <w:lang w:eastAsia="ru-RU"/>
        </w:rPr>
        <w:softHyphen/>
        <w:t>чения [25, 26, 47].</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Комментарий: </w:t>
      </w:r>
      <w:r w:rsidRPr="00462D4A">
        <w:rPr>
          <w:rFonts w:ascii="Times New Roman" w:eastAsia="Times New Roman" w:hAnsi="Times New Roman" w:cs="Times New Roman"/>
          <w:i/>
          <w:iCs/>
          <w:color w:val="333333"/>
          <w:sz w:val="27"/>
          <w:szCs w:val="27"/>
          <w:lang w:eastAsia="ru-RU"/>
        </w:rPr>
        <w:t>При профилактическом лечении тяжелых приступов мигрени у детей и подростков наиболее эффективной оказывается часто комбинация разных видов фармакологического и нефармакологического ле</w:t>
      </w:r>
      <w:r w:rsidRPr="00462D4A">
        <w:rPr>
          <w:rFonts w:ascii="Times New Roman" w:eastAsia="Times New Roman" w:hAnsi="Times New Roman" w:cs="Times New Roman"/>
          <w:i/>
          <w:iCs/>
          <w:color w:val="333333"/>
          <w:sz w:val="27"/>
          <w:szCs w:val="27"/>
          <w:lang w:eastAsia="ru-RU"/>
        </w:rPr>
        <w:softHyphen/>
        <w:t>чения. Так, например, в одном из исследований показано повышение эффективности применения #амитриптилина** в сочетании с когнитивно-поведенческой терапией в лечении пациентов 10-17лет с хронической мигренью [71].</w:t>
      </w:r>
    </w:p>
    <w:p w:rsidR="00462D4A" w:rsidRPr="00462D4A" w:rsidRDefault="00462D4A" w:rsidP="00462D4A">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при планировании профилактического лечения учитывать коморбидные расстройства [51].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Комментарий: </w:t>
      </w:r>
      <w:r w:rsidRPr="00462D4A">
        <w:rPr>
          <w:rFonts w:ascii="Times New Roman" w:eastAsia="Times New Roman" w:hAnsi="Times New Roman" w:cs="Times New Roman"/>
          <w:i/>
          <w:iCs/>
          <w:color w:val="333333"/>
          <w:sz w:val="27"/>
          <w:szCs w:val="27"/>
          <w:lang w:eastAsia="ru-RU"/>
        </w:rPr>
        <w:t>У подростков с мигренью, особенно при частых приступах или хронической форме, выше чем в популяции встречаются тревожные и депрессивные расстройства, что необходимо учитывать при диагностике коморбидной патологии и выборе методов лечения [51]. Своевременное лечение коморбидной патологии повышает эффективность терапии мигрени и препятствует переходу в хроническую форму.</w:t>
      </w:r>
    </w:p>
    <w:p w:rsidR="00462D4A" w:rsidRPr="00462D4A" w:rsidRDefault="00462D4A" w:rsidP="00462D4A">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при проведении профилактического лечения учитывать наличие у ребенка ЛИГБ [51].</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Комментарий: </w:t>
      </w:r>
      <w:r w:rsidRPr="00462D4A">
        <w:rPr>
          <w:rFonts w:ascii="Times New Roman" w:eastAsia="Times New Roman" w:hAnsi="Times New Roman" w:cs="Times New Roman"/>
          <w:i/>
          <w:iCs/>
          <w:color w:val="333333"/>
          <w:sz w:val="27"/>
          <w:szCs w:val="27"/>
          <w:lang w:eastAsia="ru-RU"/>
        </w:rPr>
        <w:t xml:space="preserve">Для предотвращения развития ЛИГБ необходимо ограничивать применение простых анальгетиков и НПВП не более 14 раз в месяц, триптанов (селективных агонистов серотониновых 5HT1-рецепторов), и сочетаний </w:t>
      </w:r>
      <w:r w:rsidRPr="00462D4A">
        <w:rPr>
          <w:rFonts w:ascii="Times New Roman" w:eastAsia="Times New Roman" w:hAnsi="Times New Roman" w:cs="Times New Roman"/>
          <w:i/>
          <w:iCs/>
          <w:color w:val="333333"/>
          <w:sz w:val="27"/>
          <w:szCs w:val="27"/>
          <w:lang w:eastAsia="ru-RU"/>
        </w:rPr>
        <w:lastRenderedPageBreak/>
        <w:t>триптанов (селективных агонистов серотониновых 5HT1-рецепторов) и НПВП до 9 раз в месяц [51].</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Показания для экстренной госпитализации пациента в неврологическое отделение:</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 Головная боль, сопровождающаяся изменением сознания;</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 Головная боль, сопровождающаяся лихорадкой и менингеальными симптомами;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3) Головная боль с нарастающей очаговой неврологической симптоматикой;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4) Головная боль с нарастающей общемозговой симптоматикой;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5) Мигренозный статус.</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Показания для плановой госпитализации пациента в неврологическое отделение:</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 Прогрессирующая головная боль;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 Некупируемая головная боль;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3) Головная боль с аурой.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Показания к выписке пациентов из неврологического отделения:</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1) Купирование головной боли;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2) Уменьшение головной боли до 3-4 баллов по визуальной аналоговой шкале;</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462D4A" w:rsidRPr="00462D4A" w:rsidRDefault="00462D4A" w:rsidP="00462D4A">
      <w:pPr>
        <w:spacing w:after="0" w:line="240" w:lineRule="auto"/>
        <w:outlineLvl w:val="1"/>
        <w:rPr>
          <w:rFonts w:ascii="Times New Roman" w:eastAsia="Times New Roman" w:hAnsi="Times New Roman" w:cs="Times New Roman"/>
          <w:b/>
          <w:bCs/>
          <w:color w:val="222222"/>
          <w:sz w:val="33"/>
          <w:szCs w:val="33"/>
          <w:lang w:eastAsia="ru-RU"/>
        </w:rPr>
      </w:pPr>
      <w:r w:rsidRPr="00462D4A">
        <w:rPr>
          <w:rFonts w:ascii="Times New Roman" w:eastAsia="Times New Roman" w:hAnsi="Times New Roman" w:cs="Times New Roman"/>
          <w:b/>
          <w:bCs/>
          <w:color w:val="222222"/>
          <w:sz w:val="33"/>
          <w:szCs w:val="33"/>
          <w:lang w:eastAsia="ru-RU"/>
        </w:rPr>
        <w:lastRenderedPageBreak/>
        <w:t>7.1 Оценка эффекта проводимой терапии</w:t>
      </w:r>
    </w:p>
    <w:p w:rsidR="00462D4A" w:rsidRPr="00462D4A" w:rsidRDefault="00462D4A" w:rsidP="00462D4A">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проводить оценку эффекта проводимой терапии по данным дневника головной боли (приложение А3). Снижение частоты приступов на 50% от исходного уровня считается положительным эффектов проводимой профилактической терапии[25, 44].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before="750" w:after="450" w:line="240" w:lineRule="auto"/>
        <w:outlineLvl w:val="1"/>
        <w:rPr>
          <w:rFonts w:ascii="Times New Roman" w:eastAsia="Times New Roman" w:hAnsi="Times New Roman" w:cs="Times New Roman"/>
          <w:b/>
          <w:bCs/>
          <w:color w:val="222222"/>
          <w:sz w:val="33"/>
          <w:szCs w:val="33"/>
          <w:lang w:eastAsia="ru-RU"/>
        </w:rPr>
      </w:pPr>
      <w:r w:rsidRPr="00462D4A">
        <w:rPr>
          <w:rFonts w:ascii="Times New Roman" w:eastAsia="Times New Roman" w:hAnsi="Times New Roman" w:cs="Times New Roman"/>
          <w:b/>
          <w:bCs/>
          <w:color w:val="222222"/>
          <w:sz w:val="33"/>
          <w:szCs w:val="33"/>
          <w:lang w:eastAsia="ru-RU"/>
        </w:rPr>
        <w:t>7.2 Исходы и прогноз</w:t>
      </w:r>
    </w:p>
    <w:p w:rsidR="00462D4A" w:rsidRPr="00462D4A" w:rsidRDefault="00462D4A" w:rsidP="00462D4A">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w:t>
      </w:r>
      <w:r w:rsidRPr="00462D4A">
        <w:rPr>
          <w:rFonts w:ascii="Times New Roman" w:eastAsia="Times New Roman" w:hAnsi="Times New Roman" w:cs="Times New Roman"/>
          <w:color w:val="222222"/>
          <w:sz w:val="27"/>
          <w:szCs w:val="27"/>
          <w:lang w:eastAsia="ru-RU"/>
        </w:rPr>
        <w:t> при лечении приступа применять адекватные дозы рекомендованных препаратов [1, 2, 8, 40, 44].</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Рекомендуется </w:t>
      </w:r>
      <w:r w:rsidRPr="00462D4A">
        <w:rPr>
          <w:rFonts w:ascii="Times New Roman" w:eastAsia="Times New Roman" w:hAnsi="Times New Roman" w:cs="Times New Roman"/>
          <w:color w:val="222222"/>
          <w:sz w:val="27"/>
          <w:szCs w:val="27"/>
          <w:lang w:eastAsia="ru-RU"/>
        </w:rPr>
        <w:t>своевременная госпитализация в случае возникновения мигренозного статуса [1, 2, 24, 31, 40, 42].</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52"/>
        <w:gridCol w:w="8071"/>
        <w:gridCol w:w="2527"/>
      </w:tblGrid>
      <w:tr w:rsidR="00462D4A" w:rsidRPr="00462D4A" w:rsidTr="00462D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Оценка выполнения</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Выполнена клиническая и дифференциальная диагностика формы мигрени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Да/Нет</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Выполнено МРТ головного мозга (только при наличии подозрений на вторичный характер головной боли)  для исключения вторичной причины головной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Да/Нет</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lastRenderedPageBreak/>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Выполнена терапия мигрени нестероидными противовоспалительными и противоревматическими препаратами и анальгетиками (во время приступа)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Да/Нет</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При наличии частых или тяжелых приступов мигрени выполнен подбор профилактической терапии с динамическим наблюдением ее эффективности.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Да/Нет</w:t>
            </w:r>
          </w:p>
        </w:tc>
      </w:tr>
    </w:tbl>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Список литературы</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Азимова Ю.Э., Амелин А.В., Алферова В.В., Артеменко А.Р., Ахмадеева Л.Р., Головачева В.А., Данилов А.Б., Екушева Е.В., Исагулян Э.Д., Корешкина М.И., Курушина О.В., Латышева Н.В., Лебедева Е.Р., Наприенко М.В., Осипова В.В., Павлов Н.А., Парфенов В.А., Рачин А.П., Сергеев А.В., Скоробогатых К.В., Табеева Г.Р., Филатова Е.Г. Клинические рекомендации «Мигрень». Журнал неврологии и психиатрии им. С.С. Корсакова. 2022;122(1</w:t>
      </w:r>
      <w:r w:rsidRPr="00462D4A">
        <w:rPr>
          <w:rFonts w:ascii="Times New Roman" w:eastAsia="Times New Roman" w:hAnsi="Times New Roman" w:cs="Times New Roman"/>
          <w:color w:val="222222"/>
          <w:sz w:val="27"/>
          <w:szCs w:val="27"/>
          <w:lang w:eastAsia="ru-RU"/>
        </w:rPr>
        <w:noBreakHyphen/>
        <w:t>3):4</w:t>
      </w:r>
      <w:r w:rsidRPr="00462D4A">
        <w:rPr>
          <w:rFonts w:ascii="Times New Roman" w:eastAsia="Times New Roman" w:hAnsi="Times New Roman" w:cs="Times New Roman"/>
          <w:color w:val="222222"/>
          <w:sz w:val="27"/>
          <w:szCs w:val="27"/>
          <w:lang w:eastAsia="ru-RU"/>
        </w:rPr>
        <w:noBreakHyphen/>
        <w:t>36.</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Kelman L. The triggers or precipitants of the acute migraine attack. Cephalalgia. 2007; 27(5): 394–402 doi: 10.1111/j.1468-2982.2007.01303.x</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Goadsby, P.J. </w:t>
      </w:r>
      <w:r w:rsidRPr="00462D4A">
        <w:rPr>
          <w:rFonts w:ascii="Times New Roman" w:eastAsia="Times New Roman" w:hAnsi="Times New Roman" w:cs="Times New Roman"/>
          <w:color w:val="222222"/>
          <w:sz w:val="27"/>
          <w:szCs w:val="27"/>
          <w:lang w:eastAsia="ru-RU"/>
        </w:rPr>
        <w:t>Migraine-current understanding and treatment / P.J. Goadsby, R.B. Lipton, M.D. Ferrari // N. Engl. J. Med. - 2002. - Vol. 346 (4). - P. 257-270.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Aurora, S.K. </w:t>
      </w:r>
      <w:r w:rsidRPr="00462D4A">
        <w:rPr>
          <w:rFonts w:ascii="Times New Roman" w:eastAsia="Times New Roman" w:hAnsi="Times New Roman" w:cs="Times New Roman"/>
          <w:color w:val="222222"/>
          <w:sz w:val="27"/>
          <w:szCs w:val="27"/>
          <w:lang w:eastAsia="ru-RU"/>
        </w:rPr>
        <w:t>Spectrum of illness: understanding biological patterns and relationships in chronic migraine / S.K. Aurora // Neurology. — 2009. — Vol. 72, Suppl. 5. — P. 8-13.</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Hershey AD. Pediatric headache: update on recent research. Headache: The Journal of Head and Face Pain. 2012; 52(2): 327–332. </w:t>
      </w:r>
      <w:hyperlink r:id="rId6" w:history="1">
        <w:r w:rsidRPr="00462D4A">
          <w:rPr>
            <w:rFonts w:ascii="Times New Roman" w:eastAsia="Times New Roman" w:hAnsi="Times New Roman" w:cs="Times New Roman"/>
            <w:color w:val="1976D2"/>
            <w:sz w:val="27"/>
            <w:szCs w:val="27"/>
            <w:u w:val="single"/>
            <w:lang w:eastAsia="ru-RU"/>
          </w:rPr>
          <w:t>https://doi.org/10.1111/j.1526-4610.2011.02085.x</w:t>
        </w:r>
      </w:hyperlink>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Silberstein, S.D.</w:t>
      </w:r>
      <w:r w:rsidRPr="00462D4A">
        <w:rPr>
          <w:rFonts w:ascii="Times New Roman" w:eastAsia="Times New Roman" w:hAnsi="Times New Roman" w:cs="Times New Roman"/>
          <w:color w:val="222222"/>
          <w:sz w:val="27"/>
          <w:szCs w:val="27"/>
          <w:lang w:eastAsia="ru-RU"/>
        </w:rPr>
        <w:t> Practice parameter: evidence-based guidelines for migraine headache (an evidence-based review): report of the Quality Standards Subcommittee of the American Academy of Neurology / S.D. Silberstein // Neurology. — 2000. — Vol. 55. — P. 754-762.</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Welch, K.M. </w:t>
      </w:r>
      <w:r w:rsidRPr="00462D4A">
        <w:rPr>
          <w:rFonts w:ascii="Times New Roman" w:eastAsia="Times New Roman" w:hAnsi="Times New Roman" w:cs="Times New Roman"/>
          <w:color w:val="222222"/>
          <w:sz w:val="27"/>
          <w:szCs w:val="27"/>
          <w:lang w:eastAsia="ru-RU"/>
        </w:rPr>
        <w:t>Periaqueductal gray matter dysfunction in migraine: cause or the burden of illness? / K.M. Welch, V. Nagesh, S.K. Aurora, N. Gelman // Headache. — 2001. — Vol. 41 (7). - P. 6629-37.</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Dodick, D. </w:t>
      </w:r>
      <w:r w:rsidRPr="00462D4A">
        <w:rPr>
          <w:rFonts w:ascii="Times New Roman" w:eastAsia="Times New Roman" w:hAnsi="Times New Roman" w:cs="Times New Roman"/>
          <w:color w:val="222222"/>
          <w:sz w:val="27"/>
          <w:szCs w:val="27"/>
          <w:lang w:eastAsia="ru-RU"/>
        </w:rPr>
        <w:t>Central sensitization theory of migraine: clinical impli</w:t>
      </w:r>
      <w:r w:rsidRPr="00462D4A">
        <w:rPr>
          <w:rFonts w:ascii="Times New Roman" w:eastAsia="Times New Roman" w:hAnsi="Times New Roman" w:cs="Times New Roman"/>
          <w:color w:val="222222"/>
          <w:sz w:val="27"/>
          <w:szCs w:val="27"/>
          <w:lang w:eastAsia="ru-RU"/>
        </w:rPr>
        <w:softHyphen/>
        <w:t>cations / D. Dodick, S. Silberstein // Headache. - 2006. - Vol. 46, Suppl. 4. - P. 182-191.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Burstein, R. </w:t>
      </w:r>
      <w:r w:rsidRPr="00462D4A">
        <w:rPr>
          <w:rFonts w:ascii="Times New Roman" w:eastAsia="Times New Roman" w:hAnsi="Times New Roman" w:cs="Times New Roman"/>
          <w:color w:val="222222"/>
          <w:sz w:val="27"/>
          <w:szCs w:val="27"/>
          <w:lang w:eastAsia="ru-RU"/>
        </w:rPr>
        <w:t>An association between migraine and cutaneous allodynia / R. Burstein, D. Yarnitsky, I. Goor-Aryeh [et al.] // Ann. Neurol. — 2000. — Vol. 47 (5). - P. 614-624.</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Burstein, R. </w:t>
      </w:r>
      <w:r w:rsidRPr="00462D4A">
        <w:rPr>
          <w:rFonts w:ascii="Times New Roman" w:eastAsia="Times New Roman" w:hAnsi="Times New Roman" w:cs="Times New Roman"/>
          <w:color w:val="222222"/>
          <w:sz w:val="27"/>
          <w:szCs w:val="27"/>
          <w:lang w:eastAsia="ru-RU"/>
        </w:rPr>
        <w:t>Managing migraine associated with sensitization / R. Burstein, M. Jakubowski //Handb. Clin. Neurol. - 2010. - Vol. 97. - P. 207-15.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Ashkenazi, A. </w:t>
      </w:r>
      <w:r w:rsidRPr="00462D4A">
        <w:rPr>
          <w:rFonts w:ascii="Times New Roman" w:eastAsia="Times New Roman" w:hAnsi="Times New Roman" w:cs="Times New Roman"/>
          <w:color w:val="222222"/>
          <w:sz w:val="27"/>
          <w:szCs w:val="27"/>
          <w:lang w:eastAsia="ru-RU"/>
        </w:rPr>
        <w:t>Identifying cutaneous allodynia in chronic migraine using a practical clinical method / A. Ashkenazi, M. Sholtzow, J.W. Shaw [et al.] // Cephalalgia. — 2007. — Vol. 27 (2). — P. 111-7.</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Bigal, M.E. </w:t>
      </w:r>
      <w:r w:rsidRPr="00462D4A">
        <w:rPr>
          <w:rFonts w:ascii="Times New Roman" w:eastAsia="Times New Roman" w:hAnsi="Times New Roman" w:cs="Times New Roman"/>
          <w:color w:val="222222"/>
          <w:sz w:val="27"/>
          <w:szCs w:val="27"/>
          <w:lang w:eastAsia="ru-RU"/>
        </w:rPr>
        <w:t>When migraine progresses: transformed or chronic migraine / M.E. Bigal, R.B. Lipton // Expert Rev. Neurother. — 2006. — № 6 (3). — P. 297-306.</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Lovati, С. </w:t>
      </w:r>
      <w:r w:rsidRPr="00462D4A">
        <w:rPr>
          <w:rFonts w:ascii="Times New Roman" w:eastAsia="Times New Roman" w:hAnsi="Times New Roman" w:cs="Times New Roman"/>
          <w:color w:val="222222"/>
          <w:sz w:val="27"/>
          <w:szCs w:val="27"/>
          <w:lang w:eastAsia="ru-RU"/>
        </w:rPr>
        <w:t>Allodynia in different forms of migraine / C. Lovati, D. D"Amico, S. Rosa [et al.] // Neurol. Sci. - 2007. - Vol. 28. - P. 220-221.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Vahlquist, В. </w:t>
      </w:r>
      <w:r w:rsidRPr="00462D4A">
        <w:rPr>
          <w:rFonts w:ascii="Times New Roman" w:eastAsia="Times New Roman" w:hAnsi="Times New Roman" w:cs="Times New Roman"/>
          <w:color w:val="222222"/>
          <w:sz w:val="27"/>
          <w:szCs w:val="27"/>
          <w:lang w:eastAsia="ru-RU"/>
        </w:rPr>
        <w:t>Migraine of early onset. A study of thirty one cases in which the disease first appeared between one and four years of age / B. Vahlquist, G.Hackzell// ActaPaediatr. — 1949. — Vol. 38. - P. 622-636.</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Mortimer, M.J. </w:t>
      </w:r>
      <w:r w:rsidRPr="00462D4A">
        <w:rPr>
          <w:rFonts w:ascii="Times New Roman" w:eastAsia="Times New Roman" w:hAnsi="Times New Roman" w:cs="Times New Roman"/>
          <w:color w:val="222222"/>
          <w:sz w:val="27"/>
          <w:szCs w:val="27"/>
          <w:lang w:eastAsia="ru-RU"/>
        </w:rPr>
        <w:t>Epidemiology of headache and childhood migraine in an urban general practice using Ad Hoc, Vahlquist and IHS criteria / M.J. Mortimer, J. Kay, A. Jaron // Dev. Med. ChildNeurol. - 1992. - Vol. 34 (12). - P. 1095-1101.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Bille, B.S. </w:t>
      </w:r>
      <w:r w:rsidRPr="00462D4A">
        <w:rPr>
          <w:rFonts w:ascii="Times New Roman" w:eastAsia="Times New Roman" w:hAnsi="Times New Roman" w:cs="Times New Roman"/>
          <w:color w:val="222222"/>
          <w:sz w:val="27"/>
          <w:szCs w:val="27"/>
          <w:lang w:eastAsia="ru-RU"/>
        </w:rPr>
        <w:t>Migraine in school children. A study of the incidence and short-term prognosis, and a clinical, psychological and electroencephalographic comparison between children with migraine and matched controls / B.S. Bille // ActaPaediatr. Suppl. — 1962. — Vol. 136. - P. 1-151.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Sillan, M. </w:t>
      </w:r>
      <w:r w:rsidRPr="00462D4A">
        <w:rPr>
          <w:rFonts w:ascii="Times New Roman" w:eastAsia="Times New Roman" w:hAnsi="Times New Roman" w:cs="Times New Roman"/>
          <w:color w:val="222222"/>
          <w:sz w:val="27"/>
          <w:szCs w:val="27"/>
          <w:lang w:eastAsia="ru-RU"/>
        </w:rPr>
        <w:t>Prevalence of migraine and other headache in Finnish children starting school / M. Sillanpää// Headache. - 1976. -Vol. 15 (4). - P. 288-290.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Abu-Arafeh</w:t>
      </w:r>
      <w:r w:rsidRPr="00462D4A">
        <w:rPr>
          <w:rFonts w:ascii="Times New Roman" w:eastAsia="Times New Roman" w:hAnsi="Times New Roman" w:cs="Times New Roman"/>
          <w:i/>
          <w:iCs/>
          <w:color w:val="333333"/>
          <w:sz w:val="27"/>
          <w:szCs w:val="27"/>
          <w:lang w:eastAsia="ru-RU"/>
        </w:rPr>
        <w:t>, L</w:t>
      </w:r>
      <w:r w:rsidRPr="00462D4A">
        <w:rPr>
          <w:rFonts w:ascii="Times New Roman" w:eastAsia="Times New Roman" w:hAnsi="Times New Roman" w:cs="Times New Roman"/>
          <w:color w:val="222222"/>
          <w:sz w:val="27"/>
          <w:szCs w:val="27"/>
          <w:lang w:eastAsia="ru-RU"/>
        </w:rPr>
        <w:t>. Prevalence of headache and migraine in school children / L. Abu-Arafeh, G. Russell // British Medical Journal. - 1994. - Vol. 309. - P. 765-769.</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Barea, L.M. </w:t>
      </w:r>
      <w:r w:rsidRPr="00462D4A">
        <w:rPr>
          <w:rFonts w:ascii="Times New Roman" w:eastAsia="Times New Roman" w:hAnsi="Times New Roman" w:cs="Times New Roman"/>
          <w:color w:val="222222"/>
          <w:sz w:val="27"/>
          <w:szCs w:val="27"/>
          <w:lang w:eastAsia="ru-RU"/>
        </w:rPr>
        <w:t>An epidemiologic study of headache among children and adolescents of southern Brazil / L.M. Barea, M. Tannhauser, N.T. Rotta // Cephalalgia. — 1996. — Vol. 16(8). — P. 545-549.</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Lu, S.R. </w:t>
      </w:r>
      <w:r w:rsidRPr="00462D4A">
        <w:rPr>
          <w:rFonts w:ascii="Times New Roman" w:eastAsia="Times New Roman" w:hAnsi="Times New Roman" w:cs="Times New Roman"/>
          <w:color w:val="222222"/>
          <w:sz w:val="27"/>
          <w:szCs w:val="27"/>
          <w:lang w:eastAsia="ru-RU"/>
        </w:rPr>
        <w:t>Migraine prevalence in adolescents aged 13—15: a student population-based study in Taiwan / S.R. Lu, J.L. Fuh, K.D. Juang, S.J. Wang // Cephalalgia. — 2000. — Vol. 20 (5). - P. 479-485.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Zwart, J.A. </w:t>
      </w:r>
      <w:r w:rsidRPr="00462D4A">
        <w:rPr>
          <w:rFonts w:ascii="Times New Roman" w:eastAsia="Times New Roman" w:hAnsi="Times New Roman" w:cs="Times New Roman"/>
          <w:color w:val="222222"/>
          <w:sz w:val="27"/>
          <w:szCs w:val="27"/>
          <w:lang w:eastAsia="ru-RU"/>
        </w:rPr>
        <w:t>The prevalence of migraine and tension-type headaches among adolescents in Norway. The Nord-Trmndelag Health Study (Head-HUNT-Youth), a large population-based epidemiological study / J.A. Zwart, G. Dyb, T.L. Holmen [et al.] // Cephalalgia. - 2004. - Vol. 24 (5). - P. 373-379.</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Split, W. </w:t>
      </w:r>
      <w:r w:rsidRPr="00462D4A">
        <w:rPr>
          <w:rFonts w:ascii="Times New Roman" w:eastAsia="Times New Roman" w:hAnsi="Times New Roman" w:cs="Times New Roman"/>
          <w:color w:val="222222"/>
          <w:sz w:val="27"/>
          <w:szCs w:val="27"/>
          <w:lang w:eastAsia="ru-RU"/>
        </w:rPr>
        <w:t>Epidemiology of migraine among students from randomly selected secondary schools in Lodz / W. Split, W. Neuman // Headache. — 1999. — Vol. 39(7). — P. 494-501.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Karli, N. </w:t>
      </w:r>
      <w:r w:rsidRPr="00462D4A">
        <w:rPr>
          <w:rFonts w:ascii="Times New Roman" w:eastAsia="Times New Roman" w:hAnsi="Times New Roman" w:cs="Times New Roman"/>
          <w:color w:val="222222"/>
          <w:sz w:val="27"/>
          <w:szCs w:val="27"/>
          <w:lang w:eastAsia="ru-RU"/>
        </w:rPr>
        <w:t>Headache prevalence in adolescents aged 12 to 17: a student-based epidemiological study in Bursa / N. Karli, N. Аkis, M. Zarifoplu[ et al.] // Headache. — 2006. — Vol. 46 (4). — P. 649-655.</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Табеева Г.Р. Головные боли в общеврачебной практике. Терапевтический архив. 2022. Т. 94. № 1. С. 114-121.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Осипова В.В., Филатова Е.Г., Артеменко А.Р. с соавт.</w:t>
      </w:r>
      <w:r w:rsidRPr="00462D4A">
        <w:rPr>
          <w:rFonts w:ascii="Times New Roman" w:eastAsia="Times New Roman" w:hAnsi="Times New Roman" w:cs="Times New Roman"/>
          <w:color w:val="222222"/>
          <w:sz w:val="27"/>
          <w:szCs w:val="27"/>
          <w:lang w:eastAsia="ru-RU"/>
        </w:rPr>
        <w:t> Диагностика и лечение мигрени: рекомендации российских экспертов. Журнал неврологии и психиатрии им. C.C. Корсакова 2017; 2: 28-42. </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Mitsikostas D., Ashina M., Craven A. et al.</w:t>
      </w:r>
      <w:r w:rsidRPr="00462D4A">
        <w:rPr>
          <w:rFonts w:ascii="Times New Roman" w:eastAsia="Times New Roman" w:hAnsi="Times New Roman" w:cs="Times New Roman"/>
          <w:color w:val="222222"/>
          <w:sz w:val="27"/>
          <w:szCs w:val="27"/>
          <w:lang w:eastAsia="ru-RU"/>
        </w:rPr>
        <w:t> EHF committee. European headache federation consensus on technical investigation for primary headache disorders. J. Headache Pain. 2015; 17: 5.</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Осипова В.В., Филатова Е.Г., Артеменко А.Р., Лебедева Е.Р., Азимова Ю.Э., Латышева Н.В., Сергеев А.В., Амелин А.В., Корешкина М.И., Скоробогатых К.В., Екушева Е.В., Наприенко М.В., Исагулян Э.Д., Рачин А.П., Данилов А.Б., Курушина О.В., Парфенов В.А., Табеева Г.Р., Гехт А.Б., Яхно Н.Н. и др. Краткие рекомендации российских экспертов по диагностике и лечению мигрени. РМЖ. 2017. Т. 25. № 9. С. 556-562</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Gelfand A.A. Pediatric and Adolescent Headache. Continuum (Minneap Minn). 2018; 24(4):1108-1136. doi: 10.1212/CON.0000000000000638</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Steiner T.J., Jensen R., Katsarava Z., Linde M., MacGregor E.A., Osipova V., et al. Aids to management of headache disorders in primary care (2nd edition) on behalf of the European Headache Federation and lifting the burden: the global campaign against headache. J. Headache Pain. 2019; 20(1): 57. https://doi.org/10.1186/s10194-018-0899-2</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Mack KJ, Gladstein J. Management of chronic daily headache in children and adolescents. Paediatr Drugs. 2008;10(1):23-9. doi: 10.2165/00148581-200810010-00003. PMID: 18162005.</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Klein J., Koch T. Headache in Children. Pediatrics in Review 2020; 41(4): 159-171 doi: 10.1542/pir.2017-0012</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HamalainenM.L. </w:t>
      </w:r>
      <w:r w:rsidRPr="00462D4A">
        <w:rPr>
          <w:rFonts w:ascii="Times New Roman" w:eastAsia="Times New Roman" w:hAnsi="Times New Roman" w:cs="Times New Roman"/>
          <w:color w:val="222222"/>
          <w:sz w:val="27"/>
          <w:szCs w:val="27"/>
          <w:lang w:eastAsia="ru-RU"/>
        </w:rPr>
        <w:t>Ibuprofen or acetaminophen for the acute treatment of migraine in children: a double-blind, randomized, placebo-controlled, crossover study / M.L. Hamalainen, K. Hoppu, E. Valkeila [et al // Neurology. — 1997. — Vol. 48. — P. 102-107.</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Lewis, D.W. </w:t>
      </w:r>
      <w:r w:rsidRPr="00462D4A">
        <w:rPr>
          <w:rFonts w:ascii="Times New Roman" w:eastAsia="Times New Roman" w:hAnsi="Times New Roman" w:cs="Times New Roman"/>
          <w:color w:val="222222"/>
          <w:sz w:val="27"/>
          <w:szCs w:val="27"/>
          <w:lang w:eastAsia="ru-RU"/>
        </w:rPr>
        <w:t>Children"s ibuprofen suspension for pediatric migraine / D.W. Lewis, B.Kellstein, G. Dahl [et al.] // Ann. Neurol. — 2001. — Vol. 50 (3), Suppl. 1. — P.93.</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Hamalainen, M.L. </w:t>
      </w:r>
      <w:r w:rsidRPr="00462D4A">
        <w:rPr>
          <w:rFonts w:ascii="Times New Roman" w:eastAsia="Times New Roman" w:hAnsi="Times New Roman" w:cs="Times New Roman"/>
          <w:color w:val="222222"/>
          <w:sz w:val="27"/>
          <w:szCs w:val="27"/>
          <w:lang w:eastAsia="ru-RU"/>
        </w:rPr>
        <w:t>Sumatriptan for migraine attacks in children: a randomized placebo-controlled study. Do children with migraine respond to oral sumatriptan differently than adults? / M.L. Hamalainen, K. Hoppu, P. Santavuori// Neurology. — 1997. - Vol. 48. — P. 1100-1103.</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Smith, T.R. </w:t>
      </w:r>
      <w:r w:rsidRPr="00462D4A">
        <w:rPr>
          <w:rFonts w:ascii="Times New Roman" w:eastAsia="Times New Roman" w:hAnsi="Times New Roman" w:cs="Times New Roman"/>
          <w:color w:val="222222"/>
          <w:sz w:val="27"/>
          <w:szCs w:val="27"/>
          <w:lang w:eastAsia="ru-RU"/>
        </w:rPr>
        <w:t>Sumatriptan and naproxen sodium for the acute treatment of migraine / T.R. Smith, A. Sunshine, S.R. Stark [et al.] // Headache. — 2005. — Vol. 45 (8). — P. 983-991.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Ahonen, K. </w:t>
      </w:r>
      <w:r w:rsidRPr="00462D4A">
        <w:rPr>
          <w:rFonts w:ascii="Times New Roman" w:eastAsia="Times New Roman" w:hAnsi="Times New Roman" w:cs="Times New Roman"/>
          <w:color w:val="222222"/>
          <w:sz w:val="27"/>
          <w:szCs w:val="27"/>
          <w:lang w:eastAsia="ru-RU"/>
        </w:rPr>
        <w:t>A randomized trial of rizatriptan in migraine attacks in children / К. Ahonen, М. L. Hdmdldinen, М. Eerola, К. Hoppu // Neurology. — 2006. — Vol. 67(7). — P. 1135—40.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Linder, S.L. </w:t>
      </w:r>
      <w:r w:rsidRPr="00462D4A">
        <w:rPr>
          <w:rFonts w:ascii="Times New Roman" w:eastAsia="Times New Roman" w:hAnsi="Times New Roman" w:cs="Times New Roman"/>
          <w:color w:val="222222"/>
          <w:sz w:val="27"/>
          <w:szCs w:val="27"/>
          <w:lang w:eastAsia="ru-RU"/>
        </w:rPr>
        <w:t>Zolmitriptan provides effective migraine relief in ado</w:t>
      </w:r>
      <w:r w:rsidRPr="00462D4A">
        <w:rPr>
          <w:rFonts w:ascii="Times New Roman" w:eastAsia="Times New Roman" w:hAnsi="Times New Roman" w:cs="Times New Roman"/>
          <w:color w:val="222222"/>
          <w:sz w:val="27"/>
          <w:szCs w:val="27"/>
          <w:lang w:eastAsia="ru-RU"/>
        </w:rPr>
        <w:softHyphen/>
        <w:t>lescents / S.L. Linder, A.J. Dowson // Int. J. Clin. Pract. — 2000. — Vol. 54. — P. 466-469.</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Ueberall, М.А. </w:t>
      </w:r>
      <w:r w:rsidRPr="00462D4A">
        <w:rPr>
          <w:rFonts w:ascii="Times New Roman" w:eastAsia="Times New Roman" w:hAnsi="Times New Roman" w:cs="Times New Roman"/>
          <w:color w:val="222222"/>
          <w:sz w:val="27"/>
          <w:szCs w:val="27"/>
          <w:lang w:eastAsia="ru-RU"/>
        </w:rPr>
        <w:t>Intranasal sumatriptan for the acute treatment of migraine in children / M.A. Ueberall // Neurology. - 1999. - Vol. 52. - P.1507-1510.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Winner, P. </w:t>
      </w:r>
      <w:r w:rsidRPr="00462D4A">
        <w:rPr>
          <w:rFonts w:ascii="Times New Roman" w:eastAsia="Times New Roman" w:hAnsi="Times New Roman" w:cs="Times New Roman"/>
          <w:color w:val="222222"/>
          <w:sz w:val="27"/>
          <w:szCs w:val="27"/>
          <w:lang w:eastAsia="ru-RU"/>
        </w:rPr>
        <w:t>Rizatriptan Adolescent Study Group. Rizatriptan 5 mg for the acute treatment of migraine in adolescents: a randomized, double-blind, placebo-controlled study / P. Winner, D. Lewis, W.H. Visser [et al.] // Headache. — 2002. — Vol. 42 (1). — P. 49-55.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Lewis, D.W. </w:t>
      </w:r>
      <w:r w:rsidRPr="00462D4A">
        <w:rPr>
          <w:rFonts w:ascii="Times New Roman" w:eastAsia="Times New Roman" w:hAnsi="Times New Roman" w:cs="Times New Roman"/>
          <w:color w:val="222222"/>
          <w:sz w:val="27"/>
          <w:szCs w:val="27"/>
          <w:lang w:eastAsia="ru-RU"/>
        </w:rPr>
        <w:t>Practice parameter: pharmacological treatment of migraine headache in children and adolescents: report of the American Academy of Neurology Quality Standards Subcommittee and the Practice Committee of the Child Neurology Society / D.W.Lewis, S.Ashwal, A. Hershey [et al.] // Neurology. - 2004. - Vol. 63 (12). - P. 2215-2224.</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Нестеровский, Ю.Е. </w:t>
      </w:r>
      <w:r w:rsidRPr="00462D4A">
        <w:rPr>
          <w:rFonts w:ascii="Times New Roman" w:eastAsia="Times New Roman" w:hAnsi="Times New Roman" w:cs="Times New Roman"/>
          <w:color w:val="222222"/>
          <w:sz w:val="27"/>
          <w:szCs w:val="27"/>
          <w:lang w:eastAsia="ru-RU"/>
        </w:rPr>
        <w:t>Принципы лечения головных болей у де</w:t>
      </w:r>
      <w:r w:rsidRPr="00462D4A">
        <w:rPr>
          <w:rFonts w:ascii="Times New Roman" w:eastAsia="Times New Roman" w:hAnsi="Times New Roman" w:cs="Times New Roman"/>
          <w:color w:val="222222"/>
          <w:sz w:val="27"/>
          <w:szCs w:val="27"/>
          <w:lang w:eastAsia="ru-RU"/>
        </w:rPr>
        <w:softHyphen/>
        <w:t>тей и подростков / Ю.Е. Нестеровский, Н.Н. Заваденко // Фарматека. — 2013. — №1. — С. 106—111.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Kabbouche, M.A. </w:t>
      </w:r>
      <w:r w:rsidRPr="00462D4A">
        <w:rPr>
          <w:rFonts w:ascii="Times New Roman" w:eastAsia="Times New Roman" w:hAnsi="Times New Roman" w:cs="Times New Roman"/>
          <w:color w:val="222222"/>
          <w:sz w:val="27"/>
          <w:szCs w:val="27"/>
          <w:lang w:eastAsia="ru-RU"/>
        </w:rPr>
        <w:t>Tolerability and effectiveness of prochlorperazine for intractable migraine in children / M.A. Kabbouche, A.L. Vockell, S.L.  LeCates[etal.] // Pediatrics. — 2001. — Vol. 107 (4). - P. 62.</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Oskoui M, Pringsheim T, Holler-Managan Y,et al. </w:t>
      </w:r>
      <w:r w:rsidRPr="00462D4A">
        <w:rPr>
          <w:rFonts w:ascii="Times New Roman" w:eastAsia="Times New Roman" w:hAnsi="Times New Roman" w:cs="Times New Roman"/>
          <w:color w:val="222222"/>
          <w:sz w:val="27"/>
          <w:szCs w:val="27"/>
          <w:lang w:eastAsia="ru-RU"/>
        </w:rPr>
        <w:t>Practice guideline update summary: Acute treatment of migraine in children and adolescents: Report of the Guideline Development, Dissemination, and Implementation Subcommittee of the American Academy of Neurology and the American Headache Society. Neurology. 2019 Sep 10;93(11):487-499.</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Нестеровский Ю.Е., Заваденко Н.Н., Шипилова Е.М. Первичные головные боли у детей: диагностика и принципы лечения. Consilium Medicum. 2019; 21(9): 74–80. doi: 10.26442/20751753.2019.9.190464</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Baumann, R.J. </w:t>
      </w:r>
      <w:r w:rsidRPr="00462D4A">
        <w:rPr>
          <w:rFonts w:ascii="Times New Roman" w:eastAsia="Times New Roman" w:hAnsi="Times New Roman" w:cs="Times New Roman"/>
          <w:color w:val="222222"/>
          <w:sz w:val="27"/>
          <w:szCs w:val="27"/>
          <w:lang w:eastAsia="ru-RU"/>
        </w:rPr>
        <w:t>Behavioral treatment of migraine in children and adolescents / R.J. Baumann // Paediatr. Drugs. - 2002. - № 4 (9). - P. 555-561.</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Blume HK, Brockman LN, Breuner CC. Biofeedback therapy for pediatric headache: factors associated with response. Headache. 2012; 52(9):1377-1386. doi: 10.1111/j.1526-4610.2012.02215.x.</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Powers, S.W., Andrasik F.</w:t>
      </w:r>
      <w:r w:rsidRPr="00462D4A">
        <w:rPr>
          <w:rFonts w:ascii="Times New Roman" w:eastAsia="Times New Roman" w:hAnsi="Times New Roman" w:cs="Times New Roman"/>
          <w:color w:val="222222"/>
          <w:sz w:val="27"/>
          <w:szCs w:val="27"/>
          <w:lang w:eastAsia="ru-RU"/>
        </w:rPr>
        <w:t> Biobehavioral treatment, disability, and psychological effects of pediatric headache. Pediatr. Arm. 2005; 34 (6): 461-465.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Lewis, D.W</w:t>
      </w:r>
      <w:r w:rsidRPr="00462D4A">
        <w:rPr>
          <w:rFonts w:ascii="Times New Roman" w:eastAsia="Times New Roman" w:hAnsi="Times New Roman" w:cs="Times New Roman"/>
          <w:color w:val="222222"/>
          <w:sz w:val="27"/>
          <w:szCs w:val="27"/>
          <w:lang w:eastAsia="ru-RU"/>
        </w:rPr>
        <w:t>. Randomized, double-blind, placebo-controlled study to evaluate the efficacy and safety of topiramate for migraine prevention in pediatric subjects 12 to 17 years of age / D.W. Lewis, P. Winner, J. Saper [et al.] // Pediatrics. — 2009. — Vol. 123 (3). — P. 924-34.</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Winner, P.</w:t>
      </w:r>
      <w:r w:rsidRPr="00462D4A">
        <w:rPr>
          <w:rFonts w:ascii="Times New Roman" w:eastAsia="Times New Roman" w:hAnsi="Times New Roman" w:cs="Times New Roman"/>
          <w:color w:val="222222"/>
          <w:sz w:val="27"/>
          <w:szCs w:val="27"/>
          <w:lang w:eastAsia="ru-RU"/>
        </w:rPr>
        <w:t>Topiramate Pediatric Migraine Study Investigators. Topiramate for migraine prevention in children: a randomized, double-blind, placebo-controlled trial / P. Winner, E.M. Pearlman, S.L. Linder [ et al.] // Headache. — 2005. — Vol. 45 (10). — P. 1304-12.</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Lakshmi, C.V.</w:t>
      </w:r>
      <w:r w:rsidRPr="00462D4A">
        <w:rPr>
          <w:rFonts w:ascii="Times New Roman" w:eastAsia="Times New Roman" w:hAnsi="Times New Roman" w:cs="Times New Roman"/>
          <w:color w:val="222222"/>
          <w:sz w:val="27"/>
          <w:szCs w:val="27"/>
          <w:lang w:eastAsia="ru-RU"/>
        </w:rPr>
        <w:t>Topiramate in the prophylaxis of pediatric migraine: a double-blind placebo-controlled trial / C.V. Lakshmi, P. Singhi, P. Malhi, M. Ray // J. Child. Neurol. — 2007. — Vol. 22 (7). - P. 829-35.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Oskoui M, Pringsheim T, Billinghurst L, et al.</w:t>
      </w:r>
      <w:r w:rsidRPr="00462D4A">
        <w:rPr>
          <w:rFonts w:ascii="Times New Roman" w:eastAsia="Times New Roman" w:hAnsi="Times New Roman" w:cs="Times New Roman"/>
          <w:color w:val="222222"/>
          <w:sz w:val="27"/>
          <w:szCs w:val="27"/>
          <w:lang w:eastAsia="ru-RU"/>
        </w:rPr>
        <w:t> Practice guideline update summary: pharmacologic treatment for pediatric migraine prevention: report of the Guideline Development, Dissemination, and Implementation Subcommittee of the American Academy of Neurology and the American Headache Society. Neurology 2019;93:500–509.</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Caruso, J.M.</w:t>
      </w:r>
      <w:r w:rsidRPr="00462D4A">
        <w:rPr>
          <w:rFonts w:ascii="Times New Roman" w:eastAsia="Times New Roman" w:hAnsi="Times New Roman" w:cs="Times New Roman"/>
          <w:color w:val="222222"/>
          <w:sz w:val="27"/>
          <w:szCs w:val="27"/>
          <w:lang w:eastAsia="ru-RU"/>
        </w:rPr>
        <w:t>The efficacy of divalproex sodium in the prophylactic treatment of children with migraine / J.M. Caruso, W.D. Brown, G. Exil, G.G. Gascon// Headache. — 2000. — Vol. 40. — P. 672-676.</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Serdaroglu, G. </w:t>
      </w:r>
      <w:r w:rsidRPr="00462D4A">
        <w:rPr>
          <w:rFonts w:ascii="Times New Roman" w:eastAsia="Times New Roman" w:hAnsi="Times New Roman" w:cs="Times New Roman"/>
          <w:color w:val="222222"/>
          <w:sz w:val="27"/>
          <w:szCs w:val="27"/>
          <w:lang w:eastAsia="ru-RU"/>
        </w:rPr>
        <w:t>Sodium valproate prophylaxis in childhood migraine / G. Serdaroglu, E. Erhan E., H. Tekgul [et al.] // Headache. — 2002. — Vol. 42. — P. 819-822.</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Bidabadi, E. </w:t>
      </w:r>
      <w:r w:rsidRPr="00462D4A">
        <w:rPr>
          <w:rFonts w:ascii="Times New Roman" w:eastAsia="Times New Roman" w:hAnsi="Times New Roman" w:cs="Times New Roman"/>
          <w:color w:val="222222"/>
          <w:sz w:val="27"/>
          <w:szCs w:val="27"/>
          <w:lang w:eastAsia="ru-RU"/>
        </w:rPr>
        <w:t>A randomized trial of propranolol versus sodium valproate for the prophylaxis of migraine in pediatric patients / E. Bidabadi, M. Mashouf// Paediatr. Drugs. — 2010. — № 12 (4). - P. 269-75.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Nalp, A.</w:t>
      </w:r>
      <w:r w:rsidRPr="00462D4A">
        <w:rPr>
          <w:rFonts w:ascii="Times New Roman" w:eastAsia="Times New Roman" w:hAnsi="Times New Roman" w:cs="Times New Roman"/>
          <w:color w:val="222222"/>
          <w:sz w:val="27"/>
          <w:szCs w:val="27"/>
          <w:lang w:eastAsia="ru-RU"/>
        </w:rPr>
        <w:t>Comparison of the effectiveness of topiramate and sodium valproate in pediatric migraine / A. Nnalp, N. Uran, A. Oztürk — J. Child. Neurol. — 2008. — Vol. 23 (12). — P. 1377-81.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Hikita, T. </w:t>
      </w:r>
      <w:r w:rsidRPr="00462D4A">
        <w:rPr>
          <w:rFonts w:ascii="Times New Roman" w:eastAsia="Times New Roman" w:hAnsi="Times New Roman" w:cs="Times New Roman"/>
          <w:color w:val="222222"/>
          <w:sz w:val="27"/>
          <w:szCs w:val="27"/>
          <w:lang w:eastAsia="ru-RU"/>
        </w:rPr>
        <w:t>Effective prophylactic therapy for cyclic vomiting syndrome in children using valproate / T. Hikita, H. Kodama, N. Nakamoto [ et al.] // Brain. Dev. — 2009. — Vol. 31(6). — P. 411-3.</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Forsythe, W.I.</w:t>
      </w:r>
      <w:r w:rsidRPr="00462D4A">
        <w:rPr>
          <w:rFonts w:ascii="Times New Roman" w:eastAsia="Times New Roman" w:hAnsi="Times New Roman" w:cs="Times New Roman"/>
          <w:color w:val="222222"/>
          <w:sz w:val="27"/>
          <w:szCs w:val="27"/>
          <w:lang w:eastAsia="ru-RU"/>
        </w:rPr>
        <w:t> Propranolol (Inderal) in the treatment of childhood migraine / W.I. Forsythe, D. Gillies, M.A. Sills // Dev. Med. Child. Neurol. - 1984. - Vol. 26. - P. 737-741.</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Ludvigsson, J.</w:t>
      </w:r>
      <w:r w:rsidRPr="00462D4A">
        <w:rPr>
          <w:rFonts w:ascii="Times New Roman" w:eastAsia="Times New Roman" w:hAnsi="Times New Roman" w:cs="Times New Roman"/>
          <w:color w:val="222222"/>
          <w:sz w:val="27"/>
          <w:szCs w:val="27"/>
          <w:lang w:eastAsia="ru-RU"/>
        </w:rPr>
        <w:t>Propranolol used in prophylaxis of migraine in children / J. Ludvigsson // Acta Neurol. - 1974. - Vol. 50. - P. 109-115.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Hershey, A.D.</w:t>
      </w:r>
      <w:r w:rsidRPr="00462D4A">
        <w:rPr>
          <w:rFonts w:ascii="Times New Roman" w:eastAsia="Times New Roman" w:hAnsi="Times New Roman" w:cs="Times New Roman"/>
          <w:color w:val="222222"/>
          <w:sz w:val="27"/>
          <w:szCs w:val="27"/>
          <w:lang w:eastAsia="ru-RU"/>
        </w:rPr>
        <w:t>Effectiveness of amitriptyline in the prophylactic management of childhood headaches / A.D. Hershey, S.W. Powers, A.L. Bentti, T.J. deGrauw // Headache. — 2000. — Vol. 40. - P. 539-549.</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Guidetti, V. </w:t>
      </w:r>
      <w:r w:rsidRPr="00462D4A">
        <w:rPr>
          <w:rFonts w:ascii="Times New Roman" w:eastAsia="Times New Roman" w:hAnsi="Times New Roman" w:cs="Times New Roman"/>
          <w:color w:val="222222"/>
          <w:sz w:val="27"/>
          <w:szCs w:val="27"/>
          <w:lang w:eastAsia="ru-RU"/>
        </w:rPr>
        <w:t>Flunarizine and migraine in childhood: an evaluation of endocrine function / V. Guidetti, B. Moscato, S. Ottaviano [et al.] // Cephalalgia. — 1987. — № 7. — P. 263—266.</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Sorge, F.</w:t>
      </w:r>
      <w:r w:rsidRPr="00462D4A">
        <w:rPr>
          <w:rFonts w:ascii="Times New Roman" w:eastAsia="Times New Roman" w:hAnsi="Times New Roman" w:cs="Times New Roman"/>
          <w:color w:val="222222"/>
          <w:sz w:val="27"/>
          <w:szCs w:val="27"/>
          <w:lang w:eastAsia="ru-RU"/>
        </w:rPr>
        <w:t>Flunarizine in prophylaxis of childhood migraine. A double-blind, placebo-controlled crossover study / F. Sorge, R. DeSimone, E. Marano [et al.] // Cephalalgia. — 1988. — № 8. - P. 1-6.</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Lewis, D.W. </w:t>
      </w:r>
      <w:r w:rsidRPr="00462D4A">
        <w:rPr>
          <w:rFonts w:ascii="Times New Roman" w:eastAsia="Times New Roman" w:hAnsi="Times New Roman" w:cs="Times New Roman"/>
          <w:color w:val="222222"/>
          <w:sz w:val="27"/>
          <w:szCs w:val="27"/>
          <w:lang w:eastAsia="ru-RU"/>
        </w:rPr>
        <w:t>Prophylactic treatment of pediatric migraine / D.W. Lewis, S. Diamond, D. Scott [et al.] // Headache. - 2004. - Vol. 44. - P. 230-237.</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Ashrafi MR, Salehi S, Malamiri RA, et al.</w:t>
      </w:r>
      <w:r w:rsidRPr="00462D4A">
        <w:rPr>
          <w:rFonts w:ascii="Times New Roman" w:eastAsia="Times New Roman" w:hAnsi="Times New Roman" w:cs="Times New Roman"/>
          <w:color w:val="222222"/>
          <w:sz w:val="27"/>
          <w:szCs w:val="27"/>
          <w:lang w:eastAsia="ru-RU"/>
        </w:rPr>
        <w:t> Efficacy and safety of cinnarizine in the prophylaxis of migraine in children: a double-blind placebo-controlled randomized trial. </w:t>
      </w:r>
      <w:r w:rsidRPr="00462D4A">
        <w:rPr>
          <w:rFonts w:ascii="Times New Roman" w:eastAsia="Times New Roman" w:hAnsi="Times New Roman" w:cs="Times New Roman"/>
          <w:i/>
          <w:iCs/>
          <w:color w:val="333333"/>
          <w:sz w:val="27"/>
          <w:szCs w:val="27"/>
          <w:lang w:eastAsia="ru-RU"/>
        </w:rPr>
        <w:t>Pediatr Neurol</w:t>
      </w:r>
      <w:r w:rsidRPr="00462D4A">
        <w:rPr>
          <w:rFonts w:ascii="Times New Roman" w:eastAsia="Times New Roman" w:hAnsi="Times New Roman" w:cs="Times New Roman"/>
          <w:color w:val="222222"/>
          <w:sz w:val="27"/>
          <w:szCs w:val="27"/>
          <w:lang w:eastAsia="ru-RU"/>
        </w:rPr>
        <w:t> 2014;51:503–508. </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Gillies, D.</w:t>
      </w:r>
      <w:r w:rsidRPr="00462D4A">
        <w:rPr>
          <w:rFonts w:ascii="Times New Roman" w:eastAsia="Times New Roman" w:hAnsi="Times New Roman" w:cs="Times New Roman"/>
          <w:color w:val="222222"/>
          <w:sz w:val="27"/>
          <w:szCs w:val="27"/>
          <w:lang w:eastAsia="ru-RU"/>
        </w:rPr>
        <w:t>Pizotifen (Sanomigran) in childhood migraine. A double-blind controlled trial / D. Gillies, M. Sills, W.I. Forsythe // Eur. Neurol. - 1986. - Vol. 25 (1). - P. 32-5.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lastRenderedPageBreak/>
        <w:t>Symon, D.N.</w:t>
      </w:r>
      <w:r w:rsidRPr="00462D4A">
        <w:rPr>
          <w:rFonts w:ascii="Times New Roman" w:eastAsia="Times New Roman" w:hAnsi="Times New Roman" w:cs="Times New Roman"/>
          <w:color w:val="222222"/>
          <w:sz w:val="27"/>
          <w:szCs w:val="27"/>
          <w:lang w:eastAsia="ru-RU"/>
        </w:rPr>
        <w:t>Double blind placebo controlled trial of pizotifen syrup in the treatment of abdominal migraine / D.N. Symon, G. Russell // Arch. Dis. Child. — 1995. — Vol. 72 (1). — P. 48-50.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Schoenen, J.</w:t>
      </w:r>
      <w:r w:rsidRPr="00462D4A">
        <w:rPr>
          <w:rFonts w:ascii="Times New Roman" w:eastAsia="Times New Roman" w:hAnsi="Times New Roman" w:cs="Times New Roman"/>
          <w:color w:val="222222"/>
          <w:sz w:val="27"/>
          <w:szCs w:val="27"/>
          <w:lang w:eastAsia="ru-RU"/>
        </w:rPr>
        <w:t>Effectiveness of high-dose riboflavin in migraine prophylaxis. A randomized controlled trial / J. Schoenen, J. Jacquy, M. Lenaerts // Neurology. — 1998. — Vol. 50 (2). — P. 466-470.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Sándor, P.S.</w:t>
      </w:r>
      <w:r w:rsidRPr="00462D4A">
        <w:rPr>
          <w:rFonts w:ascii="Times New Roman" w:eastAsia="Times New Roman" w:hAnsi="Times New Roman" w:cs="Times New Roman"/>
          <w:color w:val="222222"/>
          <w:sz w:val="27"/>
          <w:szCs w:val="27"/>
          <w:lang w:eastAsia="ru-RU"/>
        </w:rPr>
        <w:t>Efficacy of coenzyme Q10 in migraine prophylaxis: a randomized controlled trial / P.S. Sándor, L. Di Clemente, G. Coppola [et al.] // Neurology. — 2005. — Vol. 64 (4). — P. 713-715.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Pfaffenrath, V.</w:t>
      </w:r>
      <w:r w:rsidRPr="00462D4A">
        <w:rPr>
          <w:rFonts w:ascii="Times New Roman" w:eastAsia="Times New Roman" w:hAnsi="Times New Roman" w:cs="Times New Roman"/>
          <w:color w:val="222222"/>
          <w:sz w:val="27"/>
          <w:szCs w:val="27"/>
          <w:lang w:eastAsia="ru-RU"/>
        </w:rPr>
        <w:t>Magnesium in the prophylaxis of migraine-a--double-blind placebo-controlled study / V. Pfaffenrath, P. Wessely, C. Meyer [et al.] // Cephalalgia. — 1996. —Vol. 16 (6). — P. 436-440.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Lipton, R.B. </w:t>
      </w:r>
      <w:r w:rsidRPr="00462D4A">
        <w:rPr>
          <w:rFonts w:ascii="Times New Roman" w:eastAsia="Times New Roman" w:hAnsi="Times New Roman" w:cs="Times New Roman"/>
          <w:color w:val="222222"/>
          <w:sz w:val="27"/>
          <w:szCs w:val="27"/>
          <w:lang w:eastAsia="ru-RU"/>
        </w:rPr>
        <w:t>Petasiteshybridus root (butterbur) is an effective preventive treatment for migraine / R.B. Lipton, H. Göbel H, K.M. Einhäupl [ et al.] // Neurology. — 2004. — Vol. 63 (12). — P. 2240-2244.</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Pothmann, R.</w:t>
      </w:r>
      <w:r w:rsidRPr="00462D4A">
        <w:rPr>
          <w:rFonts w:ascii="Times New Roman" w:eastAsia="Times New Roman" w:hAnsi="Times New Roman" w:cs="Times New Roman"/>
          <w:color w:val="222222"/>
          <w:sz w:val="27"/>
          <w:szCs w:val="27"/>
          <w:lang w:eastAsia="ru-RU"/>
        </w:rPr>
        <w:t>Migraine prevention in children and adolescents: results of an open study with a special butterbur root extract / R. Pothmann, U. Danesch // Headache. — 2005. — Vol. 45 (3). — P. 196-203.</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Powers SW, Kashikar-Zuck SM, Allen JR, et al.</w:t>
      </w:r>
      <w:r w:rsidRPr="00462D4A">
        <w:rPr>
          <w:rFonts w:ascii="Times New Roman" w:eastAsia="Times New Roman" w:hAnsi="Times New Roman" w:cs="Times New Roman"/>
          <w:color w:val="222222"/>
          <w:sz w:val="27"/>
          <w:szCs w:val="27"/>
          <w:lang w:eastAsia="ru-RU"/>
        </w:rPr>
        <w:t> Cognitive behavioral therapy plus amitriptyline for chronic migraine in children and adolescents: a randomized clinical trial. JAMA 2013; 310: 2622–2630.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Hunfeld J.A.M., Passchier J. Боль и оценка степени боли у детей. РМЖ. 1997;7:2.</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Lewis DW, Ashwal S, Dahl G, Dorbad D, Hirtz D, Prensky A, Jarjour I; Quality Standards Subcommittee of the American Academy of Neurology; Practice Committee of the Child Neurology Society. Practice parameter: evaluation of children and adolescents with recurrent headaches: report of the Quality Standards Subcommittee of the American Academy of Neurology and the Practice Committee of the Child Neurology Society. Neurology. 2002 Aug 27;59(4):490-8. doi: 10.1212/wnl.59.4.490. PMID: 12196640.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Evers S, Rahmann A, Kraemer C, et al. Treatment of childhood migraine attacks with oral zolmitriptan</w:t>
      </w:r>
      <w:r w:rsidRPr="00462D4A">
        <w:rPr>
          <w:rFonts w:ascii="Times New Roman" w:eastAsia="Times New Roman" w:hAnsi="Times New Roman" w:cs="Times New Roman"/>
          <w:color w:val="222222"/>
          <w:sz w:val="27"/>
          <w:szCs w:val="27"/>
          <w:lang w:eastAsia="ru-RU"/>
        </w:rPr>
        <w:t> and ibuprofen. Neurology. 2006;67(3):497-499. doi:10.1212/01.wnl.0000231138.18629.d5</w:t>
      </w:r>
    </w:p>
    <w:p w:rsidR="00462D4A" w:rsidRPr="00462D4A" w:rsidRDefault="00462D4A" w:rsidP="00462D4A">
      <w:pPr>
        <w:numPr>
          <w:ilvl w:val="0"/>
          <w:numId w:val="43"/>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Ho TW, Pearlman E, Lewis D, et al. Efficacy and tolerability of rizatriptan in pediatric migraineurs: results from a randomized, double-blind, placebo-controlled trial using a novel adaptive enrichment design. Cephalalgia. 2012;32(10):750-765. doi:10.1177/0333102412451358</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Rastogi, R. G., Borrero-Mejias, C., Hickman, C., Lewis, K. S., &amp; Little, R. (</w:t>
      </w:r>
      <w:r w:rsidRPr="00462D4A">
        <w:rPr>
          <w:rFonts w:ascii="Times New Roman" w:eastAsia="Times New Roman" w:hAnsi="Times New Roman" w:cs="Times New Roman"/>
          <w:i/>
          <w:iCs/>
          <w:color w:val="333333"/>
          <w:sz w:val="27"/>
          <w:szCs w:val="27"/>
          <w:lang w:eastAsia="ru-RU"/>
        </w:rPr>
        <w:t>2018). Management of Episodic Migraine in Children and Adolescents: a Practical Approach. Current Neurology and Neuroscience Reports, 18(12). doi:10.1007/s11910-018-0900-0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Fayyazi A, Pezeshki N, Mansuri H, Khajeh A. Comparing Prophylactic Effect of Levetiracetam, Sodium Valproate, and Propranolol in Pediatric Migraine: A Randomized Clinical Trial. Iran J Child Neurol. 2023 Fall;17(4):105-115. doi: 10.22037/ijcn.v17i1.21330.</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Rao R, Hershey AD. An update on acute and preventive treatments for migraine in children and adolescents. Expert Rev Neurother. 2020 Oct;20(10):1017-1027. doi: 10.1080/14737175.2020.1797493. Epub 2020 Jul 28. PMID: 32700569.</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Gelfand AA. Pediatric and Adolescent Headache. Continuum (Minneap Minn). 2018 Aug;24(4, Headache):1108-1136. doi: 10.1212/CON.0000000000000638. PMID: 30074552.</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Al-Futaisi A. Pediatric Migraines: A Comprehensive Review and Perspectives on Diagnosis and Treatment. Oman Medical Journal. 2023 May 31;38(3):e499. e499. doi: 10.5001/omj.2023.45</w:t>
      </w:r>
    </w:p>
    <w:p w:rsidR="00462D4A" w:rsidRPr="00462D4A" w:rsidRDefault="00462D4A" w:rsidP="00462D4A">
      <w:pPr>
        <w:numPr>
          <w:ilvl w:val="0"/>
          <w:numId w:val="43"/>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i/>
          <w:iCs/>
          <w:color w:val="333333"/>
          <w:sz w:val="27"/>
          <w:szCs w:val="27"/>
          <w:lang w:eastAsia="ru-RU"/>
        </w:rPr>
        <w:t>Рачин А.П., Корсунская Л.Л., Завадская М.А., Голубова Т.Ф., Гармаш О.И., Завадский А.В., and Писаная Л.А.. "Коррекция цефалгического синдрома у пациентов детского возраста на этапе санаторного лечения: простое рандомизированное проспективное исследование" Вестник восстановительной медицины, vol. 21, no. 6, 2022, pp. 110-118.</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Авторы подтверждают отсутствие финансовой поддержки/конфликта интересов, который необходимо обнародовать.</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Артеменко Ада Равильевна</w:t>
      </w:r>
      <w:r w:rsidRPr="00462D4A">
        <w:rPr>
          <w:rFonts w:ascii="Times New Roman" w:eastAsia="Times New Roman" w:hAnsi="Times New Roman" w:cs="Times New Roman"/>
          <w:color w:val="222222"/>
          <w:sz w:val="27"/>
          <w:szCs w:val="27"/>
          <w:lang w:eastAsia="ru-RU"/>
        </w:rPr>
        <w:t>, д.м.н., профессор кафедры нервных болезней Института Профессионального Образования, ФГАОУ ВО Первый Московский государственный медицинский университет им. И.М. Сеченова Минздрава России (Сеченовский университет)</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Бурсагова Бэлла Ибрагимовна</w:t>
      </w:r>
      <w:r w:rsidRPr="00462D4A">
        <w:rPr>
          <w:rFonts w:ascii="Times New Roman" w:eastAsia="Times New Roman" w:hAnsi="Times New Roman" w:cs="Times New Roman"/>
          <w:color w:val="222222"/>
          <w:sz w:val="27"/>
          <w:szCs w:val="27"/>
          <w:lang w:eastAsia="ru-RU"/>
        </w:rPr>
        <w:t xml:space="preserve">, к.м.н., врач-невролог отделения психоневрологии и психосоматической патологии, ст.н.сотр. лаборатории </w:t>
      </w:r>
      <w:r w:rsidRPr="00462D4A">
        <w:rPr>
          <w:rFonts w:ascii="Times New Roman" w:eastAsia="Times New Roman" w:hAnsi="Times New Roman" w:cs="Times New Roman"/>
          <w:color w:val="222222"/>
          <w:sz w:val="27"/>
          <w:szCs w:val="27"/>
          <w:lang w:eastAsia="ru-RU"/>
        </w:rPr>
        <w:lastRenderedPageBreak/>
        <w:t>нервных болезней Центра детской психоневрологии, ФГАУ «Национальный медицинский исследовательский центр здоровья детей» Минздрава России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Гузева Валентина Ивановна</w:t>
      </w:r>
      <w:r w:rsidRPr="00462D4A">
        <w:rPr>
          <w:rFonts w:ascii="Times New Roman" w:eastAsia="Times New Roman" w:hAnsi="Times New Roman" w:cs="Times New Roman"/>
          <w:color w:val="222222"/>
          <w:sz w:val="27"/>
          <w:szCs w:val="27"/>
          <w:lang w:eastAsia="ru-RU"/>
        </w:rPr>
        <w:t>, д.м.н., профессор, заведующая кафедрой неврологии, нейрохирургии и медицинской генетики ФГБОУ ВО СПбГПМУ, Главный внештатный детский специалист невролог МЗ РФ</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Гузева Виктория Валентиновна,</w:t>
      </w:r>
      <w:r w:rsidRPr="00462D4A">
        <w:rPr>
          <w:rFonts w:ascii="Times New Roman" w:eastAsia="Times New Roman" w:hAnsi="Times New Roman" w:cs="Times New Roman"/>
          <w:color w:val="222222"/>
          <w:sz w:val="27"/>
          <w:szCs w:val="27"/>
          <w:lang w:eastAsia="ru-RU"/>
        </w:rPr>
        <w:t> д.м.н., профессор кафедры неврологии, нейрохирургии и медицинской генетики ФГБОУ ВО СПбГПМУ</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Гузева Оксана Валентиновна</w:t>
      </w:r>
      <w:r w:rsidRPr="00462D4A">
        <w:rPr>
          <w:rFonts w:ascii="Times New Roman" w:eastAsia="Times New Roman" w:hAnsi="Times New Roman" w:cs="Times New Roman"/>
          <w:color w:val="222222"/>
          <w:sz w:val="27"/>
          <w:szCs w:val="27"/>
          <w:lang w:eastAsia="ru-RU"/>
        </w:rPr>
        <w:t>, д.м.н., профессор кафедры неврологии, нейрохирургии и медицинской генетики ФГБОУ ВО СПбГПМУ</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Заваденко Николай Николаевич</w:t>
      </w:r>
      <w:r w:rsidRPr="00462D4A">
        <w:rPr>
          <w:rFonts w:ascii="Times New Roman" w:eastAsia="Times New Roman" w:hAnsi="Times New Roman" w:cs="Times New Roman"/>
          <w:color w:val="222222"/>
          <w:sz w:val="27"/>
          <w:szCs w:val="27"/>
          <w:lang w:eastAsia="ru-RU"/>
        </w:rPr>
        <w:t>, д.м.н. профессор, заведующий кафедрой неврологии, нейрохирургии и медицинской генетики имени академика Л.О. Бадаляна </w:t>
      </w:r>
      <w:del w:id="0" w:author="Unknown">
        <w:r w:rsidRPr="00462D4A">
          <w:rPr>
            <w:rFonts w:ascii="Times New Roman" w:eastAsia="Times New Roman" w:hAnsi="Times New Roman" w:cs="Times New Roman"/>
            <w:color w:val="222222"/>
            <w:sz w:val="27"/>
            <w:szCs w:val="27"/>
            <w:lang w:eastAsia="ru-RU"/>
          </w:rPr>
          <w:delText>педиатрического факультета</w:delText>
        </w:r>
      </w:del>
      <w:r w:rsidRPr="00462D4A">
        <w:rPr>
          <w:rFonts w:ascii="Times New Roman" w:eastAsia="Times New Roman" w:hAnsi="Times New Roman" w:cs="Times New Roman"/>
          <w:color w:val="222222"/>
          <w:sz w:val="27"/>
          <w:szCs w:val="27"/>
          <w:lang w:eastAsia="ru-RU"/>
        </w:rPr>
        <w:t> Института нейронаук и нейротехнологий ФГАОУ ВО РНИМУ им. Н.И. Пирогова Минздрава России. Член международной ассоциации детских неврологов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Кузенкова Людмила Михайловна</w:t>
      </w:r>
      <w:r w:rsidRPr="00462D4A">
        <w:rPr>
          <w:rFonts w:ascii="Times New Roman" w:eastAsia="Times New Roman" w:hAnsi="Times New Roman" w:cs="Times New Roman"/>
          <w:color w:val="222222"/>
          <w:sz w:val="27"/>
          <w:szCs w:val="27"/>
          <w:lang w:eastAsia="ru-RU"/>
        </w:rPr>
        <w:t>, д.м.н., профессор, начальник центра детской психоневрологии и психосоматической патологии, ФГАУ «Национальный медицинский исследовательский центр здоровья детей» Минздрава России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Куренков Алексей Львович</w:t>
      </w:r>
      <w:r w:rsidRPr="00462D4A">
        <w:rPr>
          <w:rFonts w:ascii="Times New Roman" w:eastAsia="Times New Roman" w:hAnsi="Times New Roman" w:cs="Times New Roman"/>
          <w:color w:val="222222"/>
          <w:sz w:val="27"/>
          <w:szCs w:val="27"/>
          <w:lang w:eastAsia="ru-RU"/>
        </w:rPr>
        <w:t>, д.м.н., заведующий лабораторией нервных болезней Центра детской психоневрологии, ФГАУ «Национальный медицинский исследовательский центр здоровья детей» Минздрава России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Нестеровский Юрий Евгеньевич</w:t>
      </w:r>
      <w:r w:rsidRPr="00462D4A">
        <w:rPr>
          <w:rFonts w:ascii="Times New Roman" w:eastAsia="Times New Roman" w:hAnsi="Times New Roman" w:cs="Times New Roman"/>
          <w:color w:val="222222"/>
          <w:sz w:val="27"/>
          <w:szCs w:val="27"/>
          <w:lang w:eastAsia="ru-RU"/>
        </w:rPr>
        <w:t>, к.м.н., доцент кафедры неврологии, нейрохирургии и медицинской генетики имени академика Л.О. Бадаляна </w:t>
      </w:r>
      <w:del w:id="1" w:author="Unknown">
        <w:r w:rsidRPr="00462D4A">
          <w:rPr>
            <w:rFonts w:ascii="Times New Roman" w:eastAsia="Times New Roman" w:hAnsi="Times New Roman" w:cs="Times New Roman"/>
            <w:color w:val="222222"/>
            <w:sz w:val="27"/>
            <w:szCs w:val="27"/>
            <w:lang w:eastAsia="ru-RU"/>
          </w:rPr>
          <w:delText>педиатрического факультета</w:delText>
        </w:r>
      </w:del>
      <w:r w:rsidRPr="00462D4A">
        <w:rPr>
          <w:rFonts w:ascii="Times New Roman" w:eastAsia="Times New Roman" w:hAnsi="Times New Roman" w:cs="Times New Roman"/>
          <w:color w:val="222222"/>
          <w:sz w:val="27"/>
          <w:szCs w:val="27"/>
          <w:lang w:eastAsia="ru-RU"/>
        </w:rPr>
        <w:t> Института нейронаук и нейротехнологий ФГАОУ ВО РНИМУ им. Н.И. Пирогова Минздрава России. Член международной ассоциации детских неврологов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Охрим Инна Владимировна</w:t>
      </w:r>
      <w:r w:rsidRPr="00462D4A">
        <w:rPr>
          <w:rFonts w:ascii="Times New Roman" w:eastAsia="Times New Roman" w:hAnsi="Times New Roman" w:cs="Times New Roman"/>
          <w:color w:val="222222"/>
          <w:sz w:val="27"/>
          <w:szCs w:val="27"/>
          <w:lang w:eastAsia="ru-RU"/>
        </w:rPr>
        <w:t>, к.м.н., доцент кафедры неврологии, нейрохирургии и медицинской генетики ФГБОУ ВО СПбГПМУ</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Петрова Наталия Валерьевна</w:t>
      </w:r>
      <w:r w:rsidRPr="00462D4A">
        <w:rPr>
          <w:rFonts w:ascii="Times New Roman" w:eastAsia="Times New Roman" w:hAnsi="Times New Roman" w:cs="Times New Roman"/>
          <w:color w:val="222222"/>
          <w:sz w:val="27"/>
          <w:szCs w:val="27"/>
          <w:lang w:eastAsia="ru-RU"/>
        </w:rPr>
        <w:t>, к.м.н., врач-клинический фармаколог, заведующая отделением клинической фармакологии ФГАУ «Национальный медицинский исследовательский центр здоровья детей» Минздрава России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Рачин Андрей Петрович – </w:t>
      </w:r>
      <w:r w:rsidRPr="00462D4A">
        <w:rPr>
          <w:rFonts w:ascii="Times New Roman" w:eastAsia="Times New Roman" w:hAnsi="Times New Roman" w:cs="Times New Roman"/>
          <w:color w:val="222222"/>
          <w:sz w:val="27"/>
          <w:szCs w:val="27"/>
          <w:lang w:eastAsia="ru-RU"/>
        </w:rPr>
        <w:t>д.м.н., профессор, заместитель директора по научной работе, зав. отделом нейрореабилитации и клинической психологии ФГБУ «Национальный медицинский исследовательский центр реабилитации и курортологии» Министерства здравоохранения Российской Федерации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Сергеев Алексей Владимирович, </w:t>
      </w:r>
      <w:r w:rsidRPr="00462D4A">
        <w:rPr>
          <w:rFonts w:ascii="Times New Roman" w:eastAsia="Times New Roman" w:hAnsi="Times New Roman" w:cs="Times New Roman"/>
          <w:color w:val="222222"/>
          <w:sz w:val="27"/>
          <w:szCs w:val="27"/>
          <w:lang w:eastAsia="ru-RU"/>
        </w:rPr>
        <w:t xml:space="preserve">к.м.н. доцент кафедры нервных болезней и нейрохирургии лечебного факультета ФГАОУ ВО Первый МГМУ им. Сеченова МЗ РФ (Сеченовский Университет). Член общероссийской общественной </w:t>
      </w:r>
      <w:r w:rsidRPr="00462D4A">
        <w:rPr>
          <w:rFonts w:ascii="Times New Roman" w:eastAsia="Times New Roman" w:hAnsi="Times New Roman" w:cs="Times New Roman"/>
          <w:color w:val="222222"/>
          <w:sz w:val="27"/>
          <w:szCs w:val="27"/>
          <w:lang w:eastAsia="ru-RU"/>
        </w:rPr>
        <w:lastRenderedPageBreak/>
        <w:t>организации «Российское общество по изучению головной боли». Член европейской общественной организации «Европейская федерация головной боли». Представитель России в международной общественной организации «Международное общество головной боли»</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Холин Алексей Александрович, </w:t>
      </w:r>
      <w:r w:rsidRPr="00462D4A">
        <w:rPr>
          <w:rFonts w:ascii="Times New Roman" w:eastAsia="Times New Roman" w:hAnsi="Times New Roman" w:cs="Times New Roman"/>
          <w:color w:val="222222"/>
          <w:sz w:val="27"/>
          <w:szCs w:val="27"/>
          <w:lang w:eastAsia="ru-RU"/>
        </w:rPr>
        <w:t>д.м.н., профессор кафедры неврологии, нейрохирургии и медицинской генетики имени академика Л.О. Бадаляна Института нейронаук и нейротехнологий ФГАОУ ВО РНИМУ им. Н.И. Пирогова Минздрава России. Член международной ассоциации детских неврологов</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Шипилова Елена Михайловна</w:t>
      </w:r>
      <w:r w:rsidRPr="00462D4A">
        <w:rPr>
          <w:rFonts w:ascii="Times New Roman" w:eastAsia="Times New Roman" w:hAnsi="Times New Roman" w:cs="Times New Roman"/>
          <w:color w:val="222222"/>
          <w:sz w:val="27"/>
          <w:szCs w:val="27"/>
          <w:lang w:eastAsia="ru-RU"/>
        </w:rPr>
        <w:t>, к.м.н., доцент кафедры неврологии, нейрохирургии и медицинской генетики имени академика Л.О. Бадаляна Института нейронаук и нейротехнологий ФГАОУ ВО РНИМУ им. Н.И. Пирогова Минздрава России. Член международной ассоциации детских неврологов</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Врачи-педиатры;</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Врачи-неврологи;</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Врачи-психиатры;</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Психологи;</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Врачи-неонатологи;</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Врачи общей практики (семейные врачи);</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Врачи-рентгенологи</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Студенты медицинских ВУЗов;</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Обучающиеся в ординатуре и аспирантуре;</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Врачи-инфекционисты</w:t>
      </w:r>
    </w:p>
    <w:p w:rsidR="00462D4A" w:rsidRPr="00462D4A" w:rsidRDefault="00462D4A" w:rsidP="00462D4A">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Врачи функциональной диагностики </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Методы, используемые для сбора/селекции доказательств: поиск в электронных базах данных.</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Описание методов, использованных для оценки качества и силы доказательств</w:t>
      </w:r>
      <w:r w:rsidRPr="00462D4A">
        <w:rPr>
          <w:rFonts w:ascii="Times New Roman" w:eastAsia="Times New Roman" w:hAnsi="Times New Roman" w:cs="Times New Roman"/>
          <w:color w:val="222222"/>
          <w:sz w:val="27"/>
          <w:szCs w:val="27"/>
          <w:lang w:eastAsia="ru-RU"/>
        </w:rPr>
        <w:t>: доказательной базой для рекомендаций являются публикации, вошедшие в Кохрейновскую библиотеку, базы данных EMBASE, MEDLINE и PubMed. Глубина поиска – 10 лет.</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Методы, использованные для оценки качества и силы доказательств:</w:t>
      </w:r>
    </w:p>
    <w:p w:rsidR="00462D4A" w:rsidRPr="00462D4A" w:rsidRDefault="00462D4A" w:rsidP="00462D4A">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консенсус экспертов;</w:t>
      </w:r>
    </w:p>
    <w:p w:rsidR="00462D4A" w:rsidRPr="00462D4A" w:rsidRDefault="00462D4A" w:rsidP="00462D4A">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оценка значимости в соответствии с рейтинговой схемой.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Методы, использованные для анализа доказательств:</w:t>
      </w:r>
    </w:p>
    <w:p w:rsidR="00462D4A" w:rsidRPr="00462D4A" w:rsidRDefault="00462D4A" w:rsidP="00462D4A">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обзоры опубликованных мета-анализов;</w:t>
      </w:r>
    </w:p>
    <w:p w:rsidR="00462D4A" w:rsidRPr="00462D4A" w:rsidRDefault="00462D4A" w:rsidP="00462D4A">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систематические обзоры с таблицами доказательств.</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Описание методов, использованных для анализа доказательств</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Для минимизации потенциальных ошибок каждое исследование оценивалось независимо. Любые различия в оценках обсуждались всей группой авторов в полном составе. При невозможности достижения консенсуса привлекался независимый эксперт.</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Методы, использованные для формулирования рекомендаций: консенсус экспертов.</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Индикаторы доброкачественной практики (Good Practice Points – GPPs)</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Рекомендуемая доброкачественная практика базируется на клиническом опыте авторов разработанных рекомендаций.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Экономический анализ</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Анализ стоимости не проводился и публикации по фармакоэкономике не анализировались.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Метод валидации рекомендаций</w:t>
      </w:r>
    </w:p>
    <w:p w:rsidR="00462D4A" w:rsidRPr="00462D4A" w:rsidRDefault="00462D4A" w:rsidP="00462D4A">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Внешняя экспертная оценка.</w:t>
      </w:r>
    </w:p>
    <w:p w:rsidR="00462D4A" w:rsidRPr="00462D4A" w:rsidRDefault="00462D4A" w:rsidP="00462D4A">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Внутренняя экспертная оценка.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Описание метода валидации рекомендаций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От врачей первичного звена (педиатров, гастроэнтерологов) получены комментарии в отношении доходчивости изложения данных рекомендаций, а также их оценка важности предлагаемых рекомендаций, как инструмента повседневной практики.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Все комментарии, полученные от экспертов, тщательно систематизировались и обсуждались членами рабочей группы (авторами рекомендаций). Каждый пункт обсуждался в отдельности.</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Консультация и экспертная оценка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Проект рекомендаций был рецензирован независимыми экспертами, которых, прежде всего, попросили прокомментировать доходчивость и точность интерпретации доказательной базы, лежащей в основе рекомендаций.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 </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Таблица 1. </w:t>
      </w:r>
      <w:r w:rsidRPr="00462D4A">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62D4A" w:rsidRPr="00462D4A" w:rsidTr="00462D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Расшифровка</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Несравнительные исследования, описание клинического случая</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Имеется лишь обоснование механизма действия или мнение экспертов</w:t>
            </w:r>
            <w:r w:rsidRPr="00462D4A">
              <w:rPr>
                <w:rFonts w:ascii="Verdana" w:eastAsia="Times New Roman" w:hAnsi="Verdana" w:cs="Times New Roman"/>
                <w:b/>
                <w:bCs/>
                <w:sz w:val="27"/>
                <w:szCs w:val="27"/>
                <w:lang w:eastAsia="ru-RU"/>
              </w:rPr>
              <w:t> </w:t>
            </w:r>
          </w:p>
        </w:tc>
      </w:tr>
    </w:tbl>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Таблица 2. </w:t>
      </w:r>
      <w:r w:rsidRPr="00462D4A">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462D4A" w:rsidRPr="00462D4A" w:rsidTr="00462D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Расшифровка</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Систематический обзор РКИ с применением мета-анализа</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462D4A">
              <w:rPr>
                <w:rFonts w:ascii="Verdana" w:eastAsia="Times New Roman" w:hAnsi="Verdana" w:cs="Times New Roman"/>
                <w:b/>
                <w:bCs/>
                <w:sz w:val="27"/>
                <w:szCs w:val="27"/>
                <w:lang w:eastAsia="ru-RU"/>
              </w:rPr>
              <w:t> </w:t>
            </w:r>
          </w:p>
        </w:tc>
      </w:tr>
    </w:tbl>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Таблица 3. </w:t>
      </w:r>
      <w:r w:rsidRPr="00462D4A">
        <w:rPr>
          <w:rFonts w:ascii="Times New Roman" w:eastAsia="Times New Roman" w:hAnsi="Times New Roman" w:cs="Times New Roman"/>
          <w:color w:val="222222"/>
          <w:sz w:val="27"/>
          <w:szCs w:val="27"/>
          <w:lang w:eastAsia="ru-RU"/>
        </w:rPr>
        <w:t xml:space="preserve">Шкала оценки уровней убедительности рекомендаций (УУР) для методов профилактики, диагностики, лечения, медицинской реабилитации, в том </w:t>
      </w:r>
      <w:r w:rsidRPr="00462D4A">
        <w:rPr>
          <w:rFonts w:ascii="Times New Roman" w:eastAsia="Times New Roman" w:hAnsi="Times New Roman" w:cs="Times New Roman"/>
          <w:color w:val="222222"/>
          <w:sz w:val="27"/>
          <w:szCs w:val="27"/>
          <w:lang w:eastAsia="ru-RU"/>
        </w:rPr>
        <w:lastRenderedPageBreak/>
        <w:t>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462D4A" w:rsidRPr="00462D4A" w:rsidTr="00462D4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62D4A" w:rsidRPr="00462D4A" w:rsidRDefault="00462D4A" w:rsidP="00462D4A">
            <w:pPr>
              <w:spacing w:after="0" w:line="240" w:lineRule="atLeast"/>
              <w:jc w:val="both"/>
              <w:rPr>
                <w:rFonts w:ascii="Verdana" w:eastAsia="Times New Roman" w:hAnsi="Verdana" w:cs="Times New Roman"/>
                <w:b/>
                <w:bCs/>
                <w:sz w:val="27"/>
                <w:szCs w:val="27"/>
                <w:lang w:eastAsia="ru-RU"/>
              </w:rPr>
            </w:pPr>
            <w:r w:rsidRPr="00462D4A">
              <w:rPr>
                <w:rFonts w:ascii="Verdana" w:eastAsia="Times New Roman" w:hAnsi="Verdana" w:cs="Times New Roman"/>
                <w:b/>
                <w:bCs/>
                <w:sz w:val="27"/>
                <w:szCs w:val="27"/>
                <w:lang w:eastAsia="ru-RU"/>
              </w:rPr>
              <w:t>Расшифровка</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62D4A" w:rsidRPr="00462D4A" w:rsidTr="00462D4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62D4A" w:rsidRPr="00462D4A" w:rsidRDefault="00462D4A" w:rsidP="00462D4A">
            <w:pPr>
              <w:spacing w:after="0" w:line="240" w:lineRule="atLeast"/>
              <w:jc w:val="both"/>
              <w:rPr>
                <w:rFonts w:ascii="Verdana" w:eastAsia="Times New Roman" w:hAnsi="Verdana" w:cs="Times New Roman"/>
                <w:sz w:val="27"/>
                <w:szCs w:val="27"/>
                <w:lang w:eastAsia="ru-RU"/>
              </w:rPr>
            </w:pPr>
            <w:r w:rsidRPr="00462D4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462D4A">
              <w:rPr>
                <w:rFonts w:ascii="Verdana" w:eastAsia="Times New Roman" w:hAnsi="Verdana" w:cs="Times New Roman"/>
                <w:b/>
                <w:bCs/>
                <w:sz w:val="27"/>
                <w:szCs w:val="27"/>
                <w:lang w:eastAsia="ru-RU"/>
              </w:rPr>
              <w:t> </w:t>
            </w:r>
          </w:p>
        </w:tc>
      </w:tr>
    </w:tbl>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Приказ Министерства здравоохранения и социального развития РФ от 16 апреля 2012 г. N 366н "Об утверждении Порядка оказания педиатрической помощи"</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Приказ Министерства здравоохранения РФ "Об утверждении Порядка оказания медицинской помощи больным с врожденными и (или) наследственными заболеваниями" от 15 ноября 2012 г. N 917н).</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Информация о лекарственных препаратах: Государственный реестр лекарственных средств: https://grls.rosminzdrav.ru</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Международная классификация болезней, травм и состояний, влияющих на здоровье (МКБ – 10);</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Приказ Минздрава России от 13.10.2017 N 804н "Об утверждении номенклатуры медицинских услуг".</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xml:space="preserve">Приказ Министерства труда и социальной защиты РФ от 27 августа 2019 г. 585н «О классификациях и критериях, используемых при осуществлении </w:t>
      </w:r>
      <w:r w:rsidRPr="00462D4A">
        <w:rPr>
          <w:rFonts w:ascii="Times New Roman" w:eastAsia="Times New Roman" w:hAnsi="Times New Roman" w:cs="Times New Roman"/>
          <w:color w:val="222222"/>
          <w:sz w:val="27"/>
          <w:szCs w:val="27"/>
          <w:lang w:eastAsia="ru-RU"/>
        </w:rPr>
        <w:lastRenderedPageBreak/>
        <w:t>медико-социальной экспертизы граждан федеральными государственными учреждениями медико-социальной экспертизы»;</w:t>
      </w:r>
    </w:p>
    <w:p w:rsidR="00462D4A" w:rsidRPr="00462D4A" w:rsidRDefault="00462D4A" w:rsidP="00462D4A">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Приказ Министерство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462D4A" w:rsidRPr="00462D4A" w:rsidRDefault="00462D4A" w:rsidP="00462D4A">
      <w:pPr>
        <w:numPr>
          <w:ilvl w:val="0"/>
          <w:numId w:val="48"/>
        </w:numPr>
        <w:spacing w:after="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Информационное письмо Минздрава России по возможности закупки лекарственного препарата по торговому наименованию (</w:t>
      </w:r>
      <w:hyperlink r:id="rId7" w:history="1">
        <w:r w:rsidRPr="00462D4A">
          <w:rPr>
            <w:rFonts w:ascii="Times New Roman" w:eastAsia="Times New Roman" w:hAnsi="Times New Roman" w:cs="Times New Roman"/>
            <w:color w:val="1976D2"/>
            <w:sz w:val="27"/>
            <w:szCs w:val="27"/>
            <w:u w:val="single"/>
            <w:lang w:eastAsia="ru-RU"/>
          </w:rPr>
          <w:t>https://www.rosminzdrav.ru/news/2019/12/18/13043-minzdrav-podgotovil-informatsionnoe-pismo-po-vozmozhnosti-zakupki-lekarstvennogo-preparata-po-torgovomu-naimenovaniyu</w:t>
        </w:r>
      </w:hyperlink>
      <w:r w:rsidRPr="00462D4A">
        <w:rPr>
          <w:rFonts w:ascii="Times New Roman" w:eastAsia="Times New Roman" w:hAnsi="Times New Roman" w:cs="Times New Roman"/>
          <w:color w:val="222222"/>
          <w:sz w:val="27"/>
          <w:szCs w:val="27"/>
          <w:lang w:eastAsia="ru-RU"/>
        </w:rPr>
        <w:t>).</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Примеры диагнозов</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Мигрень без ауры</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Мигрень с аурой</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Хроническая мигрень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Хроническая мигрень. ЛИГБ </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Дневник головной боли</w:t>
      </w:r>
      <w:r w:rsidRPr="00462D4A">
        <w:rPr>
          <w:rFonts w:ascii="Times New Roman" w:eastAsia="Times New Roman" w:hAnsi="Times New Roman" w:cs="Times New Roman"/>
          <w:color w:val="222222"/>
          <w:sz w:val="27"/>
          <w:szCs w:val="27"/>
          <w:lang w:eastAsia="ru-RU"/>
        </w:rPr>
        <w:t> </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Дневник головной боли не является общепринятым валидизированным методом, но при этом ведение Дневника головной боли позволяет улучшить контроль за самочувствием пациента, помогает лечащему врачу определить частоту, время возникновения, продолжительность приступов, факторы, вызывающие головную боль, а также влияние проводимой терапии на ГБ.</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С помощью родителей в дневнике отмечаются:</w:t>
      </w:r>
    </w:p>
    <w:p w:rsidR="00462D4A" w:rsidRPr="00462D4A" w:rsidRDefault="00462D4A" w:rsidP="00462D4A">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дата, день недели, когда возникла ГБ</w:t>
      </w:r>
    </w:p>
    <w:p w:rsidR="00462D4A" w:rsidRPr="00462D4A" w:rsidRDefault="00462D4A" w:rsidP="00462D4A">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время начала и продолжительность ГБ (как долго длился приступ)</w:t>
      </w:r>
    </w:p>
    <w:p w:rsidR="00462D4A" w:rsidRPr="00462D4A" w:rsidRDefault="00462D4A" w:rsidP="00462D4A">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факторы, которые могли спровоцировать ГБ</w:t>
      </w:r>
    </w:p>
    <w:p w:rsidR="00462D4A" w:rsidRPr="00462D4A" w:rsidRDefault="00462D4A" w:rsidP="00462D4A">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тяжесть ГБ (насколько сильным был приступ). ГБ может быть легкой, умеренной или сильной в зависимости от влияния на повседневную активность пациента. Либо ГБ оценивается по ВАШ от 1 до 10 баллов, где 10 – это самая сильная боль, которую можно себе представить</w:t>
      </w:r>
    </w:p>
    <w:p w:rsidR="00462D4A" w:rsidRPr="00462D4A" w:rsidRDefault="00462D4A" w:rsidP="00462D4A">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lastRenderedPageBreak/>
        <w:t>любые другие симптомы, если они отмечаются наряду с ГБ (например, тошнота, рвота головокружение, чувствительность к свету, звуку, запахам, изменения зрения, сенсорных нарушений и др.).</w:t>
      </w:r>
    </w:p>
    <w:p w:rsidR="00462D4A" w:rsidRPr="00462D4A" w:rsidRDefault="00462D4A" w:rsidP="00462D4A">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прием лекарств для купирования ГБ (название, время приема, доза) и их эффективность.</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Здесь представлен шаблон ежемесячного Дневника головной боли, который может быть использован.</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16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AE8C31" id="Прямоугольник 2" o:spid="_x0000_s1026" alt="https://cr.minzdrav.gov.ru/schema/16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Ze+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zJmX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Алгоритм диагностики и ведения пациента с мигренью</w:t>
      </w:r>
    </w:p>
    <w:p w:rsidR="00462D4A" w:rsidRPr="00462D4A" w:rsidRDefault="00462D4A" w:rsidP="00462D4A">
      <w:pPr>
        <w:spacing w:after="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b/>
          <w:bCs/>
          <w:color w:val="222222"/>
          <w:sz w:val="27"/>
          <w:szCs w:val="27"/>
          <w:lang w:eastAsia="ru-RU"/>
        </w:rPr>
        <w:t> </w:t>
      </w:r>
      <w:r w:rsidRPr="00462D4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6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0539B4" id="Прямоугольник 1" o:spid="_x0000_s1026" alt="https://cr.minzdrav.gov.ru/schema/16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COo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JBkI6j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 xml:space="preserve">Мигрень является хроническим заболеванием центральной нервной системы и в настоящее время нет медикаментозных препаратов способных полностью избавить пациента от приступов ГБ. Но особенностью течения мигрени у детей является высокая вероятность исчезновения приступов мигрени до 18 летнего возраста, что подтверждается в ряде проспективных исследований. Своевременная диагностика, соблюдение здорового образа жизни и исключение наиболее частых провоцирующих факторов позволяют существенно снизить частоту приступов. А обучение правильному купированию приступов и при необходимости назначение медикаментозной профилактической терапии позволяют избежать перехода в хроническую форму мигрень, что определяет более благоприятный прогноз мигрени в детском возрасте по сравнению со взрослыми пациентами. Раннее обращение к врачу позволяет исключить симптоматический характер головной боли, определить лечебную тактику и не допустить хронизации заболевания. Эффект от проводимой терапии может </w:t>
      </w:r>
      <w:r w:rsidRPr="00462D4A">
        <w:rPr>
          <w:rFonts w:ascii="Times New Roman" w:eastAsia="Times New Roman" w:hAnsi="Times New Roman" w:cs="Times New Roman"/>
          <w:color w:val="222222"/>
          <w:sz w:val="27"/>
          <w:szCs w:val="27"/>
          <w:lang w:eastAsia="ru-RU"/>
        </w:rPr>
        <w:lastRenderedPageBreak/>
        <w:t>наступить не сразу и требует динамического наблюдения за состояние пациента в течении минимум 3 месяцев. Своевременное выявление и терапия коморбидных заболеваний у пациентов с мигренью позволяют значительно улучшить прогноз течения заболевания. </w:t>
      </w:r>
    </w:p>
    <w:p w:rsidR="00462D4A" w:rsidRPr="00462D4A" w:rsidRDefault="00462D4A" w:rsidP="00462D4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462D4A">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62D4A" w:rsidRPr="00462D4A" w:rsidRDefault="00462D4A" w:rsidP="00462D4A">
      <w:pPr>
        <w:spacing w:after="240" w:line="390" w:lineRule="atLeast"/>
        <w:jc w:val="both"/>
        <w:rPr>
          <w:rFonts w:ascii="Times New Roman" w:eastAsia="Times New Roman" w:hAnsi="Times New Roman" w:cs="Times New Roman"/>
          <w:color w:val="222222"/>
          <w:sz w:val="27"/>
          <w:szCs w:val="27"/>
          <w:lang w:eastAsia="ru-RU"/>
        </w:rPr>
      </w:pPr>
      <w:r w:rsidRPr="00462D4A">
        <w:rPr>
          <w:rFonts w:ascii="Times New Roman" w:eastAsia="Times New Roman" w:hAnsi="Times New Roman" w:cs="Times New Roman"/>
          <w:color w:val="222222"/>
          <w:sz w:val="27"/>
          <w:szCs w:val="27"/>
          <w:lang w:eastAsia="ru-RU"/>
        </w:rPr>
        <w:t>Не используются.</w:t>
      </w:r>
    </w:p>
    <w:p w:rsidR="00E222B7" w:rsidRDefault="00E222B7">
      <w:bookmarkStart w:id="2" w:name="_GoBack"/>
      <w:bookmarkEnd w:id="2"/>
    </w:p>
    <w:sectPr w:rsidR="00E222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51E"/>
    <w:multiLevelType w:val="multilevel"/>
    <w:tmpl w:val="BB66F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7F23E5"/>
    <w:multiLevelType w:val="multilevel"/>
    <w:tmpl w:val="A6F6B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D1FE8"/>
    <w:multiLevelType w:val="multilevel"/>
    <w:tmpl w:val="7A60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825839"/>
    <w:multiLevelType w:val="multilevel"/>
    <w:tmpl w:val="82BC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C1408F"/>
    <w:multiLevelType w:val="multilevel"/>
    <w:tmpl w:val="C3F4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3D2AC5"/>
    <w:multiLevelType w:val="multilevel"/>
    <w:tmpl w:val="01882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BC4C31"/>
    <w:multiLevelType w:val="multilevel"/>
    <w:tmpl w:val="8596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761086"/>
    <w:multiLevelType w:val="multilevel"/>
    <w:tmpl w:val="1788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363459"/>
    <w:multiLevelType w:val="multilevel"/>
    <w:tmpl w:val="D4E84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7568F"/>
    <w:multiLevelType w:val="multilevel"/>
    <w:tmpl w:val="CEAC1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2C2856"/>
    <w:multiLevelType w:val="multilevel"/>
    <w:tmpl w:val="6E96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B75B1D"/>
    <w:multiLevelType w:val="multilevel"/>
    <w:tmpl w:val="5022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A61BE1"/>
    <w:multiLevelType w:val="multilevel"/>
    <w:tmpl w:val="59AC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1930FE"/>
    <w:multiLevelType w:val="multilevel"/>
    <w:tmpl w:val="98A6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CF626D"/>
    <w:multiLevelType w:val="multilevel"/>
    <w:tmpl w:val="99909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B46FD9"/>
    <w:multiLevelType w:val="multilevel"/>
    <w:tmpl w:val="2CD2C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427FB6"/>
    <w:multiLevelType w:val="multilevel"/>
    <w:tmpl w:val="6148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62798B"/>
    <w:multiLevelType w:val="multilevel"/>
    <w:tmpl w:val="1FB60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FB2A0B"/>
    <w:multiLevelType w:val="multilevel"/>
    <w:tmpl w:val="55BEA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736AEB"/>
    <w:multiLevelType w:val="multilevel"/>
    <w:tmpl w:val="199E3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2A2F2D"/>
    <w:multiLevelType w:val="multilevel"/>
    <w:tmpl w:val="FED84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1D3EC9"/>
    <w:multiLevelType w:val="multilevel"/>
    <w:tmpl w:val="DBAA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B47E71"/>
    <w:multiLevelType w:val="multilevel"/>
    <w:tmpl w:val="2E0AA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FC7248"/>
    <w:multiLevelType w:val="multilevel"/>
    <w:tmpl w:val="21901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CC21CA"/>
    <w:multiLevelType w:val="multilevel"/>
    <w:tmpl w:val="D86E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287750"/>
    <w:multiLevelType w:val="multilevel"/>
    <w:tmpl w:val="1632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793789"/>
    <w:multiLevelType w:val="multilevel"/>
    <w:tmpl w:val="913E8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22621E"/>
    <w:multiLevelType w:val="multilevel"/>
    <w:tmpl w:val="B378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F3129"/>
    <w:multiLevelType w:val="multilevel"/>
    <w:tmpl w:val="8354A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8136AA"/>
    <w:multiLevelType w:val="multilevel"/>
    <w:tmpl w:val="8DF44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2E3CE4"/>
    <w:multiLevelType w:val="multilevel"/>
    <w:tmpl w:val="73A29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463F5E"/>
    <w:multiLevelType w:val="multilevel"/>
    <w:tmpl w:val="8542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9D10D9"/>
    <w:multiLevelType w:val="multilevel"/>
    <w:tmpl w:val="FE6E8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1CF0439"/>
    <w:multiLevelType w:val="multilevel"/>
    <w:tmpl w:val="61464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D76EE2"/>
    <w:multiLevelType w:val="multilevel"/>
    <w:tmpl w:val="5B30A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017570"/>
    <w:multiLevelType w:val="multilevel"/>
    <w:tmpl w:val="4614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CB5774"/>
    <w:multiLevelType w:val="multilevel"/>
    <w:tmpl w:val="6DDA9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3515D3"/>
    <w:multiLevelType w:val="multilevel"/>
    <w:tmpl w:val="DAA0D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F83ACB"/>
    <w:multiLevelType w:val="multilevel"/>
    <w:tmpl w:val="71B81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E95F8A"/>
    <w:multiLevelType w:val="multilevel"/>
    <w:tmpl w:val="DED2C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005DA2"/>
    <w:multiLevelType w:val="multilevel"/>
    <w:tmpl w:val="975E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0E4671"/>
    <w:multiLevelType w:val="multilevel"/>
    <w:tmpl w:val="507AC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AF0375"/>
    <w:multiLevelType w:val="multilevel"/>
    <w:tmpl w:val="B090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62579E"/>
    <w:multiLevelType w:val="multilevel"/>
    <w:tmpl w:val="00B2E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250754"/>
    <w:multiLevelType w:val="multilevel"/>
    <w:tmpl w:val="B08A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80050C"/>
    <w:multiLevelType w:val="multilevel"/>
    <w:tmpl w:val="7A68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E753F2"/>
    <w:multiLevelType w:val="multilevel"/>
    <w:tmpl w:val="5B9AA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B00829"/>
    <w:multiLevelType w:val="multilevel"/>
    <w:tmpl w:val="649A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A35EF5"/>
    <w:multiLevelType w:val="multilevel"/>
    <w:tmpl w:val="2982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8"/>
  </w:num>
  <w:num w:numId="3">
    <w:abstractNumId w:val="29"/>
  </w:num>
  <w:num w:numId="4">
    <w:abstractNumId w:val="35"/>
  </w:num>
  <w:num w:numId="5">
    <w:abstractNumId w:val="36"/>
  </w:num>
  <w:num w:numId="6">
    <w:abstractNumId w:val="19"/>
  </w:num>
  <w:num w:numId="7">
    <w:abstractNumId w:val="26"/>
  </w:num>
  <w:num w:numId="8">
    <w:abstractNumId w:val="37"/>
  </w:num>
  <w:num w:numId="9">
    <w:abstractNumId w:val="42"/>
  </w:num>
  <w:num w:numId="10">
    <w:abstractNumId w:val="15"/>
  </w:num>
  <w:num w:numId="11">
    <w:abstractNumId w:val="2"/>
  </w:num>
  <w:num w:numId="12">
    <w:abstractNumId w:val="46"/>
  </w:num>
  <w:num w:numId="13">
    <w:abstractNumId w:val="41"/>
  </w:num>
  <w:num w:numId="14">
    <w:abstractNumId w:val="16"/>
  </w:num>
  <w:num w:numId="15">
    <w:abstractNumId w:val="48"/>
  </w:num>
  <w:num w:numId="16">
    <w:abstractNumId w:val="24"/>
  </w:num>
  <w:num w:numId="17">
    <w:abstractNumId w:val="43"/>
  </w:num>
  <w:num w:numId="18">
    <w:abstractNumId w:val="7"/>
  </w:num>
  <w:num w:numId="19">
    <w:abstractNumId w:val="39"/>
  </w:num>
  <w:num w:numId="20">
    <w:abstractNumId w:val="27"/>
  </w:num>
  <w:num w:numId="21">
    <w:abstractNumId w:val="40"/>
  </w:num>
  <w:num w:numId="22">
    <w:abstractNumId w:val="0"/>
  </w:num>
  <w:num w:numId="23">
    <w:abstractNumId w:val="4"/>
  </w:num>
  <w:num w:numId="24">
    <w:abstractNumId w:val="13"/>
  </w:num>
  <w:num w:numId="25">
    <w:abstractNumId w:val="5"/>
  </w:num>
  <w:num w:numId="26">
    <w:abstractNumId w:val="6"/>
  </w:num>
  <w:num w:numId="27">
    <w:abstractNumId w:val="45"/>
  </w:num>
  <w:num w:numId="28">
    <w:abstractNumId w:val="23"/>
  </w:num>
  <w:num w:numId="29">
    <w:abstractNumId w:val="47"/>
  </w:num>
  <w:num w:numId="30">
    <w:abstractNumId w:val="44"/>
  </w:num>
  <w:num w:numId="31">
    <w:abstractNumId w:val="10"/>
  </w:num>
  <w:num w:numId="32">
    <w:abstractNumId w:val="21"/>
  </w:num>
  <w:num w:numId="33">
    <w:abstractNumId w:val="1"/>
  </w:num>
  <w:num w:numId="34">
    <w:abstractNumId w:val="31"/>
  </w:num>
  <w:num w:numId="35">
    <w:abstractNumId w:val="22"/>
  </w:num>
  <w:num w:numId="36">
    <w:abstractNumId w:val="28"/>
  </w:num>
  <w:num w:numId="37">
    <w:abstractNumId w:val="30"/>
  </w:num>
  <w:num w:numId="38">
    <w:abstractNumId w:val="3"/>
  </w:num>
  <w:num w:numId="39">
    <w:abstractNumId w:val="11"/>
  </w:num>
  <w:num w:numId="40">
    <w:abstractNumId w:val="34"/>
  </w:num>
  <w:num w:numId="41">
    <w:abstractNumId w:val="14"/>
  </w:num>
  <w:num w:numId="42">
    <w:abstractNumId w:val="20"/>
  </w:num>
  <w:num w:numId="43">
    <w:abstractNumId w:val="33"/>
  </w:num>
  <w:num w:numId="44">
    <w:abstractNumId w:val="38"/>
  </w:num>
  <w:num w:numId="45">
    <w:abstractNumId w:val="18"/>
  </w:num>
  <w:num w:numId="46">
    <w:abstractNumId w:val="12"/>
  </w:num>
  <w:num w:numId="47">
    <w:abstractNumId w:val="25"/>
  </w:num>
  <w:num w:numId="48">
    <w:abstractNumId w:val="32"/>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FD8"/>
    <w:rsid w:val="00462D4A"/>
    <w:rsid w:val="006A7FD8"/>
    <w:rsid w:val="00E22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DDA0F4-AED5-474C-AF36-6E37A3A8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62D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62D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2D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2D4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62D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2D4A"/>
    <w:rPr>
      <w:rFonts w:ascii="Times New Roman" w:eastAsia="Times New Roman" w:hAnsi="Times New Roman" w:cs="Times New Roman"/>
      <w:b/>
      <w:bCs/>
      <w:sz w:val="27"/>
      <w:szCs w:val="27"/>
      <w:lang w:eastAsia="ru-RU"/>
    </w:rPr>
  </w:style>
  <w:style w:type="paragraph" w:customStyle="1" w:styleId="msonormal0">
    <w:name w:val="msonormal"/>
    <w:basedOn w:val="a"/>
    <w:rsid w:val="00462D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462D4A"/>
  </w:style>
  <w:style w:type="paragraph" w:styleId="a3">
    <w:name w:val="Normal (Web)"/>
    <w:basedOn w:val="a"/>
    <w:uiPriority w:val="99"/>
    <w:semiHidden/>
    <w:unhideWhenUsed/>
    <w:rsid w:val="00462D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62D4A"/>
    <w:rPr>
      <w:b/>
      <w:bCs/>
    </w:rPr>
  </w:style>
  <w:style w:type="character" w:styleId="a5">
    <w:name w:val="Emphasis"/>
    <w:basedOn w:val="a0"/>
    <w:uiPriority w:val="20"/>
    <w:qFormat/>
    <w:rsid w:val="00462D4A"/>
    <w:rPr>
      <w:i/>
      <w:iCs/>
    </w:rPr>
  </w:style>
  <w:style w:type="paragraph" w:customStyle="1" w:styleId="marginl">
    <w:name w:val="marginl"/>
    <w:basedOn w:val="a"/>
    <w:rsid w:val="00462D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62D4A"/>
    <w:rPr>
      <w:color w:val="0000FF"/>
      <w:u w:val="single"/>
    </w:rPr>
  </w:style>
  <w:style w:type="character" w:styleId="a7">
    <w:name w:val="FollowedHyperlink"/>
    <w:basedOn w:val="a0"/>
    <w:uiPriority w:val="99"/>
    <w:semiHidden/>
    <w:unhideWhenUsed/>
    <w:rsid w:val="00462D4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222037">
      <w:bodyDiv w:val="1"/>
      <w:marLeft w:val="0"/>
      <w:marRight w:val="0"/>
      <w:marTop w:val="0"/>
      <w:marBottom w:val="0"/>
      <w:divBdr>
        <w:top w:val="none" w:sz="0" w:space="0" w:color="auto"/>
        <w:left w:val="none" w:sz="0" w:space="0" w:color="auto"/>
        <w:bottom w:val="none" w:sz="0" w:space="0" w:color="auto"/>
        <w:right w:val="none" w:sz="0" w:space="0" w:color="auto"/>
      </w:divBdr>
      <w:divsChild>
        <w:div w:id="1605265352">
          <w:marLeft w:val="0"/>
          <w:marRight w:val="0"/>
          <w:marTop w:val="0"/>
          <w:marBottom w:val="0"/>
          <w:divBdr>
            <w:top w:val="none" w:sz="0" w:space="0" w:color="auto"/>
            <w:left w:val="none" w:sz="0" w:space="0" w:color="auto"/>
            <w:bottom w:val="single" w:sz="36" w:space="0" w:color="D3D3E8"/>
            <w:right w:val="none" w:sz="0" w:space="0" w:color="auto"/>
          </w:divBdr>
          <w:divsChild>
            <w:div w:id="1175877586">
              <w:marLeft w:val="0"/>
              <w:marRight w:val="0"/>
              <w:marTop w:val="0"/>
              <w:marBottom w:val="0"/>
              <w:divBdr>
                <w:top w:val="none" w:sz="0" w:space="0" w:color="auto"/>
                <w:left w:val="none" w:sz="0" w:space="0" w:color="auto"/>
                <w:bottom w:val="none" w:sz="0" w:space="0" w:color="auto"/>
                <w:right w:val="none" w:sz="0" w:space="0" w:color="auto"/>
              </w:divBdr>
              <w:divsChild>
                <w:div w:id="72896614">
                  <w:marLeft w:val="0"/>
                  <w:marRight w:val="0"/>
                  <w:marTop w:val="0"/>
                  <w:marBottom w:val="0"/>
                  <w:divBdr>
                    <w:top w:val="none" w:sz="0" w:space="0" w:color="auto"/>
                    <w:left w:val="none" w:sz="0" w:space="0" w:color="auto"/>
                    <w:bottom w:val="none" w:sz="0" w:space="0" w:color="auto"/>
                    <w:right w:val="none" w:sz="0" w:space="0" w:color="auto"/>
                  </w:divBdr>
                </w:div>
                <w:div w:id="1847210715">
                  <w:marLeft w:val="600"/>
                  <w:marRight w:val="450"/>
                  <w:marTop w:val="0"/>
                  <w:marBottom w:val="0"/>
                  <w:divBdr>
                    <w:top w:val="none" w:sz="0" w:space="0" w:color="auto"/>
                    <w:left w:val="none" w:sz="0" w:space="0" w:color="auto"/>
                    <w:bottom w:val="none" w:sz="0" w:space="0" w:color="auto"/>
                    <w:right w:val="none" w:sz="0" w:space="0" w:color="auto"/>
                  </w:divBdr>
                  <w:divsChild>
                    <w:div w:id="1953053269">
                      <w:marLeft w:val="0"/>
                      <w:marRight w:val="0"/>
                      <w:marTop w:val="0"/>
                      <w:marBottom w:val="150"/>
                      <w:divBdr>
                        <w:top w:val="none" w:sz="0" w:space="0" w:color="auto"/>
                        <w:left w:val="none" w:sz="0" w:space="0" w:color="auto"/>
                        <w:bottom w:val="none" w:sz="0" w:space="0" w:color="auto"/>
                        <w:right w:val="none" w:sz="0" w:space="0" w:color="auto"/>
                      </w:divBdr>
                    </w:div>
                    <w:div w:id="1628898276">
                      <w:marLeft w:val="0"/>
                      <w:marRight w:val="0"/>
                      <w:marTop w:val="0"/>
                      <w:marBottom w:val="150"/>
                      <w:divBdr>
                        <w:top w:val="none" w:sz="0" w:space="0" w:color="auto"/>
                        <w:left w:val="none" w:sz="0" w:space="0" w:color="auto"/>
                        <w:bottom w:val="none" w:sz="0" w:space="0" w:color="auto"/>
                        <w:right w:val="none" w:sz="0" w:space="0" w:color="auto"/>
                      </w:divBdr>
                    </w:div>
                    <w:div w:id="1045986245">
                      <w:marLeft w:val="0"/>
                      <w:marRight w:val="0"/>
                      <w:marTop w:val="0"/>
                      <w:marBottom w:val="150"/>
                      <w:divBdr>
                        <w:top w:val="none" w:sz="0" w:space="0" w:color="auto"/>
                        <w:left w:val="none" w:sz="0" w:space="0" w:color="auto"/>
                        <w:bottom w:val="none" w:sz="0" w:space="0" w:color="auto"/>
                        <w:right w:val="none" w:sz="0" w:space="0" w:color="auto"/>
                      </w:divBdr>
                    </w:div>
                  </w:divsChild>
                </w:div>
                <w:div w:id="570962852">
                  <w:marLeft w:val="600"/>
                  <w:marRight w:val="450"/>
                  <w:marTop w:val="0"/>
                  <w:marBottom w:val="0"/>
                  <w:divBdr>
                    <w:top w:val="none" w:sz="0" w:space="0" w:color="auto"/>
                    <w:left w:val="none" w:sz="0" w:space="0" w:color="auto"/>
                    <w:bottom w:val="none" w:sz="0" w:space="0" w:color="auto"/>
                    <w:right w:val="none" w:sz="0" w:space="0" w:color="auto"/>
                  </w:divBdr>
                  <w:divsChild>
                    <w:div w:id="366492133">
                      <w:marLeft w:val="0"/>
                      <w:marRight w:val="0"/>
                      <w:marTop w:val="0"/>
                      <w:marBottom w:val="150"/>
                      <w:divBdr>
                        <w:top w:val="none" w:sz="0" w:space="0" w:color="auto"/>
                        <w:left w:val="none" w:sz="0" w:space="0" w:color="auto"/>
                        <w:bottom w:val="none" w:sz="0" w:space="0" w:color="auto"/>
                        <w:right w:val="none" w:sz="0" w:space="0" w:color="auto"/>
                      </w:divBdr>
                    </w:div>
                    <w:div w:id="716271995">
                      <w:marLeft w:val="0"/>
                      <w:marRight w:val="0"/>
                      <w:marTop w:val="0"/>
                      <w:marBottom w:val="150"/>
                      <w:divBdr>
                        <w:top w:val="none" w:sz="0" w:space="0" w:color="auto"/>
                        <w:left w:val="none" w:sz="0" w:space="0" w:color="auto"/>
                        <w:bottom w:val="none" w:sz="0" w:space="0" w:color="auto"/>
                        <w:right w:val="none" w:sz="0" w:space="0" w:color="auto"/>
                      </w:divBdr>
                    </w:div>
                  </w:divsChild>
                </w:div>
                <w:div w:id="1139614744">
                  <w:marLeft w:val="0"/>
                  <w:marRight w:val="450"/>
                  <w:marTop w:val="0"/>
                  <w:marBottom w:val="0"/>
                  <w:divBdr>
                    <w:top w:val="none" w:sz="0" w:space="0" w:color="auto"/>
                    <w:left w:val="none" w:sz="0" w:space="0" w:color="auto"/>
                    <w:bottom w:val="none" w:sz="0" w:space="0" w:color="auto"/>
                    <w:right w:val="none" w:sz="0" w:space="0" w:color="auto"/>
                  </w:divBdr>
                  <w:divsChild>
                    <w:div w:id="184759214">
                      <w:marLeft w:val="0"/>
                      <w:marRight w:val="0"/>
                      <w:marTop w:val="0"/>
                      <w:marBottom w:val="150"/>
                      <w:divBdr>
                        <w:top w:val="none" w:sz="0" w:space="0" w:color="auto"/>
                        <w:left w:val="none" w:sz="0" w:space="0" w:color="auto"/>
                        <w:bottom w:val="none" w:sz="0" w:space="0" w:color="auto"/>
                        <w:right w:val="none" w:sz="0" w:space="0" w:color="auto"/>
                      </w:divBdr>
                    </w:div>
                    <w:div w:id="7491611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47132244">
          <w:marLeft w:val="0"/>
          <w:marRight w:val="0"/>
          <w:marTop w:val="0"/>
          <w:marBottom w:val="0"/>
          <w:divBdr>
            <w:top w:val="none" w:sz="0" w:space="0" w:color="auto"/>
            <w:left w:val="none" w:sz="0" w:space="0" w:color="auto"/>
            <w:bottom w:val="none" w:sz="0" w:space="0" w:color="auto"/>
            <w:right w:val="none" w:sz="0" w:space="0" w:color="auto"/>
          </w:divBdr>
          <w:divsChild>
            <w:div w:id="1381249682">
              <w:marLeft w:val="0"/>
              <w:marRight w:val="0"/>
              <w:marTop w:val="0"/>
              <w:marBottom w:val="0"/>
              <w:divBdr>
                <w:top w:val="none" w:sz="0" w:space="0" w:color="auto"/>
                <w:left w:val="none" w:sz="0" w:space="0" w:color="auto"/>
                <w:bottom w:val="none" w:sz="0" w:space="0" w:color="auto"/>
                <w:right w:val="none" w:sz="0" w:space="0" w:color="auto"/>
              </w:divBdr>
              <w:divsChild>
                <w:div w:id="1350790351">
                  <w:marLeft w:val="0"/>
                  <w:marRight w:val="0"/>
                  <w:marTop w:val="0"/>
                  <w:marBottom w:val="0"/>
                  <w:divBdr>
                    <w:top w:val="none" w:sz="0" w:space="0" w:color="auto"/>
                    <w:left w:val="none" w:sz="0" w:space="0" w:color="auto"/>
                    <w:bottom w:val="none" w:sz="0" w:space="0" w:color="auto"/>
                    <w:right w:val="none" w:sz="0" w:space="0" w:color="auto"/>
                  </w:divBdr>
                  <w:divsChild>
                    <w:div w:id="31419105">
                      <w:marLeft w:val="0"/>
                      <w:marRight w:val="0"/>
                      <w:marTop w:val="0"/>
                      <w:marBottom w:val="0"/>
                      <w:divBdr>
                        <w:top w:val="none" w:sz="0" w:space="0" w:color="auto"/>
                        <w:left w:val="none" w:sz="0" w:space="0" w:color="auto"/>
                        <w:bottom w:val="none" w:sz="0" w:space="0" w:color="auto"/>
                        <w:right w:val="none" w:sz="0" w:space="0" w:color="auto"/>
                      </w:divBdr>
                      <w:divsChild>
                        <w:div w:id="39979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929226">
                  <w:marLeft w:val="0"/>
                  <w:marRight w:val="0"/>
                  <w:marTop w:val="0"/>
                  <w:marBottom w:val="0"/>
                  <w:divBdr>
                    <w:top w:val="none" w:sz="0" w:space="0" w:color="auto"/>
                    <w:left w:val="none" w:sz="0" w:space="0" w:color="auto"/>
                    <w:bottom w:val="none" w:sz="0" w:space="0" w:color="auto"/>
                    <w:right w:val="none" w:sz="0" w:space="0" w:color="auto"/>
                  </w:divBdr>
                  <w:divsChild>
                    <w:div w:id="430707857">
                      <w:marLeft w:val="0"/>
                      <w:marRight w:val="0"/>
                      <w:marTop w:val="0"/>
                      <w:marBottom w:val="0"/>
                      <w:divBdr>
                        <w:top w:val="none" w:sz="0" w:space="0" w:color="auto"/>
                        <w:left w:val="none" w:sz="0" w:space="0" w:color="auto"/>
                        <w:bottom w:val="none" w:sz="0" w:space="0" w:color="auto"/>
                        <w:right w:val="none" w:sz="0" w:space="0" w:color="auto"/>
                      </w:divBdr>
                      <w:divsChild>
                        <w:div w:id="193096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735502">
                  <w:marLeft w:val="0"/>
                  <w:marRight w:val="0"/>
                  <w:marTop w:val="0"/>
                  <w:marBottom w:val="0"/>
                  <w:divBdr>
                    <w:top w:val="none" w:sz="0" w:space="0" w:color="auto"/>
                    <w:left w:val="none" w:sz="0" w:space="0" w:color="auto"/>
                    <w:bottom w:val="none" w:sz="0" w:space="0" w:color="auto"/>
                    <w:right w:val="none" w:sz="0" w:space="0" w:color="auto"/>
                  </w:divBdr>
                </w:div>
                <w:div w:id="1695374742">
                  <w:marLeft w:val="0"/>
                  <w:marRight w:val="0"/>
                  <w:marTop w:val="0"/>
                  <w:marBottom w:val="0"/>
                  <w:divBdr>
                    <w:top w:val="none" w:sz="0" w:space="0" w:color="auto"/>
                    <w:left w:val="none" w:sz="0" w:space="0" w:color="auto"/>
                    <w:bottom w:val="none" w:sz="0" w:space="0" w:color="auto"/>
                    <w:right w:val="none" w:sz="0" w:space="0" w:color="auto"/>
                  </w:divBdr>
                  <w:divsChild>
                    <w:div w:id="788083094">
                      <w:marLeft w:val="0"/>
                      <w:marRight w:val="0"/>
                      <w:marTop w:val="0"/>
                      <w:marBottom w:val="0"/>
                      <w:divBdr>
                        <w:top w:val="none" w:sz="0" w:space="0" w:color="auto"/>
                        <w:left w:val="none" w:sz="0" w:space="0" w:color="auto"/>
                        <w:bottom w:val="none" w:sz="0" w:space="0" w:color="auto"/>
                        <w:right w:val="none" w:sz="0" w:space="0" w:color="auto"/>
                      </w:divBdr>
                      <w:divsChild>
                        <w:div w:id="204108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1305">
                  <w:marLeft w:val="0"/>
                  <w:marRight w:val="0"/>
                  <w:marTop w:val="0"/>
                  <w:marBottom w:val="0"/>
                  <w:divBdr>
                    <w:top w:val="none" w:sz="0" w:space="0" w:color="auto"/>
                    <w:left w:val="none" w:sz="0" w:space="0" w:color="auto"/>
                    <w:bottom w:val="none" w:sz="0" w:space="0" w:color="auto"/>
                    <w:right w:val="none" w:sz="0" w:space="0" w:color="auto"/>
                  </w:divBdr>
                  <w:divsChild>
                    <w:div w:id="1980960339">
                      <w:marLeft w:val="0"/>
                      <w:marRight w:val="0"/>
                      <w:marTop w:val="0"/>
                      <w:marBottom w:val="0"/>
                      <w:divBdr>
                        <w:top w:val="none" w:sz="0" w:space="0" w:color="auto"/>
                        <w:left w:val="none" w:sz="0" w:space="0" w:color="auto"/>
                        <w:bottom w:val="none" w:sz="0" w:space="0" w:color="auto"/>
                        <w:right w:val="none" w:sz="0" w:space="0" w:color="auto"/>
                      </w:divBdr>
                      <w:divsChild>
                        <w:div w:id="113799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2664">
                  <w:marLeft w:val="0"/>
                  <w:marRight w:val="0"/>
                  <w:marTop w:val="0"/>
                  <w:marBottom w:val="0"/>
                  <w:divBdr>
                    <w:top w:val="none" w:sz="0" w:space="0" w:color="auto"/>
                    <w:left w:val="none" w:sz="0" w:space="0" w:color="auto"/>
                    <w:bottom w:val="none" w:sz="0" w:space="0" w:color="auto"/>
                    <w:right w:val="none" w:sz="0" w:space="0" w:color="auto"/>
                  </w:divBdr>
                  <w:divsChild>
                    <w:div w:id="1977638720">
                      <w:marLeft w:val="0"/>
                      <w:marRight w:val="0"/>
                      <w:marTop w:val="0"/>
                      <w:marBottom w:val="0"/>
                      <w:divBdr>
                        <w:top w:val="none" w:sz="0" w:space="0" w:color="auto"/>
                        <w:left w:val="none" w:sz="0" w:space="0" w:color="auto"/>
                        <w:bottom w:val="none" w:sz="0" w:space="0" w:color="auto"/>
                        <w:right w:val="none" w:sz="0" w:space="0" w:color="auto"/>
                      </w:divBdr>
                      <w:divsChild>
                        <w:div w:id="24854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6498">
                  <w:marLeft w:val="0"/>
                  <w:marRight w:val="0"/>
                  <w:marTop w:val="0"/>
                  <w:marBottom w:val="0"/>
                  <w:divBdr>
                    <w:top w:val="none" w:sz="0" w:space="0" w:color="auto"/>
                    <w:left w:val="none" w:sz="0" w:space="0" w:color="auto"/>
                    <w:bottom w:val="none" w:sz="0" w:space="0" w:color="auto"/>
                    <w:right w:val="none" w:sz="0" w:space="0" w:color="auto"/>
                  </w:divBdr>
                  <w:divsChild>
                    <w:div w:id="1032652507">
                      <w:marLeft w:val="0"/>
                      <w:marRight w:val="0"/>
                      <w:marTop w:val="0"/>
                      <w:marBottom w:val="0"/>
                      <w:divBdr>
                        <w:top w:val="none" w:sz="0" w:space="0" w:color="auto"/>
                        <w:left w:val="none" w:sz="0" w:space="0" w:color="auto"/>
                        <w:bottom w:val="none" w:sz="0" w:space="0" w:color="auto"/>
                        <w:right w:val="none" w:sz="0" w:space="0" w:color="auto"/>
                      </w:divBdr>
                      <w:divsChild>
                        <w:div w:id="205464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4190">
                  <w:marLeft w:val="0"/>
                  <w:marRight w:val="0"/>
                  <w:marTop w:val="0"/>
                  <w:marBottom w:val="0"/>
                  <w:divBdr>
                    <w:top w:val="none" w:sz="0" w:space="0" w:color="auto"/>
                    <w:left w:val="none" w:sz="0" w:space="0" w:color="auto"/>
                    <w:bottom w:val="none" w:sz="0" w:space="0" w:color="auto"/>
                    <w:right w:val="none" w:sz="0" w:space="0" w:color="auto"/>
                  </w:divBdr>
                  <w:divsChild>
                    <w:div w:id="501702787">
                      <w:marLeft w:val="0"/>
                      <w:marRight w:val="0"/>
                      <w:marTop w:val="0"/>
                      <w:marBottom w:val="0"/>
                      <w:divBdr>
                        <w:top w:val="none" w:sz="0" w:space="0" w:color="auto"/>
                        <w:left w:val="none" w:sz="0" w:space="0" w:color="auto"/>
                        <w:bottom w:val="none" w:sz="0" w:space="0" w:color="auto"/>
                        <w:right w:val="none" w:sz="0" w:space="0" w:color="auto"/>
                      </w:divBdr>
                      <w:divsChild>
                        <w:div w:id="3431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39492">
                  <w:marLeft w:val="0"/>
                  <w:marRight w:val="0"/>
                  <w:marTop w:val="0"/>
                  <w:marBottom w:val="0"/>
                  <w:divBdr>
                    <w:top w:val="none" w:sz="0" w:space="0" w:color="auto"/>
                    <w:left w:val="none" w:sz="0" w:space="0" w:color="auto"/>
                    <w:bottom w:val="none" w:sz="0" w:space="0" w:color="auto"/>
                    <w:right w:val="none" w:sz="0" w:space="0" w:color="auto"/>
                  </w:divBdr>
                  <w:divsChild>
                    <w:div w:id="563029279">
                      <w:marLeft w:val="0"/>
                      <w:marRight w:val="0"/>
                      <w:marTop w:val="0"/>
                      <w:marBottom w:val="0"/>
                      <w:divBdr>
                        <w:top w:val="none" w:sz="0" w:space="0" w:color="auto"/>
                        <w:left w:val="none" w:sz="0" w:space="0" w:color="auto"/>
                        <w:bottom w:val="none" w:sz="0" w:space="0" w:color="auto"/>
                        <w:right w:val="none" w:sz="0" w:space="0" w:color="auto"/>
                      </w:divBdr>
                      <w:divsChild>
                        <w:div w:id="13075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2352">
                  <w:marLeft w:val="0"/>
                  <w:marRight w:val="0"/>
                  <w:marTop w:val="0"/>
                  <w:marBottom w:val="0"/>
                  <w:divBdr>
                    <w:top w:val="none" w:sz="0" w:space="0" w:color="auto"/>
                    <w:left w:val="none" w:sz="0" w:space="0" w:color="auto"/>
                    <w:bottom w:val="none" w:sz="0" w:space="0" w:color="auto"/>
                    <w:right w:val="none" w:sz="0" w:space="0" w:color="auto"/>
                  </w:divBdr>
                  <w:divsChild>
                    <w:div w:id="1159422801">
                      <w:marLeft w:val="0"/>
                      <w:marRight w:val="0"/>
                      <w:marTop w:val="0"/>
                      <w:marBottom w:val="0"/>
                      <w:divBdr>
                        <w:top w:val="none" w:sz="0" w:space="0" w:color="auto"/>
                        <w:left w:val="none" w:sz="0" w:space="0" w:color="auto"/>
                        <w:bottom w:val="none" w:sz="0" w:space="0" w:color="auto"/>
                        <w:right w:val="none" w:sz="0" w:space="0" w:color="auto"/>
                      </w:divBdr>
                      <w:divsChild>
                        <w:div w:id="133152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81841">
                  <w:marLeft w:val="0"/>
                  <w:marRight w:val="0"/>
                  <w:marTop w:val="0"/>
                  <w:marBottom w:val="0"/>
                  <w:divBdr>
                    <w:top w:val="none" w:sz="0" w:space="0" w:color="auto"/>
                    <w:left w:val="none" w:sz="0" w:space="0" w:color="auto"/>
                    <w:bottom w:val="none" w:sz="0" w:space="0" w:color="auto"/>
                    <w:right w:val="none" w:sz="0" w:space="0" w:color="auto"/>
                  </w:divBdr>
                  <w:divsChild>
                    <w:div w:id="67461229">
                      <w:marLeft w:val="0"/>
                      <w:marRight w:val="0"/>
                      <w:marTop w:val="0"/>
                      <w:marBottom w:val="0"/>
                      <w:divBdr>
                        <w:top w:val="none" w:sz="0" w:space="0" w:color="auto"/>
                        <w:left w:val="none" w:sz="0" w:space="0" w:color="auto"/>
                        <w:bottom w:val="none" w:sz="0" w:space="0" w:color="auto"/>
                        <w:right w:val="none" w:sz="0" w:space="0" w:color="auto"/>
                      </w:divBdr>
                      <w:divsChild>
                        <w:div w:id="12977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10663">
                  <w:marLeft w:val="0"/>
                  <w:marRight w:val="0"/>
                  <w:marTop w:val="0"/>
                  <w:marBottom w:val="0"/>
                  <w:divBdr>
                    <w:top w:val="none" w:sz="0" w:space="0" w:color="auto"/>
                    <w:left w:val="none" w:sz="0" w:space="0" w:color="auto"/>
                    <w:bottom w:val="none" w:sz="0" w:space="0" w:color="auto"/>
                    <w:right w:val="none" w:sz="0" w:space="0" w:color="auto"/>
                  </w:divBdr>
                  <w:divsChild>
                    <w:div w:id="685524732">
                      <w:marLeft w:val="0"/>
                      <w:marRight w:val="0"/>
                      <w:marTop w:val="0"/>
                      <w:marBottom w:val="0"/>
                      <w:divBdr>
                        <w:top w:val="none" w:sz="0" w:space="0" w:color="auto"/>
                        <w:left w:val="none" w:sz="0" w:space="0" w:color="auto"/>
                        <w:bottom w:val="none" w:sz="0" w:space="0" w:color="auto"/>
                        <w:right w:val="none" w:sz="0" w:space="0" w:color="auto"/>
                      </w:divBdr>
                      <w:divsChild>
                        <w:div w:id="89347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657165">
                  <w:marLeft w:val="0"/>
                  <w:marRight w:val="0"/>
                  <w:marTop w:val="0"/>
                  <w:marBottom w:val="0"/>
                  <w:divBdr>
                    <w:top w:val="none" w:sz="0" w:space="0" w:color="auto"/>
                    <w:left w:val="none" w:sz="0" w:space="0" w:color="auto"/>
                    <w:bottom w:val="none" w:sz="0" w:space="0" w:color="auto"/>
                    <w:right w:val="none" w:sz="0" w:space="0" w:color="auto"/>
                  </w:divBdr>
                  <w:divsChild>
                    <w:div w:id="643194281">
                      <w:marLeft w:val="0"/>
                      <w:marRight w:val="0"/>
                      <w:marTop w:val="0"/>
                      <w:marBottom w:val="0"/>
                      <w:divBdr>
                        <w:top w:val="none" w:sz="0" w:space="0" w:color="auto"/>
                        <w:left w:val="none" w:sz="0" w:space="0" w:color="auto"/>
                        <w:bottom w:val="none" w:sz="0" w:space="0" w:color="auto"/>
                        <w:right w:val="none" w:sz="0" w:space="0" w:color="auto"/>
                      </w:divBdr>
                      <w:divsChild>
                        <w:div w:id="47140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84976">
                  <w:marLeft w:val="0"/>
                  <w:marRight w:val="0"/>
                  <w:marTop w:val="0"/>
                  <w:marBottom w:val="0"/>
                  <w:divBdr>
                    <w:top w:val="none" w:sz="0" w:space="0" w:color="auto"/>
                    <w:left w:val="none" w:sz="0" w:space="0" w:color="auto"/>
                    <w:bottom w:val="none" w:sz="0" w:space="0" w:color="auto"/>
                    <w:right w:val="none" w:sz="0" w:space="0" w:color="auto"/>
                  </w:divBdr>
                  <w:divsChild>
                    <w:div w:id="1093668233">
                      <w:marLeft w:val="0"/>
                      <w:marRight w:val="0"/>
                      <w:marTop w:val="0"/>
                      <w:marBottom w:val="0"/>
                      <w:divBdr>
                        <w:top w:val="none" w:sz="0" w:space="0" w:color="auto"/>
                        <w:left w:val="none" w:sz="0" w:space="0" w:color="auto"/>
                        <w:bottom w:val="none" w:sz="0" w:space="0" w:color="auto"/>
                        <w:right w:val="none" w:sz="0" w:space="0" w:color="auto"/>
                      </w:divBdr>
                      <w:divsChild>
                        <w:div w:id="59054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271233">
                  <w:marLeft w:val="0"/>
                  <w:marRight w:val="0"/>
                  <w:marTop w:val="0"/>
                  <w:marBottom w:val="0"/>
                  <w:divBdr>
                    <w:top w:val="none" w:sz="0" w:space="0" w:color="auto"/>
                    <w:left w:val="none" w:sz="0" w:space="0" w:color="auto"/>
                    <w:bottom w:val="none" w:sz="0" w:space="0" w:color="auto"/>
                    <w:right w:val="none" w:sz="0" w:space="0" w:color="auto"/>
                  </w:divBdr>
                  <w:divsChild>
                    <w:div w:id="670568824">
                      <w:marLeft w:val="0"/>
                      <w:marRight w:val="0"/>
                      <w:marTop w:val="0"/>
                      <w:marBottom w:val="0"/>
                      <w:divBdr>
                        <w:top w:val="none" w:sz="0" w:space="0" w:color="auto"/>
                        <w:left w:val="none" w:sz="0" w:space="0" w:color="auto"/>
                        <w:bottom w:val="none" w:sz="0" w:space="0" w:color="auto"/>
                        <w:right w:val="none" w:sz="0" w:space="0" w:color="auto"/>
                      </w:divBdr>
                      <w:divsChild>
                        <w:div w:id="12898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252435">
                  <w:marLeft w:val="0"/>
                  <w:marRight w:val="0"/>
                  <w:marTop w:val="0"/>
                  <w:marBottom w:val="0"/>
                  <w:divBdr>
                    <w:top w:val="none" w:sz="0" w:space="0" w:color="auto"/>
                    <w:left w:val="none" w:sz="0" w:space="0" w:color="auto"/>
                    <w:bottom w:val="none" w:sz="0" w:space="0" w:color="auto"/>
                    <w:right w:val="none" w:sz="0" w:space="0" w:color="auto"/>
                  </w:divBdr>
                  <w:divsChild>
                    <w:div w:id="1767798299">
                      <w:marLeft w:val="0"/>
                      <w:marRight w:val="0"/>
                      <w:marTop w:val="0"/>
                      <w:marBottom w:val="0"/>
                      <w:divBdr>
                        <w:top w:val="none" w:sz="0" w:space="0" w:color="auto"/>
                        <w:left w:val="none" w:sz="0" w:space="0" w:color="auto"/>
                        <w:bottom w:val="none" w:sz="0" w:space="0" w:color="auto"/>
                        <w:right w:val="none" w:sz="0" w:space="0" w:color="auto"/>
                      </w:divBdr>
                      <w:divsChild>
                        <w:div w:id="83842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91215">
                  <w:marLeft w:val="0"/>
                  <w:marRight w:val="0"/>
                  <w:marTop w:val="0"/>
                  <w:marBottom w:val="0"/>
                  <w:divBdr>
                    <w:top w:val="none" w:sz="0" w:space="0" w:color="auto"/>
                    <w:left w:val="none" w:sz="0" w:space="0" w:color="auto"/>
                    <w:bottom w:val="none" w:sz="0" w:space="0" w:color="auto"/>
                    <w:right w:val="none" w:sz="0" w:space="0" w:color="auto"/>
                  </w:divBdr>
                  <w:divsChild>
                    <w:div w:id="2101217497">
                      <w:marLeft w:val="0"/>
                      <w:marRight w:val="0"/>
                      <w:marTop w:val="0"/>
                      <w:marBottom w:val="0"/>
                      <w:divBdr>
                        <w:top w:val="none" w:sz="0" w:space="0" w:color="auto"/>
                        <w:left w:val="none" w:sz="0" w:space="0" w:color="auto"/>
                        <w:bottom w:val="none" w:sz="0" w:space="0" w:color="auto"/>
                        <w:right w:val="none" w:sz="0" w:space="0" w:color="auto"/>
                      </w:divBdr>
                      <w:divsChild>
                        <w:div w:id="4556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95283">
                  <w:marLeft w:val="0"/>
                  <w:marRight w:val="0"/>
                  <w:marTop w:val="0"/>
                  <w:marBottom w:val="0"/>
                  <w:divBdr>
                    <w:top w:val="none" w:sz="0" w:space="0" w:color="auto"/>
                    <w:left w:val="none" w:sz="0" w:space="0" w:color="auto"/>
                    <w:bottom w:val="none" w:sz="0" w:space="0" w:color="auto"/>
                    <w:right w:val="none" w:sz="0" w:space="0" w:color="auto"/>
                  </w:divBdr>
                  <w:divsChild>
                    <w:div w:id="1705132273">
                      <w:marLeft w:val="0"/>
                      <w:marRight w:val="0"/>
                      <w:marTop w:val="0"/>
                      <w:marBottom w:val="0"/>
                      <w:divBdr>
                        <w:top w:val="none" w:sz="0" w:space="0" w:color="auto"/>
                        <w:left w:val="none" w:sz="0" w:space="0" w:color="auto"/>
                        <w:bottom w:val="none" w:sz="0" w:space="0" w:color="auto"/>
                        <w:right w:val="none" w:sz="0" w:space="0" w:color="auto"/>
                      </w:divBdr>
                      <w:divsChild>
                        <w:div w:id="7829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95927">
                  <w:marLeft w:val="0"/>
                  <w:marRight w:val="0"/>
                  <w:marTop w:val="0"/>
                  <w:marBottom w:val="0"/>
                  <w:divBdr>
                    <w:top w:val="none" w:sz="0" w:space="0" w:color="auto"/>
                    <w:left w:val="none" w:sz="0" w:space="0" w:color="auto"/>
                    <w:bottom w:val="none" w:sz="0" w:space="0" w:color="auto"/>
                    <w:right w:val="none" w:sz="0" w:space="0" w:color="auto"/>
                  </w:divBdr>
                  <w:divsChild>
                    <w:div w:id="978846984">
                      <w:marLeft w:val="0"/>
                      <w:marRight w:val="0"/>
                      <w:marTop w:val="0"/>
                      <w:marBottom w:val="0"/>
                      <w:divBdr>
                        <w:top w:val="none" w:sz="0" w:space="0" w:color="auto"/>
                        <w:left w:val="none" w:sz="0" w:space="0" w:color="auto"/>
                        <w:bottom w:val="none" w:sz="0" w:space="0" w:color="auto"/>
                        <w:right w:val="none" w:sz="0" w:space="0" w:color="auto"/>
                      </w:divBdr>
                      <w:divsChild>
                        <w:div w:id="213525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9664">
                  <w:marLeft w:val="0"/>
                  <w:marRight w:val="0"/>
                  <w:marTop w:val="0"/>
                  <w:marBottom w:val="0"/>
                  <w:divBdr>
                    <w:top w:val="none" w:sz="0" w:space="0" w:color="auto"/>
                    <w:left w:val="none" w:sz="0" w:space="0" w:color="auto"/>
                    <w:bottom w:val="none" w:sz="0" w:space="0" w:color="auto"/>
                    <w:right w:val="none" w:sz="0" w:space="0" w:color="auto"/>
                  </w:divBdr>
                  <w:divsChild>
                    <w:div w:id="1019158350">
                      <w:marLeft w:val="0"/>
                      <w:marRight w:val="0"/>
                      <w:marTop w:val="0"/>
                      <w:marBottom w:val="0"/>
                      <w:divBdr>
                        <w:top w:val="none" w:sz="0" w:space="0" w:color="auto"/>
                        <w:left w:val="none" w:sz="0" w:space="0" w:color="auto"/>
                        <w:bottom w:val="none" w:sz="0" w:space="0" w:color="auto"/>
                        <w:right w:val="none" w:sz="0" w:space="0" w:color="auto"/>
                      </w:divBdr>
                      <w:divsChild>
                        <w:div w:id="2565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2245">
                  <w:marLeft w:val="0"/>
                  <w:marRight w:val="0"/>
                  <w:marTop w:val="0"/>
                  <w:marBottom w:val="0"/>
                  <w:divBdr>
                    <w:top w:val="none" w:sz="0" w:space="0" w:color="auto"/>
                    <w:left w:val="none" w:sz="0" w:space="0" w:color="auto"/>
                    <w:bottom w:val="none" w:sz="0" w:space="0" w:color="auto"/>
                    <w:right w:val="none" w:sz="0" w:space="0" w:color="auto"/>
                  </w:divBdr>
                  <w:divsChild>
                    <w:div w:id="1032848450">
                      <w:marLeft w:val="0"/>
                      <w:marRight w:val="0"/>
                      <w:marTop w:val="0"/>
                      <w:marBottom w:val="0"/>
                      <w:divBdr>
                        <w:top w:val="none" w:sz="0" w:space="0" w:color="auto"/>
                        <w:left w:val="none" w:sz="0" w:space="0" w:color="auto"/>
                        <w:bottom w:val="none" w:sz="0" w:space="0" w:color="auto"/>
                        <w:right w:val="none" w:sz="0" w:space="0" w:color="auto"/>
                      </w:divBdr>
                      <w:divsChild>
                        <w:div w:id="19040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4017">
                  <w:marLeft w:val="0"/>
                  <w:marRight w:val="0"/>
                  <w:marTop w:val="0"/>
                  <w:marBottom w:val="0"/>
                  <w:divBdr>
                    <w:top w:val="none" w:sz="0" w:space="0" w:color="auto"/>
                    <w:left w:val="none" w:sz="0" w:space="0" w:color="auto"/>
                    <w:bottom w:val="none" w:sz="0" w:space="0" w:color="auto"/>
                    <w:right w:val="none" w:sz="0" w:space="0" w:color="auto"/>
                  </w:divBdr>
                  <w:divsChild>
                    <w:div w:id="2037273570">
                      <w:marLeft w:val="0"/>
                      <w:marRight w:val="0"/>
                      <w:marTop w:val="0"/>
                      <w:marBottom w:val="0"/>
                      <w:divBdr>
                        <w:top w:val="none" w:sz="0" w:space="0" w:color="auto"/>
                        <w:left w:val="none" w:sz="0" w:space="0" w:color="auto"/>
                        <w:bottom w:val="none" w:sz="0" w:space="0" w:color="auto"/>
                        <w:right w:val="none" w:sz="0" w:space="0" w:color="auto"/>
                      </w:divBdr>
                      <w:divsChild>
                        <w:div w:id="953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526405">
                  <w:marLeft w:val="0"/>
                  <w:marRight w:val="0"/>
                  <w:marTop w:val="0"/>
                  <w:marBottom w:val="0"/>
                  <w:divBdr>
                    <w:top w:val="none" w:sz="0" w:space="0" w:color="auto"/>
                    <w:left w:val="none" w:sz="0" w:space="0" w:color="auto"/>
                    <w:bottom w:val="none" w:sz="0" w:space="0" w:color="auto"/>
                    <w:right w:val="none" w:sz="0" w:space="0" w:color="auto"/>
                  </w:divBdr>
                  <w:divsChild>
                    <w:div w:id="138766627">
                      <w:marLeft w:val="0"/>
                      <w:marRight w:val="0"/>
                      <w:marTop w:val="0"/>
                      <w:marBottom w:val="0"/>
                      <w:divBdr>
                        <w:top w:val="none" w:sz="0" w:space="0" w:color="auto"/>
                        <w:left w:val="none" w:sz="0" w:space="0" w:color="auto"/>
                        <w:bottom w:val="none" w:sz="0" w:space="0" w:color="auto"/>
                        <w:right w:val="none" w:sz="0" w:space="0" w:color="auto"/>
                      </w:divBdr>
                      <w:divsChild>
                        <w:div w:id="77313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89901">
                  <w:marLeft w:val="0"/>
                  <w:marRight w:val="0"/>
                  <w:marTop w:val="0"/>
                  <w:marBottom w:val="0"/>
                  <w:divBdr>
                    <w:top w:val="none" w:sz="0" w:space="0" w:color="auto"/>
                    <w:left w:val="none" w:sz="0" w:space="0" w:color="auto"/>
                    <w:bottom w:val="none" w:sz="0" w:space="0" w:color="auto"/>
                    <w:right w:val="none" w:sz="0" w:space="0" w:color="auto"/>
                  </w:divBdr>
                  <w:divsChild>
                    <w:div w:id="1077360353">
                      <w:marLeft w:val="0"/>
                      <w:marRight w:val="0"/>
                      <w:marTop w:val="0"/>
                      <w:marBottom w:val="0"/>
                      <w:divBdr>
                        <w:top w:val="none" w:sz="0" w:space="0" w:color="auto"/>
                        <w:left w:val="none" w:sz="0" w:space="0" w:color="auto"/>
                        <w:bottom w:val="none" w:sz="0" w:space="0" w:color="auto"/>
                        <w:right w:val="none" w:sz="0" w:space="0" w:color="auto"/>
                      </w:divBdr>
                      <w:divsChild>
                        <w:div w:id="114466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84400">
                  <w:marLeft w:val="0"/>
                  <w:marRight w:val="0"/>
                  <w:marTop w:val="0"/>
                  <w:marBottom w:val="0"/>
                  <w:divBdr>
                    <w:top w:val="none" w:sz="0" w:space="0" w:color="auto"/>
                    <w:left w:val="none" w:sz="0" w:space="0" w:color="auto"/>
                    <w:bottom w:val="none" w:sz="0" w:space="0" w:color="auto"/>
                    <w:right w:val="none" w:sz="0" w:space="0" w:color="auto"/>
                  </w:divBdr>
                  <w:divsChild>
                    <w:div w:id="406609032">
                      <w:marLeft w:val="0"/>
                      <w:marRight w:val="0"/>
                      <w:marTop w:val="0"/>
                      <w:marBottom w:val="0"/>
                      <w:divBdr>
                        <w:top w:val="none" w:sz="0" w:space="0" w:color="auto"/>
                        <w:left w:val="none" w:sz="0" w:space="0" w:color="auto"/>
                        <w:bottom w:val="none" w:sz="0" w:space="0" w:color="auto"/>
                        <w:right w:val="none" w:sz="0" w:space="0" w:color="auto"/>
                      </w:divBdr>
                      <w:divsChild>
                        <w:div w:id="97517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40205">
                  <w:marLeft w:val="0"/>
                  <w:marRight w:val="0"/>
                  <w:marTop w:val="0"/>
                  <w:marBottom w:val="0"/>
                  <w:divBdr>
                    <w:top w:val="none" w:sz="0" w:space="0" w:color="auto"/>
                    <w:left w:val="none" w:sz="0" w:space="0" w:color="auto"/>
                    <w:bottom w:val="none" w:sz="0" w:space="0" w:color="auto"/>
                    <w:right w:val="none" w:sz="0" w:space="0" w:color="auto"/>
                  </w:divBdr>
                  <w:divsChild>
                    <w:div w:id="1219777502">
                      <w:marLeft w:val="0"/>
                      <w:marRight w:val="0"/>
                      <w:marTop w:val="0"/>
                      <w:marBottom w:val="0"/>
                      <w:divBdr>
                        <w:top w:val="none" w:sz="0" w:space="0" w:color="auto"/>
                        <w:left w:val="none" w:sz="0" w:space="0" w:color="auto"/>
                        <w:bottom w:val="none" w:sz="0" w:space="0" w:color="auto"/>
                        <w:right w:val="none" w:sz="0" w:space="0" w:color="auto"/>
                      </w:divBdr>
                      <w:divsChild>
                        <w:div w:id="19609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52321">
                  <w:marLeft w:val="0"/>
                  <w:marRight w:val="0"/>
                  <w:marTop w:val="0"/>
                  <w:marBottom w:val="0"/>
                  <w:divBdr>
                    <w:top w:val="none" w:sz="0" w:space="0" w:color="auto"/>
                    <w:left w:val="none" w:sz="0" w:space="0" w:color="auto"/>
                    <w:bottom w:val="none" w:sz="0" w:space="0" w:color="auto"/>
                    <w:right w:val="none" w:sz="0" w:space="0" w:color="auto"/>
                  </w:divBdr>
                  <w:divsChild>
                    <w:div w:id="1840651635">
                      <w:marLeft w:val="0"/>
                      <w:marRight w:val="0"/>
                      <w:marTop w:val="0"/>
                      <w:marBottom w:val="0"/>
                      <w:divBdr>
                        <w:top w:val="none" w:sz="0" w:space="0" w:color="auto"/>
                        <w:left w:val="none" w:sz="0" w:space="0" w:color="auto"/>
                        <w:bottom w:val="none" w:sz="0" w:space="0" w:color="auto"/>
                        <w:right w:val="none" w:sz="0" w:space="0" w:color="auto"/>
                      </w:divBdr>
                      <w:divsChild>
                        <w:div w:id="16131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97866">
                  <w:marLeft w:val="0"/>
                  <w:marRight w:val="0"/>
                  <w:marTop w:val="0"/>
                  <w:marBottom w:val="0"/>
                  <w:divBdr>
                    <w:top w:val="none" w:sz="0" w:space="0" w:color="auto"/>
                    <w:left w:val="none" w:sz="0" w:space="0" w:color="auto"/>
                    <w:bottom w:val="none" w:sz="0" w:space="0" w:color="auto"/>
                    <w:right w:val="none" w:sz="0" w:space="0" w:color="auto"/>
                  </w:divBdr>
                  <w:divsChild>
                    <w:div w:id="1127972321">
                      <w:marLeft w:val="0"/>
                      <w:marRight w:val="0"/>
                      <w:marTop w:val="0"/>
                      <w:marBottom w:val="0"/>
                      <w:divBdr>
                        <w:top w:val="none" w:sz="0" w:space="0" w:color="auto"/>
                        <w:left w:val="none" w:sz="0" w:space="0" w:color="auto"/>
                        <w:bottom w:val="none" w:sz="0" w:space="0" w:color="auto"/>
                        <w:right w:val="none" w:sz="0" w:space="0" w:color="auto"/>
                      </w:divBdr>
                      <w:divsChild>
                        <w:div w:id="213721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osminzdrav.ru/news/2019/12/18/13043-minzdrav-podgotovil-informatsionnoe-pismo-po-vozmozhnosti-zakupki-lekarstvennogo-preparata-po-torgovomu-naimenovaniy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11/j.1526-4610.2011.02085.x"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14945</Words>
  <Characters>85189</Characters>
  <Application>Microsoft Office Word</Application>
  <DocSecurity>0</DocSecurity>
  <Lines>709</Lines>
  <Paragraphs>199</Paragraphs>
  <ScaleCrop>false</ScaleCrop>
  <Company/>
  <LinksUpToDate>false</LinksUpToDate>
  <CharactersWithSpaces>99935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2024-11-15T08:53:00Z</dcterms:created>
  <dcterms:modified xsi:type="dcterms:W3CDTF">2024-11-15T08:53:00Z</dcterms:modified>
</cp:coreProperties>
</file>