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7A28" w:rsidRPr="00A97A28" w:rsidRDefault="00A97A28" w:rsidP="00A97A28">
      <w:pPr>
        <w:shd w:val="clear" w:color="auto" w:fill="FFFFFF"/>
        <w:spacing w:after="0" w:line="240" w:lineRule="auto"/>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A97A28" w:rsidRPr="00A97A28" w:rsidRDefault="00A97A28" w:rsidP="00A97A28">
      <w:pPr>
        <w:shd w:val="clear" w:color="auto" w:fill="FFFFFF"/>
        <w:spacing w:after="0" w:line="240" w:lineRule="auto"/>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Клинические рекомендации</w:t>
      </w:r>
    </w:p>
    <w:p w:rsidR="00A97A28" w:rsidRPr="00A97A28" w:rsidRDefault="00A97A28" w:rsidP="00A97A28">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A97A28">
        <w:rPr>
          <w:rFonts w:ascii="Times New Roman" w:eastAsia="Times New Roman" w:hAnsi="Times New Roman" w:cs="Times New Roman"/>
          <w:b/>
          <w:bCs/>
          <w:color w:val="000000"/>
          <w:kern w:val="36"/>
          <w:sz w:val="48"/>
          <w:szCs w:val="48"/>
          <w:lang w:eastAsia="ru-RU"/>
        </w:rPr>
        <w:t>Острый ларингит</w:t>
      </w:r>
    </w:p>
    <w:p w:rsidR="00A97A28" w:rsidRPr="00A97A28" w:rsidRDefault="00A97A28" w:rsidP="00A97A28">
      <w:pPr>
        <w:shd w:val="clear" w:color="auto" w:fill="FFFFFF"/>
        <w:spacing w:after="150" w:line="240" w:lineRule="auto"/>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Кодирование по Международной статистической</w:t>
      </w:r>
      <w:r w:rsidRPr="00A97A28">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A97A28">
        <w:rPr>
          <w:rFonts w:ascii="Times New Roman" w:eastAsia="Times New Roman" w:hAnsi="Times New Roman" w:cs="Times New Roman"/>
          <w:b/>
          <w:bCs/>
          <w:color w:val="222222"/>
          <w:sz w:val="27"/>
          <w:szCs w:val="27"/>
          <w:lang w:eastAsia="ru-RU"/>
        </w:rPr>
        <w:t>J04.0, J04.2</w:t>
      </w:r>
    </w:p>
    <w:p w:rsidR="00A97A28" w:rsidRPr="00A97A28" w:rsidRDefault="00A97A28" w:rsidP="00A97A28">
      <w:pPr>
        <w:shd w:val="clear" w:color="auto" w:fill="FFFFFF"/>
        <w:spacing w:after="150" w:line="240" w:lineRule="auto"/>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Год утверждения (частота пересмотра):</w:t>
      </w:r>
      <w:r w:rsidRPr="00A97A28">
        <w:rPr>
          <w:rFonts w:ascii="Times New Roman" w:eastAsia="Times New Roman" w:hAnsi="Times New Roman" w:cs="Times New Roman"/>
          <w:b/>
          <w:bCs/>
          <w:color w:val="222222"/>
          <w:sz w:val="27"/>
          <w:szCs w:val="27"/>
          <w:lang w:eastAsia="ru-RU"/>
        </w:rPr>
        <w:t>2024</w:t>
      </w:r>
    </w:p>
    <w:p w:rsidR="00A97A28" w:rsidRPr="00A97A28" w:rsidRDefault="00A97A28" w:rsidP="00A97A28">
      <w:pPr>
        <w:shd w:val="clear" w:color="auto" w:fill="FFFFFF"/>
        <w:spacing w:after="150" w:line="240" w:lineRule="auto"/>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Возрастная категория:</w:t>
      </w:r>
      <w:r w:rsidRPr="00A97A28">
        <w:rPr>
          <w:rFonts w:ascii="Times New Roman" w:eastAsia="Times New Roman" w:hAnsi="Times New Roman" w:cs="Times New Roman"/>
          <w:b/>
          <w:bCs/>
          <w:color w:val="222222"/>
          <w:sz w:val="27"/>
          <w:szCs w:val="27"/>
          <w:lang w:eastAsia="ru-RU"/>
        </w:rPr>
        <w:t>Взрослые,Дети</w:t>
      </w:r>
    </w:p>
    <w:p w:rsidR="00A97A28" w:rsidRPr="00A97A28" w:rsidRDefault="00A97A28" w:rsidP="00A97A28">
      <w:pPr>
        <w:shd w:val="clear" w:color="auto" w:fill="FFFFFF"/>
        <w:spacing w:after="150" w:line="240" w:lineRule="auto"/>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Пересмотр не позднее:</w:t>
      </w:r>
      <w:r w:rsidRPr="00A97A28">
        <w:rPr>
          <w:rFonts w:ascii="Times New Roman" w:eastAsia="Times New Roman" w:hAnsi="Times New Roman" w:cs="Times New Roman"/>
          <w:b/>
          <w:bCs/>
          <w:color w:val="222222"/>
          <w:sz w:val="27"/>
          <w:szCs w:val="27"/>
          <w:lang w:eastAsia="ru-RU"/>
        </w:rPr>
        <w:t>2026</w:t>
      </w:r>
    </w:p>
    <w:p w:rsidR="00A97A28" w:rsidRPr="00A97A28" w:rsidRDefault="00A97A28" w:rsidP="00A97A28">
      <w:pPr>
        <w:shd w:val="clear" w:color="auto" w:fill="FFFFFF"/>
        <w:spacing w:after="150" w:line="240" w:lineRule="auto"/>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ID:</w:t>
      </w:r>
      <w:r w:rsidRPr="00A97A28">
        <w:rPr>
          <w:rFonts w:ascii="Times New Roman" w:eastAsia="Times New Roman" w:hAnsi="Times New Roman" w:cs="Times New Roman"/>
          <w:b/>
          <w:bCs/>
          <w:color w:val="222222"/>
          <w:sz w:val="27"/>
          <w:szCs w:val="27"/>
          <w:lang w:eastAsia="ru-RU"/>
        </w:rPr>
        <w:t>309</w:t>
      </w:r>
    </w:p>
    <w:p w:rsidR="00A97A28" w:rsidRPr="00A97A28" w:rsidRDefault="00A97A28" w:rsidP="00A97A28">
      <w:pPr>
        <w:shd w:val="clear" w:color="auto" w:fill="FFFFFF"/>
        <w:spacing w:after="0" w:line="240" w:lineRule="auto"/>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Разработчик клинической рекомендации</w:t>
      </w:r>
    </w:p>
    <w:p w:rsidR="00A97A28" w:rsidRPr="00A97A28" w:rsidRDefault="00A97A28" w:rsidP="00A97A28">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A97A28">
        <w:rPr>
          <w:rFonts w:ascii="Times New Roman" w:eastAsia="Times New Roman" w:hAnsi="Times New Roman" w:cs="Times New Roman"/>
          <w:b/>
          <w:bCs/>
          <w:color w:val="222222"/>
          <w:sz w:val="27"/>
          <w:szCs w:val="27"/>
          <w:lang w:eastAsia="ru-RU"/>
        </w:rPr>
        <w:t>Национальная медицинская ассоциация оториноларингологов</w:t>
      </w:r>
    </w:p>
    <w:p w:rsidR="00A97A28" w:rsidRPr="00A97A28" w:rsidRDefault="00A97A28" w:rsidP="00A97A28">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A97A28">
        <w:rPr>
          <w:rFonts w:ascii="Times New Roman" w:eastAsia="Times New Roman" w:hAnsi="Times New Roman" w:cs="Times New Roman"/>
          <w:b/>
          <w:bCs/>
          <w:color w:val="222222"/>
          <w:sz w:val="27"/>
          <w:szCs w:val="27"/>
          <w:lang w:eastAsia="ru-RU"/>
        </w:rPr>
        <w:t>Союз педиатров России</w:t>
      </w:r>
    </w:p>
    <w:p w:rsidR="00A97A28" w:rsidRPr="00A97A28" w:rsidRDefault="00A97A28" w:rsidP="00A97A28">
      <w:pPr>
        <w:shd w:val="clear" w:color="auto" w:fill="FFFFFF"/>
        <w:spacing w:after="150" w:line="240" w:lineRule="auto"/>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A97A28" w:rsidRPr="00A97A28" w:rsidRDefault="00A97A28" w:rsidP="00A97A28">
      <w:pPr>
        <w:spacing w:before="750" w:after="450" w:line="240" w:lineRule="auto"/>
        <w:outlineLvl w:val="0"/>
        <w:rPr>
          <w:rFonts w:ascii="Times New Roman" w:eastAsia="Times New Roman" w:hAnsi="Times New Roman" w:cs="Times New Roman"/>
          <w:b/>
          <w:bCs/>
          <w:color w:val="000000"/>
          <w:kern w:val="36"/>
          <w:sz w:val="48"/>
          <w:szCs w:val="48"/>
          <w:lang w:eastAsia="ru-RU"/>
        </w:rPr>
      </w:pPr>
      <w:bookmarkStart w:id="0" w:name="_GoBack"/>
      <w:bookmarkEnd w:id="0"/>
      <w:r w:rsidRPr="00A97A28">
        <w:rPr>
          <w:rFonts w:ascii="Times New Roman" w:eastAsia="Times New Roman" w:hAnsi="Times New Roman" w:cs="Times New Roman"/>
          <w:b/>
          <w:bCs/>
          <w:color w:val="000000"/>
          <w:kern w:val="36"/>
          <w:sz w:val="48"/>
          <w:szCs w:val="48"/>
          <w:lang w:eastAsia="ru-RU"/>
        </w:rPr>
        <w:t>Оглавление</w:t>
      </w:r>
    </w:p>
    <w:p w:rsidR="00A97A28" w:rsidRPr="00A97A28" w:rsidRDefault="00A97A28" w:rsidP="00A97A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Список сокращений</w:t>
      </w:r>
    </w:p>
    <w:p w:rsidR="00A97A28" w:rsidRPr="00A97A28" w:rsidRDefault="00A97A28" w:rsidP="00A97A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Термины и определения</w:t>
      </w:r>
    </w:p>
    <w:p w:rsidR="00A97A28" w:rsidRPr="00A97A28" w:rsidRDefault="00A97A28" w:rsidP="00A97A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1. Краткая информация по заболеванию или состоянию (группы заболеваний или состояний)</w:t>
      </w:r>
    </w:p>
    <w:p w:rsidR="00A97A28" w:rsidRPr="00A97A28" w:rsidRDefault="00A97A28" w:rsidP="00A97A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lastRenderedPageBreak/>
        <w:t>1.1 Определение заболевания или состояния (группы заболеваний или состояний)</w:t>
      </w:r>
    </w:p>
    <w:p w:rsidR="00A97A28" w:rsidRPr="00A97A28" w:rsidRDefault="00A97A28" w:rsidP="00A97A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A97A28" w:rsidRPr="00A97A28" w:rsidRDefault="00A97A28" w:rsidP="00A97A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A97A28" w:rsidRPr="00A97A28" w:rsidRDefault="00A97A28" w:rsidP="00A97A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A97A28" w:rsidRPr="00A97A28" w:rsidRDefault="00A97A28" w:rsidP="00A97A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A97A28" w:rsidRPr="00A97A28" w:rsidRDefault="00A97A28" w:rsidP="00A97A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A97A28" w:rsidRPr="00A97A28" w:rsidRDefault="00A97A28" w:rsidP="00A97A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A97A28" w:rsidRPr="00A97A28" w:rsidRDefault="00A97A28" w:rsidP="00A97A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2.1 Жалобы и анамнез</w:t>
      </w:r>
    </w:p>
    <w:p w:rsidR="00A97A28" w:rsidRPr="00A97A28" w:rsidRDefault="00A97A28" w:rsidP="00A97A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2.2 Физикальное обследование</w:t>
      </w:r>
    </w:p>
    <w:p w:rsidR="00A97A28" w:rsidRPr="00A97A28" w:rsidRDefault="00A97A28" w:rsidP="00A97A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2.3 Лабораторные диагностические исследования</w:t>
      </w:r>
    </w:p>
    <w:p w:rsidR="00A97A28" w:rsidRPr="00A97A28" w:rsidRDefault="00A97A28" w:rsidP="00A97A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A97A28" w:rsidRPr="00A97A28" w:rsidRDefault="00A97A28" w:rsidP="00A97A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2.5 Иные диагностические исследования</w:t>
      </w:r>
    </w:p>
    <w:p w:rsidR="00A97A28" w:rsidRPr="00A97A28" w:rsidRDefault="00A97A28" w:rsidP="00A97A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A97A28" w:rsidRPr="00A97A28" w:rsidRDefault="00A97A28" w:rsidP="00A97A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A97A28" w:rsidRPr="00A97A28" w:rsidRDefault="00A97A28" w:rsidP="00A97A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A97A28" w:rsidRPr="00A97A28" w:rsidRDefault="00A97A28" w:rsidP="00A97A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6. Организация оказания медицинской помощи</w:t>
      </w:r>
    </w:p>
    <w:p w:rsidR="00A97A28" w:rsidRPr="00A97A28" w:rsidRDefault="00A97A28" w:rsidP="00A97A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A97A28" w:rsidRPr="00A97A28" w:rsidRDefault="00A97A28" w:rsidP="00A97A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Критерии оценки качества медицинской помощи</w:t>
      </w:r>
    </w:p>
    <w:p w:rsidR="00A97A28" w:rsidRPr="00A97A28" w:rsidRDefault="00A97A28" w:rsidP="00A97A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Список литературы</w:t>
      </w:r>
    </w:p>
    <w:p w:rsidR="00A97A28" w:rsidRPr="00A97A28" w:rsidRDefault="00A97A28" w:rsidP="00A97A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Приложение А1. Состав рабочей группы по разработке и пересмотру клинических рекомендаций</w:t>
      </w:r>
    </w:p>
    <w:p w:rsidR="00A97A28" w:rsidRPr="00A97A28" w:rsidRDefault="00A97A28" w:rsidP="00A97A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lastRenderedPageBreak/>
        <w:t>Приложение А2. Методология разработки клинических рекомендаций</w:t>
      </w:r>
    </w:p>
    <w:p w:rsidR="00A97A28" w:rsidRPr="00A97A28" w:rsidRDefault="00A97A28" w:rsidP="00A97A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A97A28" w:rsidRPr="00A97A28" w:rsidRDefault="00A97A28" w:rsidP="00A97A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Приложение Б. Алгоритмы действий врача</w:t>
      </w:r>
    </w:p>
    <w:p w:rsidR="00A97A28" w:rsidRPr="00A97A28" w:rsidRDefault="00A97A28" w:rsidP="00A97A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Приложение В. Информация для пациента</w:t>
      </w:r>
    </w:p>
    <w:p w:rsidR="00A97A28" w:rsidRPr="00A97A28" w:rsidRDefault="00A97A28" w:rsidP="00A97A28">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A97A28" w:rsidRPr="00A97A28" w:rsidRDefault="00A97A28" w:rsidP="00A97A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97A28">
        <w:rPr>
          <w:rFonts w:ascii="Times New Roman" w:eastAsia="Times New Roman" w:hAnsi="Times New Roman" w:cs="Times New Roman"/>
          <w:b/>
          <w:bCs/>
          <w:color w:val="000000"/>
          <w:kern w:val="36"/>
          <w:sz w:val="48"/>
          <w:szCs w:val="48"/>
          <w:lang w:eastAsia="ru-RU"/>
        </w:rPr>
        <w:t>Список сокращений</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ОЛ – острый ларингит</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ОРВИ – острая респираторная вирусная инфекция</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СОЭ – скорость оседания эритроцитов</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КТ – компьютерная томография</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МРТ – магнитно-резонансная томография</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РКИ – рандомизированные клинические исследования</w:t>
      </w:r>
    </w:p>
    <w:p w:rsidR="00A97A28" w:rsidRPr="00A97A28" w:rsidRDefault="00A97A28" w:rsidP="00A97A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97A28">
        <w:rPr>
          <w:rFonts w:ascii="Times New Roman" w:eastAsia="Times New Roman" w:hAnsi="Times New Roman" w:cs="Times New Roman"/>
          <w:b/>
          <w:bCs/>
          <w:color w:val="000000"/>
          <w:kern w:val="36"/>
          <w:sz w:val="48"/>
          <w:szCs w:val="48"/>
          <w:lang w:eastAsia="ru-RU"/>
        </w:rPr>
        <w:t>Термины и определения</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Острый ларингит (ОЛ) – острое воспаление слизистой оболочки гортани длительностью до 3 недель [1, 2].</w:t>
      </w:r>
    </w:p>
    <w:p w:rsidR="00A97A28" w:rsidRPr="00A97A28" w:rsidRDefault="00A97A28" w:rsidP="00A97A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97A28">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A97A28" w:rsidRPr="00A97A28" w:rsidRDefault="00A97A28" w:rsidP="00A97A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97A28">
        <w:rPr>
          <w:rFonts w:ascii="Times New Roman" w:eastAsia="Times New Roman" w:hAnsi="Times New Roman" w:cs="Times New Roman"/>
          <w:b/>
          <w:bCs/>
          <w:color w:val="000000"/>
          <w:kern w:val="36"/>
          <w:sz w:val="48"/>
          <w:szCs w:val="48"/>
          <w:lang w:eastAsia="ru-RU"/>
        </w:rPr>
        <w:lastRenderedPageBreak/>
        <w:t>1.1 Определение заболевания или состояния (группы заболеваний или состояний)</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Острый ларингит (ОЛ) – </w:t>
      </w:r>
      <w:r w:rsidRPr="00A97A28">
        <w:rPr>
          <w:rFonts w:ascii="Times New Roman" w:eastAsia="Times New Roman" w:hAnsi="Times New Roman" w:cs="Times New Roman"/>
          <w:color w:val="222222"/>
          <w:sz w:val="27"/>
          <w:szCs w:val="27"/>
          <w:lang w:eastAsia="ru-RU"/>
        </w:rPr>
        <w:t>острое воспаление слизистой оболочки гортани длительностью до 3 недель [1, 2]. В случаях длительности заболевания более 3х недель необходимо исключать аутоиммунную природу заболевания.</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Абсцедирующий или флегмонозный ларингит</w:t>
      </w:r>
      <w:r w:rsidRPr="00A97A28">
        <w:rPr>
          <w:rFonts w:ascii="Times New Roman" w:eastAsia="Times New Roman" w:hAnsi="Times New Roman" w:cs="Times New Roman"/>
          <w:color w:val="222222"/>
          <w:sz w:val="27"/>
          <w:szCs w:val="27"/>
          <w:lang w:eastAsia="ru-RU"/>
        </w:rPr>
        <w:t> – острый ларингит с формированием абсцесса, чаще на язычной поверхности надгортанника или на черпалонадгортанных складках; проявляется резкими болями при глотании и фонации, иррадиирущими в ухо, повышением температуры тела, наличием плотного инфильтрата в тканях гортани.</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Острый хондроперихондрит гортани</w:t>
      </w:r>
      <w:r w:rsidRPr="00A97A28">
        <w:rPr>
          <w:rFonts w:ascii="Times New Roman" w:eastAsia="Times New Roman" w:hAnsi="Times New Roman" w:cs="Times New Roman"/>
          <w:color w:val="222222"/>
          <w:sz w:val="27"/>
          <w:szCs w:val="27"/>
          <w:lang w:eastAsia="ru-RU"/>
        </w:rPr>
        <w:t> – острое воспаление хрящей гортани, т.е. хондрит, при котором воспалительный процесс захватывает надхрящницу и окружающие ткани.</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Острый подскладочный ларингит (круп)</w:t>
      </w:r>
      <w:r w:rsidRPr="00A97A28">
        <w:rPr>
          <w:rFonts w:ascii="Times New Roman" w:eastAsia="Times New Roman" w:hAnsi="Times New Roman" w:cs="Times New Roman"/>
          <w:color w:val="222222"/>
          <w:sz w:val="27"/>
          <w:szCs w:val="27"/>
          <w:lang w:eastAsia="ru-RU"/>
        </w:rPr>
        <w:t> – воспалительный процесс со специфической клинической картиной, локализацией в области подголосового пространства с субхордальным отеком слизистой оболочки, затруднением дыхания и одышкой, который встречается у детей от 6 месяцев до 6 лет [1, 3, 4].</w:t>
      </w:r>
    </w:p>
    <w:p w:rsidR="00A97A28" w:rsidRPr="00A97A28" w:rsidRDefault="00A97A28" w:rsidP="00A97A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97A28">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 xml:space="preserve">Острое воспаление слизистой оболочки гортани может являться продолжением катарального воспаления слизистой оболочки носа или глотки или возникать при остром катаре верхних дыхательных путей, респираторной вирусной инфекции, гриппе. Обычно острый ларингит составляет симптомокомплекс острой респираторной вирусной инфекции (ОРВИ) (гриппа, парагриппа, аденовирусной инфекции), при которой в воспалительный процесс вовлечена также слизистая оболочка носа и глотки, а иногда и нижних дыхательных путей (бронхи, легкие). Известно, что микрофлора, колонизирующая нестерильные отделы дыхательных путей, в том числе в гортани, представлена сапрофитными микроорганизмами, </w:t>
      </w:r>
      <w:r w:rsidRPr="00A97A28">
        <w:rPr>
          <w:rFonts w:ascii="Times New Roman" w:eastAsia="Times New Roman" w:hAnsi="Times New Roman" w:cs="Times New Roman"/>
          <w:color w:val="222222"/>
          <w:sz w:val="27"/>
          <w:szCs w:val="27"/>
          <w:lang w:eastAsia="ru-RU"/>
        </w:rPr>
        <w:lastRenderedPageBreak/>
        <w:t>практически никогда не вызывающими заболеваний у человека и условно-патогенными бактериями, способными при неблагоприятных для микроорганизма условиях вызывать гнойное воспаление.</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К микроорганизмам, являющимся основными возбудителями острых форм бактериального ларингита, относятся </w:t>
      </w:r>
      <w:r w:rsidRPr="00A97A28">
        <w:rPr>
          <w:rFonts w:ascii="Times New Roman" w:eastAsia="Times New Roman" w:hAnsi="Times New Roman" w:cs="Times New Roman"/>
          <w:i/>
          <w:iCs/>
          <w:color w:val="333333"/>
          <w:sz w:val="27"/>
          <w:szCs w:val="27"/>
          <w:lang w:eastAsia="ru-RU"/>
        </w:rPr>
        <w:t>S. pneumoniae</w:t>
      </w:r>
      <w:r w:rsidRPr="00A97A28">
        <w:rPr>
          <w:rFonts w:ascii="Times New Roman" w:eastAsia="Times New Roman" w:hAnsi="Times New Roman" w:cs="Times New Roman"/>
          <w:color w:val="222222"/>
          <w:sz w:val="27"/>
          <w:szCs w:val="27"/>
          <w:lang w:eastAsia="ru-RU"/>
        </w:rPr>
        <w:t> (20-43%) и </w:t>
      </w:r>
      <w:r w:rsidRPr="00A97A28">
        <w:rPr>
          <w:rFonts w:ascii="Times New Roman" w:eastAsia="Times New Roman" w:hAnsi="Times New Roman" w:cs="Times New Roman"/>
          <w:i/>
          <w:iCs/>
          <w:color w:val="333333"/>
          <w:sz w:val="27"/>
          <w:szCs w:val="27"/>
          <w:lang w:eastAsia="ru-RU"/>
        </w:rPr>
        <w:t>H.influenzae</w:t>
      </w:r>
      <w:r w:rsidRPr="00A97A28">
        <w:rPr>
          <w:rFonts w:ascii="Times New Roman" w:eastAsia="Times New Roman" w:hAnsi="Times New Roman" w:cs="Times New Roman"/>
          <w:color w:val="222222"/>
          <w:sz w:val="27"/>
          <w:szCs w:val="27"/>
          <w:lang w:eastAsia="ru-RU"/>
        </w:rPr>
        <w:t> (22-35%). Кроме того, довольно часто высеваются </w:t>
      </w:r>
      <w:r w:rsidRPr="00A97A28">
        <w:rPr>
          <w:rFonts w:ascii="Times New Roman" w:eastAsia="Times New Roman" w:hAnsi="Times New Roman" w:cs="Times New Roman"/>
          <w:i/>
          <w:iCs/>
          <w:color w:val="333333"/>
          <w:sz w:val="27"/>
          <w:szCs w:val="27"/>
          <w:lang w:eastAsia="ru-RU"/>
        </w:rPr>
        <w:t>Moraxella catarrhalis</w:t>
      </w:r>
      <w:r w:rsidRPr="00A97A28">
        <w:rPr>
          <w:rFonts w:ascii="Times New Roman" w:eastAsia="Times New Roman" w:hAnsi="Times New Roman" w:cs="Times New Roman"/>
          <w:color w:val="222222"/>
          <w:sz w:val="27"/>
          <w:szCs w:val="27"/>
          <w:lang w:eastAsia="ru-RU"/>
        </w:rPr>
        <w:t> (2-10%), различные виды стрептококков и стафилококков, значительно реже – представители родов </w:t>
      </w:r>
      <w:r w:rsidRPr="00A97A28">
        <w:rPr>
          <w:rFonts w:ascii="Times New Roman" w:eastAsia="Times New Roman" w:hAnsi="Times New Roman" w:cs="Times New Roman"/>
          <w:i/>
          <w:iCs/>
          <w:color w:val="333333"/>
          <w:sz w:val="27"/>
          <w:szCs w:val="27"/>
          <w:lang w:eastAsia="ru-RU"/>
        </w:rPr>
        <w:t>Neisseria</w:t>
      </w:r>
      <w:r w:rsidRPr="00A97A28">
        <w:rPr>
          <w:rFonts w:ascii="Times New Roman" w:eastAsia="Times New Roman" w:hAnsi="Times New Roman" w:cs="Times New Roman"/>
          <w:color w:val="222222"/>
          <w:sz w:val="27"/>
          <w:szCs w:val="27"/>
          <w:lang w:eastAsia="ru-RU"/>
        </w:rPr>
        <w:t>, </w:t>
      </w:r>
      <w:r w:rsidRPr="00A97A28">
        <w:rPr>
          <w:rFonts w:ascii="Times New Roman" w:eastAsia="Times New Roman" w:hAnsi="Times New Roman" w:cs="Times New Roman"/>
          <w:i/>
          <w:iCs/>
          <w:color w:val="333333"/>
          <w:sz w:val="27"/>
          <w:szCs w:val="27"/>
          <w:lang w:eastAsia="ru-RU"/>
        </w:rPr>
        <w:t>Corynebacterium</w:t>
      </w:r>
      <w:r w:rsidRPr="00A97A28">
        <w:rPr>
          <w:rFonts w:ascii="Times New Roman" w:eastAsia="Times New Roman" w:hAnsi="Times New Roman" w:cs="Times New Roman"/>
          <w:color w:val="222222"/>
          <w:sz w:val="27"/>
          <w:szCs w:val="27"/>
          <w:lang w:eastAsia="ru-RU"/>
        </w:rPr>
        <w:t> и др. [1, 5]. Необходимо также учитывать тот факт, что, как при острых, так и при хронических формах инфекции ЛОР-органов, микроорганизмы могут высеваться в виде монокультуры или в различных ассоциациях.</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В патогенезе развития острого отека гортани важную роль играют анатомические особенности строения слизистой оболочки гортани. Большое значениеимеет нарушение лимфооттока и местного водного обмена. Отек слизистой оболочки может возникнуть в любом отделе гортани и быстро распространиться на другие, вызывая острый стеноз гортани и угрожая жизни пациента. Причины, вызывающие острое воспаление слизистой оболочки гортани разнообразны: инфекционный фактор, наружная и внутренняя травма шеи и гортани, в том числе ингаляционные поражения, попадание инородного тела, аллергия, гастроэзофагеальная рефлюксная болезнь. Значение имеет также значительная голосовая нагрузка. Возникновению воспалительной патологии гортани способствуют хронические заболевания бронхолегочной системы, носа, околоносовых пазух, нарушения обмена веществ при сахарном диабете, гипотиреоз или заболевания желудочно-кишечного тракта, хроническая почечная недостаточность, патология разделительной функции гортани, злоупотребление спиртными напитками и табаком, перенесенная лучевая терапия [4, 6, 7].</w:t>
      </w:r>
    </w:p>
    <w:p w:rsidR="00A97A28" w:rsidRPr="00A97A28" w:rsidRDefault="00A97A28" w:rsidP="00A97A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97A28">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 xml:space="preserve">Наиболее высокая заболеваемость острым ларингитом отмечена у детей в возрасте от 6 месяцев до 2-3 лет, протекающее чаще в виде стенозирующего </w:t>
      </w:r>
      <w:r w:rsidRPr="00A97A28">
        <w:rPr>
          <w:rFonts w:ascii="Times New Roman" w:eastAsia="Times New Roman" w:hAnsi="Times New Roman" w:cs="Times New Roman"/>
          <w:color w:val="222222"/>
          <w:sz w:val="27"/>
          <w:szCs w:val="27"/>
          <w:lang w:eastAsia="ru-RU"/>
        </w:rPr>
        <w:lastRenderedPageBreak/>
        <w:t>ларинготрахеита [49]. В этом возрасте его наблюдают у 34% детей с острым респираторным заболеванием [1, 3, 8]. Среди взрослого населения чаще всего заболевают люди от 18 до 40 лет, однако заболевание может встречаться в любом возрасте.</w:t>
      </w:r>
    </w:p>
    <w:p w:rsidR="00A97A28" w:rsidRPr="00A97A28" w:rsidRDefault="00A97A28" w:rsidP="00A97A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97A28">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J04.0 – Острый ларингит.</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J04.2 – Острый ларинготрахеит.</w:t>
      </w:r>
    </w:p>
    <w:p w:rsidR="00A97A28" w:rsidRPr="00A97A28" w:rsidRDefault="00A97A28" w:rsidP="00A97A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97A28">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По форме острого ларингита:</w:t>
      </w:r>
    </w:p>
    <w:p w:rsidR="00A97A28" w:rsidRPr="00A97A28" w:rsidRDefault="00A97A28" w:rsidP="00A97A28">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катаральный;</w:t>
      </w:r>
    </w:p>
    <w:p w:rsidR="00A97A28" w:rsidRPr="00A97A28" w:rsidRDefault="00A97A28" w:rsidP="00A97A28">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отечный;</w:t>
      </w:r>
    </w:p>
    <w:p w:rsidR="00A97A28" w:rsidRPr="00A97A28" w:rsidRDefault="00A97A28" w:rsidP="00A97A28">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флегмонозный (инфильтративно-гнойный):</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 инфильтративный,</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 абсцедирующий;</w:t>
      </w:r>
    </w:p>
    <w:p w:rsidR="00A97A28" w:rsidRPr="00A97A28" w:rsidRDefault="00A97A28" w:rsidP="00A97A28">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острый подскладочный ларингит.</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По характеру возбудителя [1]:</w:t>
      </w:r>
    </w:p>
    <w:p w:rsidR="00A97A28" w:rsidRPr="00A97A28" w:rsidRDefault="00A97A28" w:rsidP="00A97A28">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lastRenderedPageBreak/>
        <w:t>вирусный;</w:t>
      </w:r>
    </w:p>
    <w:p w:rsidR="00A97A28" w:rsidRPr="00A97A28" w:rsidRDefault="00A97A28" w:rsidP="00A97A28">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бактериальный;</w:t>
      </w:r>
    </w:p>
    <w:p w:rsidR="00A97A28" w:rsidRPr="00A97A28" w:rsidRDefault="00A97A28" w:rsidP="00A97A28">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грибковый;</w:t>
      </w:r>
    </w:p>
    <w:p w:rsidR="00A97A28" w:rsidRPr="00A97A28" w:rsidRDefault="00A97A28" w:rsidP="00A97A28">
      <w:pPr>
        <w:numPr>
          <w:ilvl w:val="0"/>
          <w:numId w:val="5"/>
        </w:numPr>
        <w:spacing w:after="24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специфический</w:t>
      </w:r>
    </w:p>
    <w:p w:rsidR="00A97A28" w:rsidRPr="00A97A28" w:rsidRDefault="00A97A28" w:rsidP="00A97A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97A28">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Основными симптомами острого ларингита являются нарушение голосовой функции – дисфония различной степени выраженности, вплоть до афонии, острая боль в горле, кашель, а также возможны затруднение дыхания, ухудшение общего самочувствия. Для острых форм характерно внезапное начало заболевания при общем удовлетворительном состоянии или на фоне небольшого недомогания. Температура тела остается нормальной или повышается до субфебрильных цифр при катаральном остром ларингите. Фебрильная температура, как правило, отражает присоединение воспаления нижних дыхательных путей или переход катарального воспаления гортани во флегмонозное.</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 xml:space="preserve">Для инфильтративных и абсцедирующих форм острого ларингита характерны сильные боли в горле, нарушение глотания, в том числе жидкости, повышенное слюноотделение, вынужденное положение головы, выраженная интоксикация, нарастающая симптоматика стеноза гортани. Выраженность клинических проявлений напрямую коррелирует с тяжестью воспалительных изменений. Общее состояние пациента становится тяжелым. При отсутствии адекватной терапии возможно развитие флегмоны шеи, медиастинита, сепсиса, абсцедирующей пневмонии и стеноза гортани. В этих случаях независимо от причины, вызывающей острый стеноз гортани, клиническая картина его однотипна и обусловлена степенью сужения дыхательных путей. Резко выраженное отрицательное давление в средостении при напряженном вдохе и нарастающее кислородное голодание вызывают симптомокомплекс, который заключается в появлении шумного дыхания, изменении ритма дыхания, </w:t>
      </w:r>
      <w:r w:rsidRPr="00A97A28">
        <w:rPr>
          <w:rFonts w:ascii="Times New Roman" w:eastAsia="Times New Roman" w:hAnsi="Times New Roman" w:cs="Times New Roman"/>
          <w:color w:val="222222"/>
          <w:sz w:val="27"/>
          <w:szCs w:val="27"/>
          <w:lang w:eastAsia="ru-RU"/>
        </w:rPr>
        <w:lastRenderedPageBreak/>
        <w:t>западении надключичных ямок и втяжении межреберных промежутков, вынужденном положении больного с запрокинутой головой, опущении гортани при вдохе и подъеме при выдохе [1, 2, 7].</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При неполной обструкции гортани возникает шумное дыхание – стридор, обусловленный колебаниями надгортанника, черпаловидных хрящей, частично голосовых связок при интенсивном турбулентном прохождении воздуха через суженные дыхательные пути согласно закону Бернулли. При доминировании отека тканей гортани наблюдается свистящий звук, при нарастании гиперсекреции – хриплое, клокочущее, шумное дыхание. В терминальной стадии стеноза дыхание становится все менее шумным за счет уменьшения дыхательного объема [1, 2].</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У пациентов с обструкцией гортани воспалительным инфильтратом при абсцессе надгортанника на фоне острого болевого симптома первыми появляются жалобы на невозможность глотания, что связано с ограничением подвижности надгортанника и отеком задней стенки гортани, затем по мере прогрессирования заболевания появляется затруднение дыхания. Обструкция голосовой щели может наступить очень быстро, что требует от врача экстренных мер для спасения жизни больного [2, 3].</w:t>
      </w:r>
    </w:p>
    <w:p w:rsidR="00A97A28" w:rsidRPr="00A97A28" w:rsidRDefault="00A97A28" w:rsidP="00A97A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97A28">
        <w:rPr>
          <w:rFonts w:ascii="Times New Roman" w:eastAsia="Times New Roman" w:hAnsi="Times New Roman" w:cs="Times New Roman"/>
          <w:b/>
          <w:bCs/>
          <w:color w:val="000000"/>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7"/>
          <w:szCs w:val="27"/>
          <w:lang w:eastAsia="ru-RU"/>
        </w:rPr>
        <w:t>Критерии установления диагноза/состояния:</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7"/>
          <w:szCs w:val="27"/>
          <w:lang w:eastAsia="ru-RU"/>
        </w:rPr>
        <w:t>Критериями установления диагноза острый ларингит являются:</w:t>
      </w:r>
    </w:p>
    <w:p w:rsidR="00A97A28" w:rsidRPr="00A97A28" w:rsidRDefault="00A97A28" w:rsidP="00A97A28">
      <w:pPr>
        <w:numPr>
          <w:ilvl w:val="0"/>
          <w:numId w:val="6"/>
        </w:numPr>
        <w:spacing w:after="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7"/>
          <w:szCs w:val="27"/>
          <w:lang w:eastAsia="ru-RU"/>
        </w:rPr>
        <w:t>Данные анамнеза (внезапное начало на фоне небольшого недомогания), при тяжелых формах ухудшение общего состояния</w:t>
      </w:r>
    </w:p>
    <w:p w:rsidR="00A97A28" w:rsidRPr="00A97A28" w:rsidRDefault="00A97A28" w:rsidP="00A97A28">
      <w:pPr>
        <w:numPr>
          <w:ilvl w:val="0"/>
          <w:numId w:val="6"/>
        </w:numPr>
        <w:spacing w:after="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7"/>
          <w:szCs w:val="27"/>
          <w:lang w:eastAsia="ru-RU"/>
        </w:rPr>
        <w:t xml:space="preserve">Жалоб на изменения голоса (дисфонию), боли при глотании, кашель, повышенную температуру тела. При тяжелых формах жалобы на появление сильной боли при глотании даже жидкости, повышение </w:t>
      </w:r>
      <w:r w:rsidRPr="00A97A28">
        <w:rPr>
          <w:rFonts w:ascii="Times New Roman" w:eastAsia="Times New Roman" w:hAnsi="Times New Roman" w:cs="Times New Roman"/>
          <w:i/>
          <w:iCs/>
          <w:color w:val="333333"/>
          <w:sz w:val="27"/>
          <w:szCs w:val="27"/>
          <w:lang w:eastAsia="ru-RU"/>
        </w:rPr>
        <w:lastRenderedPageBreak/>
        <w:t>температуры до фебрильных цифр, повышенное слюноотделение, нарушение дыхания.</w:t>
      </w:r>
    </w:p>
    <w:p w:rsidR="00A97A28" w:rsidRPr="00A97A28" w:rsidRDefault="00A97A28" w:rsidP="00A97A28">
      <w:pPr>
        <w:numPr>
          <w:ilvl w:val="0"/>
          <w:numId w:val="6"/>
        </w:numPr>
        <w:spacing w:after="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7"/>
          <w:szCs w:val="27"/>
          <w:lang w:eastAsia="ru-RU"/>
        </w:rPr>
        <w:t>Физикальные данные при тяжелых формах  острого ларингита свидетельствуют о болезненной пальпации шеи и гортани, нарушениях подвижности хрящей гортани, вынужденном положении головы и шеи.</w:t>
      </w:r>
    </w:p>
    <w:p w:rsidR="00A97A28" w:rsidRPr="00A97A28" w:rsidRDefault="00A97A28" w:rsidP="00A97A28">
      <w:pPr>
        <w:numPr>
          <w:ilvl w:val="0"/>
          <w:numId w:val="6"/>
        </w:numPr>
        <w:spacing w:after="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7"/>
          <w:szCs w:val="27"/>
          <w:lang w:eastAsia="ru-RU"/>
        </w:rPr>
        <w:t>Инструментальный осмотр </w:t>
      </w:r>
      <w:r w:rsidRPr="00A97A28">
        <w:rPr>
          <w:rFonts w:ascii="Times New Roman" w:eastAsia="Times New Roman" w:hAnsi="Times New Roman" w:cs="Times New Roman"/>
          <w:color w:val="222222"/>
          <w:sz w:val="27"/>
          <w:szCs w:val="27"/>
          <w:lang w:eastAsia="ru-RU"/>
        </w:rPr>
        <w:t>–</w:t>
      </w:r>
      <w:r w:rsidRPr="00A97A28">
        <w:rPr>
          <w:rFonts w:ascii="Times New Roman" w:eastAsia="Times New Roman" w:hAnsi="Times New Roman" w:cs="Times New Roman"/>
          <w:i/>
          <w:iCs/>
          <w:color w:val="333333"/>
          <w:sz w:val="27"/>
          <w:szCs w:val="27"/>
          <w:lang w:eastAsia="ru-RU"/>
        </w:rPr>
        <w:t> проведение ларингоскопии. Для острого катарального ларингита характерны гиперемия, отек. Усиление сосудистого рисунка слизистой оболочки гортани. Голосовые складки могут быть ярко-розовыми, ярко-красными, утолщенными. Голосовая щель при фонации овальная или линейная, выраженная гиперемия и отек слизистой оболочки гортани, фибринозные налеты [1, 2, 5].</w:t>
      </w:r>
    </w:p>
    <w:p w:rsidR="00A97A28" w:rsidRPr="00A97A28" w:rsidRDefault="00A97A28" w:rsidP="00A97A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97A28">
        <w:rPr>
          <w:rFonts w:ascii="Times New Roman" w:eastAsia="Times New Roman" w:hAnsi="Times New Roman" w:cs="Times New Roman"/>
          <w:b/>
          <w:bCs/>
          <w:color w:val="000000"/>
          <w:kern w:val="36"/>
          <w:sz w:val="48"/>
          <w:szCs w:val="48"/>
          <w:lang w:eastAsia="ru-RU"/>
        </w:rPr>
        <w:t>2.1 Жалобы и анамнез</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См. раздел «1.6 Клиническая картина заболевания или состояния (группы заболеваний или состояний)».</w:t>
      </w:r>
    </w:p>
    <w:p w:rsidR="00A97A28" w:rsidRPr="00A97A28" w:rsidRDefault="00A97A28" w:rsidP="00A97A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97A28">
        <w:rPr>
          <w:rFonts w:ascii="Times New Roman" w:eastAsia="Times New Roman" w:hAnsi="Times New Roman" w:cs="Times New Roman"/>
          <w:b/>
          <w:bCs/>
          <w:color w:val="000000"/>
          <w:kern w:val="36"/>
          <w:sz w:val="48"/>
          <w:szCs w:val="48"/>
          <w:lang w:eastAsia="ru-RU"/>
        </w:rPr>
        <w:t>2.2 Физикальное обследование</w:t>
      </w:r>
    </w:p>
    <w:p w:rsidR="00A97A28" w:rsidRPr="00A97A28" w:rsidRDefault="00A97A28" w:rsidP="00A97A28">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При физикальном обследовании пациентов с подозрением на острый ларингит </w:t>
      </w:r>
      <w:r w:rsidRPr="00A97A28">
        <w:rPr>
          <w:rFonts w:ascii="Times New Roman" w:eastAsia="Times New Roman" w:hAnsi="Times New Roman" w:cs="Times New Roman"/>
          <w:b/>
          <w:bCs/>
          <w:color w:val="222222"/>
          <w:sz w:val="27"/>
          <w:szCs w:val="27"/>
          <w:lang w:eastAsia="ru-RU"/>
        </w:rPr>
        <w:t>рекомендован</w:t>
      </w:r>
      <w:r w:rsidRPr="00A97A28">
        <w:rPr>
          <w:rFonts w:ascii="Times New Roman" w:eastAsia="Times New Roman" w:hAnsi="Times New Roman" w:cs="Times New Roman"/>
          <w:color w:val="222222"/>
          <w:sz w:val="27"/>
          <w:szCs w:val="27"/>
          <w:lang w:eastAsia="ru-RU"/>
        </w:rPr>
        <w:t> прием (осмотр, консультация) врача-оториноларинголога или врача общей практики (семейного врача) или врача-педиатра с целью постановки и уточнения диагноза. [6, 10, 53].</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Проводя физикальный осмотр, следует обратить внимание на наличие/отсутствие симптомов дыхательной недостаточности.</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Главным симптомом острой дыхательной недостаточности является одышка. В зависимости от тяжести одышки выделяют следующие ее степени: I степень дыхательной недостаточности – одышка возникает при физической нагрузке; II степень – одышка возникает при малых физических нагрузках (неспешная ходьба, умывание, одевание); III степень – одышка в покое.</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lastRenderedPageBreak/>
        <w:t>По клиническому течению и величине просвета дыхательных путей различают четыре стадии стеноза гортани:</w:t>
      </w:r>
    </w:p>
    <w:p w:rsidR="00A97A28" w:rsidRPr="00A97A28" w:rsidRDefault="00A97A28" w:rsidP="00A97A28">
      <w:pPr>
        <w:numPr>
          <w:ilvl w:val="0"/>
          <w:numId w:val="8"/>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Стадия компенсации, которая характеризуется отсутствием одышки в покое, при ходьбе одышка появляется. Характеризуется сужением просвета гортани на 1/3.</w:t>
      </w:r>
    </w:p>
    <w:p w:rsidR="00A97A28" w:rsidRPr="00A97A28" w:rsidRDefault="00A97A28" w:rsidP="00A97A28">
      <w:pPr>
        <w:numPr>
          <w:ilvl w:val="0"/>
          <w:numId w:val="8"/>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Стадия субкомпенсации – при этом появляется инспираторная одышка с включением в акт дыхания вспомогательных мышц при физической нагрузке, отмечается втяжение межреберных промежутков, мягких тканей яремной и надключичных ямок, стридорозное (шумное) дыхание, бледность кожных покровов, артериальное давление остается нормальным или повышенным, просвет гортани сужен на 1/2 и более.</w:t>
      </w:r>
    </w:p>
    <w:p w:rsidR="00A97A28" w:rsidRPr="00A97A28" w:rsidRDefault="00A97A28" w:rsidP="00A97A28">
      <w:pPr>
        <w:numPr>
          <w:ilvl w:val="0"/>
          <w:numId w:val="8"/>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Стадия декомпенсации. Дыхание при этом поверхностное, частое, резко выражен стридор. Вынужденное положение сидя. Гортань совершает максимальные экскурсии. Лицо становится бледно-синюшным, отмечается повышенная потливость, акроцианоз, пульс учащенный, нитевидный, артериальное давление снижено, щелевидный просвет гортани.</w:t>
      </w:r>
    </w:p>
    <w:p w:rsidR="00A97A28" w:rsidRPr="00A97A28" w:rsidRDefault="00A97A28" w:rsidP="00A97A28">
      <w:pPr>
        <w:numPr>
          <w:ilvl w:val="0"/>
          <w:numId w:val="8"/>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Асфиксия – дыхание прерывистое или совсем прекращается. Голосовая щель резко сужена. Резкое угнетение сердечной деятельности. Пульс частый, нитевидный, нередко не прощупывается. Кожные покровы бледно-серые за счет спазма мелких артерий. Отмечается потеря сознания, экзофтальм, непроизвольное мочеиспускание, дефекация, остановка сердца [1, 2, 5, 8].</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Острое начало заболевания с быстрым прогрессированием симптомов стеноза усугубляет тяжесть состояния больного, поскольку за короткое время не успевают развиться компенсаторные механизмы. Это необходимо учитывать при определении показаний для экстренного хирургического лечения [1, 2, 5].</w:t>
      </w:r>
    </w:p>
    <w:p w:rsidR="00A97A28" w:rsidRPr="00A97A28" w:rsidRDefault="00A97A28" w:rsidP="00A97A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97A28">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A97A28" w:rsidRPr="00A97A28" w:rsidRDefault="00A97A28" w:rsidP="00A97A28">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Рекомендуется</w:t>
      </w:r>
      <w:r w:rsidRPr="00A97A28">
        <w:rPr>
          <w:rFonts w:ascii="Times New Roman" w:eastAsia="Times New Roman" w:hAnsi="Times New Roman" w:cs="Times New Roman"/>
          <w:color w:val="222222"/>
          <w:sz w:val="27"/>
          <w:szCs w:val="27"/>
          <w:lang w:eastAsia="ru-RU"/>
        </w:rPr>
        <w:t xml:space="preserve"> проведение общего клинического обследования, включающего Общий (клинический) анализ крови развернутый пациентам с </w:t>
      </w:r>
      <w:r w:rsidRPr="00A97A28">
        <w:rPr>
          <w:rFonts w:ascii="Times New Roman" w:eastAsia="Times New Roman" w:hAnsi="Times New Roman" w:cs="Times New Roman"/>
          <w:color w:val="222222"/>
          <w:sz w:val="27"/>
          <w:szCs w:val="27"/>
          <w:lang w:eastAsia="ru-RU"/>
        </w:rPr>
        <w:lastRenderedPageBreak/>
        <w:t>ОЛ для оценки общего состояния организма, выявления воспалительной реакции: лейкоцитоз, повышение скорости оседания эритроцитов (СОЭ) [1-5].</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A97A28" w:rsidRPr="00A97A28" w:rsidRDefault="00A97A28" w:rsidP="00A97A28">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Рекомендуется</w:t>
      </w:r>
      <w:r w:rsidRPr="00A97A28">
        <w:rPr>
          <w:rFonts w:ascii="Times New Roman" w:eastAsia="Times New Roman" w:hAnsi="Times New Roman" w:cs="Times New Roman"/>
          <w:color w:val="222222"/>
          <w:sz w:val="27"/>
          <w:szCs w:val="27"/>
          <w:lang w:eastAsia="ru-RU"/>
        </w:rPr>
        <w:t> комплексное клинико-лабораторное обследование всем пациентам с флегмонозным ларингитом при госпитализации [1].</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A97A28" w:rsidRPr="00A97A28" w:rsidRDefault="00A97A28" w:rsidP="00A97A28">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Рекомендуется</w:t>
      </w:r>
      <w:r w:rsidRPr="00A97A28">
        <w:rPr>
          <w:rFonts w:ascii="Times New Roman" w:eastAsia="Times New Roman" w:hAnsi="Times New Roman" w:cs="Times New Roman"/>
          <w:color w:val="222222"/>
          <w:sz w:val="27"/>
          <w:szCs w:val="27"/>
          <w:lang w:eastAsia="ru-RU"/>
        </w:rPr>
        <w:t> проведение микробиологического (культурального) исследования гнойного отделяемого на аэробные и факультативно анаэробные микроорганизмы с определением возбудителя и его чувствительности к антибактериальным или/и другим лекарственным препаратам для выбора адекватной терапии [1, 10].</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Комментарии:</w:t>
      </w:r>
      <w:r w:rsidRPr="00A97A28">
        <w:rPr>
          <w:rFonts w:ascii="Times New Roman" w:eastAsia="Times New Roman" w:hAnsi="Times New Roman" w:cs="Times New Roman"/>
          <w:i/>
          <w:iCs/>
          <w:color w:val="333333"/>
          <w:sz w:val="27"/>
          <w:szCs w:val="27"/>
          <w:lang w:eastAsia="ru-RU"/>
        </w:rPr>
        <w:t> При поступлении на стационарное лечение проводится стандартное лабораторное обследование [3, 5, 10].</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p>
    <w:p w:rsidR="00A97A28" w:rsidRPr="00A97A28" w:rsidRDefault="00A97A28" w:rsidP="00A97A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97A28">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A97A28" w:rsidRPr="00A97A28" w:rsidRDefault="00A97A28" w:rsidP="00A97A28">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Рекомендуется проведение ларингоскопии пациентам с острым ларингитом с целью осмотра гортани</w:t>
      </w:r>
      <w:r w:rsidRPr="00A97A28">
        <w:rPr>
          <w:rFonts w:ascii="Times New Roman" w:eastAsia="Times New Roman" w:hAnsi="Times New Roman" w:cs="Times New Roman"/>
          <w:b/>
          <w:bCs/>
          <w:color w:val="222222"/>
          <w:sz w:val="27"/>
          <w:szCs w:val="27"/>
          <w:lang w:eastAsia="ru-RU"/>
        </w:rPr>
        <w:t> </w:t>
      </w:r>
      <w:r w:rsidRPr="00A97A28">
        <w:rPr>
          <w:rFonts w:ascii="Times New Roman" w:eastAsia="Times New Roman" w:hAnsi="Times New Roman" w:cs="Times New Roman"/>
          <w:color w:val="222222"/>
          <w:sz w:val="27"/>
          <w:szCs w:val="27"/>
          <w:lang w:eastAsia="ru-RU"/>
        </w:rPr>
        <w:t>[12, 13, 14, 15].</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Комментарии:</w:t>
      </w:r>
      <w:r w:rsidRPr="00A97A28">
        <w:rPr>
          <w:rFonts w:ascii="Times New Roman" w:eastAsia="Times New Roman" w:hAnsi="Times New Roman" w:cs="Times New Roman"/>
          <w:i/>
          <w:iCs/>
          <w:color w:val="333333"/>
          <w:sz w:val="27"/>
          <w:szCs w:val="27"/>
          <w:lang w:eastAsia="ru-RU"/>
        </w:rPr>
        <w:t> проведение непрямой ларингоскопии при помощи гортанного зеркала является обязательной диагностической процедурой при осмотре пациентов 12 лет и старше врачом-оториноларингологом как на амбулаторном, так и на стационарном этапе диагностики. При осмотре на амбулаторном этапе детей дошкольного и младшего школьного возраста врачом-оториноларингологом и врачом-педиатром проведение непрямой ларингоскопии при помощи гортанного зеркала зачастую не представляется возможным по причине эмоциональной лабильности пациента и выраженного глоточного рефлекса.</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7"/>
          <w:szCs w:val="27"/>
          <w:lang w:eastAsia="ru-RU"/>
        </w:rPr>
        <w:lastRenderedPageBreak/>
        <w:t>При невозможности осмотреть гортань при непрямой ларингоскопии показано проведение видео фиброринофаринголарингоскопии. При проведении ларингоскопии необходимо определить характер патологического процесса, его локализацию, уровень, протяженность и степень сужения дыхательных путей [13-15].</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7"/>
          <w:szCs w:val="27"/>
          <w:lang w:eastAsia="ru-RU"/>
        </w:rPr>
        <w:t>Для картины острого ларингита характерна гиперемия, отек слизистой оболочки гортани, усиление сосудистого рисунка. Голосовые складки, как правило, розовые или ярко-красные, утолщены, голосовая щель при фонации овальная или линейная со скоплением мокроты. При остром ларингите в воспалительный процесс может быть вовлечена слизистая оболочка подскладкового отдела гортани. При подскладковом ларингите диагностируется валикообразное утолщение слизистой оболочки подголосового отдела гортани.</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7"/>
          <w:szCs w:val="27"/>
          <w:lang w:eastAsia="ru-RU"/>
        </w:rPr>
        <w:t>При катаральной форме острого ларингита изменения наблюдаются главным образом на голосовых складках, в межчерпаловидном или подскладочном пространстве. На фоне гиперемированной слизистой оболочки гортани и голосовых складок видны расширенные поверхностные кровеносные сосуды и слизистый или слизисто-гнойный секрет, усиливающий охриплость</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7"/>
          <w:szCs w:val="27"/>
          <w:lang w:eastAsia="ru-RU"/>
        </w:rPr>
        <w:t>При отечной форме острого ларингита определяются сплошная гиперемия и отечность всей слизистой оболочки гортани различной степени выраженности. При фонации наблюдается неполное смыкание голосовых складок, голосовая щель при этом имеет линейную или овальную форму.</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7"/>
          <w:szCs w:val="27"/>
          <w:lang w:eastAsia="ru-RU"/>
        </w:rPr>
        <w:t>При остром ларингите, развивающемся на фоне гриппа или ОРВИ, при ларингоскопии видны кровоизлияния в слизистую оболочку гортани: от петехиальных до небольших размеров гематом (так называемый геморрагический ларингит) [11, 13].</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7"/>
          <w:szCs w:val="27"/>
          <w:lang w:eastAsia="ru-RU"/>
        </w:rPr>
        <w:t>Появление в гортани фибринозного налета белого и беловато-желтого цвета – признак перехода заболевания в более тяжелую форму – фибринозный ларингит, а налет серого или бурого цвета может являться признаком дифтерии.</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7"/>
          <w:szCs w:val="27"/>
          <w:lang w:eastAsia="ru-RU"/>
        </w:rPr>
        <w:t xml:space="preserve">Если процесс не связан с интубационной травмой, его выявление у взрослых требует срочной дифференциальной диагностики с системными заболеваниями и туберкулезом. При инфильтративном ларингите определяют значительную инфильтрацию, гиперемию, увеличение в объеме и нарушение подвижности пораженного отдела гортани. Часто видны фибринозные налеты, в месте формирования абсцесса просвечивает гнойное содержимое. При тяжелой форме ларингита и хондроперихондрите гортани характерны болезненность при пальпации, нарушение подвижности хрящей гортани, возможна </w:t>
      </w:r>
      <w:r w:rsidRPr="00A97A28">
        <w:rPr>
          <w:rFonts w:ascii="Times New Roman" w:eastAsia="Times New Roman" w:hAnsi="Times New Roman" w:cs="Times New Roman"/>
          <w:i/>
          <w:iCs/>
          <w:color w:val="333333"/>
          <w:sz w:val="27"/>
          <w:szCs w:val="27"/>
          <w:lang w:eastAsia="ru-RU"/>
        </w:rPr>
        <w:lastRenderedPageBreak/>
        <w:t>инфильтрация и гиперемия кожных покровов в проекции гортани, на фоне болевого синдрома и клиники общей гнойной инфекции. Абсцесс надгортанника выглядит как шаровидное образование на его язычной поверхности с просвечивающим гнойным содержимым с выраженным болевым синдромом и нарушением глотания.</w:t>
      </w:r>
    </w:p>
    <w:p w:rsidR="00A97A28" w:rsidRPr="00A97A28" w:rsidRDefault="00A97A28" w:rsidP="00A97A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97A28">
        <w:rPr>
          <w:rFonts w:ascii="Times New Roman" w:eastAsia="Times New Roman" w:hAnsi="Times New Roman" w:cs="Times New Roman"/>
          <w:b/>
          <w:bCs/>
          <w:color w:val="000000"/>
          <w:kern w:val="36"/>
          <w:sz w:val="48"/>
          <w:szCs w:val="48"/>
          <w:lang w:eastAsia="ru-RU"/>
        </w:rPr>
        <w:t>2.5 Иные диагностические исследования</w:t>
      </w:r>
    </w:p>
    <w:p w:rsidR="00A97A28" w:rsidRPr="00A97A28" w:rsidRDefault="00A97A28" w:rsidP="00A97A28">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Рекомендуется</w:t>
      </w:r>
      <w:r w:rsidRPr="00A97A28">
        <w:rPr>
          <w:rFonts w:ascii="Times New Roman" w:eastAsia="Times New Roman" w:hAnsi="Times New Roman" w:cs="Times New Roman"/>
          <w:color w:val="222222"/>
          <w:sz w:val="27"/>
          <w:szCs w:val="27"/>
          <w:lang w:eastAsia="ru-RU"/>
        </w:rPr>
        <w:t> проведение пульсоксиметрии детям младшего и дошкольного возраста  с острым ларингитом с целью оценки степени дыхательной недостаточности и необходимости назначения оксигенотерапии [9, 16]. </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Уровень убедительности рекомендаций В (уровень достоверности доказательств – 2)</w:t>
      </w:r>
    </w:p>
    <w:p w:rsidR="00A97A28" w:rsidRPr="00A97A28" w:rsidRDefault="00A97A28" w:rsidP="00A97A28">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Рекомендуется</w:t>
      </w:r>
      <w:r w:rsidRPr="00A97A28">
        <w:rPr>
          <w:rFonts w:ascii="Times New Roman" w:eastAsia="Times New Roman" w:hAnsi="Times New Roman" w:cs="Times New Roman"/>
          <w:color w:val="222222"/>
          <w:sz w:val="27"/>
          <w:szCs w:val="27"/>
          <w:lang w:eastAsia="ru-RU"/>
        </w:rPr>
        <w:t> проведение компьютерная томография гортани с внутривенным болюсным контрастированием пациентам с острым ларингитом в целях дифференциальной диагностики и при наличии показаний [15, 16].</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Комментарии</w:t>
      </w:r>
      <w:r w:rsidRPr="00A97A28">
        <w:rPr>
          <w:rFonts w:ascii="Times New Roman" w:eastAsia="Times New Roman" w:hAnsi="Times New Roman" w:cs="Times New Roman"/>
          <w:b/>
          <w:bCs/>
          <w:i/>
          <w:iCs/>
          <w:color w:val="333333"/>
          <w:sz w:val="27"/>
          <w:szCs w:val="27"/>
          <w:lang w:eastAsia="ru-RU"/>
        </w:rPr>
        <w:t>:</w:t>
      </w:r>
      <w:r w:rsidRPr="00A97A28">
        <w:rPr>
          <w:rFonts w:ascii="Times New Roman" w:eastAsia="Times New Roman" w:hAnsi="Times New Roman" w:cs="Times New Roman"/>
          <w:i/>
          <w:iCs/>
          <w:color w:val="333333"/>
          <w:sz w:val="27"/>
          <w:szCs w:val="27"/>
          <w:lang w:eastAsia="ru-RU"/>
        </w:rPr>
        <w:t> рассмотрение вопроса о проведении компьютерной томографии гортани с внутривенным болюсным контрастированием целесообразно пациентам с острым ларингитом на стационарном этапе лечения при подозрении на развитие гнойных осложнений острого ларингита и в случае сложности в дифференциальной диагностике с иными заболеваниями гортани.</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7"/>
          <w:szCs w:val="27"/>
          <w:lang w:eastAsia="ru-RU"/>
        </w:rPr>
        <w:t>При невозможности проведения КТ при признаках стеноза гортани в сомнительных ситуациях у детей возможно проведение рентгенографии шеи в прямой и боковой проекциях [13, 1].</w:t>
      </w:r>
    </w:p>
    <w:p w:rsidR="00A97A28" w:rsidRPr="00A97A28" w:rsidRDefault="00A97A28" w:rsidP="00A97A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97A28">
        <w:rPr>
          <w:rFonts w:ascii="Times New Roman" w:eastAsia="Times New Roman" w:hAnsi="Times New Roman" w:cs="Times New Roman"/>
          <w:b/>
          <w:bCs/>
          <w:color w:val="000000"/>
          <w:kern w:val="36"/>
          <w:sz w:val="48"/>
          <w:szCs w:val="48"/>
          <w:lang w:eastAsia="ru-RU"/>
        </w:rPr>
        <w:t xml:space="preserve">3. Лечение, включая медикаментозную и немедикаментозную терапии, диетотерапию, обезболивание, медицинские показания и </w:t>
      </w:r>
      <w:r w:rsidRPr="00A97A28">
        <w:rPr>
          <w:rFonts w:ascii="Times New Roman" w:eastAsia="Times New Roman" w:hAnsi="Times New Roman" w:cs="Times New Roman"/>
          <w:b/>
          <w:bCs/>
          <w:color w:val="000000"/>
          <w:kern w:val="36"/>
          <w:sz w:val="48"/>
          <w:szCs w:val="48"/>
          <w:lang w:eastAsia="ru-RU"/>
        </w:rPr>
        <w:lastRenderedPageBreak/>
        <w:t>противопоказания к применению методов лечения</w:t>
      </w:r>
    </w:p>
    <w:p w:rsidR="00A97A28" w:rsidRPr="00A97A28" w:rsidRDefault="00A97A28" w:rsidP="00A97A28">
      <w:pPr>
        <w:spacing w:before="750" w:after="450" w:line="240" w:lineRule="auto"/>
        <w:outlineLvl w:val="1"/>
        <w:rPr>
          <w:rFonts w:ascii="Times New Roman" w:eastAsia="Times New Roman" w:hAnsi="Times New Roman" w:cs="Times New Roman"/>
          <w:b/>
          <w:bCs/>
          <w:color w:val="222222"/>
          <w:sz w:val="33"/>
          <w:szCs w:val="33"/>
          <w:lang w:eastAsia="ru-RU"/>
        </w:rPr>
      </w:pPr>
      <w:r w:rsidRPr="00A97A28">
        <w:rPr>
          <w:rFonts w:ascii="Times New Roman" w:eastAsia="Times New Roman" w:hAnsi="Times New Roman" w:cs="Times New Roman"/>
          <w:b/>
          <w:bCs/>
          <w:color w:val="222222"/>
          <w:sz w:val="33"/>
          <w:szCs w:val="33"/>
          <w:lang w:eastAsia="ru-RU"/>
        </w:rPr>
        <w:t>3.1 Консервативное лечение</w:t>
      </w:r>
    </w:p>
    <w:p w:rsidR="00A97A28" w:rsidRPr="00A97A28" w:rsidRDefault="00A97A28" w:rsidP="00A97A28">
      <w:pPr>
        <w:numPr>
          <w:ilvl w:val="0"/>
          <w:numId w:val="15"/>
        </w:numPr>
        <w:spacing w:after="24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Рекомендуются применение противовоспалительных и жаропонижающих препаратов взрослым и детям с острым ларингитом у пациентов с фебрильной лихорадкой [22, 27].</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Комментарии</w:t>
      </w:r>
      <w:r w:rsidRPr="00A97A28">
        <w:rPr>
          <w:rFonts w:ascii="Times New Roman" w:eastAsia="Times New Roman" w:hAnsi="Times New Roman" w:cs="Times New Roman"/>
          <w:b/>
          <w:bCs/>
          <w:i/>
          <w:iCs/>
          <w:color w:val="333333"/>
          <w:sz w:val="27"/>
          <w:szCs w:val="27"/>
          <w:lang w:eastAsia="ru-RU"/>
        </w:rPr>
        <w:t>:</w:t>
      </w:r>
      <w:r w:rsidRPr="00A97A28">
        <w:rPr>
          <w:rFonts w:ascii="Times New Roman" w:eastAsia="Times New Roman" w:hAnsi="Times New Roman" w:cs="Times New Roman"/>
          <w:color w:val="222222"/>
          <w:sz w:val="27"/>
          <w:szCs w:val="27"/>
          <w:lang w:eastAsia="ru-RU"/>
        </w:rPr>
        <w:t> </w:t>
      </w:r>
      <w:r w:rsidRPr="00A97A28">
        <w:rPr>
          <w:rFonts w:ascii="Times New Roman" w:eastAsia="Times New Roman" w:hAnsi="Times New Roman" w:cs="Times New Roman"/>
          <w:i/>
          <w:iCs/>
          <w:color w:val="333333"/>
          <w:sz w:val="27"/>
          <w:szCs w:val="27"/>
          <w:lang w:eastAsia="ru-RU"/>
        </w:rPr>
        <w:t>целесообразно с данной целью назначение</w:t>
      </w:r>
      <w:r w:rsidRPr="00A97A28">
        <w:rPr>
          <w:rFonts w:ascii="Times New Roman" w:eastAsia="Times New Roman" w:hAnsi="Times New Roman" w:cs="Times New Roman"/>
          <w:color w:val="222222"/>
          <w:sz w:val="27"/>
          <w:szCs w:val="27"/>
          <w:lang w:eastAsia="ru-RU"/>
        </w:rPr>
        <w:t> </w:t>
      </w:r>
      <w:r w:rsidRPr="00A97A28">
        <w:rPr>
          <w:rFonts w:ascii="Times New Roman" w:eastAsia="Times New Roman" w:hAnsi="Times New Roman" w:cs="Times New Roman"/>
          <w:i/>
          <w:iCs/>
          <w:color w:val="333333"/>
          <w:sz w:val="27"/>
          <w:szCs w:val="27"/>
          <w:lang w:eastAsia="ru-RU"/>
        </w:rPr>
        <w:t>парацетамола** до 60 мг/кг/сут и/или ибупрофена** до 30 мг/кг/сут. Детям при повышении температуры тела &gt; 39-39,5°C рекомендуется использовать физические методы охлаждения (раскрыть ребенка, обтереть водой температуры 25-30ºC), провести жаропонижающую терапию (препараты группы нестероидные противовоспалительные и противоревматические препараты (ибупрофен** в дозе 7,5 мг/кг каждые 6-8 ч (максимально 30 мг/кг/сут) или препараты группы другие анальгетики и антипиретики (парацетамол** в дозе 10-15 мг/кг каждые 6 ч (максимально 60 мг/кг/сут)</w:t>
      </w:r>
      <w:r w:rsidRPr="00A97A28">
        <w:rPr>
          <w:rFonts w:ascii="Times New Roman" w:eastAsia="Times New Roman" w:hAnsi="Times New Roman" w:cs="Times New Roman"/>
          <w:color w:val="222222"/>
          <w:sz w:val="27"/>
          <w:szCs w:val="27"/>
          <w:lang w:eastAsia="ru-RU"/>
        </w:rPr>
        <w:t> </w:t>
      </w:r>
      <w:r w:rsidRPr="00A97A28">
        <w:rPr>
          <w:rFonts w:ascii="Times New Roman" w:eastAsia="Times New Roman" w:hAnsi="Times New Roman" w:cs="Times New Roman"/>
          <w:i/>
          <w:iCs/>
          <w:color w:val="333333"/>
          <w:sz w:val="27"/>
          <w:szCs w:val="27"/>
          <w:lang w:eastAsia="ru-RU"/>
        </w:rPr>
        <w:t>[22].</w:t>
      </w:r>
    </w:p>
    <w:p w:rsidR="00A97A28" w:rsidRPr="00A97A28" w:rsidRDefault="00A97A28" w:rsidP="00A97A28">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Не рекомендуется</w:t>
      </w:r>
      <w:r w:rsidRPr="00A97A28">
        <w:rPr>
          <w:rFonts w:ascii="Times New Roman" w:eastAsia="Times New Roman" w:hAnsi="Times New Roman" w:cs="Times New Roman"/>
          <w:color w:val="222222"/>
          <w:sz w:val="27"/>
          <w:szCs w:val="27"/>
          <w:lang w:eastAsia="ru-RU"/>
        </w:rPr>
        <w:t> повышенное потребление жидкости при катаральной форме острого ларингита, протекающего на фоне ОРВИ [22, 46, 47].</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Уровень убедительности рекомендаций  B (уровень достоверности доказательств – 2).</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Комментарии:</w:t>
      </w:r>
      <w:r w:rsidRPr="00A97A28">
        <w:rPr>
          <w:rFonts w:ascii="Times New Roman" w:eastAsia="Times New Roman" w:hAnsi="Times New Roman" w:cs="Times New Roman"/>
          <w:i/>
          <w:iCs/>
          <w:color w:val="333333"/>
          <w:sz w:val="27"/>
          <w:szCs w:val="27"/>
          <w:lang w:eastAsia="ru-RU"/>
        </w:rPr>
        <w:t> Польза обильного выпаивания сомнительна, а повышение секреции антидиуретического гормона в период болезни, напротив, способствует задержке жидкости.</w:t>
      </w:r>
    </w:p>
    <w:p w:rsidR="00A97A28" w:rsidRPr="00A97A28" w:rsidRDefault="00A97A28" w:rsidP="00A97A28">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Не рекомендуется</w:t>
      </w:r>
      <w:r w:rsidRPr="00A97A28">
        <w:rPr>
          <w:rFonts w:ascii="Times New Roman" w:eastAsia="Times New Roman" w:hAnsi="Times New Roman" w:cs="Times New Roman"/>
          <w:color w:val="222222"/>
          <w:sz w:val="27"/>
          <w:szCs w:val="27"/>
          <w:lang w:eastAsia="ru-RU"/>
        </w:rPr>
        <w:t> рутинное назначение противокашлевых препаратов, отхаркивающих лекарственных препаратов детям с острым ларингитом и острым ларинготрахеитом за исключением случаев мучительного кашля [28, 29, 48, 49, 50].  </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Комментарии:</w:t>
      </w:r>
      <w:r w:rsidRPr="00A97A28">
        <w:rPr>
          <w:rFonts w:ascii="Times New Roman" w:eastAsia="Times New Roman" w:hAnsi="Times New Roman" w:cs="Times New Roman"/>
          <w:color w:val="222222"/>
          <w:sz w:val="27"/>
          <w:szCs w:val="27"/>
          <w:lang w:eastAsia="ru-RU"/>
        </w:rPr>
        <w:t> </w:t>
      </w:r>
      <w:r w:rsidRPr="00A97A28">
        <w:rPr>
          <w:rFonts w:ascii="Times New Roman" w:eastAsia="Times New Roman" w:hAnsi="Times New Roman" w:cs="Times New Roman"/>
          <w:i/>
          <w:iCs/>
          <w:color w:val="333333"/>
          <w:sz w:val="27"/>
          <w:szCs w:val="27"/>
          <w:lang w:eastAsia="ru-RU"/>
        </w:rPr>
        <w:t xml:space="preserve">перед назначением противокашлевых препаратов следует убедиться в отсутствии состояний, требующих соответствующего лечения и </w:t>
      </w:r>
      <w:r w:rsidRPr="00A97A28">
        <w:rPr>
          <w:rFonts w:ascii="Times New Roman" w:eastAsia="Times New Roman" w:hAnsi="Times New Roman" w:cs="Times New Roman"/>
          <w:i/>
          <w:iCs/>
          <w:color w:val="333333"/>
          <w:sz w:val="27"/>
          <w:szCs w:val="27"/>
          <w:lang w:eastAsia="ru-RU"/>
        </w:rPr>
        <w:lastRenderedPageBreak/>
        <w:t>при которых назначение терапии, направленной на подавление кашля может быть опасной, например, симптомов бронхиальной обструкции, а у детей – дополнительно – симптомов острого обструктивного ларингита (крупа).</w:t>
      </w:r>
    </w:p>
    <w:p w:rsidR="00A97A28" w:rsidRPr="00A97A28" w:rsidRDefault="00A97A28" w:rsidP="00A97A28">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Рекомендуется</w:t>
      </w:r>
      <w:r w:rsidRPr="00A97A28">
        <w:rPr>
          <w:rFonts w:ascii="Times New Roman" w:eastAsia="Times New Roman" w:hAnsi="Times New Roman" w:cs="Times New Roman"/>
          <w:color w:val="222222"/>
          <w:sz w:val="27"/>
          <w:szCs w:val="27"/>
          <w:lang w:eastAsia="ru-RU"/>
        </w:rPr>
        <w:t> применять местную противовоспалительную терапию больным с ОЛ с целью уменьшения воспалительной реакции слизистой оболочки гортани</w:t>
      </w:r>
      <w:r w:rsidRPr="00A97A28">
        <w:rPr>
          <w:rFonts w:ascii="Times New Roman" w:eastAsia="Times New Roman" w:hAnsi="Times New Roman" w:cs="Times New Roman"/>
          <w:i/>
          <w:iCs/>
          <w:color w:val="333333"/>
          <w:sz w:val="27"/>
          <w:szCs w:val="27"/>
          <w:lang w:eastAsia="ru-RU"/>
        </w:rPr>
        <w:t> </w:t>
      </w:r>
      <w:r w:rsidRPr="00A97A28">
        <w:rPr>
          <w:rFonts w:ascii="Times New Roman" w:eastAsia="Times New Roman" w:hAnsi="Times New Roman" w:cs="Times New Roman"/>
          <w:color w:val="222222"/>
          <w:sz w:val="27"/>
          <w:szCs w:val="27"/>
          <w:lang w:eastAsia="ru-RU"/>
        </w:rPr>
        <w:t>[28, 29, 31, 32, 33, 34].</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Уровень убедительности рекомендаций С</w:t>
      </w:r>
      <w:r w:rsidRPr="00A97A28">
        <w:rPr>
          <w:rFonts w:ascii="Times New Roman" w:eastAsia="Times New Roman" w:hAnsi="Times New Roman" w:cs="Times New Roman"/>
          <w:color w:val="222222"/>
          <w:sz w:val="27"/>
          <w:szCs w:val="27"/>
          <w:lang w:eastAsia="ru-RU"/>
        </w:rPr>
        <w:t> </w:t>
      </w:r>
      <w:r w:rsidRPr="00A97A28">
        <w:rPr>
          <w:rFonts w:ascii="Times New Roman" w:eastAsia="Times New Roman" w:hAnsi="Times New Roman" w:cs="Times New Roman"/>
          <w:b/>
          <w:bCs/>
          <w:color w:val="222222"/>
          <w:sz w:val="27"/>
          <w:szCs w:val="27"/>
          <w:lang w:eastAsia="ru-RU"/>
        </w:rPr>
        <w:t>(уровень достоверности доказательств – 5)</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Комментарии:</w:t>
      </w:r>
      <w:r w:rsidRPr="00A97A28">
        <w:rPr>
          <w:rFonts w:ascii="Times New Roman" w:eastAsia="Times New Roman" w:hAnsi="Times New Roman" w:cs="Times New Roman"/>
          <w:i/>
          <w:iCs/>
          <w:color w:val="333333"/>
          <w:sz w:val="27"/>
          <w:szCs w:val="27"/>
          <w:lang w:eastAsia="ru-RU"/>
        </w:rPr>
        <w:t> Особое место в лечении ОЛ занимает местная противовоспалительная терапия: инстилляции лекарственных веществ в гортань, ингаляционная терапия. Из лекарственных препаратов для вливания в гортань наиболее часто применяют антисептики из групп производные хинолина (АТХ D08AH) и четвертичные аммониевые соединения (АТХ D08AJ)</w:t>
      </w:r>
      <w:r w:rsidRPr="00A97A28">
        <w:rPr>
          <w:rFonts w:ascii="Times New Roman" w:eastAsia="Times New Roman" w:hAnsi="Times New Roman" w:cs="Times New Roman"/>
          <w:color w:val="222222"/>
          <w:sz w:val="27"/>
          <w:szCs w:val="27"/>
          <w:lang w:eastAsia="ru-RU"/>
        </w:rPr>
        <w:t> </w:t>
      </w:r>
      <w:r w:rsidRPr="00A97A28">
        <w:rPr>
          <w:rFonts w:ascii="Times New Roman" w:eastAsia="Times New Roman" w:hAnsi="Times New Roman" w:cs="Times New Roman"/>
          <w:i/>
          <w:iCs/>
          <w:color w:val="333333"/>
          <w:sz w:val="27"/>
          <w:szCs w:val="27"/>
          <w:lang w:eastAsia="ru-RU"/>
        </w:rPr>
        <w:t>[37]; Температура вливаемых лекарственных средств должна соответствовать нормальной температуре тела, вливают по каплям в объеме до 2 мл. Ввиду угрозы развития ларингоспазма эндоларингеальные вливания в гортань детям не должны проводиться. [34].</w:t>
      </w:r>
    </w:p>
    <w:p w:rsidR="00A97A28" w:rsidRPr="00A97A28" w:rsidRDefault="00A97A28" w:rsidP="00A97A28">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Рекомендуется</w:t>
      </w:r>
      <w:r w:rsidRPr="00A97A28">
        <w:rPr>
          <w:rFonts w:ascii="Times New Roman" w:eastAsia="Times New Roman" w:hAnsi="Times New Roman" w:cs="Times New Roman"/>
          <w:color w:val="222222"/>
          <w:sz w:val="27"/>
          <w:szCs w:val="27"/>
          <w:lang w:eastAsia="ru-RU"/>
        </w:rPr>
        <w:t> системная антибактериальная терапия пациентом при неосложнённом течении ОЛ при сохранении симптомов в течении 10 дней, а также осложненном течении заболевания. </w:t>
      </w:r>
      <w:r w:rsidRPr="00A97A28">
        <w:rPr>
          <w:rFonts w:ascii="Times New Roman" w:eastAsia="Times New Roman" w:hAnsi="Times New Roman" w:cs="Times New Roman"/>
          <w:i/>
          <w:iCs/>
          <w:color w:val="333333"/>
          <w:sz w:val="27"/>
          <w:szCs w:val="27"/>
          <w:lang w:eastAsia="ru-RU"/>
        </w:rPr>
        <w:t>[13, 17-19,</w:t>
      </w:r>
      <w:r w:rsidRPr="00A97A28">
        <w:rPr>
          <w:rFonts w:ascii="Times New Roman" w:eastAsia="Times New Roman" w:hAnsi="Times New Roman" w:cs="Times New Roman"/>
          <w:color w:val="222222"/>
          <w:sz w:val="27"/>
          <w:szCs w:val="27"/>
          <w:lang w:eastAsia="ru-RU"/>
        </w:rPr>
        <w:t> </w:t>
      </w:r>
      <w:r w:rsidRPr="00A97A28">
        <w:rPr>
          <w:rFonts w:ascii="Times New Roman" w:eastAsia="Times New Roman" w:hAnsi="Times New Roman" w:cs="Times New Roman"/>
          <w:i/>
          <w:iCs/>
          <w:color w:val="333333"/>
          <w:sz w:val="27"/>
          <w:szCs w:val="27"/>
          <w:lang w:eastAsia="ru-RU"/>
        </w:rPr>
        <w:t>20, 21, 23, 24, 27].</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Комментарии:</w:t>
      </w:r>
      <w:r w:rsidRPr="00A97A28">
        <w:rPr>
          <w:rFonts w:ascii="Times New Roman" w:eastAsia="Times New Roman" w:hAnsi="Times New Roman" w:cs="Times New Roman"/>
          <w:color w:val="222222"/>
          <w:sz w:val="27"/>
          <w:szCs w:val="27"/>
          <w:lang w:eastAsia="ru-RU"/>
        </w:rPr>
        <w:t> </w:t>
      </w:r>
      <w:r w:rsidRPr="00A97A28">
        <w:rPr>
          <w:rFonts w:ascii="Times New Roman" w:eastAsia="Times New Roman" w:hAnsi="Times New Roman" w:cs="Times New Roman"/>
          <w:i/>
          <w:iCs/>
          <w:color w:val="333333"/>
          <w:sz w:val="27"/>
          <w:szCs w:val="27"/>
          <w:lang w:eastAsia="ru-RU"/>
        </w:rPr>
        <w:t>целесообразно назначение взрослым пациентам системной антибактериальной терапия при затяжном течении острого ларингита длительностью 10 дней и более, а также при выраженной инфильтрации голосовых складок и экссудации.</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7"/>
          <w:szCs w:val="27"/>
          <w:lang w:eastAsia="ru-RU"/>
        </w:rPr>
        <w:t>Антибактериальная терапия назначается взрослым эмпирически с применением таблетированных препаратов: Амоксициллин** (Код АТХ J01CA04) внутрь 500</w:t>
      </w:r>
      <w:r w:rsidRPr="00A97A28">
        <w:rPr>
          <w:rFonts w:ascii="Times New Roman" w:eastAsia="Times New Roman" w:hAnsi="Times New Roman" w:cs="Times New Roman"/>
          <w:i/>
          <w:iCs/>
          <w:color w:val="333333"/>
          <w:sz w:val="20"/>
          <w:szCs w:val="20"/>
          <w:vertAlign w:val="superscript"/>
          <w:lang w:eastAsia="ru-RU"/>
        </w:rPr>
        <w:t>1</w:t>
      </w:r>
      <w:r w:rsidRPr="00A97A28">
        <w:rPr>
          <w:rFonts w:ascii="Times New Roman" w:eastAsia="Times New Roman" w:hAnsi="Times New Roman" w:cs="Times New Roman"/>
          <w:i/>
          <w:iCs/>
          <w:color w:val="333333"/>
          <w:sz w:val="27"/>
          <w:szCs w:val="27"/>
          <w:lang w:eastAsia="ru-RU"/>
        </w:rPr>
        <w:t>-1000</w:t>
      </w:r>
      <w:r w:rsidRPr="00A97A28">
        <w:rPr>
          <w:rFonts w:ascii="Times New Roman" w:eastAsia="Times New Roman" w:hAnsi="Times New Roman" w:cs="Times New Roman"/>
          <w:i/>
          <w:iCs/>
          <w:color w:val="333333"/>
          <w:sz w:val="20"/>
          <w:szCs w:val="20"/>
          <w:vertAlign w:val="superscript"/>
          <w:lang w:eastAsia="ru-RU"/>
        </w:rPr>
        <w:t>2</w:t>
      </w:r>
      <w:r w:rsidRPr="00A97A28">
        <w:rPr>
          <w:rFonts w:ascii="Times New Roman" w:eastAsia="Times New Roman" w:hAnsi="Times New Roman" w:cs="Times New Roman"/>
          <w:i/>
          <w:iCs/>
          <w:color w:val="333333"/>
          <w:sz w:val="27"/>
          <w:szCs w:val="27"/>
          <w:lang w:eastAsia="ru-RU"/>
        </w:rPr>
        <w:t> мг 3 раза в сутки</w:t>
      </w:r>
      <w:r w:rsidRPr="00A97A28">
        <w:rPr>
          <w:rFonts w:ascii="Times New Roman" w:eastAsia="Times New Roman" w:hAnsi="Times New Roman" w:cs="Times New Roman"/>
          <w:color w:val="222222"/>
          <w:sz w:val="27"/>
          <w:szCs w:val="27"/>
          <w:lang w:eastAsia="ru-RU"/>
        </w:rPr>
        <w:t> </w:t>
      </w:r>
      <w:r w:rsidRPr="00A97A28">
        <w:rPr>
          <w:rFonts w:ascii="Times New Roman" w:eastAsia="Times New Roman" w:hAnsi="Times New Roman" w:cs="Times New Roman"/>
          <w:i/>
          <w:iCs/>
          <w:color w:val="333333"/>
          <w:sz w:val="27"/>
          <w:szCs w:val="27"/>
          <w:lang w:eastAsia="ru-RU"/>
        </w:rPr>
        <w:t>взрослым 5-10 дней; *Амоксициллин+[Клавулановая кислота]</w:t>
      </w:r>
      <w:r w:rsidRPr="00A97A28">
        <w:rPr>
          <w:rFonts w:ascii="Times New Roman" w:eastAsia="Times New Roman" w:hAnsi="Times New Roman" w:cs="Times New Roman"/>
          <w:i/>
          <w:iCs/>
          <w:color w:val="333333"/>
          <w:sz w:val="20"/>
          <w:szCs w:val="20"/>
          <w:vertAlign w:val="superscript"/>
          <w:lang w:eastAsia="ru-RU"/>
        </w:rPr>
        <w:t>3</w:t>
      </w:r>
      <w:r w:rsidRPr="00A97A28">
        <w:rPr>
          <w:rFonts w:ascii="Times New Roman" w:eastAsia="Times New Roman" w:hAnsi="Times New Roman" w:cs="Times New Roman"/>
          <w:i/>
          <w:iCs/>
          <w:color w:val="333333"/>
          <w:sz w:val="27"/>
          <w:szCs w:val="27"/>
          <w:lang w:eastAsia="ru-RU"/>
        </w:rPr>
        <w:t> (ATХ J01CR02) 875 мг+125 мг 2 раза в/с взрослым 5-10 дней; цефалоспоринов </w:t>
      </w:r>
      <w:r w:rsidRPr="00A97A28">
        <w:rPr>
          <w:rFonts w:ascii="Times New Roman" w:eastAsia="Times New Roman" w:hAnsi="Times New Roman" w:cs="Times New Roman"/>
          <w:b/>
          <w:bCs/>
          <w:color w:val="222222"/>
          <w:sz w:val="27"/>
          <w:szCs w:val="27"/>
          <w:lang w:eastAsia="ru-RU"/>
        </w:rPr>
        <w:t>–</w:t>
      </w:r>
      <w:r w:rsidRPr="00A97A28">
        <w:rPr>
          <w:rFonts w:ascii="Times New Roman" w:eastAsia="Times New Roman" w:hAnsi="Times New Roman" w:cs="Times New Roman"/>
          <w:i/>
          <w:iCs/>
          <w:color w:val="333333"/>
          <w:sz w:val="27"/>
          <w:szCs w:val="27"/>
          <w:lang w:eastAsia="ru-RU"/>
        </w:rPr>
        <w:t> Цефиксим (ATХ J01DD08) 400 мг 1 раз в/с 5-10 дней, Цефдиторен (ATХ J01DD16 400 мг 1 раз в/с) 10 дней; Кларитромицин** 250-500 мг 2 раза в сутки 6 дней, Джозамицин** (АТХ J01FA09) 1000 мг 2 раза в сутки взрослым 5-10 дней.</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i/>
          <w:iCs/>
          <w:color w:val="333333"/>
          <w:sz w:val="27"/>
          <w:szCs w:val="27"/>
          <w:lang w:eastAsia="ru-RU"/>
        </w:rPr>
        <w:t>Таблица 1. </w:t>
      </w:r>
      <w:r w:rsidRPr="00A97A28">
        <w:rPr>
          <w:rFonts w:ascii="Times New Roman" w:eastAsia="Times New Roman" w:hAnsi="Times New Roman" w:cs="Times New Roman"/>
          <w:i/>
          <w:iCs/>
          <w:color w:val="333333"/>
          <w:sz w:val="27"/>
          <w:szCs w:val="27"/>
          <w:lang w:eastAsia="ru-RU"/>
        </w:rPr>
        <w:t>Рекомендуемые антибактериальные препараты системного действия ) (ATХ J01 (АБП) и режимы лечения острого ларингита у взрослых</w:t>
      </w:r>
    </w:p>
    <w:tbl>
      <w:tblPr>
        <w:tblW w:w="11850" w:type="dxa"/>
        <w:tblCellMar>
          <w:left w:w="0" w:type="dxa"/>
          <w:right w:w="0" w:type="dxa"/>
        </w:tblCellMar>
        <w:tblLook w:val="04A0" w:firstRow="1" w:lastRow="0" w:firstColumn="1" w:lastColumn="0" w:noHBand="0" w:noVBand="1"/>
      </w:tblPr>
      <w:tblGrid>
        <w:gridCol w:w="3768"/>
        <w:gridCol w:w="2952"/>
        <w:gridCol w:w="5130"/>
      </w:tblGrid>
      <w:tr w:rsidR="00A97A28" w:rsidRPr="00A97A28" w:rsidTr="00A97A2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b/>
                <w:bCs/>
                <w:i/>
                <w:iCs/>
                <w:color w:val="333333"/>
                <w:sz w:val="27"/>
                <w:szCs w:val="27"/>
                <w:lang w:eastAsia="ru-RU"/>
              </w:rPr>
              <w:lastRenderedPageBreak/>
              <w:t>Показание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b/>
                <w:bCs/>
                <w:i/>
                <w:iCs/>
                <w:color w:val="333333"/>
                <w:sz w:val="27"/>
                <w:szCs w:val="27"/>
                <w:lang w:eastAsia="ru-RU"/>
              </w:rPr>
              <w:t>Препараты выбора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b/>
                <w:bCs/>
                <w:i/>
                <w:iCs/>
                <w:color w:val="333333"/>
                <w:sz w:val="27"/>
                <w:szCs w:val="27"/>
                <w:lang w:eastAsia="ru-RU"/>
              </w:rPr>
              <w:t>Альтернативные препараты</w:t>
            </w:r>
          </w:p>
        </w:tc>
      </w:tr>
      <w:tr w:rsidR="00A97A28" w:rsidRPr="00A97A28" w:rsidTr="00A97A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b/>
                <w:bCs/>
                <w:i/>
                <w:iCs/>
                <w:color w:val="333333"/>
                <w:sz w:val="27"/>
                <w:szCs w:val="27"/>
                <w:lang w:eastAsia="ru-RU"/>
              </w:rPr>
              <w:t>Стартовая эмпирическая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i/>
                <w:iCs/>
                <w:color w:val="333333"/>
                <w:sz w:val="27"/>
                <w:szCs w:val="27"/>
                <w:lang w:eastAsia="ru-RU"/>
              </w:rPr>
              <w:t>Амоксициллин** (Код АТХ: J01CA04) внутрь 500</w:t>
            </w:r>
            <w:r w:rsidRPr="00A97A28">
              <w:rPr>
                <w:rFonts w:ascii="Verdana" w:eastAsia="Times New Roman" w:hAnsi="Verdana" w:cs="Times New Roman"/>
                <w:i/>
                <w:iCs/>
                <w:color w:val="333333"/>
                <w:sz w:val="12"/>
                <w:szCs w:val="12"/>
                <w:vertAlign w:val="superscript"/>
                <w:lang w:eastAsia="ru-RU"/>
              </w:rPr>
              <w:t>1</w:t>
            </w:r>
            <w:r w:rsidRPr="00A97A28">
              <w:rPr>
                <w:rFonts w:ascii="Verdana" w:eastAsia="Times New Roman" w:hAnsi="Verdana" w:cs="Times New Roman"/>
                <w:i/>
                <w:iCs/>
                <w:color w:val="333333"/>
                <w:sz w:val="27"/>
                <w:szCs w:val="27"/>
                <w:lang w:eastAsia="ru-RU"/>
              </w:rPr>
              <w:t>-1000</w:t>
            </w:r>
            <w:r w:rsidRPr="00A97A28">
              <w:rPr>
                <w:rFonts w:ascii="Verdana" w:eastAsia="Times New Roman" w:hAnsi="Verdana" w:cs="Times New Roman"/>
                <w:i/>
                <w:iCs/>
                <w:color w:val="333333"/>
                <w:sz w:val="12"/>
                <w:szCs w:val="12"/>
                <w:vertAlign w:val="superscript"/>
                <w:lang w:eastAsia="ru-RU"/>
              </w:rPr>
              <w:t>2</w:t>
            </w:r>
            <w:r w:rsidRPr="00A97A28">
              <w:rPr>
                <w:rFonts w:ascii="Verdana" w:eastAsia="Times New Roman" w:hAnsi="Verdana" w:cs="Times New Roman"/>
                <w:i/>
                <w:iCs/>
                <w:color w:val="333333"/>
                <w:sz w:val="27"/>
                <w:szCs w:val="27"/>
                <w:lang w:eastAsia="ru-RU"/>
              </w:rPr>
              <w:t> мг 3 раза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i/>
                <w:iCs/>
                <w:color w:val="333333"/>
                <w:sz w:val="27"/>
                <w:szCs w:val="27"/>
                <w:lang w:eastAsia="ru-RU"/>
              </w:rPr>
              <w:t>Амоксициллин+[Клавулановая кислота]</w:t>
            </w:r>
            <w:r w:rsidRPr="00A97A28">
              <w:rPr>
                <w:rFonts w:ascii="Verdana" w:eastAsia="Times New Roman" w:hAnsi="Verdana" w:cs="Times New Roman"/>
                <w:i/>
                <w:iCs/>
                <w:color w:val="333333"/>
                <w:sz w:val="12"/>
                <w:szCs w:val="12"/>
                <w:vertAlign w:val="superscript"/>
                <w:lang w:eastAsia="ru-RU"/>
              </w:rPr>
              <w:t>3**</w:t>
            </w:r>
            <w:r w:rsidRPr="00A97A28">
              <w:rPr>
                <w:rFonts w:ascii="Verdana" w:eastAsia="Times New Roman" w:hAnsi="Verdana" w:cs="Times New Roman"/>
                <w:i/>
                <w:iCs/>
                <w:color w:val="333333"/>
                <w:sz w:val="27"/>
                <w:szCs w:val="27"/>
                <w:lang w:eastAsia="ru-RU"/>
              </w:rPr>
              <w:t> (Код АТХ: J01CR02) внутрь 500/125 мг 3 раза в сутки или 875/125 мг 2 раза в сутки</w:t>
            </w:r>
          </w:p>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i/>
                <w:iCs/>
                <w:color w:val="333333"/>
                <w:sz w:val="27"/>
                <w:szCs w:val="27"/>
                <w:lang w:eastAsia="ru-RU"/>
              </w:rPr>
              <w:t>Цефиксим (Код АТХ: J01DD08) 400 мг 1 раз в сутки</w:t>
            </w:r>
          </w:p>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i/>
                <w:iCs/>
                <w:color w:val="333333"/>
                <w:sz w:val="27"/>
                <w:szCs w:val="27"/>
                <w:lang w:eastAsia="ru-RU"/>
              </w:rPr>
              <w:t>Цефдиторен (Код АТХ: J01DD16) внутрь 400 мг </w:t>
            </w:r>
            <w:del w:id="1" w:author="Unknown">
              <w:r w:rsidRPr="00A97A28">
                <w:rPr>
                  <w:rFonts w:ascii="Verdana" w:eastAsia="Times New Roman" w:hAnsi="Verdana" w:cs="Times New Roman"/>
                  <w:i/>
                  <w:iCs/>
                  <w:color w:val="333333"/>
                  <w:sz w:val="27"/>
                  <w:szCs w:val="27"/>
                  <w:lang w:eastAsia="ru-RU"/>
                </w:rPr>
                <w:delText>2 раза в сутки 1 раз в сутки</w:delText>
              </w:r>
            </w:del>
          </w:p>
        </w:tc>
      </w:tr>
      <w:tr w:rsidR="00A97A28" w:rsidRPr="00A97A28" w:rsidTr="00A97A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b/>
                <w:bCs/>
                <w:i/>
                <w:iCs/>
                <w:color w:val="333333"/>
                <w:sz w:val="27"/>
                <w:szCs w:val="27"/>
                <w:lang w:eastAsia="ru-RU"/>
              </w:rPr>
              <w:t>Аллергия на бета-лактамные антибактериальные препараты (АТХ J01C и J01D)</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i/>
                <w:iCs/>
                <w:color w:val="333333"/>
                <w:sz w:val="27"/>
                <w:szCs w:val="27"/>
                <w:lang w:eastAsia="ru-RU"/>
              </w:rPr>
              <w:t>Кларитромицин** (Код АТХ: J01FA09) внутрь 250-500 мг 2 раза в сутки</w:t>
            </w:r>
          </w:p>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i/>
                <w:iCs/>
                <w:color w:val="333333"/>
                <w:sz w:val="27"/>
                <w:szCs w:val="27"/>
                <w:lang w:eastAsia="ru-RU"/>
              </w:rPr>
              <w:t>Джозамицин** (Код АТХ: J01FA07) внутрь 1000 мг 2 раза в сутки</w:t>
            </w:r>
          </w:p>
        </w:tc>
      </w:tr>
    </w:tbl>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0"/>
          <w:szCs w:val="20"/>
          <w:vertAlign w:val="superscript"/>
          <w:lang w:eastAsia="ru-RU"/>
        </w:rPr>
        <w:t>1 </w:t>
      </w:r>
      <w:r w:rsidRPr="00A97A28">
        <w:rPr>
          <w:rFonts w:ascii="Times New Roman" w:eastAsia="Times New Roman" w:hAnsi="Times New Roman" w:cs="Times New Roman"/>
          <w:i/>
          <w:iCs/>
          <w:color w:val="333333"/>
          <w:sz w:val="27"/>
          <w:szCs w:val="27"/>
          <w:lang w:eastAsia="ru-RU"/>
        </w:rPr>
        <w:t>– при отсутствии факторов риска устойчивости пневмококка к бета-лактамам (применение антибиотиков в предшествующие 3 месяца, наличие в семье детей дошкольного возраста, посещающих детские учреждения, взрослые, проживающие в «закрытых» учреждениях).</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0"/>
          <w:szCs w:val="20"/>
          <w:vertAlign w:val="superscript"/>
          <w:lang w:eastAsia="ru-RU"/>
        </w:rPr>
        <w:t>2</w:t>
      </w:r>
      <w:r w:rsidRPr="00A97A28">
        <w:rPr>
          <w:rFonts w:ascii="Times New Roman" w:eastAsia="Times New Roman" w:hAnsi="Times New Roman" w:cs="Times New Roman"/>
          <w:i/>
          <w:iCs/>
          <w:color w:val="333333"/>
          <w:sz w:val="27"/>
          <w:szCs w:val="27"/>
          <w:lang w:eastAsia="ru-RU"/>
        </w:rPr>
        <w:t> – при наличии факторов риска устойчивости пневмококка к бета-лактамам (применение антибиотиков в предшествующие 3 месяца, наличие в семье детей дошкольного возраста, посещающих детские учреждения, взрослые, проживающие в «закрытых» учреждениях).</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0"/>
          <w:szCs w:val="20"/>
          <w:vertAlign w:val="superscript"/>
          <w:lang w:eastAsia="ru-RU"/>
        </w:rPr>
        <w:t>3</w:t>
      </w:r>
      <w:r w:rsidRPr="00A97A28">
        <w:rPr>
          <w:rFonts w:ascii="Times New Roman" w:eastAsia="Times New Roman" w:hAnsi="Times New Roman" w:cs="Times New Roman"/>
          <w:i/>
          <w:iCs/>
          <w:color w:val="333333"/>
          <w:sz w:val="27"/>
          <w:szCs w:val="27"/>
          <w:lang w:eastAsia="ru-RU"/>
        </w:rPr>
        <w:t> – факторы риска наличия штамма возбудителя, продуцирующего бета-лактамазы (H.Influenzae, S. aureus, M. catarrhalis), наличие сопутствующих заболеваний (бронхиальная астма, сахарный диабет, хронический бронхит), иммуносупрессивные состояния, возраст старше 65 лет; неуспешная предшествующая антибактериальная терапия амоксициллином**.</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7"/>
          <w:szCs w:val="27"/>
          <w:lang w:eastAsia="ru-RU"/>
        </w:rPr>
        <w:t>Детям: Амоксициллин** (Код АТХ J01CA04) внутрь 40-60 или 80-90</w:t>
      </w:r>
      <w:r w:rsidRPr="00A97A28">
        <w:rPr>
          <w:rFonts w:ascii="Times New Roman" w:eastAsia="Times New Roman" w:hAnsi="Times New Roman" w:cs="Times New Roman"/>
          <w:i/>
          <w:iCs/>
          <w:color w:val="333333"/>
          <w:sz w:val="20"/>
          <w:szCs w:val="20"/>
          <w:vertAlign w:val="superscript"/>
          <w:lang w:eastAsia="ru-RU"/>
        </w:rPr>
        <w:t> </w:t>
      </w:r>
      <w:r w:rsidRPr="00A97A28">
        <w:rPr>
          <w:rFonts w:ascii="Times New Roman" w:eastAsia="Times New Roman" w:hAnsi="Times New Roman" w:cs="Times New Roman"/>
          <w:i/>
          <w:iCs/>
          <w:color w:val="333333"/>
          <w:sz w:val="27"/>
          <w:szCs w:val="27"/>
          <w:lang w:eastAsia="ru-RU"/>
        </w:rPr>
        <w:t>мг/кг/сутки 5-7 дней; </w:t>
      </w:r>
      <w:del w:id="2" w:author="Unknown">
        <w:r w:rsidRPr="00A97A28">
          <w:rPr>
            <w:rFonts w:ascii="Times New Roman" w:eastAsia="Times New Roman" w:hAnsi="Times New Roman" w:cs="Times New Roman"/>
            <w:i/>
            <w:iCs/>
            <w:color w:val="333333"/>
            <w:sz w:val="27"/>
            <w:szCs w:val="27"/>
            <w:lang w:eastAsia="ru-RU"/>
          </w:rPr>
          <w:delText>Амоксициллин/ клавуланат**</w:delText>
        </w:r>
      </w:del>
      <w:r w:rsidRPr="00A97A28">
        <w:rPr>
          <w:rFonts w:ascii="Times New Roman" w:eastAsia="Times New Roman" w:hAnsi="Times New Roman" w:cs="Times New Roman"/>
          <w:i/>
          <w:iCs/>
          <w:color w:val="333333"/>
          <w:sz w:val="27"/>
          <w:szCs w:val="27"/>
          <w:lang w:eastAsia="ru-RU"/>
        </w:rPr>
        <w:t>  Амоксициллин+[Клавулановая кислота]</w:t>
      </w:r>
      <w:r w:rsidRPr="00A97A28">
        <w:rPr>
          <w:rFonts w:ascii="Times New Roman" w:eastAsia="Times New Roman" w:hAnsi="Times New Roman" w:cs="Times New Roman"/>
          <w:color w:val="222222"/>
          <w:sz w:val="27"/>
          <w:szCs w:val="27"/>
          <w:lang w:eastAsia="ru-RU"/>
        </w:rPr>
        <w:t>**</w:t>
      </w:r>
      <w:r w:rsidRPr="00A97A28">
        <w:rPr>
          <w:rFonts w:ascii="Times New Roman" w:eastAsia="Times New Roman" w:hAnsi="Times New Roman" w:cs="Times New Roman"/>
          <w:i/>
          <w:iCs/>
          <w:color w:val="333333"/>
          <w:sz w:val="27"/>
          <w:szCs w:val="27"/>
          <w:lang w:eastAsia="ru-RU"/>
        </w:rPr>
        <w:t> (ATХ J01CR02) до 3 месяцев – 30 мг/кг/сут в 2 приема; 3 месяца и старше – 25 мг/кг/сут в 2 приема или 20 мг/кг/сут в 3 приема 5-10 дней.</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7"/>
          <w:szCs w:val="27"/>
          <w:lang w:eastAsia="ru-RU"/>
        </w:rPr>
        <w:t>Цефиксим (Код АТХ: J01DD08) суспензия 8 мг/кг/сутки в 1-2 приема 5-10 дней; цефтриаксон** (АТХ J01DD04) детям с 15 дней до 12 лет назначают по 20-80 мг/кг массы тела 1 раз в сутки. Детям с массой тела более 50 кг назначают дозы, предназначенные для взрослых 6 дней.</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7"/>
          <w:szCs w:val="27"/>
          <w:lang w:eastAsia="ru-RU"/>
        </w:rPr>
        <w:lastRenderedPageBreak/>
        <w:t>Кларитромицин** (АТХ J01FA09) для детей старше 12 лет разовая доза составляет 7,5-15 мг/кг/сут в 2 приема не более 14 дней; Джозамицин** (Код АТХ J01FA07) 50 мг/кг/сут. в 2-3 приема 5-10 дней.</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7"/>
          <w:szCs w:val="27"/>
          <w:lang w:eastAsia="ru-RU"/>
        </w:rPr>
        <w:t>Тиамфеникола глицинат ацетилцистеинат</w:t>
      </w:r>
      <w:r w:rsidRPr="00A97A28">
        <w:rPr>
          <w:rFonts w:ascii="Times New Roman" w:eastAsia="Times New Roman" w:hAnsi="Times New Roman" w:cs="Times New Roman"/>
          <w:i/>
          <w:iCs/>
          <w:color w:val="333333"/>
          <w:sz w:val="20"/>
          <w:szCs w:val="20"/>
          <w:vertAlign w:val="superscript"/>
          <w:lang w:eastAsia="ru-RU"/>
        </w:rPr>
        <w:t>4</w:t>
      </w:r>
      <w:r w:rsidRPr="00A97A28">
        <w:rPr>
          <w:rFonts w:ascii="Times New Roman" w:eastAsia="Times New Roman" w:hAnsi="Times New Roman" w:cs="Times New Roman"/>
          <w:i/>
          <w:iCs/>
          <w:color w:val="333333"/>
          <w:sz w:val="27"/>
          <w:szCs w:val="27"/>
          <w:lang w:eastAsia="ru-RU"/>
        </w:rPr>
        <w:t> (Код АТХ J01BA02) в/м Для детей в возрасте до 2 лет разовая доза 125 мг – 2 раза/сут; от 3 до 6 лет – по 250 мг 2 раза/сут; от 7 до 12 лет – по 250 мг 3 раза/сут. </w:t>
      </w:r>
      <w:r w:rsidRPr="00A97A28">
        <w:rPr>
          <w:rFonts w:ascii="Times New Roman" w:eastAsia="Times New Roman" w:hAnsi="Times New Roman" w:cs="Times New Roman"/>
          <w:color w:val="222222"/>
          <w:sz w:val="27"/>
          <w:szCs w:val="27"/>
          <w:lang w:eastAsia="ru-RU"/>
        </w:rPr>
        <w:t> </w:t>
      </w:r>
      <w:r w:rsidRPr="00A97A28">
        <w:rPr>
          <w:rFonts w:ascii="Times New Roman" w:eastAsia="Times New Roman" w:hAnsi="Times New Roman" w:cs="Times New Roman"/>
          <w:i/>
          <w:iCs/>
          <w:color w:val="333333"/>
          <w:sz w:val="27"/>
          <w:szCs w:val="27"/>
          <w:lang w:eastAsia="ru-RU"/>
        </w:rPr>
        <w:t>Для взрослых разовая доза составляет 500 мг 2-3 раза/сут. 10 дней.</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i/>
          <w:iCs/>
          <w:color w:val="333333"/>
          <w:sz w:val="27"/>
          <w:szCs w:val="27"/>
          <w:lang w:eastAsia="ru-RU"/>
        </w:rPr>
        <w:t>Таблица 2. </w:t>
      </w:r>
      <w:r w:rsidRPr="00A97A28">
        <w:rPr>
          <w:rFonts w:ascii="Times New Roman" w:eastAsia="Times New Roman" w:hAnsi="Times New Roman" w:cs="Times New Roman"/>
          <w:i/>
          <w:iCs/>
          <w:color w:val="333333"/>
          <w:sz w:val="27"/>
          <w:szCs w:val="27"/>
          <w:lang w:eastAsia="ru-RU"/>
        </w:rPr>
        <w:t>Рекомендуемые АБП и режимы лечения острого ларингита у детей</w:t>
      </w:r>
    </w:p>
    <w:tbl>
      <w:tblPr>
        <w:tblW w:w="11850" w:type="dxa"/>
        <w:tblCellMar>
          <w:left w:w="0" w:type="dxa"/>
          <w:right w:w="0" w:type="dxa"/>
        </w:tblCellMar>
        <w:tblLook w:val="04A0" w:firstRow="1" w:lastRow="0" w:firstColumn="1" w:lastColumn="0" w:noHBand="0" w:noVBand="1"/>
      </w:tblPr>
      <w:tblGrid>
        <w:gridCol w:w="4223"/>
        <w:gridCol w:w="2723"/>
        <w:gridCol w:w="4904"/>
      </w:tblGrid>
      <w:tr w:rsidR="00A97A28" w:rsidRPr="00A97A28" w:rsidTr="00A97A2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b/>
                <w:bCs/>
                <w:i/>
                <w:iCs/>
                <w:color w:val="333333"/>
                <w:sz w:val="27"/>
                <w:szCs w:val="27"/>
                <w:lang w:eastAsia="ru-RU"/>
              </w:rPr>
              <w:t>Показание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b/>
                <w:bCs/>
                <w:i/>
                <w:iCs/>
                <w:color w:val="333333"/>
                <w:sz w:val="27"/>
                <w:szCs w:val="27"/>
                <w:lang w:eastAsia="ru-RU"/>
              </w:rPr>
              <w:t>Препараты выбора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b/>
                <w:bCs/>
                <w:i/>
                <w:iCs/>
                <w:color w:val="333333"/>
                <w:sz w:val="27"/>
                <w:szCs w:val="27"/>
                <w:lang w:eastAsia="ru-RU"/>
              </w:rPr>
              <w:t>Альтернативные препараты</w:t>
            </w:r>
          </w:p>
        </w:tc>
      </w:tr>
      <w:tr w:rsidR="00A97A28" w:rsidRPr="00A97A28" w:rsidTr="00A97A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b/>
                <w:bCs/>
                <w:i/>
                <w:iCs/>
                <w:color w:val="333333"/>
                <w:sz w:val="27"/>
                <w:szCs w:val="27"/>
                <w:lang w:eastAsia="ru-RU"/>
              </w:rPr>
              <w:t>Стартовая эмпирическая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i/>
                <w:iCs/>
                <w:color w:val="333333"/>
                <w:sz w:val="27"/>
                <w:szCs w:val="27"/>
                <w:lang w:eastAsia="ru-RU"/>
              </w:rPr>
              <w:t>Амоксициллин** (Код АТХ: J01CA04) внутрь</w:t>
            </w:r>
          </w:p>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i/>
                <w:iCs/>
                <w:color w:val="333333"/>
                <w:sz w:val="27"/>
                <w:szCs w:val="27"/>
                <w:lang w:eastAsia="ru-RU"/>
              </w:rPr>
              <w:t>40-60</w:t>
            </w:r>
            <w:r w:rsidRPr="00A97A28">
              <w:rPr>
                <w:rFonts w:ascii="Verdana" w:eastAsia="Times New Roman" w:hAnsi="Verdana" w:cs="Times New Roman"/>
                <w:i/>
                <w:iCs/>
                <w:color w:val="333333"/>
                <w:sz w:val="12"/>
                <w:szCs w:val="12"/>
                <w:vertAlign w:val="superscript"/>
                <w:lang w:eastAsia="ru-RU"/>
              </w:rPr>
              <w:t>1</w:t>
            </w:r>
          </w:p>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i/>
                <w:iCs/>
                <w:color w:val="333333"/>
                <w:sz w:val="27"/>
                <w:szCs w:val="27"/>
                <w:lang w:eastAsia="ru-RU"/>
              </w:rPr>
              <w:t>80-90</w:t>
            </w:r>
            <w:r w:rsidRPr="00A97A28">
              <w:rPr>
                <w:rFonts w:ascii="Verdana" w:eastAsia="Times New Roman" w:hAnsi="Verdana" w:cs="Times New Roman"/>
                <w:i/>
                <w:iCs/>
                <w:color w:val="333333"/>
                <w:sz w:val="12"/>
                <w:szCs w:val="12"/>
                <w:vertAlign w:val="superscript"/>
                <w:lang w:eastAsia="ru-RU"/>
              </w:rPr>
              <w:t>2</w:t>
            </w:r>
            <w:r w:rsidRPr="00A97A28">
              <w:rPr>
                <w:rFonts w:ascii="Verdana" w:eastAsia="Times New Roman" w:hAnsi="Verdana" w:cs="Times New Roman"/>
                <w:i/>
                <w:iCs/>
                <w:color w:val="333333"/>
                <w:sz w:val="27"/>
                <w:szCs w:val="27"/>
                <w:lang w:eastAsia="ru-RU"/>
              </w:rPr>
              <w:t>мг/кг/сутки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i/>
                <w:iCs/>
                <w:color w:val="333333"/>
                <w:sz w:val="27"/>
                <w:szCs w:val="27"/>
                <w:lang w:eastAsia="ru-RU"/>
              </w:rPr>
              <w:t>Амоксициллин+[Клавулановая кислота]** (Код АТХ: J01CR02) внутрь</w:t>
            </w:r>
            <w:r w:rsidRPr="00A97A28">
              <w:rPr>
                <w:rFonts w:ascii="Verdana" w:eastAsia="Times New Roman" w:hAnsi="Verdana" w:cs="Times New Roman"/>
                <w:i/>
                <w:iCs/>
                <w:color w:val="333333"/>
                <w:sz w:val="12"/>
                <w:szCs w:val="12"/>
                <w:vertAlign w:val="superscript"/>
                <w:lang w:eastAsia="ru-RU"/>
              </w:rPr>
              <w:t>3</w:t>
            </w:r>
          </w:p>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i/>
                <w:iCs/>
                <w:color w:val="333333"/>
                <w:sz w:val="27"/>
                <w:szCs w:val="27"/>
                <w:lang w:eastAsia="ru-RU"/>
              </w:rPr>
              <w:t>4</w:t>
            </w:r>
            <w:del w:id="3" w:author="Unknown">
              <w:r w:rsidRPr="00A97A28">
                <w:rPr>
                  <w:rFonts w:ascii="Verdana" w:eastAsia="Times New Roman" w:hAnsi="Verdana" w:cs="Times New Roman"/>
                  <w:i/>
                  <w:iCs/>
                  <w:color w:val="333333"/>
                  <w:sz w:val="27"/>
                  <w:szCs w:val="27"/>
                  <w:lang w:eastAsia="ru-RU"/>
                </w:rPr>
                <w:delText>5-60 мг/кг/сутки в 2-3 приема</w:delText>
              </w:r>
            </w:del>
            <w:r w:rsidRPr="00A97A28">
              <w:rPr>
                <w:rFonts w:ascii="Verdana" w:eastAsia="Times New Roman" w:hAnsi="Verdana" w:cs="Times New Roman"/>
                <w:i/>
                <w:iCs/>
                <w:color w:val="333333"/>
                <w:sz w:val="27"/>
                <w:szCs w:val="27"/>
                <w:lang w:eastAsia="ru-RU"/>
              </w:rPr>
              <w:t>  Суспензия 4:1 (125 мг-31.25 мг/5 мл или 250 мг-62 мг/5 мл) в 3 приема каждые 8 часов или</w:t>
            </w:r>
          </w:p>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i/>
                <w:iCs/>
                <w:color w:val="333333"/>
                <w:sz w:val="27"/>
                <w:szCs w:val="27"/>
                <w:lang w:eastAsia="ru-RU"/>
              </w:rPr>
              <w:t>Цефиксим (Код АТХ: J01DD08)8 мг/кг/сутки – 1 раз в сутки или</w:t>
            </w:r>
          </w:p>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i/>
                <w:iCs/>
                <w:color w:val="333333"/>
                <w:sz w:val="27"/>
                <w:szCs w:val="27"/>
                <w:lang w:eastAsia="ru-RU"/>
              </w:rPr>
              <w:t>Цефтриаксон** (АТХ J01DD04 ) детям с 15 дней до 12 лет назначают по 20-80 мг/кг массы тела 1 раз в сутки. Детям с массой тела более 50 кг – дозы, предназначенные для взрослых</w:t>
            </w:r>
          </w:p>
        </w:tc>
      </w:tr>
      <w:tr w:rsidR="00A97A28" w:rsidRPr="00A97A28" w:rsidTr="00A97A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b/>
                <w:bCs/>
                <w:i/>
                <w:iCs/>
                <w:color w:val="333333"/>
                <w:sz w:val="27"/>
                <w:szCs w:val="27"/>
                <w:lang w:eastAsia="ru-RU"/>
              </w:rPr>
              <w:t>Аллергия на β-лактамы</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i/>
                <w:iCs/>
                <w:color w:val="333333"/>
                <w:sz w:val="27"/>
                <w:szCs w:val="27"/>
                <w:lang w:eastAsia="ru-RU"/>
              </w:rPr>
              <w:t>Кларитромицин** (Код АТХ: J01FA09) внутрь 7,5мг/кг/сутки в 2 приема (максимально 1000 мг/сутки)</w:t>
            </w:r>
          </w:p>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i/>
                <w:iCs/>
                <w:color w:val="333333"/>
                <w:sz w:val="27"/>
                <w:szCs w:val="27"/>
                <w:lang w:eastAsia="ru-RU"/>
              </w:rPr>
              <w:t>Джозамицин** (Код АТХ: J01FA07) 50 мг/кг/сут. в 2-3 приема</w:t>
            </w:r>
          </w:p>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i/>
                <w:iCs/>
                <w:color w:val="333333"/>
                <w:sz w:val="27"/>
                <w:szCs w:val="27"/>
                <w:lang w:eastAsia="ru-RU"/>
              </w:rPr>
              <w:t>Тиамфеникола глицинат ацетилцистеинат</w:t>
            </w:r>
            <w:r w:rsidRPr="00A97A28">
              <w:rPr>
                <w:rFonts w:ascii="Verdana" w:eastAsia="Times New Roman" w:hAnsi="Verdana" w:cs="Times New Roman"/>
                <w:i/>
                <w:iCs/>
                <w:color w:val="333333"/>
                <w:sz w:val="12"/>
                <w:szCs w:val="12"/>
                <w:vertAlign w:val="superscript"/>
                <w:lang w:eastAsia="ru-RU"/>
              </w:rPr>
              <w:t>4</w:t>
            </w:r>
            <w:r w:rsidRPr="00A97A28">
              <w:rPr>
                <w:rFonts w:ascii="Verdana" w:eastAsia="Times New Roman" w:hAnsi="Verdana" w:cs="Times New Roman"/>
                <w:i/>
                <w:iCs/>
                <w:color w:val="333333"/>
                <w:sz w:val="27"/>
                <w:szCs w:val="27"/>
                <w:lang w:eastAsia="ru-RU"/>
              </w:rPr>
              <w:t> (Код АТХ: J01BA02</w:t>
            </w:r>
            <w:r w:rsidRPr="00A97A28">
              <w:rPr>
                <w:rFonts w:ascii="Verdana" w:eastAsia="Times New Roman" w:hAnsi="Verdana" w:cs="Times New Roman"/>
                <w:sz w:val="27"/>
                <w:szCs w:val="27"/>
                <w:lang w:eastAsia="ru-RU"/>
              </w:rPr>
              <w:t> </w:t>
            </w:r>
            <w:r w:rsidRPr="00A97A28">
              <w:rPr>
                <w:rFonts w:ascii="Verdana" w:eastAsia="Times New Roman" w:hAnsi="Verdana" w:cs="Times New Roman"/>
                <w:i/>
                <w:iCs/>
                <w:color w:val="333333"/>
                <w:sz w:val="27"/>
                <w:szCs w:val="27"/>
                <w:lang w:eastAsia="ru-RU"/>
              </w:rPr>
              <w:t>Для детей в возрасте до 2 лет разовая доза 125 мг - 2 раза/сут; от 3 до 6 лет – по 250 мг 2 раза/сут; от 7 до 12 лет – по 250 мг 3 раза/сут. по 125-250 мг 2-3 раза в сутки в зависимости от возраста Для взрослых разовая доза составляет 500 мг 2-3 раза/сут. 10 дней. </w:t>
            </w:r>
          </w:p>
        </w:tc>
      </w:tr>
    </w:tbl>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0"/>
          <w:szCs w:val="20"/>
          <w:vertAlign w:val="superscript"/>
          <w:lang w:eastAsia="ru-RU"/>
        </w:rPr>
        <w:lastRenderedPageBreak/>
        <w:t>1 </w:t>
      </w:r>
      <w:r w:rsidRPr="00A97A28">
        <w:rPr>
          <w:rFonts w:ascii="Times New Roman" w:eastAsia="Times New Roman" w:hAnsi="Times New Roman" w:cs="Times New Roman"/>
          <w:i/>
          <w:iCs/>
          <w:color w:val="333333"/>
          <w:sz w:val="27"/>
          <w:szCs w:val="27"/>
          <w:lang w:eastAsia="ru-RU"/>
        </w:rPr>
        <w:t>– при отсутствии факторов риска устойчивости пневмококка к бета-лактамам (применение антибиотиков в предшествующие 3 месяца, наличие в семье детей дошкольного возраста, посещающих детские учреждения, дети, проживающие в «закрытых» учреждениях).</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0"/>
          <w:szCs w:val="20"/>
          <w:vertAlign w:val="superscript"/>
          <w:lang w:eastAsia="ru-RU"/>
        </w:rPr>
        <w:t>2</w:t>
      </w:r>
      <w:r w:rsidRPr="00A97A28">
        <w:rPr>
          <w:rFonts w:ascii="Times New Roman" w:eastAsia="Times New Roman" w:hAnsi="Times New Roman" w:cs="Times New Roman"/>
          <w:i/>
          <w:iCs/>
          <w:color w:val="333333"/>
          <w:sz w:val="27"/>
          <w:szCs w:val="27"/>
          <w:lang w:eastAsia="ru-RU"/>
        </w:rPr>
        <w:t> – при наличии факторов риска устойчивости пневмококка к бета-лактамам (применение антибиотиков в предшествующие 3 месяца, наличие в семье детей дошкольного возраста, посещающих детские учреждения, дети, проживающие в «закрытых» учреждениях).</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0"/>
          <w:szCs w:val="20"/>
          <w:vertAlign w:val="superscript"/>
          <w:lang w:eastAsia="ru-RU"/>
        </w:rPr>
        <w:t>3</w:t>
      </w:r>
      <w:r w:rsidRPr="00A97A28">
        <w:rPr>
          <w:rFonts w:ascii="Times New Roman" w:eastAsia="Times New Roman" w:hAnsi="Times New Roman" w:cs="Times New Roman"/>
          <w:i/>
          <w:iCs/>
          <w:color w:val="333333"/>
          <w:sz w:val="27"/>
          <w:szCs w:val="27"/>
          <w:lang w:eastAsia="ru-RU"/>
        </w:rPr>
        <w:t> – факторы риска наличия штамма возбудителя, продуцирующего бета-лактамазы (H.Influenzae, S.аureus, M.Сatarrhalis), наличие сопутствующих заболеваний (коморбидная патология), иммуносупрессивные состояния, неуспешная предшествующая антибактериальная терапия амоксициллином**.</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0"/>
          <w:szCs w:val="20"/>
          <w:vertAlign w:val="superscript"/>
          <w:lang w:eastAsia="ru-RU"/>
        </w:rPr>
        <w:t>4</w:t>
      </w:r>
      <w:r w:rsidRPr="00A97A28">
        <w:rPr>
          <w:rFonts w:ascii="Times New Roman" w:eastAsia="Times New Roman" w:hAnsi="Times New Roman" w:cs="Times New Roman"/>
          <w:i/>
          <w:iCs/>
          <w:color w:val="333333"/>
          <w:sz w:val="27"/>
          <w:szCs w:val="27"/>
          <w:lang w:eastAsia="ru-RU"/>
        </w:rPr>
        <w:t> – при невозможности назначения бета-лактамов и макролидов</w:t>
      </w:r>
    </w:p>
    <w:p w:rsidR="00A97A28" w:rsidRPr="00A97A28" w:rsidRDefault="00A97A28" w:rsidP="00A97A28">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Не рекомендуется</w:t>
      </w:r>
      <w:r w:rsidRPr="00A97A28">
        <w:rPr>
          <w:rFonts w:ascii="Times New Roman" w:eastAsia="Times New Roman" w:hAnsi="Times New Roman" w:cs="Times New Roman"/>
          <w:color w:val="222222"/>
          <w:sz w:val="27"/>
          <w:szCs w:val="27"/>
          <w:lang w:eastAsia="ru-RU"/>
        </w:rPr>
        <w:t> проведение антибактериальной терапии при не осложненной форме ОЛ, на фоне вирусной инфекции и при сохранении симптомов до 10 дней [11, 13, 17-19].</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Комментарии:</w:t>
      </w:r>
      <w:r w:rsidRPr="00A97A28">
        <w:rPr>
          <w:rFonts w:ascii="Times New Roman" w:eastAsia="Times New Roman" w:hAnsi="Times New Roman" w:cs="Times New Roman"/>
          <w:i/>
          <w:iCs/>
          <w:color w:val="333333"/>
          <w:sz w:val="27"/>
          <w:szCs w:val="27"/>
          <w:lang w:eastAsia="ru-RU"/>
        </w:rPr>
        <w:t> Выбор алгоритма терапии при ОЛ зависит от формы и тяжести воспалительного процесса.</w:t>
      </w:r>
    </w:p>
    <w:p w:rsidR="00A97A28" w:rsidRPr="00A97A28" w:rsidRDefault="00A97A28" w:rsidP="00A97A28">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Не рекомендуется</w:t>
      </w:r>
      <w:r w:rsidRPr="00A97A28">
        <w:rPr>
          <w:rFonts w:ascii="Times New Roman" w:eastAsia="Times New Roman" w:hAnsi="Times New Roman" w:cs="Times New Roman"/>
          <w:color w:val="222222"/>
          <w:sz w:val="27"/>
          <w:szCs w:val="27"/>
          <w:lang w:eastAsia="ru-RU"/>
        </w:rPr>
        <w:t> назначение противогрибковых препаратов эмпирически. [24, 26].</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Комментарии:</w:t>
      </w:r>
      <w:r w:rsidRPr="00A97A28">
        <w:rPr>
          <w:rFonts w:ascii="Times New Roman" w:eastAsia="Times New Roman" w:hAnsi="Times New Roman" w:cs="Times New Roman"/>
          <w:i/>
          <w:iCs/>
          <w:color w:val="333333"/>
          <w:sz w:val="27"/>
          <w:szCs w:val="27"/>
          <w:lang w:eastAsia="ru-RU"/>
        </w:rPr>
        <w:t> целесообразно назначать взрослым Флуконазол** (АТХ J02AC01) 100 мг в сутки или Итраконазол (АТХ J02AC02) 100 мг 1 раз в сутки 15 дней только после верификации кандидозного поражения [25, 26].</w:t>
      </w:r>
    </w:p>
    <w:p w:rsidR="00A97A28" w:rsidRPr="00A97A28" w:rsidRDefault="00A97A28" w:rsidP="00A97A28">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Рекомендовано</w:t>
      </w:r>
      <w:r w:rsidRPr="00A97A28">
        <w:rPr>
          <w:rFonts w:ascii="Times New Roman" w:eastAsia="Times New Roman" w:hAnsi="Times New Roman" w:cs="Times New Roman"/>
          <w:color w:val="222222"/>
          <w:sz w:val="27"/>
          <w:szCs w:val="27"/>
          <w:lang w:eastAsia="ru-RU"/>
        </w:rPr>
        <w:t> назначение антигистаминных препаратов для системного действия пациентам с аллергией (аллергический ринит, крапивница, поллинозы, аллергический конъюктивит) [10, 13, 14, 15].</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Комментарии:</w:t>
      </w:r>
      <w:r w:rsidRPr="00A97A28">
        <w:rPr>
          <w:rFonts w:ascii="Times New Roman" w:eastAsia="Times New Roman" w:hAnsi="Times New Roman" w:cs="Times New Roman"/>
          <w:color w:val="222222"/>
          <w:sz w:val="27"/>
          <w:szCs w:val="27"/>
          <w:lang w:eastAsia="ru-RU"/>
        </w:rPr>
        <w:t> </w:t>
      </w:r>
      <w:r w:rsidRPr="00A97A28">
        <w:rPr>
          <w:rFonts w:ascii="Times New Roman" w:eastAsia="Times New Roman" w:hAnsi="Times New Roman" w:cs="Times New Roman"/>
          <w:i/>
          <w:iCs/>
          <w:color w:val="333333"/>
          <w:sz w:val="27"/>
          <w:szCs w:val="27"/>
          <w:lang w:eastAsia="ru-RU"/>
        </w:rPr>
        <w:t>целесообразно назначение антигистаминных препаратов пациентам с аллергией в анамнезе. Дети от 3 до 12 лет с массой тела более 30 кг: Лоратадин**/Цетиризин** по 10 мг 1 раз в день; с массой тела менее 30 кг: Лоратадин**/Цетиризин** по 5 мг 1 раз в день: Левоцетиризин (АТХ R06AX13) детям в возрасте 2-6 лет по 1,25 мг </w:t>
      </w:r>
      <w:r w:rsidRPr="00A97A28">
        <w:rPr>
          <w:rFonts w:ascii="Times New Roman" w:eastAsia="Times New Roman" w:hAnsi="Times New Roman" w:cs="Times New Roman"/>
          <w:b/>
          <w:bCs/>
          <w:color w:val="222222"/>
          <w:sz w:val="27"/>
          <w:szCs w:val="27"/>
          <w:lang w:eastAsia="ru-RU"/>
        </w:rPr>
        <w:t>–</w:t>
      </w:r>
      <w:r w:rsidRPr="00A97A28">
        <w:rPr>
          <w:rFonts w:ascii="Times New Roman" w:eastAsia="Times New Roman" w:hAnsi="Times New Roman" w:cs="Times New Roman"/>
          <w:i/>
          <w:iCs/>
          <w:color w:val="333333"/>
          <w:sz w:val="27"/>
          <w:szCs w:val="27"/>
          <w:lang w:eastAsia="ru-RU"/>
        </w:rPr>
        <w:t xml:space="preserve"> 2 раза в сутки, старше 6 лет и взрослым </w:t>
      </w:r>
      <w:r w:rsidRPr="00A97A28">
        <w:rPr>
          <w:rFonts w:ascii="Times New Roman" w:eastAsia="Times New Roman" w:hAnsi="Times New Roman" w:cs="Times New Roman"/>
          <w:i/>
          <w:iCs/>
          <w:color w:val="333333"/>
          <w:sz w:val="27"/>
          <w:szCs w:val="27"/>
          <w:lang w:eastAsia="ru-RU"/>
        </w:rPr>
        <w:lastRenderedPageBreak/>
        <w:t>– 5 мг – 1 раз в сутки. Дезлоратадин от 6 до 12 месяцев по 1 мг препарата 1 раз в день, с 1 до 5 лет по 1,25 мг  1 раз в сутки, с 6-11 лет 2,5 мг </w:t>
      </w:r>
      <w:r w:rsidRPr="00A97A28">
        <w:rPr>
          <w:rFonts w:ascii="Times New Roman" w:eastAsia="Times New Roman" w:hAnsi="Times New Roman" w:cs="Times New Roman"/>
          <w:b/>
          <w:bCs/>
          <w:color w:val="222222"/>
          <w:sz w:val="27"/>
          <w:szCs w:val="27"/>
          <w:lang w:eastAsia="ru-RU"/>
        </w:rPr>
        <w:t>–</w:t>
      </w:r>
      <w:r w:rsidRPr="00A97A28">
        <w:rPr>
          <w:rFonts w:ascii="Times New Roman" w:eastAsia="Times New Roman" w:hAnsi="Times New Roman" w:cs="Times New Roman"/>
          <w:i/>
          <w:iCs/>
          <w:color w:val="333333"/>
          <w:sz w:val="27"/>
          <w:szCs w:val="27"/>
          <w:lang w:eastAsia="ru-RU"/>
        </w:rPr>
        <w:t> 1 раз в день. Взрослым и детям старше 12 лет: Лоратадин** (АТХ R06AX13), Цетиризин** (АТХ R06AE07) по 10 мг 1 раз в день, Дезлоратадин (АТХ R06AX27) по 5 мг 1 раз в день.</w:t>
      </w:r>
    </w:p>
    <w:p w:rsidR="00A97A28" w:rsidRPr="00A97A28" w:rsidRDefault="00A97A28" w:rsidP="00A97A28">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Рекомендуется</w:t>
      </w:r>
      <w:r w:rsidRPr="00A97A28">
        <w:rPr>
          <w:rFonts w:ascii="Times New Roman" w:eastAsia="Times New Roman" w:hAnsi="Times New Roman" w:cs="Times New Roman"/>
          <w:color w:val="222222"/>
          <w:sz w:val="27"/>
          <w:szCs w:val="27"/>
          <w:lang w:eastAsia="ru-RU"/>
        </w:rPr>
        <w:t> при любой дисфонии ограничение голосовой нагрузки (не кричать, не шептать по срокам не менее 2-х дней), а также соблюдение лечебно-охранительного режима всем пациентам с установленным диагнозом ОЛ [1, 7, 14, 39].</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Комментарии:</w:t>
      </w:r>
      <w:r w:rsidRPr="00A97A28">
        <w:rPr>
          <w:rFonts w:ascii="Times New Roman" w:eastAsia="Times New Roman" w:hAnsi="Times New Roman" w:cs="Times New Roman"/>
          <w:color w:val="222222"/>
          <w:sz w:val="27"/>
          <w:szCs w:val="27"/>
          <w:lang w:eastAsia="ru-RU"/>
        </w:rPr>
        <w:t> </w:t>
      </w:r>
      <w:r w:rsidRPr="00A97A28">
        <w:rPr>
          <w:rFonts w:ascii="Times New Roman" w:eastAsia="Times New Roman" w:hAnsi="Times New Roman" w:cs="Times New Roman"/>
          <w:i/>
          <w:iCs/>
          <w:color w:val="333333"/>
          <w:sz w:val="27"/>
          <w:szCs w:val="27"/>
          <w:lang w:eastAsia="ru-RU"/>
        </w:rPr>
        <w:t>Также необходимо помнить, что для любого воспалительного заболевания гортани необходимо создать охранительный режим (голосовой режим), рекомендовать больному при дисфонии – полный голосовой покой сроком на 1-2 суток, затем ограничение любой голосовой нагрузки. Также необходимо прекратить прием острой, соленой, горячей, холодной пищи, спиртных напитков, курение.</w:t>
      </w:r>
    </w:p>
    <w:p w:rsidR="00A97A28" w:rsidRPr="00A97A28" w:rsidRDefault="00A97A28" w:rsidP="00A97A28">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Рекомендуется</w:t>
      </w:r>
      <w:r w:rsidRPr="00A97A28">
        <w:rPr>
          <w:rFonts w:ascii="Times New Roman" w:eastAsia="Times New Roman" w:hAnsi="Times New Roman" w:cs="Times New Roman"/>
          <w:color w:val="222222"/>
          <w:sz w:val="27"/>
          <w:szCs w:val="27"/>
          <w:lang w:eastAsia="ru-RU"/>
        </w:rPr>
        <w:t> обязательная госпитализация пациентов по срочным показаниям с осложненными и тяжелыми формами острого ларингита (флегмонозный, абсцедирующий, инфильтративный, хондроперихондрит гортани) в лечебное учреждение, где имеется отделение интенсивной терапии, и есть возможность интубации трахеи [28, 29].</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Комментарии:</w:t>
      </w:r>
      <w:r w:rsidRPr="00A97A28">
        <w:rPr>
          <w:rFonts w:ascii="Times New Roman" w:eastAsia="Times New Roman" w:hAnsi="Times New Roman" w:cs="Times New Roman"/>
          <w:i/>
          <w:iCs/>
          <w:color w:val="333333"/>
          <w:sz w:val="27"/>
          <w:szCs w:val="27"/>
          <w:lang w:eastAsia="ru-RU"/>
        </w:rPr>
        <w:t> Показана госпитализация пациентов с осложнённым течением острого ларингита в лечебное учреждение, где имеется отделение интенсивной терапии, и есть возможность интубации трахеи.</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7"/>
          <w:szCs w:val="27"/>
          <w:lang w:eastAsia="ru-RU"/>
        </w:rPr>
        <w:t>Антибактериальная терапия в стационарных условиях назначается взрослым и детям эмпирически с учетом данных о региональной резистентности ключевых возбудителей.</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7"/>
          <w:szCs w:val="27"/>
          <w:lang w:eastAsia="ru-RU"/>
        </w:rPr>
        <w:t>Назначают детям: Амоксициллин+[Клавулановая кислота]</w:t>
      </w:r>
      <w:r w:rsidRPr="00A97A28">
        <w:rPr>
          <w:rFonts w:ascii="Times New Roman" w:eastAsia="Times New Roman" w:hAnsi="Times New Roman" w:cs="Times New Roman"/>
          <w:color w:val="222222"/>
          <w:sz w:val="27"/>
          <w:szCs w:val="27"/>
          <w:lang w:eastAsia="ru-RU"/>
        </w:rPr>
        <w:t>**</w:t>
      </w:r>
      <w:r w:rsidRPr="00A97A28">
        <w:rPr>
          <w:rFonts w:ascii="Times New Roman" w:eastAsia="Times New Roman" w:hAnsi="Times New Roman" w:cs="Times New Roman"/>
          <w:i/>
          <w:iCs/>
          <w:color w:val="333333"/>
          <w:sz w:val="27"/>
          <w:szCs w:val="27"/>
          <w:lang w:eastAsia="ru-RU"/>
        </w:rPr>
        <w:t> (АТХ J01CR02) детям от 3х месяцев назначают дозировку в/в по 25мг/5мг на кг массы каждые 6-8 часов 5-10 дней или Цефотаксим** (АТХ J01DD01) в/м, в/в 150 мг/кг/с в 4 введения или Цефтриаксон** (АТХ J01DD04) в/м, в/в детям (с 15 дней до 12 лет): 20-80 мг/кг массы тела один раз в сутки 5-10 дней. [24, 25].</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7"/>
          <w:szCs w:val="27"/>
          <w:lang w:eastAsia="ru-RU"/>
        </w:rPr>
        <w:t xml:space="preserve">Целесообразно детям при тяжелом течении флегмонозного ларингита и осложнениях в ОАРИТ назначать Цефалоспорины 4 поколения – Цефепим** </w:t>
      </w:r>
      <w:r w:rsidRPr="00A97A28">
        <w:rPr>
          <w:rFonts w:ascii="Times New Roman" w:eastAsia="Times New Roman" w:hAnsi="Times New Roman" w:cs="Times New Roman"/>
          <w:i/>
          <w:iCs/>
          <w:color w:val="333333"/>
          <w:sz w:val="27"/>
          <w:szCs w:val="27"/>
          <w:lang w:eastAsia="ru-RU"/>
        </w:rPr>
        <w:lastRenderedPageBreak/>
        <w:t>(АТХ J01DE01) 2,0 г каждые 12 часов более 40 кг, до 40 кг – 50 мг/кг каждые 12 часов 7-10 дней, Меропенем** (АТХ J01DH02): после 3х месяцев до 12 лет 10-20 мг/кг – 3 раза в сутки, более 50 кг – используется доза для взрослых) 5-10 дней [24, 25]. (В справочнике Vidal указано применение «при инфекции мягких тканей»)</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7"/>
          <w:szCs w:val="27"/>
          <w:lang w:eastAsia="ru-RU"/>
        </w:rPr>
        <w:t>Целесообразно взрослым при осложненных формах флегмонозного ларингита назначение антибактериальной терапии: Амоксициллин+[Клавулановая кислота]</w:t>
      </w:r>
      <w:r w:rsidRPr="00A97A28">
        <w:rPr>
          <w:rFonts w:ascii="Times New Roman" w:eastAsia="Times New Roman" w:hAnsi="Times New Roman" w:cs="Times New Roman"/>
          <w:color w:val="222222"/>
          <w:sz w:val="27"/>
          <w:szCs w:val="27"/>
          <w:lang w:eastAsia="ru-RU"/>
        </w:rPr>
        <w:t>**</w:t>
      </w:r>
      <w:r w:rsidRPr="00A97A28">
        <w:rPr>
          <w:rFonts w:ascii="Times New Roman" w:eastAsia="Times New Roman" w:hAnsi="Times New Roman" w:cs="Times New Roman"/>
          <w:i/>
          <w:iCs/>
          <w:color w:val="333333"/>
          <w:sz w:val="27"/>
          <w:szCs w:val="27"/>
          <w:lang w:eastAsia="ru-RU"/>
        </w:rPr>
        <w:t> (АТХ J01CR02) в/в 1,2 г 3 р/с 7-10 дней; Цефотаксим** (АТХ J01DD01) в/в 2 г 3 р/с 7-10 дней; Цефтриаксон** (АТХ J01DD04) в/м, в/в 2 г 1 р/с. 7-10 дней; Тиамфеникола глицинат ацетилцистеинат (Код АТХ: J01BA02)</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7"/>
          <w:szCs w:val="27"/>
          <w:lang w:eastAsia="ru-RU"/>
        </w:rPr>
        <w:t>Для детей в возрасте до 2 лет разовая доза 125 мг – 2 раза/сут; от 3 до 6 лет – по 250 мг 2 раза/сут; от 7 до 12 лет – по 250 мг 3 раза/сут; по 125-250 мг 2-3 раза в сутки в зависимости от возраста Для взрослых разовая доза составляет 500 мг 2-3 раза/сут. 10 дней.</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7"/>
          <w:szCs w:val="27"/>
          <w:lang w:eastAsia="ru-RU"/>
        </w:rPr>
        <w:t>После улучшения состояния возможен переход на пероральный прием антибиотика (ступенчатая терапия) [27].</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7"/>
          <w:szCs w:val="27"/>
          <w:lang w:eastAsia="ru-RU"/>
        </w:rPr>
        <w:t>При лечении острых абсцедирующих и флегмонозных ларингитов всем пациентам производится промывание полости абсцесса растворами антисептиков Бензилдиметил[3-(миристоиламино)пропил] аммоний хлорид моногидрат 0,01% (АТХ D08AJ), Гидроксиметилхиноксалиндиоксид (АТХ J01XX) [44].</w:t>
      </w:r>
    </w:p>
    <w:p w:rsidR="00A97A28" w:rsidRPr="00A97A28" w:rsidRDefault="00A97A28" w:rsidP="00A97A28">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Рекомендуется</w:t>
      </w:r>
      <w:r w:rsidRPr="00A97A28">
        <w:rPr>
          <w:rFonts w:ascii="Times New Roman" w:eastAsia="Times New Roman" w:hAnsi="Times New Roman" w:cs="Times New Roman"/>
          <w:color w:val="222222"/>
          <w:sz w:val="27"/>
          <w:szCs w:val="27"/>
          <w:lang w:eastAsia="ru-RU"/>
        </w:rPr>
        <w:t> проводить дезинтоксикационную терапию и коррекцию гиповолемических расстройств, а также глюкокортикостероидную терапию и парентеральное питание всем пациентам с дисфагией при тяжелых формах ларингита  [1, 3, 6, 9].</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A97A28" w:rsidRPr="00A97A28" w:rsidRDefault="00A97A28" w:rsidP="00A97A28">
      <w:pPr>
        <w:numPr>
          <w:ilvl w:val="0"/>
          <w:numId w:val="26"/>
        </w:numPr>
        <w:spacing w:after="24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Рекомендуется проведение консервативной противовоспалительной терапии больным ОЛ для профилактики стеноза гортани [27, 28, 29].</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Уровень убедительности рекомендаций C</w:t>
      </w:r>
      <w:r w:rsidRPr="00A97A28">
        <w:rPr>
          <w:rFonts w:ascii="Times New Roman" w:eastAsia="Times New Roman" w:hAnsi="Times New Roman" w:cs="Times New Roman"/>
          <w:color w:val="222222"/>
          <w:sz w:val="27"/>
          <w:szCs w:val="27"/>
          <w:lang w:eastAsia="ru-RU"/>
        </w:rPr>
        <w:t> </w:t>
      </w:r>
      <w:r w:rsidRPr="00A97A28">
        <w:rPr>
          <w:rFonts w:ascii="Times New Roman" w:eastAsia="Times New Roman" w:hAnsi="Times New Roman" w:cs="Times New Roman"/>
          <w:b/>
          <w:bCs/>
          <w:color w:val="222222"/>
          <w:sz w:val="27"/>
          <w:szCs w:val="27"/>
          <w:lang w:eastAsia="ru-RU"/>
        </w:rPr>
        <w:t>(уровень достоверности доказательств – 5)</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Комментарии:</w:t>
      </w:r>
      <w:r w:rsidRPr="00A97A28">
        <w:rPr>
          <w:rFonts w:ascii="Times New Roman" w:eastAsia="Times New Roman" w:hAnsi="Times New Roman" w:cs="Times New Roman"/>
          <w:i/>
          <w:iCs/>
          <w:color w:val="333333"/>
          <w:sz w:val="27"/>
          <w:szCs w:val="27"/>
          <w:lang w:eastAsia="ru-RU"/>
        </w:rPr>
        <w:t> для проведения дестенозирующей терапии целесообразно парентеральное введение глюкортикоидов, 60-120 мг</w:t>
      </w:r>
    </w:p>
    <w:p w:rsidR="00A97A28" w:rsidRPr="00A97A28" w:rsidRDefault="00A97A28" w:rsidP="00A97A28">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Рекомендуется</w:t>
      </w:r>
      <w:r w:rsidRPr="00A97A28">
        <w:rPr>
          <w:rFonts w:ascii="Times New Roman" w:eastAsia="Times New Roman" w:hAnsi="Times New Roman" w:cs="Times New Roman"/>
          <w:color w:val="222222"/>
          <w:sz w:val="27"/>
          <w:szCs w:val="27"/>
          <w:lang w:eastAsia="ru-RU"/>
        </w:rPr>
        <w:t> применять ингаляционную небулайзерную терапию с использованием аэрозолей средней и низкой дисперсности</w:t>
      </w:r>
      <w:r w:rsidRPr="00A97A28">
        <w:rPr>
          <w:rFonts w:ascii="Times New Roman" w:eastAsia="Times New Roman" w:hAnsi="Times New Roman" w:cs="Times New Roman"/>
          <w:i/>
          <w:iCs/>
          <w:color w:val="333333"/>
          <w:sz w:val="27"/>
          <w:szCs w:val="27"/>
          <w:lang w:eastAsia="ru-RU"/>
        </w:rPr>
        <w:t> </w:t>
      </w:r>
      <w:r w:rsidRPr="00A97A28">
        <w:rPr>
          <w:rFonts w:ascii="Times New Roman" w:eastAsia="Times New Roman" w:hAnsi="Times New Roman" w:cs="Times New Roman"/>
          <w:color w:val="222222"/>
          <w:sz w:val="27"/>
          <w:szCs w:val="27"/>
          <w:lang w:eastAsia="ru-RU"/>
        </w:rPr>
        <w:t>[5, 7, 9, 11, 30, 31, 35]</w:t>
      </w:r>
      <w:r w:rsidRPr="00A97A28">
        <w:rPr>
          <w:rFonts w:ascii="Times New Roman" w:eastAsia="Times New Roman" w:hAnsi="Times New Roman" w:cs="Times New Roman"/>
          <w:i/>
          <w:iCs/>
          <w:color w:val="333333"/>
          <w:sz w:val="27"/>
          <w:szCs w:val="27"/>
          <w:lang w:eastAsia="ru-RU"/>
        </w:rPr>
        <w:t>.</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lastRenderedPageBreak/>
        <w:t>Уровень убедительности рекомендаций C</w:t>
      </w:r>
      <w:r w:rsidRPr="00A97A28">
        <w:rPr>
          <w:rFonts w:ascii="Times New Roman" w:eastAsia="Times New Roman" w:hAnsi="Times New Roman" w:cs="Times New Roman"/>
          <w:color w:val="222222"/>
          <w:sz w:val="27"/>
          <w:szCs w:val="27"/>
          <w:lang w:eastAsia="ru-RU"/>
        </w:rPr>
        <w:t> </w:t>
      </w:r>
      <w:r w:rsidRPr="00A97A28">
        <w:rPr>
          <w:rFonts w:ascii="Times New Roman" w:eastAsia="Times New Roman" w:hAnsi="Times New Roman" w:cs="Times New Roman"/>
          <w:b/>
          <w:bCs/>
          <w:color w:val="222222"/>
          <w:sz w:val="27"/>
          <w:szCs w:val="27"/>
          <w:lang w:eastAsia="ru-RU"/>
        </w:rPr>
        <w:t>(уровень достоверности доказательств – 4) </w:t>
      </w:r>
      <w:r w:rsidRPr="00A97A28">
        <w:rPr>
          <w:rFonts w:ascii="Times New Roman" w:eastAsia="Times New Roman" w:hAnsi="Times New Roman" w:cs="Times New Roman"/>
          <w:color w:val="222222"/>
          <w:sz w:val="27"/>
          <w:szCs w:val="27"/>
          <w:lang w:eastAsia="ru-RU"/>
        </w:rPr>
        <w:t>.  </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Комментарии:</w:t>
      </w:r>
      <w:r w:rsidRPr="00A97A28">
        <w:rPr>
          <w:rFonts w:ascii="Times New Roman" w:eastAsia="Times New Roman" w:hAnsi="Times New Roman" w:cs="Times New Roman"/>
          <w:i/>
          <w:iCs/>
          <w:color w:val="333333"/>
          <w:sz w:val="27"/>
          <w:szCs w:val="27"/>
          <w:lang w:eastAsia="ru-RU"/>
        </w:rPr>
        <w:t> Длительность ингаляции составляет обычно 10 минут, перерыв между ингаляциями с препаратами различного действия составляет около 30 минут.</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7"/>
          <w:szCs w:val="27"/>
          <w:lang w:eastAsia="ru-RU"/>
        </w:rPr>
        <w:t>При наличии корок терапию начинают с ингаляции препаратов с муколитическим действием. Используют Ацетилцистеин** (форма: раствор для внутривенного введения и ингаляций) применяют ингаляционно по 1 ампуле (3 мл) 1-2 раза в день 5-7 дней. (АТХ R05CB01) [37, 38].</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7"/>
          <w:szCs w:val="27"/>
          <w:lang w:eastAsia="ru-RU"/>
        </w:rPr>
        <w:t>Возможно назначение ингаляции кортикостероидов (ATX RO3BA): #Будесонида** (АТХ R03BA02) 1000 мкг 1-2 раза в день, курс 5-8 процедур [31, 35].</w:t>
      </w:r>
      <w:r w:rsidRPr="00A97A28">
        <w:rPr>
          <w:rFonts w:ascii="Times New Roman" w:eastAsia="Times New Roman" w:hAnsi="Times New Roman" w:cs="Times New Roman"/>
          <w:color w:val="222222"/>
          <w:sz w:val="27"/>
          <w:szCs w:val="27"/>
          <w:lang w:eastAsia="ru-RU"/>
        </w:rPr>
        <w:t>  </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7"/>
          <w:szCs w:val="27"/>
          <w:lang w:eastAsia="ru-RU"/>
        </w:rPr>
        <w:t>Могут применяться готовые аптечные смеси на основе растительных препаратов, при отсутствии противопоказаний с учетом возрастных ограничений эфирные масла  </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i/>
          <w:iCs/>
          <w:color w:val="333333"/>
          <w:sz w:val="27"/>
          <w:szCs w:val="27"/>
          <w:lang w:eastAsia="ru-RU"/>
        </w:rPr>
        <w:t>Эвкалипта прутовидного листьев масло (ATX R07AX Прочие препараты для лечения заболеваний дыхательной системы ),а также используют 5-10% отвары ромашки аптечной цветков, шалфея лекарственного листьев, тимьяна ползучего травы (чабреца) календулы лекарственной цветков, подорожника большого листьев. Ингаляции могут быть теплыми и холодными. Продолжительность первой ингаляции 1-2 минуты, далее 5-10 минут [32,34].</w:t>
      </w:r>
    </w:p>
    <w:p w:rsidR="00A97A28" w:rsidRPr="00A97A28" w:rsidRDefault="00A97A28" w:rsidP="00A97A28">
      <w:pPr>
        <w:spacing w:before="750" w:after="450" w:line="240" w:lineRule="auto"/>
        <w:outlineLvl w:val="1"/>
        <w:rPr>
          <w:rFonts w:ascii="Times New Roman" w:eastAsia="Times New Roman" w:hAnsi="Times New Roman" w:cs="Times New Roman"/>
          <w:b/>
          <w:bCs/>
          <w:color w:val="222222"/>
          <w:sz w:val="33"/>
          <w:szCs w:val="33"/>
          <w:lang w:eastAsia="ru-RU"/>
        </w:rPr>
      </w:pPr>
      <w:r w:rsidRPr="00A97A28">
        <w:rPr>
          <w:rFonts w:ascii="Times New Roman" w:eastAsia="Times New Roman" w:hAnsi="Times New Roman" w:cs="Times New Roman"/>
          <w:b/>
          <w:bCs/>
          <w:color w:val="222222"/>
          <w:sz w:val="33"/>
          <w:szCs w:val="33"/>
          <w:lang w:eastAsia="ru-RU"/>
        </w:rPr>
        <w:t>3.2 Хирургическое лечение</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В неосложнённых случаях острого ларингита не требуется.</w:t>
      </w:r>
    </w:p>
    <w:p w:rsidR="00A97A28" w:rsidRPr="00A97A28" w:rsidRDefault="00A97A28" w:rsidP="00A97A28">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При декомпенсированном стенозе гортани у детей </w:t>
      </w:r>
      <w:r w:rsidRPr="00A97A28">
        <w:rPr>
          <w:rFonts w:ascii="Times New Roman" w:eastAsia="Times New Roman" w:hAnsi="Times New Roman" w:cs="Times New Roman"/>
          <w:b/>
          <w:bCs/>
          <w:color w:val="222222"/>
          <w:sz w:val="27"/>
          <w:szCs w:val="27"/>
          <w:lang w:eastAsia="ru-RU"/>
        </w:rPr>
        <w:t>рекомендована</w:t>
      </w:r>
      <w:r w:rsidRPr="00A97A28">
        <w:rPr>
          <w:rFonts w:ascii="Times New Roman" w:eastAsia="Times New Roman" w:hAnsi="Times New Roman" w:cs="Times New Roman"/>
          <w:color w:val="222222"/>
          <w:sz w:val="27"/>
          <w:szCs w:val="27"/>
          <w:lang w:eastAsia="ru-RU"/>
        </w:rPr>
        <w:t> неотложная интубация с целью обеспечения дыхательной функции [51].</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A97A28" w:rsidRPr="00A97A28" w:rsidRDefault="00A97A28" w:rsidP="00A97A28">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Рекомендовано</w:t>
      </w:r>
      <w:r w:rsidRPr="00A97A28">
        <w:rPr>
          <w:rFonts w:ascii="Times New Roman" w:eastAsia="Times New Roman" w:hAnsi="Times New Roman" w:cs="Times New Roman"/>
          <w:color w:val="222222"/>
          <w:sz w:val="27"/>
          <w:szCs w:val="27"/>
          <w:lang w:eastAsia="ru-RU"/>
        </w:rPr>
        <w:t> проведение трахеостомии или коникотомии при невозможности проведения интубации трахеи [52, 53].</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A97A28" w:rsidRPr="00A97A28" w:rsidRDefault="00A97A28" w:rsidP="00A97A28">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lastRenderedPageBreak/>
        <w:t>Рекомендуется</w:t>
      </w:r>
      <w:r w:rsidRPr="00A97A28">
        <w:rPr>
          <w:rFonts w:ascii="Times New Roman" w:eastAsia="Times New Roman" w:hAnsi="Times New Roman" w:cs="Times New Roman"/>
          <w:color w:val="222222"/>
          <w:sz w:val="27"/>
          <w:szCs w:val="27"/>
          <w:lang w:eastAsia="ru-RU"/>
        </w:rPr>
        <w:t> проведение хирургического лечения при осложненных формах острого ларингита [1, 9, 10, 13, 17, 23, 45].</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5)</w:t>
      </w:r>
    </w:p>
    <w:p w:rsidR="00A97A28" w:rsidRPr="00A97A28" w:rsidRDefault="00A97A28" w:rsidP="00A97A28">
      <w:pPr>
        <w:spacing w:before="750" w:after="450" w:line="240" w:lineRule="auto"/>
        <w:outlineLvl w:val="1"/>
        <w:rPr>
          <w:rFonts w:ascii="Times New Roman" w:eastAsia="Times New Roman" w:hAnsi="Times New Roman" w:cs="Times New Roman"/>
          <w:b/>
          <w:bCs/>
          <w:color w:val="222222"/>
          <w:sz w:val="33"/>
          <w:szCs w:val="33"/>
          <w:lang w:eastAsia="ru-RU"/>
        </w:rPr>
      </w:pPr>
      <w:r w:rsidRPr="00A97A28">
        <w:rPr>
          <w:rFonts w:ascii="Times New Roman" w:eastAsia="Times New Roman" w:hAnsi="Times New Roman" w:cs="Times New Roman"/>
          <w:b/>
          <w:bCs/>
          <w:color w:val="222222"/>
          <w:sz w:val="33"/>
          <w:szCs w:val="33"/>
          <w:lang w:eastAsia="ru-RU"/>
        </w:rPr>
        <w:t>3.3 Иное лечение</w:t>
      </w:r>
    </w:p>
    <w:p w:rsidR="00A97A28" w:rsidRPr="00A97A28" w:rsidRDefault="00A97A28" w:rsidP="00A97A28">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Рекомендуется</w:t>
      </w:r>
      <w:r w:rsidRPr="00A97A28">
        <w:rPr>
          <w:rFonts w:ascii="Times New Roman" w:eastAsia="Times New Roman" w:hAnsi="Times New Roman" w:cs="Times New Roman"/>
          <w:color w:val="222222"/>
          <w:sz w:val="27"/>
          <w:szCs w:val="27"/>
          <w:lang w:eastAsia="ru-RU"/>
        </w:rPr>
        <w:t> назначение осмотра (консультации) врача-физиотерапевта пациентам с установленным диагнозом ОЛ [1, 9, 32, 34].</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A97A28" w:rsidRPr="00A97A28" w:rsidRDefault="00A97A28" w:rsidP="00A97A28">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Рекомендуется</w:t>
      </w:r>
      <w:r w:rsidRPr="00A97A28">
        <w:rPr>
          <w:rFonts w:ascii="Times New Roman" w:eastAsia="Times New Roman" w:hAnsi="Times New Roman" w:cs="Times New Roman"/>
          <w:color w:val="222222"/>
          <w:sz w:val="27"/>
          <w:szCs w:val="27"/>
          <w:lang w:eastAsia="ru-RU"/>
        </w:rPr>
        <w:t> включение комплексных гомеопатических препаратов в терапию пациентов с дисфонией на фоне острого ларингита с целью уменьшения выраженности голосовых расстройств [39-42].</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Уровень убедительности рекомендаций C (уровень достоверности доказательств – 5)</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Комментарии:</w:t>
      </w:r>
      <w:r w:rsidRPr="00A97A28">
        <w:rPr>
          <w:rFonts w:ascii="Times New Roman" w:eastAsia="Times New Roman" w:hAnsi="Times New Roman" w:cs="Times New Roman"/>
          <w:color w:val="222222"/>
          <w:sz w:val="27"/>
          <w:szCs w:val="27"/>
          <w:lang w:eastAsia="ru-RU"/>
        </w:rPr>
        <w:t> </w:t>
      </w:r>
      <w:r w:rsidRPr="00A97A28">
        <w:rPr>
          <w:rFonts w:ascii="Times New Roman" w:eastAsia="Times New Roman" w:hAnsi="Times New Roman" w:cs="Times New Roman"/>
          <w:i/>
          <w:iCs/>
          <w:color w:val="333333"/>
          <w:sz w:val="27"/>
          <w:szCs w:val="27"/>
          <w:lang w:eastAsia="ru-RU"/>
        </w:rPr>
        <w:t>Комплексный гомеопатический препарат Гомеовокс (Активные вещества: Aconitum napellus, Arum triphyllum, Ferrum phosphoricum, Calendula officinalis, Spongia tosta, Belladonna, Mercurius solubilis,</w:t>
      </w:r>
      <w:r w:rsidRPr="00A97A28">
        <w:rPr>
          <w:rFonts w:ascii="Times New Roman" w:eastAsia="Times New Roman" w:hAnsi="Times New Roman" w:cs="Times New Roman"/>
          <w:color w:val="222222"/>
          <w:sz w:val="27"/>
          <w:szCs w:val="27"/>
          <w:lang w:eastAsia="ru-RU"/>
        </w:rPr>
        <w:t> </w:t>
      </w:r>
      <w:r w:rsidRPr="00A97A28">
        <w:rPr>
          <w:rFonts w:ascii="Times New Roman" w:eastAsia="Times New Roman" w:hAnsi="Times New Roman" w:cs="Times New Roman"/>
          <w:i/>
          <w:iCs/>
          <w:color w:val="333333"/>
          <w:sz w:val="27"/>
          <w:szCs w:val="27"/>
          <w:lang w:eastAsia="ru-RU"/>
        </w:rPr>
        <w:t>Hepar sulfur, Kalium bichromicum, Populus candicans, Bryonia) зарегистрирован в Российской Федерации по показаниям: ларингиты различной этиологии, в том числе потеря голоса, хрипота, усталость голосовых связок. Назначается взрослым и детям старше 6 лет с первых дней заболевания сроком на 6 дней [34]. </w:t>
      </w:r>
    </w:p>
    <w:p w:rsidR="00A97A28" w:rsidRPr="00A97A28" w:rsidRDefault="00A97A28" w:rsidP="00A97A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97A28">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A97A28" w:rsidRPr="00A97A28" w:rsidRDefault="00A97A28" w:rsidP="00A97A28">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lastRenderedPageBreak/>
        <w:t>Пациентам голосоречевых профессий после перенесенного ОЛ до полного восстановления функции голоса </w:t>
      </w:r>
      <w:r w:rsidRPr="00A97A28">
        <w:rPr>
          <w:rFonts w:ascii="Times New Roman" w:eastAsia="Times New Roman" w:hAnsi="Times New Roman" w:cs="Times New Roman"/>
          <w:b/>
          <w:bCs/>
          <w:color w:val="222222"/>
          <w:sz w:val="27"/>
          <w:szCs w:val="27"/>
          <w:lang w:eastAsia="ru-RU"/>
        </w:rPr>
        <w:t>рекомендуется</w:t>
      </w:r>
      <w:r w:rsidRPr="00A97A28">
        <w:rPr>
          <w:rFonts w:ascii="Times New Roman" w:eastAsia="Times New Roman" w:hAnsi="Times New Roman" w:cs="Times New Roman"/>
          <w:color w:val="222222"/>
          <w:sz w:val="27"/>
          <w:szCs w:val="27"/>
          <w:lang w:eastAsia="ru-RU"/>
        </w:rPr>
        <w:t> прием (осмотр, консультация) врача-оториноларинголога первичный [7, 9, 10, 43, 44].</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Уровень убедительности рекомендаций С (уровень достоверности доказательств – 4)</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Комментарии:</w:t>
      </w:r>
      <w:r w:rsidRPr="00A97A28">
        <w:rPr>
          <w:rFonts w:ascii="Times New Roman" w:eastAsia="Times New Roman" w:hAnsi="Times New Roman" w:cs="Times New Roman"/>
          <w:color w:val="222222"/>
          <w:sz w:val="27"/>
          <w:szCs w:val="27"/>
          <w:lang w:eastAsia="ru-RU"/>
        </w:rPr>
        <w:t> </w:t>
      </w:r>
      <w:r w:rsidRPr="00A97A28">
        <w:rPr>
          <w:rFonts w:ascii="Times New Roman" w:eastAsia="Times New Roman" w:hAnsi="Times New Roman" w:cs="Times New Roman"/>
          <w:i/>
          <w:iCs/>
          <w:color w:val="333333"/>
          <w:sz w:val="27"/>
          <w:szCs w:val="27"/>
          <w:lang w:eastAsia="ru-RU"/>
        </w:rPr>
        <w:t>У пациентов голосоречевых профессий сроки нетрудоспособности удлиняются до полного восстановления голосовой функции</w:t>
      </w:r>
      <w:r w:rsidRPr="00A97A28">
        <w:rPr>
          <w:rFonts w:ascii="Times New Roman" w:eastAsia="Times New Roman" w:hAnsi="Times New Roman" w:cs="Times New Roman"/>
          <w:color w:val="222222"/>
          <w:sz w:val="27"/>
          <w:szCs w:val="27"/>
          <w:lang w:eastAsia="ru-RU"/>
        </w:rPr>
        <w:t>. </w:t>
      </w:r>
      <w:r w:rsidRPr="00A97A28">
        <w:rPr>
          <w:rFonts w:ascii="Times New Roman" w:eastAsia="Times New Roman" w:hAnsi="Times New Roman" w:cs="Times New Roman"/>
          <w:i/>
          <w:iCs/>
          <w:color w:val="333333"/>
          <w:sz w:val="27"/>
          <w:szCs w:val="27"/>
          <w:lang w:eastAsia="ru-RU"/>
        </w:rPr>
        <w:t>Неосложненный острый ларингит разрешается в течение 7-14 дней; инфильтративные формы – более 14 дней.</w:t>
      </w:r>
    </w:p>
    <w:p w:rsidR="00A97A28" w:rsidRPr="00A97A28" w:rsidRDefault="00A97A28" w:rsidP="00A97A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97A28">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Профилактика хронизации воспалительного процесса гортани заключается в своевременном лечении острого ларингита, повышении сопротивляемости организма, лечении гастроэзофагеальной рефлюксной болезни, инфекционных заболеваний верхних и нижних дыхательных путей, отказе от курения, соблюдении голосового режима.</w:t>
      </w:r>
    </w:p>
    <w:p w:rsidR="00A97A28" w:rsidRPr="00A97A28" w:rsidRDefault="00A97A28" w:rsidP="00A97A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97A28">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Пациенты с острым ларингитом без стеноза гортани на фоне острой респираторной вирусной инфекции не требуют госпитализации. Госпитализации подлежат все пациенты с осложненным течением острого ларингита.</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Показания для экстренной госпитализации в стационар: острая дыхательная недостаточность (более чем I степени).</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lastRenderedPageBreak/>
        <w:t>Показания к выписке пациента из медицинской организации: положительная динамика воспалительного процесса, отсутствие дыхательной недостаточности., отсутствие осложнений воспалительного процесса.</w:t>
      </w:r>
    </w:p>
    <w:p w:rsidR="00A97A28" w:rsidRPr="00A97A28" w:rsidRDefault="00A97A28" w:rsidP="00A97A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97A28">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При развитии острого ларингита необходимо ограничение голосовой нагрузки. Запрещен прием горячей, холодной и острой пищи, спиртных напитков, курение, паровые ингаляции. Показано постоянное увлажнение воздуха в помещении с помощью специальных увлажнителей, прием противовирусных препаратов в составе комплексной терапии.</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При неосложненных формах ларингита прогноз благоприятный, при осложненных формах с развитием стеноза гортани своевременная специализированная помощь и хирургическое лечение помогут спасти жизнь пациенту.</w:t>
      </w:r>
    </w:p>
    <w:p w:rsidR="00A97A28" w:rsidRPr="00A97A28" w:rsidRDefault="00A97A28" w:rsidP="00A97A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97A28">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Критерии оценки качества первичной медико-санитарной помощи взрослым и детям при остром ларингите  ( коды по МКБ -10 J04.0, J04.2)</w:t>
      </w:r>
    </w:p>
    <w:tbl>
      <w:tblPr>
        <w:tblW w:w="11850" w:type="dxa"/>
        <w:tblCellMar>
          <w:left w:w="0" w:type="dxa"/>
          <w:right w:w="0" w:type="dxa"/>
        </w:tblCellMar>
        <w:tblLook w:val="04A0" w:firstRow="1" w:lastRow="0" w:firstColumn="1" w:lastColumn="0" w:noHBand="0" w:noVBand="1"/>
      </w:tblPr>
      <w:tblGrid>
        <w:gridCol w:w="650"/>
        <w:gridCol w:w="8533"/>
        <w:gridCol w:w="2667"/>
      </w:tblGrid>
      <w:tr w:rsidR="00A97A28" w:rsidRPr="00A97A28" w:rsidTr="00A97A2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97A28" w:rsidRPr="00A97A28" w:rsidRDefault="00A97A28" w:rsidP="00A97A28">
            <w:pPr>
              <w:spacing w:after="0" w:line="240" w:lineRule="atLeast"/>
              <w:jc w:val="both"/>
              <w:rPr>
                <w:rFonts w:ascii="Verdana" w:eastAsia="Times New Roman" w:hAnsi="Verdana" w:cs="Times New Roman"/>
                <w:b/>
                <w:bCs/>
                <w:sz w:val="27"/>
                <w:szCs w:val="27"/>
                <w:lang w:eastAsia="ru-RU"/>
              </w:rPr>
            </w:pPr>
            <w:r w:rsidRPr="00A97A28">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97A28" w:rsidRPr="00A97A28" w:rsidRDefault="00A97A28" w:rsidP="00A97A28">
            <w:pPr>
              <w:spacing w:after="0" w:line="240" w:lineRule="atLeast"/>
              <w:jc w:val="both"/>
              <w:rPr>
                <w:rFonts w:ascii="Verdana" w:eastAsia="Times New Roman" w:hAnsi="Verdana" w:cs="Times New Roman"/>
                <w:b/>
                <w:bCs/>
                <w:sz w:val="27"/>
                <w:szCs w:val="27"/>
                <w:lang w:eastAsia="ru-RU"/>
              </w:rPr>
            </w:pPr>
            <w:r w:rsidRPr="00A97A28">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97A28" w:rsidRPr="00A97A28" w:rsidRDefault="00A97A28" w:rsidP="00A97A28">
            <w:pPr>
              <w:spacing w:after="0" w:line="240" w:lineRule="atLeast"/>
              <w:jc w:val="both"/>
              <w:rPr>
                <w:rFonts w:ascii="Verdana" w:eastAsia="Times New Roman" w:hAnsi="Verdana" w:cs="Times New Roman"/>
                <w:b/>
                <w:bCs/>
                <w:sz w:val="27"/>
                <w:szCs w:val="27"/>
                <w:lang w:eastAsia="ru-RU"/>
              </w:rPr>
            </w:pPr>
            <w:r w:rsidRPr="00A97A28">
              <w:rPr>
                <w:rFonts w:ascii="Verdana" w:eastAsia="Times New Roman" w:hAnsi="Verdana" w:cs="Times New Roman"/>
                <w:b/>
                <w:bCs/>
                <w:sz w:val="27"/>
                <w:szCs w:val="27"/>
                <w:lang w:eastAsia="ru-RU"/>
              </w:rPr>
              <w:t>Оценка выполнения</w:t>
            </w:r>
          </w:p>
        </w:tc>
      </w:tr>
      <w:tr w:rsidR="00A97A28" w:rsidRPr="00A97A28" w:rsidTr="00A97A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Выполнен прием (осмотр, консультация) врача-оториноларинголога или врача общей практики (Семейный врач) или врача-педиатра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Да/Нет</w:t>
            </w:r>
          </w:p>
        </w:tc>
      </w:tr>
      <w:tr w:rsidR="00A97A28" w:rsidRPr="00A97A28" w:rsidTr="00A97A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Выполнена ларингоскопия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Да/Нет</w:t>
            </w:r>
          </w:p>
        </w:tc>
      </w:tr>
      <w:tr w:rsidR="00A97A28" w:rsidRPr="00A97A28" w:rsidTr="00A97A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Назначено направление на госпитализацию пациентов с осложненными формами острого ларингита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Да/Нет</w:t>
            </w:r>
          </w:p>
        </w:tc>
      </w:tr>
    </w:tbl>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Критерии оценки качества специализированной медицинской помощи взрослым и детям при остром ларингите ( коды по МКБ-10 J04.0, J04.2)</w:t>
      </w:r>
    </w:p>
    <w:tbl>
      <w:tblPr>
        <w:tblW w:w="11850" w:type="dxa"/>
        <w:tblCellMar>
          <w:left w:w="0" w:type="dxa"/>
          <w:right w:w="0" w:type="dxa"/>
        </w:tblCellMar>
        <w:tblLook w:val="04A0" w:firstRow="1" w:lastRow="0" w:firstColumn="1" w:lastColumn="0" w:noHBand="0" w:noVBand="1"/>
      </w:tblPr>
      <w:tblGrid>
        <w:gridCol w:w="650"/>
        <w:gridCol w:w="8459"/>
        <w:gridCol w:w="2741"/>
      </w:tblGrid>
      <w:tr w:rsidR="00A97A28" w:rsidRPr="00A97A28" w:rsidTr="00A97A2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97A28" w:rsidRPr="00A97A28" w:rsidRDefault="00A97A28" w:rsidP="00A97A28">
            <w:pPr>
              <w:spacing w:after="0" w:line="240" w:lineRule="atLeast"/>
              <w:jc w:val="both"/>
              <w:rPr>
                <w:rFonts w:ascii="Verdana" w:eastAsia="Times New Roman" w:hAnsi="Verdana" w:cs="Times New Roman"/>
                <w:b/>
                <w:bCs/>
                <w:sz w:val="27"/>
                <w:szCs w:val="27"/>
                <w:lang w:eastAsia="ru-RU"/>
              </w:rPr>
            </w:pPr>
            <w:r w:rsidRPr="00A97A28">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97A28" w:rsidRPr="00A97A28" w:rsidRDefault="00A97A28" w:rsidP="00A97A28">
            <w:pPr>
              <w:spacing w:after="0" w:line="240" w:lineRule="atLeast"/>
              <w:jc w:val="both"/>
              <w:rPr>
                <w:rFonts w:ascii="Verdana" w:eastAsia="Times New Roman" w:hAnsi="Verdana" w:cs="Times New Roman"/>
                <w:b/>
                <w:bCs/>
                <w:sz w:val="27"/>
                <w:szCs w:val="27"/>
                <w:lang w:eastAsia="ru-RU"/>
              </w:rPr>
            </w:pPr>
            <w:r w:rsidRPr="00A97A28">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97A28" w:rsidRPr="00A97A28" w:rsidRDefault="00A97A28" w:rsidP="00A97A28">
            <w:pPr>
              <w:spacing w:after="0" w:line="240" w:lineRule="atLeast"/>
              <w:jc w:val="both"/>
              <w:rPr>
                <w:rFonts w:ascii="Verdana" w:eastAsia="Times New Roman" w:hAnsi="Verdana" w:cs="Times New Roman"/>
                <w:b/>
                <w:bCs/>
                <w:sz w:val="27"/>
                <w:szCs w:val="27"/>
                <w:lang w:eastAsia="ru-RU"/>
              </w:rPr>
            </w:pPr>
            <w:r w:rsidRPr="00A97A28">
              <w:rPr>
                <w:rFonts w:ascii="Verdana" w:eastAsia="Times New Roman" w:hAnsi="Verdana" w:cs="Times New Roman"/>
                <w:b/>
                <w:bCs/>
                <w:sz w:val="27"/>
                <w:szCs w:val="27"/>
                <w:lang w:eastAsia="ru-RU"/>
              </w:rPr>
              <w:t>Оценка выполнения</w:t>
            </w:r>
          </w:p>
        </w:tc>
      </w:tr>
      <w:tr w:rsidR="00A97A28" w:rsidRPr="00A97A28" w:rsidTr="00A97A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Выполнен прием (осмотр, консультация) врача-оториноларинголога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Да/Нет</w:t>
            </w:r>
          </w:p>
        </w:tc>
      </w:tr>
      <w:tr w:rsidR="00A97A28" w:rsidRPr="00A97A28" w:rsidTr="00A97A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Выполнена ларингоскопия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Да/Нет</w:t>
            </w:r>
          </w:p>
        </w:tc>
      </w:tr>
      <w:tr w:rsidR="00A97A28" w:rsidRPr="00A97A28" w:rsidTr="00A97A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Проведение дестенозирующей терапии или хирургическое вмешательсто при стенозе дыхательных путей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Да/Нет</w:t>
            </w:r>
          </w:p>
        </w:tc>
      </w:tr>
    </w:tbl>
    <w:p w:rsidR="00A97A28" w:rsidRPr="00A97A28" w:rsidRDefault="00A97A28" w:rsidP="00A97A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97A28">
        <w:rPr>
          <w:rFonts w:ascii="Times New Roman" w:eastAsia="Times New Roman" w:hAnsi="Times New Roman" w:cs="Times New Roman"/>
          <w:b/>
          <w:bCs/>
          <w:color w:val="000000"/>
          <w:kern w:val="36"/>
          <w:sz w:val="48"/>
          <w:szCs w:val="48"/>
          <w:lang w:eastAsia="ru-RU"/>
        </w:rPr>
        <w:t>Список литературы</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Оториноларингология: национальное руководство. Краткое издание/ Под ред. Ю.К. Янова, А.И. Крюкова, В.В. Дворянчикова, Е.В. Носули- 2-е изд., перераб. и доп. Москва: ГЭОТАР-Медиа, 2024.- 992 с.</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Оториноларингология: Национальное руководство. Под ред. В.Т. Пальчуна. М.: ГЭОТАР-Медиа, 2016: 960с.</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Овчинников Ю.М., Гамов В.П. Болезни носа, глотки, гортани и уха. М.: Медицина, 2003: 320с.</w:t>
      </w:r>
    </w:p>
    <w:p w:rsidR="00A97A28" w:rsidRPr="00A97A28" w:rsidRDefault="00A97A28" w:rsidP="00A97A28">
      <w:pPr>
        <w:numPr>
          <w:ilvl w:val="0"/>
          <w:numId w:val="34"/>
        </w:numPr>
        <w:spacing w:after="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Gupta G, Mahajan K. Acute Laryngitis. In: </w:t>
      </w:r>
      <w:r w:rsidRPr="00A97A28">
        <w:rPr>
          <w:rFonts w:ascii="Times New Roman" w:eastAsia="Times New Roman" w:hAnsi="Times New Roman" w:cs="Times New Roman"/>
          <w:i/>
          <w:iCs/>
          <w:color w:val="333333"/>
          <w:sz w:val="27"/>
          <w:szCs w:val="27"/>
          <w:lang w:eastAsia="ru-RU"/>
        </w:rPr>
        <w:t>StatPearls</w:t>
      </w:r>
      <w:r w:rsidRPr="00A97A28">
        <w:rPr>
          <w:rFonts w:ascii="Times New Roman" w:eastAsia="Times New Roman" w:hAnsi="Times New Roman" w:cs="Times New Roman"/>
          <w:color w:val="222222"/>
          <w:sz w:val="27"/>
          <w:szCs w:val="27"/>
          <w:lang w:eastAsia="ru-RU"/>
        </w:rPr>
        <w:t>. Treasure Island (FL): StatPearls Publishing; September 12, 2022.</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Богомильский М. Р., Чистякова В. Р. Детская оториноларингология. Москва: ГЭОТАР-Медиа, 2014.- 624 с.</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lastRenderedPageBreak/>
        <w:t>Василенко Ю.С. Диагностика и терапия ларингита, связанного с гастроэзофагеальным рефлюксом. Российская оториноларингология. 2002; 1: 95-96.</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Крюков А.И., Романенко С.Г., Павлихин О.Г., Гуров А.В., Изотова Г.Н. Острый ларингит: диагностика и лечебная тактика. РМЖ. 2012; (27): 1360-1364.</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Дайняк Л. Б. Особые формы острых и хронических ларингитов. Вестник оториноларингологии. 1997; (5): 45.</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Schondelmeyer AC, Dewan ML, Brady PW. et al. Cardiorespiratory and Pulse Oximetry Monitoring in Hospitalized Children: A Delphi Process. Pediatrics. 2020 Aug;146(2):e20193336</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She C., Wang L., Liu J., Liu Y.L., Jiao F.Y., Horvath D. Acute Laryngitis in Children: A Series of 121 Cases. Int J Fam Med Prim Care. 2020; 1(1):1004.</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Романенко С. Г. Острый и хронический ларингит. Оториноларингология. Национальное руководство. Краткое издание под ред. В.Т. Пальчуна. М. - ГЭОТАР-Медиа, 2012: С. 541-547.</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Радциг Е. Ю. Воспалительные заболевания гортани у детей// Болезни уха, горла и носа в детском возрасте: национальное руководство/ под. Ред. М.Р. Богомильского. М.: Геотар-Медиа, 2021, с 818-828.</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Дайхес Н.А, Быкова В.П., Пономарев А.Б, Давудов Х.Ш. Клиническая патология гортани. Руководство-атлас. - М. - Медицинское информационное агентство. 2009. - 160 с.</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Carding P.N., Sellars C., Deary I.J. Characterization of effective primary voice therapy for dysphonia J. Laryngol. Otol. 2002;116 (12): 1014-1018</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Stachler R.J., Francis D.O., Schwartz S.R., Damask C.C., Digoy G.P., Krouse H.J., McCoy S.J., Ouellette D.R., Patel R.R., Reavis C.C.W., Smith L.J., Smith M., Strode S.W., Woo P., Nnacheta L.C. Clinical Practice Guideline: Hoarseness (Dysphonia). Otolaryngol Head Neck Surg. 2018; 158(1): S1-S42.</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Fouzas S., Priftis K.N., Anthracopoulos M.B. Pulse oximetry in pediatric practice. Pediatrics. 2011; 128(4):740-752.</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lastRenderedPageBreak/>
        <w:t>Jain V. The role of imaging in the evaluation of hoarseness: A review. J Neuroimaging. 2021; 31(4):665-685.</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Зеликович Е.И. Современные методы лучевой диагностики в оториноларингологии. Вестник оториноларингологии. 2015; 2: 4-7.</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Reveiz L., Cardona A.F. Antibiotics for acute laryngitis in adults. Cochrane Database Syst Rev. 2015; 23(5): CD004783.</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Kenealy T., Arroll B. Antibiotics for the common cold and acute purulent rhinitis. Cochrane Database Syst Rev. 2013; 2013(6): CD000247.</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Spurling G.K., Del Mar C.B., Dooley L., Foxlee R., Farley R. Delayed antibiotic prescriptions for respiratory infections Cochrane Database Syst Rev. 2017;9: CD004417.</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Острая респираторная вирусная инфекция (ОРВИ). Клинические рекомендации. [Электронный ресурс.]: https://cr.minzdrav.gov.ru/recomend/25_2 Актуальность на 12.04.2024.</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Zoorob R., Sidani M.A., Fremont R.D., Kihlberg C. Antibiotic use in acute upper respiratory tract infections. Am Fam Physician. 2012; 86(9): 817-822.</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Сидоренко С.В., Яковлев С.В., Спичак Т.В. и др. Стратегия и тактика рационального применения антимикробных средств в амбулаторной практике. Евразийские клинические рекомендации. Педиатрия (Прил. к журн. Consilium Medicum). 2017; 1: 17–25.</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Крюков А.И., Кунельская Н.Л., Романенко С.Г., Павлихин О.Г., Елисеев О.В., Яковлев В.С., Красникова Д.И., Лесогорова Е.В., Терапия воспалительных заболеваний гортани. Медицинский совет. 2013;(2-1):38-41</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Сергеев А.Ю., Сергеева Е.Л. Диагностика и лечение поверхностного кандидоза. РМЖ. 2001; 23: 1061.</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Практическое руководство по антиинфекционной химиотерапии под ред. Л. С. Страчунского, Ю. Б. Белоусова, Козлова С.Н. Аковбян В.А. Смоленск: Межрегиональная ассоц. по клинической микробиологии и антимикробной химиотерапии, 2007: 462 с.</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lastRenderedPageBreak/>
        <w:t>Солдатский, Ю. Л. Симптоматическая терапия острого ларингита. Инфекционные болезни. 2014;12(2):105-108.</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Королева К. Ю. Организация медицинской помощи раненым оториноларингологического профиля в ходе военных конфликтов. Известия Российской военно-медицинской академии. 2020;39(4)285-288.</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Крюков А.И., Романенко С.Г., Палихин О.Г., Елисеев О.В. Применение ингаляционной терапии при воспалительных заболеваниях гортани. Методические рекомендации. М., 2007: с. 19.</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Klassen T.P., Craig W.R., Moher D., Osmond M.H., Pasterkamp H., Sutcliffe T. Nebulized budesonide and oral dexamethasone for treatment of croup: a randomized controlled trial. JAMA. 1998; 279:1629-1632.</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Махоткина Н. Н., Степанова Ю. Е. Острый ларингит. Современные аспекты физиотерапевтического лечения с позиции синдромно-патогенетического подхода. Российская оториноларингология. 2022;21(6):114–119</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Баранов, А. А. Педиатрия. Под ред. А. А. Баранова. Москва. ГЭОТАР-Медиа, 2009: 2048 с.</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Пономаренко Г. Н. Физиотерапия: национальное руководство под ред. Г. Н. Пономаренко. Москва. ГЭОТАР-Медиа, 2014: 864 с.</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Лекомцева О.И., Бриткова Т.А., Пчелина Е.В. Эффективность будесонида при острых ларингитах у детей. Российский вестник перинатологии и педиатрии. 2017;62(4):233-234.</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Шаматов И.Я. Шопулотова З.А. Комплексное лечение при остром ларингите. Тверской медицинский журнал. 2023;(6):87-89.</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Кустов О. И. Опыт использования препарата Мирамистин в комплексной терапии пациентов с острым обострением хронического ларингита в условиях амбулаторно-поликлинического приёма. Поликлиника. 2015;(3):124-125.</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Локшина, Э.Э. Зайцева О.В. Эффективность и безопасность ацетилцистеина в педиатрической практике. Педиатрия. Приложение к журналу Consilium Medicum. – 2012;(1):72-76</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lastRenderedPageBreak/>
        <w:t>Степанова Ю.Е., Готовяхина Т.В., Корнеенков А.А., Корень Е.Е. Комплексное лечение дисфоний у лиц голосоречевых профессий. Вестник оториноларингологии. 2017; 3: 48-53.</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Осипенко Е.В., Карнеева О.В., Ким И.А., Орлова О.С., Котельникова Н.М., Михалевская И.А., Кривых Ю.С., Исаева М.Л. Результаты проспективного наблюдательного исследования эффективности комплексного лекарственного препарата гомеовокс у взрослых пациентов с различными видами дисфоний. Вестник оториноларингологии. 2022;87(4):71–78</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Карнеева О.В., Рязанцев С.В., Радциг Е.Ю., Ким И.А. Возможности клинической гомеопатии в комплексной терапии острых воспалительных заболеваний верхних дыхательных путей. Методические рекомендации. М., С-П., 2017: 40 с.</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Селькова Е.П., Богомильский М.Р., Гаращенко Т.И., Радциг Е.Ю., Лапицкая А.С. Гомеопатические препараты в лечении симптомов острых респираторных заболеваний. Consilium medicum. 2007;9(10):83 – 89.</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Накатис Я.А., Конеченкова Н.Е., Матросова Л.М. Силкина А.В. Рымша М.А., Надежный препарат в оптимизации лечения острого и хронического ларингита. Материалы межрегиональной научно-практической конференции оториноларингологов Сибири и Дальнего Востока с международным участием "Актуальные вопросы оториноларингологии". Под общей редакцией Блоцкого А.А. Амурская государственная медицинская академия. 2016;(14):141-144.</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Крюков А.И., Кунельская Н.Л., Гуров А.В., Изотова Г.Н., Романенко С.Г., Павлихин О.Г., Муратов Д.Л . Возсожности антисетических средств в терапии ларингеальной и тонзиллярной патологии Медицинский совет. 2016. № 6. С. 36-40.</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Рекмаль М.,Эккель Х.Э., Янов Ю.К., Рязанцев С.В., Кривопалов А.А., Мохотаева М.В. Хирургия гортани и трахеи. Москва, Издательство Панфилова, 2014, 352 с.</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Guppy MP, Mickan SM, Del Mar CB, Thorning S, Rack A. Advising patients to increase fluid intake for treating acute respiratory infections. Cochrane Database Syst Rev. 2011 Feb 16;2011(2):CD004419. doi: 10.1002/14651858.CD004419.pub3. PMID: 21328268; PMCID: PMC7197045.</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lastRenderedPageBreak/>
        <w:t>Hasegawa H, Okubo S, Ikezumi Y, Uchiyama K, Hirokawa T, Hirano H, Uchiyama M. Hyponatremia due to an excess of arginine vasopressin is common in children with febrile disease. Pediatr Nephrol. 2009 Mar;24(3):507-11. doi: 10.1007/s00467-008-1053-1. Epub 2008 Dec 2. PMID: 19048300.</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Баранов А. А., Таточенко В. К., Бакрадзе М. Д., Ред., Лихорадящий ребенок., М.: ПедиатрЪ, 2017:320с.</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Таточенко В.К., Болезни органов дыхания (практическое руководство), М.: Педиатръ, 2012,</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Nawka T. Akute Kehlkopfentzündung. Laryngorhinootologie. 2018 Jul;97(7):455-456. German. doi: 10.1055/a-0589-3229. Epub 2018 Jul 9. PMID: 29986365</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Bjornson CL, Johnson DW. Croup in children. CMAJ. 2013; 185: 1317-23.</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Petrocheilou A, Tanou K, Kalampouka E, Malakasioti G, Giannios C, Kaditis AG. Viral croup: diagnosis and a treatment algorithm. Pediatr Pulmonol. 2014 May; 49(5): 421-9.</w:t>
      </w:r>
    </w:p>
    <w:p w:rsidR="00A97A28" w:rsidRPr="00A97A28" w:rsidRDefault="00A97A28" w:rsidP="00A97A28">
      <w:pPr>
        <w:numPr>
          <w:ilvl w:val="0"/>
          <w:numId w:val="34"/>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Kivek s I, Rautiainen M. Epiglottitis, Acute Laryngitis, and Croup. Infections of the Ears, Nose, Throat, and Sinuses. 2018 May 4: 247-55. doi: 10.1007/978-3-319-74835-1_20. PMCID: PMC7120939. </w:t>
      </w:r>
    </w:p>
    <w:p w:rsidR="00A97A28" w:rsidRPr="00A97A28" w:rsidRDefault="00A97A28" w:rsidP="00A97A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97A28">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A97A28" w:rsidRPr="00A97A28" w:rsidRDefault="00A97A28" w:rsidP="00A97A28">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Кривопалов А.А., д.м.н., член Национальной медицинской ассоциации оториноларингологов, конфликт интересов отсутствует;</w:t>
      </w:r>
    </w:p>
    <w:p w:rsidR="00A97A28" w:rsidRPr="00A97A28" w:rsidRDefault="00A97A28" w:rsidP="00A97A28">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Карнеева О.В., д.м.н., доцент, член Национальной медицинской ассоциации оториноларингологов, конфликт интересов отсутствует;</w:t>
      </w:r>
    </w:p>
    <w:p w:rsidR="00A97A28" w:rsidRPr="00A97A28" w:rsidRDefault="00A97A28" w:rsidP="00A97A28">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Ким И.А., д.м.н., профессор, член Национальной медицинской ассоциации оториноларингологов, конфликт интересов отсутствует;</w:t>
      </w:r>
    </w:p>
    <w:p w:rsidR="00A97A28" w:rsidRPr="00A97A28" w:rsidRDefault="00A97A28" w:rsidP="00A97A28">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lastRenderedPageBreak/>
        <w:t>Ткачук И.В., к.м.н., Национальной медицинской ассоциации оториноларингологов, конфликт интересов отсутствует;</w:t>
      </w:r>
    </w:p>
    <w:p w:rsidR="00A97A28" w:rsidRPr="00A97A28" w:rsidRDefault="00A97A28" w:rsidP="00A97A28">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Романенко С.Г., к.м.н., член Национальной медицинской ассоциации оториноларингологов, конфликт интересов отсутствует;</w:t>
      </w:r>
    </w:p>
    <w:p w:rsidR="00A97A28" w:rsidRPr="00A97A28" w:rsidRDefault="00A97A28" w:rsidP="00A97A28">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Осипенко Е.В., к.м.н., член Национальной медицинской ассоциации оториноларингологов, конфликт интересов отсутствует;</w:t>
      </w:r>
    </w:p>
    <w:p w:rsidR="00A97A28" w:rsidRPr="00A97A28" w:rsidRDefault="00A97A28" w:rsidP="00A97A28">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Зябкин И.В., к.м.н., член Национальной медицинской ассоциации оториноларингологов, конфликт интересов отсутствует;</w:t>
      </w:r>
    </w:p>
    <w:p w:rsidR="00A97A28" w:rsidRPr="00A97A28" w:rsidRDefault="00A97A28" w:rsidP="00A97A28">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Полунин М.М., д.м.н., профессор, член Национальной медицинской ассоциации оториноларингологов, конфликт интересов отсутствует;</w:t>
      </w:r>
    </w:p>
    <w:p w:rsidR="00A97A28" w:rsidRPr="00A97A28" w:rsidRDefault="00A97A28" w:rsidP="00A97A28">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Гаращенко Т.И., д.м.н., профессор, член Национальной медицинской ассоциации оториноларингологов, конфликт интересов отсутствует;</w:t>
      </w:r>
    </w:p>
    <w:p w:rsidR="00A97A28" w:rsidRPr="00A97A28" w:rsidRDefault="00A97A28" w:rsidP="00A97A28">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Никифорова Г.Н, д.м.н., профессор, член Национальной медицинской ассоциации оториноларингологов, конфликт интересов отсутствует;</w:t>
      </w:r>
    </w:p>
    <w:p w:rsidR="00A97A28" w:rsidRPr="00A97A28" w:rsidRDefault="00A97A28" w:rsidP="00A97A28">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Гуров А.В., д.м.н., профессор, член Национальной медицинской ассоциации оториноларингологов, конфликт интересов отсутствует;</w:t>
      </w:r>
    </w:p>
    <w:p w:rsidR="00A97A28" w:rsidRPr="00A97A28" w:rsidRDefault="00A97A28" w:rsidP="00A97A28">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Алексеенко С.И., д.м.н., член Национальной медицинской ассоциации оториноларингологов, конфликт интересов отсутствует;</w:t>
      </w:r>
    </w:p>
    <w:p w:rsidR="00A97A28" w:rsidRPr="00A97A28" w:rsidRDefault="00A97A28" w:rsidP="00A97A28">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Намазова-Баранова Л.С., д.м.н., профессор, академик РАН, конфликт интересов отсутствует;</w:t>
      </w:r>
    </w:p>
    <w:p w:rsidR="00A97A28" w:rsidRPr="00A97A28" w:rsidRDefault="00A97A28" w:rsidP="00A97A28">
      <w:pPr>
        <w:numPr>
          <w:ilvl w:val="0"/>
          <w:numId w:val="35"/>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Геппе Н.А., д.м.н., профессор, конфликт интересов отсутствует.</w:t>
      </w:r>
    </w:p>
    <w:p w:rsidR="00A97A28" w:rsidRPr="00A97A28" w:rsidRDefault="00A97A28" w:rsidP="00A97A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97A28">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Целевая аудитория данных клинических рекомендаций:</w:t>
      </w:r>
    </w:p>
    <w:p w:rsidR="00A97A28" w:rsidRPr="00A97A28" w:rsidRDefault="00A97A28" w:rsidP="00A97A28">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Врачи-оториноларингологи.</w:t>
      </w:r>
    </w:p>
    <w:p w:rsidR="00A97A28" w:rsidRPr="00A97A28" w:rsidRDefault="00A97A28" w:rsidP="00A97A28">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Врачи-терапевты.</w:t>
      </w:r>
    </w:p>
    <w:p w:rsidR="00A97A28" w:rsidRPr="00A97A28" w:rsidRDefault="00A97A28" w:rsidP="00A97A28">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lastRenderedPageBreak/>
        <w:t>Врачи-педиатры.</w:t>
      </w:r>
    </w:p>
    <w:p w:rsidR="00A97A28" w:rsidRPr="00A97A28" w:rsidRDefault="00A97A28" w:rsidP="00A97A28">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Врачи-аллергологи-иммунологи.</w:t>
      </w:r>
    </w:p>
    <w:p w:rsidR="00A97A28" w:rsidRPr="00A97A28" w:rsidRDefault="00A97A28" w:rsidP="00A97A28">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Врачи общей практики (семейные врачи).</w:t>
      </w:r>
    </w:p>
    <w:p w:rsidR="00A97A28" w:rsidRPr="00A97A28" w:rsidRDefault="00A97A28" w:rsidP="00A97A28">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Врачи-инфекционисты.</w:t>
      </w:r>
    </w:p>
    <w:p w:rsidR="00A97A28" w:rsidRPr="00A97A28" w:rsidRDefault="00A97A28" w:rsidP="00A97A28">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Студенты медицинских ВУЗов.</w:t>
      </w:r>
    </w:p>
    <w:p w:rsidR="00A97A28" w:rsidRPr="00A97A28" w:rsidRDefault="00A97A28" w:rsidP="00A97A28">
      <w:pPr>
        <w:numPr>
          <w:ilvl w:val="0"/>
          <w:numId w:val="36"/>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Обучающиеся в ординатуре.</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Таблица 1.</w:t>
      </w:r>
      <w:r w:rsidRPr="00A97A28">
        <w:rPr>
          <w:rFonts w:ascii="Times New Roman" w:eastAsia="Times New Roman" w:hAnsi="Times New Roman" w:cs="Times New Roman"/>
          <w:color w:val="222222"/>
          <w:sz w:val="27"/>
          <w:szCs w:val="27"/>
          <w:lang w:eastAsia="ru-RU"/>
        </w:rPr>
        <w:t> Шкала оценки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A97A28" w:rsidRPr="00A97A28" w:rsidTr="00A97A2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97A28" w:rsidRPr="00A97A28" w:rsidRDefault="00A97A28" w:rsidP="00A97A28">
            <w:pPr>
              <w:spacing w:after="0" w:line="240" w:lineRule="atLeast"/>
              <w:jc w:val="both"/>
              <w:rPr>
                <w:rFonts w:ascii="Verdana" w:eastAsia="Times New Roman" w:hAnsi="Verdana" w:cs="Times New Roman"/>
                <w:b/>
                <w:bCs/>
                <w:sz w:val="27"/>
                <w:szCs w:val="27"/>
                <w:lang w:eastAsia="ru-RU"/>
              </w:rPr>
            </w:pPr>
            <w:r w:rsidRPr="00A97A28">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97A28" w:rsidRPr="00A97A28" w:rsidRDefault="00A97A28" w:rsidP="00A97A28">
            <w:pPr>
              <w:spacing w:after="0" w:line="240" w:lineRule="atLeast"/>
              <w:jc w:val="both"/>
              <w:rPr>
                <w:rFonts w:ascii="Verdana" w:eastAsia="Times New Roman" w:hAnsi="Verdana" w:cs="Times New Roman"/>
                <w:b/>
                <w:bCs/>
                <w:sz w:val="27"/>
                <w:szCs w:val="27"/>
                <w:lang w:eastAsia="ru-RU"/>
              </w:rPr>
            </w:pPr>
            <w:r w:rsidRPr="00A97A28">
              <w:rPr>
                <w:rFonts w:ascii="Verdana" w:eastAsia="Times New Roman" w:hAnsi="Verdana" w:cs="Times New Roman"/>
                <w:b/>
                <w:bCs/>
                <w:sz w:val="27"/>
                <w:szCs w:val="27"/>
                <w:lang w:eastAsia="ru-RU"/>
              </w:rPr>
              <w:t>Расшифровка</w:t>
            </w:r>
          </w:p>
        </w:tc>
      </w:tr>
      <w:tr w:rsidR="00A97A28" w:rsidRPr="00A97A28" w:rsidTr="00A97A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A97A28" w:rsidRPr="00A97A28" w:rsidTr="00A97A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A97A28" w:rsidRPr="00A97A28" w:rsidTr="00A97A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A97A28" w:rsidRPr="00A97A28" w:rsidTr="00A97A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Несравнительные исследования, описание клинического случая</w:t>
            </w:r>
          </w:p>
        </w:tc>
      </w:tr>
      <w:tr w:rsidR="00A97A28" w:rsidRPr="00A97A28" w:rsidTr="00A97A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Таблица 2.</w:t>
      </w:r>
      <w:r w:rsidRPr="00A97A28">
        <w:rPr>
          <w:rFonts w:ascii="Times New Roman" w:eastAsia="Times New Roman" w:hAnsi="Times New Roman" w:cs="Times New Roman"/>
          <w:color w:val="222222"/>
          <w:sz w:val="27"/>
          <w:szCs w:val="27"/>
          <w:lang w:eastAsia="ru-RU"/>
        </w:rPr>
        <w:t> Шкала оценки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A97A28" w:rsidRPr="00A97A28" w:rsidTr="00A97A2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97A28" w:rsidRPr="00A97A28" w:rsidRDefault="00A97A28" w:rsidP="00A97A28">
            <w:pPr>
              <w:spacing w:after="0" w:line="240" w:lineRule="atLeast"/>
              <w:jc w:val="both"/>
              <w:rPr>
                <w:rFonts w:ascii="Verdana" w:eastAsia="Times New Roman" w:hAnsi="Verdana" w:cs="Times New Roman"/>
                <w:b/>
                <w:bCs/>
                <w:sz w:val="27"/>
                <w:szCs w:val="27"/>
                <w:lang w:eastAsia="ru-RU"/>
              </w:rPr>
            </w:pPr>
            <w:r w:rsidRPr="00A97A28">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97A28" w:rsidRPr="00A97A28" w:rsidRDefault="00A97A28" w:rsidP="00A97A28">
            <w:pPr>
              <w:spacing w:after="0" w:line="240" w:lineRule="atLeast"/>
              <w:jc w:val="both"/>
              <w:rPr>
                <w:rFonts w:ascii="Verdana" w:eastAsia="Times New Roman" w:hAnsi="Verdana" w:cs="Times New Roman"/>
                <w:b/>
                <w:bCs/>
                <w:sz w:val="27"/>
                <w:szCs w:val="27"/>
                <w:lang w:eastAsia="ru-RU"/>
              </w:rPr>
            </w:pPr>
            <w:r w:rsidRPr="00A97A28">
              <w:rPr>
                <w:rFonts w:ascii="Verdana" w:eastAsia="Times New Roman" w:hAnsi="Verdana" w:cs="Times New Roman"/>
                <w:b/>
                <w:bCs/>
                <w:sz w:val="27"/>
                <w:szCs w:val="27"/>
                <w:lang w:eastAsia="ru-RU"/>
              </w:rPr>
              <w:t>Расшифровка</w:t>
            </w:r>
          </w:p>
        </w:tc>
      </w:tr>
      <w:tr w:rsidR="00A97A28" w:rsidRPr="00A97A28" w:rsidTr="00A97A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Систематический обзор рандомизированных клинических исследований РКИ с применением мета-анализа</w:t>
            </w:r>
          </w:p>
        </w:tc>
      </w:tr>
      <w:tr w:rsidR="00A97A28" w:rsidRPr="00A97A28" w:rsidTr="00A97A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A97A28" w:rsidRPr="00A97A28" w:rsidTr="00A97A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A97A28" w:rsidRPr="00A97A28" w:rsidTr="00A97A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A97A28" w:rsidRPr="00A97A28" w:rsidTr="00A97A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Таблица 3.</w:t>
      </w:r>
      <w:r w:rsidRPr="00A97A28">
        <w:rPr>
          <w:rFonts w:ascii="Times New Roman" w:eastAsia="Times New Roman" w:hAnsi="Times New Roman" w:cs="Times New Roman"/>
          <w:color w:val="222222"/>
          <w:sz w:val="27"/>
          <w:szCs w:val="27"/>
          <w:lang w:eastAsia="ru-RU"/>
        </w:rPr>
        <w:t> Шкала оценки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A97A28" w:rsidRPr="00A97A28" w:rsidTr="00A97A28">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97A28" w:rsidRPr="00A97A28" w:rsidRDefault="00A97A28" w:rsidP="00A97A28">
            <w:pPr>
              <w:spacing w:after="0" w:line="240" w:lineRule="atLeast"/>
              <w:jc w:val="both"/>
              <w:rPr>
                <w:rFonts w:ascii="Verdana" w:eastAsia="Times New Roman" w:hAnsi="Verdana" w:cs="Times New Roman"/>
                <w:b/>
                <w:bCs/>
                <w:sz w:val="27"/>
                <w:szCs w:val="27"/>
                <w:lang w:eastAsia="ru-RU"/>
              </w:rPr>
            </w:pPr>
            <w:r w:rsidRPr="00A97A28">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A97A28" w:rsidRPr="00A97A28" w:rsidRDefault="00A97A28" w:rsidP="00A97A28">
            <w:pPr>
              <w:spacing w:after="0" w:line="240" w:lineRule="atLeast"/>
              <w:jc w:val="both"/>
              <w:rPr>
                <w:rFonts w:ascii="Verdana" w:eastAsia="Times New Roman" w:hAnsi="Verdana" w:cs="Times New Roman"/>
                <w:b/>
                <w:bCs/>
                <w:sz w:val="27"/>
                <w:szCs w:val="27"/>
                <w:lang w:eastAsia="ru-RU"/>
              </w:rPr>
            </w:pPr>
            <w:r w:rsidRPr="00A97A28">
              <w:rPr>
                <w:rFonts w:ascii="Verdana" w:eastAsia="Times New Roman" w:hAnsi="Verdana" w:cs="Times New Roman"/>
                <w:b/>
                <w:bCs/>
                <w:sz w:val="27"/>
                <w:szCs w:val="27"/>
                <w:lang w:eastAsia="ru-RU"/>
              </w:rPr>
              <w:t>Расшифровка</w:t>
            </w:r>
          </w:p>
        </w:tc>
      </w:tr>
      <w:tr w:rsidR="00A97A28" w:rsidRPr="00A97A28" w:rsidTr="00A97A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A97A28" w:rsidRPr="00A97A28" w:rsidTr="00A97A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A97A28" w:rsidRPr="00A97A28" w:rsidTr="00A97A28">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A97A28" w:rsidRPr="00A97A28" w:rsidRDefault="00A97A28" w:rsidP="00A97A28">
            <w:pPr>
              <w:spacing w:after="0" w:line="240" w:lineRule="atLeast"/>
              <w:jc w:val="both"/>
              <w:rPr>
                <w:rFonts w:ascii="Verdana" w:eastAsia="Times New Roman" w:hAnsi="Verdana" w:cs="Times New Roman"/>
                <w:sz w:val="27"/>
                <w:szCs w:val="27"/>
                <w:lang w:eastAsia="ru-RU"/>
              </w:rPr>
            </w:pPr>
            <w:r w:rsidRPr="00A97A28">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утвержденным КР, но не чаще 1 раза в 6 месяцев.</w:t>
      </w:r>
    </w:p>
    <w:p w:rsidR="00A97A28" w:rsidRPr="00A97A28" w:rsidRDefault="00A97A28" w:rsidP="00A97A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97A28">
        <w:rPr>
          <w:rFonts w:ascii="Times New Roman" w:eastAsia="Times New Roman" w:hAnsi="Times New Roman" w:cs="Times New Roman"/>
          <w:b/>
          <w:bCs/>
          <w:color w:val="000000"/>
          <w:kern w:val="36"/>
          <w:sz w:val="48"/>
          <w:szCs w:val="48"/>
          <w:lang w:eastAsia="ru-RU"/>
        </w:rPr>
        <w:lastRenderedPageBreak/>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A97A28" w:rsidRPr="00A97A28" w:rsidRDefault="00A97A28" w:rsidP="00A97A28">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Приказ Министерства Здравоохранения РФ от 12 ноября 2012 года № 905н «Об утверждении порядка оказания медицинской помощи населению по профилю «оториноларингология».</w:t>
      </w:r>
    </w:p>
    <w:p w:rsidR="00A97A28" w:rsidRPr="00A97A28" w:rsidRDefault="00A97A28" w:rsidP="00A97A28">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28 декабря 2012 г. № 1654н «Об утверждении стандарта первичной медико-санитарной помощи при острых назофарингите, ларингите, трахеите и острых инфекциях верхних дыхательных путей легкой степени тяжести».</w:t>
      </w:r>
    </w:p>
    <w:p w:rsidR="00A97A28" w:rsidRPr="00A97A28" w:rsidRDefault="00A97A28" w:rsidP="00A97A28">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9 ноября 2012 г. № 798н «Об утверждении стандарта специализированной медицинской помощи детям при острых респираторных заболеваниях средней степени тяжести».</w:t>
      </w:r>
    </w:p>
    <w:p w:rsidR="00A97A28" w:rsidRPr="00A97A28" w:rsidRDefault="00A97A28" w:rsidP="00A97A28">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Приказ Министерства здравоохранения и социального развития РФ от 16 апреля 2012 г. № 366н "Об утверждении Порядка оказания педиатрической помощи";</w:t>
      </w:r>
    </w:p>
    <w:p w:rsidR="00A97A28" w:rsidRPr="00A97A28" w:rsidRDefault="00A97A28" w:rsidP="00A97A28">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Приказ Министерства здравоохранения и социального развития РФ от от 05.05.2012 № 521н "Об утверждении Порядка оказания медицинской помощи детям с инфекционными заболеваниями"</w:t>
      </w:r>
    </w:p>
    <w:p w:rsidR="00A97A28" w:rsidRPr="00A97A28" w:rsidRDefault="00A97A28" w:rsidP="00A97A28">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Государственный реестр лекарственных средств: https://grls.rosminzdrav.ru</w:t>
      </w:r>
    </w:p>
    <w:p w:rsidR="00A97A28" w:rsidRPr="00A97A28" w:rsidRDefault="00A97A28" w:rsidP="00A97A28">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Приказ МЗ РФ от 20 декабря 2012г. № 1183н «Об утверждении номенклатуры должностей медицинских работников и фармацевтических работников».</w:t>
      </w:r>
    </w:p>
    <w:p w:rsidR="00A97A28" w:rsidRPr="00A97A28" w:rsidRDefault="00A97A28" w:rsidP="00A97A28">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 xml:space="preserve">Приказ МЗ РФ от 23 июля 2010 г. № 541н. Единый квалификационный справочник должностей руководителей, специалистов и служащих, раздел </w:t>
      </w:r>
      <w:r w:rsidRPr="00A97A28">
        <w:rPr>
          <w:rFonts w:ascii="Times New Roman" w:eastAsia="Times New Roman" w:hAnsi="Times New Roman" w:cs="Times New Roman"/>
          <w:color w:val="222222"/>
          <w:sz w:val="27"/>
          <w:szCs w:val="27"/>
          <w:lang w:eastAsia="ru-RU"/>
        </w:rPr>
        <w:lastRenderedPageBreak/>
        <w:t>Квалификационные характеристики должностей работников в сфере здравоохранения.</w:t>
      </w:r>
    </w:p>
    <w:p w:rsidR="00A97A28" w:rsidRPr="00A97A28" w:rsidRDefault="00A97A28" w:rsidP="00A97A28">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Федеральный закон от 25.12.2018 № 489 489-ФЗ «О внесении изменений в статью 40 Федерального закона "Об обязательном медицинском страховании в Российской Федерации" и Федеральный закон "Об основах охраны здоровья граждан в Российской Федерации" по вопросам клинических рекомендаций».</w:t>
      </w:r>
    </w:p>
    <w:p w:rsidR="00A97A28" w:rsidRPr="00A97A28" w:rsidRDefault="00A97A28" w:rsidP="00A97A28">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Приказ Минздрава России № 103н от 28.02.2019 г. «Об утверждении порядка и сроков разработки клинических рекомендаций, их пересмотра, типовой формы клинических рекомендаций и требований к их структуре, составу и научной обоснованности включаемой в клинические рекомендации информации».</w:t>
      </w:r>
    </w:p>
    <w:p w:rsidR="00A97A28" w:rsidRPr="00A97A28" w:rsidRDefault="00A97A28" w:rsidP="00A97A28">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Приказ Минздрава России от 13.10.2017 № 804н "Об утверждении номенклатуры медицинских услуг".</w:t>
      </w:r>
    </w:p>
    <w:p w:rsidR="00A97A28" w:rsidRPr="00A97A28" w:rsidRDefault="00A97A28" w:rsidP="00A97A28">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Приказ Министерства здравоохранения РФ от 14 января 2019 г. № 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w:t>
      </w:r>
    </w:p>
    <w:p w:rsidR="00A97A28" w:rsidRPr="00A97A28" w:rsidRDefault="00A97A28" w:rsidP="00A97A28">
      <w:pPr>
        <w:numPr>
          <w:ilvl w:val="0"/>
          <w:numId w:val="37"/>
        </w:numPr>
        <w:spacing w:after="240" w:line="390" w:lineRule="atLeast"/>
        <w:ind w:left="450"/>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Приказ Министерства Здравоохранения РФ № 335 от 29.11.95. Об использовании метода гомеопатии в практическом здравоохранении.</w:t>
      </w:r>
    </w:p>
    <w:p w:rsidR="00A97A28" w:rsidRPr="00A97A28" w:rsidRDefault="00A97A28" w:rsidP="00A97A28">
      <w:pPr>
        <w:spacing w:before="750" w:after="450" w:line="240" w:lineRule="auto"/>
        <w:outlineLvl w:val="1"/>
        <w:rPr>
          <w:rFonts w:ascii="Times New Roman" w:eastAsia="Times New Roman" w:hAnsi="Times New Roman" w:cs="Times New Roman"/>
          <w:b/>
          <w:bCs/>
          <w:color w:val="222222"/>
          <w:sz w:val="33"/>
          <w:szCs w:val="33"/>
          <w:lang w:eastAsia="ru-RU"/>
        </w:rPr>
      </w:pPr>
      <w:r w:rsidRPr="00A97A28">
        <w:rPr>
          <w:rFonts w:ascii="Times New Roman" w:eastAsia="Times New Roman" w:hAnsi="Times New Roman" w:cs="Times New Roman"/>
          <w:b/>
          <w:bCs/>
          <w:color w:val="222222"/>
          <w:sz w:val="33"/>
          <w:szCs w:val="33"/>
          <w:lang w:eastAsia="ru-RU"/>
        </w:rPr>
        <w:t>Приложение А3.1 Расшифровка примечаний</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 – лекарственный препарат, входящий в Перечень жизненно необходимых и важнейших лекарственных препаратов для медицинского применения на 2020 год (Распоряжение Правительства РФ от 12.10.2019 № 2406-р)</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 – применение off-label – вне зарегистрированных в инструкции лекарственного средства показаний осуществляется по решению врачебной комиссии, с разрешения Локального этического комитета медицинской организации (при наличии), с условием подписанного информированного согласия родителей (законного представителя) и пациента в возрасте старше 15 лет.</w:t>
      </w:r>
    </w:p>
    <w:p w:rsidR="00A97A28" w:rsidRPr="00A97A28" w:rsidRDefault="00A97A28" w:rsidP="00A97A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97A28">
        <w:rPr>
          <w:rFonts w:ascii="Times New Roman" w:eastAsia="Times New Roman" w:hAnsi="Times New Roman" w:cs="Times New Roman"/>
          <w:b/>
          <w:bCs/>
          <w:color w:val="000000"/>
          <w:kern w:val="36"/>
          <w:sz w:val="48"/>
          <w:szCs w:val="48"/>
          <w:lang w:eastAsia="ru-RU"/>
        </w:rPr>
        <w:lastRenderedPageBreak/>
        <w:t>Приложение Б. Алгоритмы действий врача</w:t>
      </w:r>
    </w:p>
    <w:p w:rsidR="00A97A28" w:rsidRPr="00A97A28" w:rsidRDefault="00A97A28" w:rsidP="00A97A28">
      <w:pPr>
        <w:spacing w:after="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30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55714E0" id="Прямоугольник 1" o:spid="_x0000_s1026" alt="https://cr.minzdrav.gov.ru/schema/30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4GG9g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GTPgYb2AgAA&#10;+A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A97A28" w:rsidRPr="00A97A28" w:rsidRDefault="00A97A28" w:rsidP="00A97A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97A28">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При развитии острого ларингита необходимо ограничение голосовой нагрузки. Запрещен прием горячей, холодной и острой пищи, спиртных напитков, курение, паровые ингаляции. Показано постоянное увлажнение воздуха в помещении с помощью специальных увлажнителей, прием противовирусных препаратов.</w:t>
      </w:r>
    </w:p>
    <w:p w:rsidR="00A97A28" w:rsidRPr="00A97A28" w:rsidRDefault="00A97A28" w:rsidP="00A97A28">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A97A28">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A97A28" w:rsidRPr="00A97A28" w:rsidRDefault="00A97A28" w:rsidP="00A97A28">
      <w:pPr>
        <w:spacing w:after="240" w:line="390" w:lineRule="atLeast"/>
        <w:jc w:val="both"/>
        <w:rPr>
          <w:rFonts w:ascii="Times New Roman" w:eastAsia="Times New Roman" w:hAnsi="Times New Roman" w:cs="Times New Roman"/>
          <w:color w:val="222222"/>
          <w:sz w:val="27"/>
          <w:szCs w:val="27"/>
          <w:lang w:eastAsia="ru-RU"/>
        </w:rPr>
      </w:pPr>
      <w:r w:rsidRPr="00A97A28">
        <w:rPr>
          <w:rFonts w:ascii="Times New Roman" w:eastAsia="Times New Roman" w:hAnsi="Times New Roman" w:cs="Times New Roman"/>
          <w:color w:val="222222"/>
          <w:sz w:val="27"/>
          <w:szCs w:val="27"/>
          <w:lang w:eastAsia="ru-RU"/>
        </w:rPr>
        <w:t>Отсутствуют</w:t>
      </w:r>
    </w:p>
    <w:p w:rsidR="00DC40E1" w:rsidRDefault="00DC40E1"/>
    <w:sectPr w:rsidR="00DC40E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43B71"/>
    <w:multiLevelType w:val="multilevel"/>
    <w:tmpl w:val="522CE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94849"/>
    <w:multiLevelType w:val="multilevel"/>
    <w:tmpl w:val="A37C4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AD4541"/>
    <w:multiLevelType w:val="multilevel"/>
    <w:tmpl w:val="01849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785A60"/>
    <w:multiLevelType w:val="multilevel"/>
    <w:tmpl w:val="98D6E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C176A2"/>
    <w:multiLevelType w:val="multilevel"/>
    <w:tmpl w:val="D1A07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0D6971"/>
    <w:multiLevelType w:val="multilevel"/>
    <w:tmpl w:val="A8B47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0D7E14"/>
    <w:multiLevelType w:val="multilevel"/>
    <w:tmpl w:val="31DAC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373C47"/>
    <w:multiLevelType w:val="multilevel"/>
    <w:tmpl w:val="69C41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F5162F"/>
    <w:multiLevelType w:val="multilevel"/>
    <w:tmpl w:val="9E3868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B162FA2"/>
    <w:multiLevelType w:val="multilevel"/>
    <w:tmpl w:val="1AC68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B61F68"/>
    <w:multiLevelType w:val="multilevel"/>
    <w:tmpl w:val="1D464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15678A"/>
    <w:multiLevelType w:val="multilevel"/>
    <w:tmpl w:val="C584D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4BF3A90"/>
    <w:multiLevelType w:val="multilevel"/>
    <w:tmpl w:val="EA3E1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4D50ED4"/>
    <w:multiLevelType w:val="multilevel"/>
    <w:tmpl w:val="1FC63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7B5AE4"/>
    <w:multiLevelType w:val="multilevel"/>
    <w:tmpl w:val="29AAA5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B17D80"/>
    <w:multiLevelType w:val="multilevel"/>
    <w:tmpl w:val="F2B0EA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6F1782A"/>
    <w:multiLevelType w:val="multilevel"/>
    <w:tmpl w:val="64AA4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2DA7900"/>
    <w:multiLevelType w:val="multilevel"/>
    <w:tmpl w:val="92F2C0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5A47A50"/>
    <w:multiLevelType w:val="multilevel"/>
    <w:tmpl w:val="3DA67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C731F9A"/>
    <w:multiLevelType w:val="multilevel"/>
    <w:tmpl w:val="38021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FE635C"/>
    <w:multiLevelType w:val="multilevel"/>
    <w:tmpl w:val="039CC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0CF64DC"/>
    <w:multiLevelType w:val="multilevel"/>
    <w:tmpl w:val="32CC3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CF6CEC"/>
    <w:multiLevelType w:val="multilevel"/>
    <w:tmpl w:val="BB9CF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5F4A98"/>
    <w:multiLevelType w:val="multilevel"/>
    <w:tmpl w:val="FF761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AD6DA2"/>
    <w:multiLevelType w:val="multilevel"/>
    <w:tmpl w:val="79645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2D43B68"/>
    <w:multiLevelType w:val="multilevel"/>
    <w:tmpl w:val="9CD89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EB6DFC"/>
    <w:multiLevelType w:val="multilevel"/>
    <w:tmpl w:val="7DC6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CC63769"/>
    <w:multiLevelType w:val="multilevel"/>
    <w:tmpl w:val="D8D04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CEF5B6C"/>
    <w:multiLevelType w:val="multilevel"/>
    <w:tmpl w:val="0EFC5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0136220"/>
    <w:multiLevelType w:val="multilevel"/>
    <w:tmpl w:val="4014C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05C4930"/>
    <w:multiLevelType w:val="multilevel"/>
    <w:tmpl w:val="F3128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20158A3"/>
    <w:multiLevelType w:val="multilevel"/>
    <w:tmpl w:val="5CBE6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2AC0472"/>
    <w:multiLevelType w:val="multilevel"/>
    <w:tmpl w:val="770EC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6D81DA2"/>
    <w:multiLevelType w:val="multilevel"/>
    <w:tmpl w:val="1D7C7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8FE6DC3"/>
    <w:multiLevelType w:val="multilevel"/>
    <w:tmpl w:val="29C25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B111BEF"/>
    <w:multiLevelType w:val="multilevel"/>
    <w:tmpl w:val="CC64A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D602799"/>
    <w:multiLevelType w:val="multilevel"/>
    <w:tmpl w:val="977AC8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1"/>
  </w:num>
  <w:num w:numId="2">
    <w:abstractNumId w:val="3"/>
  </w:num>
  <w:num w:numId="3">
    <w:abstractNumId w:val="1"/>
  </w:num>
  <w:num w:numId="4">
    <w:abstractNumId w:val="35"/>
  </w:num>
  <w:num w:numId="5">
    <w:abstractNumId w:val="22"/>
  </w:num>
  <w:num w:numId="6">
    <w:abstractNumId w:val="36"/>
  </w:num>
  <w:num w:numId="7">
    <w:abstractNumId w:val="7"/>
  </w:num>
  <w:num w:numId="8">
    <w:abstractNumId w:val="15"/>
  </w:num>
  <w:num w:numId="9">
    <w:abstractNumId w:val="5"/>
  </w:num>
  <w:num w:numId="10">
    <w:abstractNumId w:val="30"/>
  </w:num>
  <w:num w:numId="11">
    <w:abstractNumId w:val="6"/>
  </w:num>
  <w:num w:numId="12">
    <w:abstractNumId w:val="11"/>
  </w:num>
  <w:num w:numId="13">
    <w:abstractNumId w:val="23"/>
  </w:num>
  <w:num w:numId="14">
    <w:abstractNumId w:val="14"/>
  </w:num>
  <w:num w:numId="15">
    <w:abstractNumId w:val="16"/>
  </w:num>
  <w:num w:numId="16">
    <w:abstractNumId w:val="29"/>
  </w:num>
  <w:num w:numId="17">
    <w:abstractNumId w:val="4"/>
  </w:num>
  <w:num w:numId="18">
    <w:abstractNumId w:val="20"/>
  </w:num>
  <w:num w:numId="19">
    <w:abstractNumId w:val="18"/>
  </w:num>
  <w:num w:numId="20">
    <w:abstractNumId w:val="26"/>
  </w:num>
  <w:num w:numId="21">
    <w:abstractNumId w:val="12"/>
  </w:num>
  <w:num w:numId="22">
    <w:abstractNumId w:val="28"/>
  </w:num>
  <w:num w:numId="23">
    <w:abstractNumId w:val="34"/>
  </w:num>
  <w:num w:numId="24">
    <w:abstractNumId w:val="21"/>
  </w:num>
  <w:num w:numId="25">
    <w:abstractNumId w:val="9"/>
  </w:num>
  <w:num w:numId="26">
    <w:abstractNumId w:val="32"/>
  </w:num>
  <w:num w:numId="27">
    <w:abstractNumId w:val="10"/>
  </w:num>
  <w:num w:numId="28">
    <w:abstractNumId w:val="13"/>
  </w:num>
  <w:num w:numId="29">
    <w:abstractNumId w:val="0"/>
  </w:num>
  <w:num w:numId="30">
    <w:abstractNumId w:val="19"/>
  </w:num>
  <w:num w:numId="31">
    <w:abstractNumId w:val="24"/>
  </w:num>
  <w:num w:numId="32">
    <w:abstractNumId w:val="27"/>
  </w:num>
  <w:num w:numId="33">
    <w:abstractNumId w:val="25"/>
  </w:num>
  <w:num w:numId="34">
    <w:abstractNumId w:val="33"/>
  </w:num>
  <w:num w:numId="35">
    <w:abstractNumId w:val="8"/>
  </w:num>
  <w:num w:numId="36">
    <w:abstractNumId w:val="17"/>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01D"/>
    <w:rsid w:val="009E501D"/>
    <w:rsid w:val="00A97A28"/>
    <w:rsid w:val="00DC40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7D6BBF-5531-4BAE-AF82-7CC363EB6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A97A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97A2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97A2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97A28"/>
    <w:rPr>
      <w:rFonts w:ascii="Times New Roman" w:eastAsia="Times New Roman" w:hAnsi="Times New Roman" w:cs="Times New Roman"/>
      <w:b/>
      <w:bCs/>
      <w:sz w:val="36"/>
      <w:szCs w:val="36"/>
      <w:lang w:eastAsia="ru-RU"/>
    </w:rPr>
  </w:style>
  <w:style w:type="character" w:customStyle="1" w:styleId="gray">
    <w:name w:val="gray"/>
    <w:basedOn w:val="a0"/>
    <w:rsid w:val="00A97A28"/>
  </w:style>
  <w:style w:type="paragraph" w:styleId="a3">
    <w:name w:val="Normal (Web)"/>
    <w:basedOn w:val="a"/>
    <w:uiPriority w:val="99"/>
    <w:semiHidden/>
    <w:unhideWhenUsed/>
    <w:rsid w:val="00A97A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A97A28"/>
    <w:rPr>
      <w:b/>
      <w:bCs/>
    </w:rPr>
  </w:style>
  <w:style w:type="character" w:styleId="a5">
    <w:name w:val="Emphasis"/>
    <w:basedOn w:val="a0"/>
    <w:uiPriority w:val="20"/>
    <w:qFormat/>
    <w:rsid w:val="00A97A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8034647">
      <w:bodyDiv w:val="1"/>
      <w:marLeft w:val="0"/>
      <w:marRight w:val="0"/>
      <w:marTop w:val="0"/>
      <w:marBottom w:val="0"/>
      <w:divBdr>
        <w:top w:val="none" w:sz="0" w:space="0" w:color="auto"/>
        <w:left w:val="none" w:sz="0" w:space="0" w:color="auto"/>
        <w:bottom w:val="none" w:sz="0" w:space="0" w:color="auto"/>
        <w:right w:val="none" w:sz="0" w:space="0" w:color="auto"/>
      </w:divBdr>
      <w:divsChild>
        <w:div w:id="1272056473">
          <w:marLeft w:val="0"/>
          <w:marRight w:val="0"/>
          <w:marTop w:val="0"/>
          <w:marBottom w:val="0"/>
          <w:divBdr>
            <w:top w:val="none" w:sz="0" w:space="0" w:color="auto"/>
            <w:left w:val="none" w:sz="0" w:space="0" w:color="auto"/>
            <w:bottom w:val="single" w:sz="36" w:space="0" w:color="D3D3E8"/>
            <w:right w:val="none" w:sz="0" w:space="0" w:color="auto"/>
          </w:divBdr>
          <w:divsChild>
            <w:div w:id="437339993">
              <w:marLeft w:val="0"/>
              <w:marRight w:val="0"/>
              <w:marTop w:val="0"/>
              <w:marBottom w:val="0"/>
              <w:divBdr>
                <w:top w:val="none" w:sz="0" w:space="0" w:color="auto"/>
                <w:left w:val="none" w:sz="0" w:space="0" w:color="auto"/>
                <w:bottom w:val="none" w:sz="0" w:space="0" w:color="auto"/>
                <w:right w:val="none" w:sz="0" w:space="0" w:color="auto"/>
              </w:divBdr>
              <w:divsChild>
                <w:div w:id="560361240">
                  <w:marLeft w:val="0"/>
                  <w:marRight w:val="0"/>
                  <w:marTop w:val="0"/>
                  <w:marBottom w:val="0"/>
                  <w:divBdr>
                    <w:top w:val="none" w:sz="0" w:space="0" w:color="auto"/>
                    <w:left w:val="none" w:sz="0" w:space="0" w:color="auto"/>
                    <w:bottom w:val="none" w:sz="0" w:space="0" w:color="auto"/>
                    <w:right w:val="none" w:sz="0" w:space="0" w:color="auto"/>
                  </w:divBdr>
                </w:div>
                <w:div w:id="1235965691">
                  <w:marLeft w:val="600"/>
                  <w:marRight w:val="450"/>
                  <w:marTop w:val="0"/>
                  <w:marBottom w:val="0"/>
                  <w:divBdr>
                    <w:top w:val="none" w:sz="0" w:space="0" w:color="auto"/>
                    <w:left w:val="none" w:sz="0" w:space="0" w:color="auto"/>
                    <w:bottom w:val="none" w:sz="0" w:space="0" w:color="auto"/>
                    <w:right w:val="none" w:sz="0" w:space="0" w:color="auto"/>
                  </w:divBdr>
                  <w:divsChild>
                    <w:div w:id="468212069">
                      <w:marLeft w:val="0"/>
                      <w:marRight w:val="0"/>
                      <w:marTop w:val="0"/>
                      <w:marBottom w:val="150"/>
                      <w:divBdr>
                        <w:top w:val="none" w:sz="0" w:space="0" w:color="auto"/>
                        <w:left w:val="none" w:sz="0" w:space="0" w:color="auto"/>
                        <w:bottom w:val="none" w:sz="0" w:space="0" w:color="auto"/>
                        <w:right w:val="none" w:sz="0" w:space="0" w:color="auto"/>
                      </w:divBdr>
                    </w:div>
                    <w:div w:id="436563940">
                      <w:marLeft w:val="0"/>
                      <w:marRight w:val="0"/>
                      <w:marTop w:val="0"/>
                      <w:marBottom w:val="150"/>
                      <w:divBdr>
                        <w:top w:val="none" w:sz="0" w:space="0" w:color="auto"/>
                        <w:left w:val="none" w:sz="0" w:space="0" w:color="auto"/>
                        <w:bottom w:val="none" w:sz="0" w:space="0" w:color="auto"/>
                        <w:right w:val="none" w:sz="0" w:space="0" w:color="auto"/>
                      </w:divBdr>
                    </w:div>
                    <w:div w:id="502863228">
                      <w:marLeft w:val="0"/>
                      <w:marRight w:val="0"/>
                      <w:marTop w:val="0"/>
                      <w:marBottom w:val="150"/>
                      <w:divBdr>
                        <w:top w:val="none" w:sz="0" w:space="0" w:color="auto"/>
                        <w:left w:val="none" w:sz="0" w:space="0" w:color="auto"/>
                        <w:bottom w:val="none" w:sz="0" w:space="0" w:color="auto"/>
                        <w:right w:val="none" w:sz="0" w:space="0" w:color="auto"/>
                      </w:divBdr>
                    </w:div>
                  </w:divsChild>
                </w:div>
                <w:div w:id="1089157274">
                  <w:marLeft w:val="600"/>
                  <w:marRight w:val="450"/>
                  <w:marTop w:val="0"/>
                  <w:marBottom w:val="0"/>
                  <w:divBdr>
                    <w:top w:val="none" w:sz="0" w:space="0" w:color="auto"/>
                    <w:left w:val="none" w:sz="0" w:space="0" w:color="auto"/>
                    <w:bottom w:val="none" w:sz="0" w:space="0" w:color="auto"/>
                    <w:right w:val="none" w:sz="0" w:space="0" w:color="auto"/>
                  </w:divBdr>
                  <w:divsChild>
                    <w:div w:id="193157901">
                      <w:marLeft w:val="0"/>
                      <w:marRight w:val="0"/>
                      <w:marTop w:val="0"/>
                      <w:marBottom w:val="150"/>
                      <w:divBdr>
                        <w:top w:val="none" w:sz="0" w:space="0" w:color="auto"/>
                        <w:left w:val="none" w:sz="0" w:space="0" w:color="auto"/>
                        <w:bottom w:val="none" w:sz="0" w:space="0" w:color="auto"/>
                        <w:right w:val="none" w:sz="0" w:space="0" w:color="auto"/>
                      </w:divBdr>
                    </w:div>
                    <w:div w:id="854806872">
                      <w:marLeft w:val="0"/>
                      <w:marRight w:val="0"/>
                      <w:marTop w:val="0"/>
                      <w:marBottom w:val="150"/>
                      <w:divBdr>
                        <w:top w:val="none" w:sz="0" w:space="0" w:color="auto"/>
                        <w:left w:val="none" w:sz="0" w:space="0" w:color="auto"/>
                        <w:bottom w:val="none" w:sz="0" w:space="0" w:color="auto"/>
                        <w:right w:val="none" w:sz="0" w:space="0" w:color="auto"/>
                      </w:divBdr>
                    </w:div>
                  </w:divsChild>
                </w:div>
                <w:div w:id="1698313240">
                  <w:marLeft w:val="0"/>
                  <w:marRight w:val="450"/>
                  <w:marTop w:val="0"/>
                  <w:marBottom w:val="0"/>
                  <w:divBdr>
                    <w:top w:val="none" w:sz="0" w:space="0" w:color="auto"/>
                    <w:left w:val="none" w:sz="0" w:space="0" w:color="auto"/>
                    <w:bottom w:val="none" w:sz="0" w:space="0" w:color="auto"/>
                    <w:right w:val="none" w:sz="0" w:space="0" w:color="auto"/>
                  </w:divBdr>
                  <w:divsChild>
                    <w:div w:id="878905870">
                      <w:marLeft w:val="0"/>
                      <w:marRight w:val="0"/>
                      <w:marTop w:val="0"/>
                      <w:marBottom w:val="150"/>
                      <w:divBdr>
                        <w:top w:val="none" w:sz="0" w:space="0" w:color="auto"/>
                        <w:left w:val="none" w:sz="0" w:space="0" w:color="auto"/>
                        <w:bottom w:val="none" w:sz="0" w:space="0" w:color="auto"/>
                        <w:right w:val="none" w:sz="0" w:space="0" w:color="auto"/>
                      </w:divBdr>
                    </w:div>
                    <w:div w:id="118778989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2128769417">
          <w:marLeft w:val="0"/>
          <w:marRight w:val="0"/>
          <w:marTop w:val="0"/>
          <w:marBottom w:val="0"/>
          <w:divBdr>
            <w:top w:val="none" w:sz="0" w:space="0" w:color="auto"/>
            <w:left w:val="none" w:sz="0" w:space="0" w:color="auto"/>
            <w:bottom w:val="none" w:sz="0" w:space="0" w:color="auto"/>
            <w:right w:val="none" w:sz="0" w:space="0" w:color="auto"/>
          </w:divBdr>
          <w:divsChild>
            <w:div w:id="297951565">
              <w:marLeft w:val="0"/>
              <w:marRight w:val="0"/>
              <w:marTop w:val="0"/>
              <w:marBottom w:val="0"/>
              <w:divBdr>
                <w:top w:val="none" w:sz="0" w:space="0" w:color="auto"/>
                <w:left w:val="none" w:sz="0" w:space="0" w:color="auto"/>
                <w:bottom w:val="none" w:sz="0" w:space="0" w:color="auto"/>
                <w:right w:val="none" w:sz="0" w:space="0" w:color="auto"/>
              </w:divBdr>
              <w:divsChild>
                <w:div w:id="1241058334">
                  <w:marLeft w:val="0"/>
                  <w:marRight w:val="0"/>
                  <w:marTop w:val="0"/>
                  <w:marBottom w:val="0"/>
                  <w:divBdr>
                    <w:top w:val="none" w:sz="0" w:space="0" w:color="auto"/>
                    <w:left w:val="none" w:sz="0" w:space="0" w:color="auto"/>
                    <w:bottom w:val="none" w:sz="0" w:space="0" w:color="auto"/>
                    <w:right w:val="none" w:sz="0" w:space="0" w:color="auto"/>
                  </w:divBdr>
                  <w:divsChild>
                    <w:div w:id="721486396">
                      <w:marLeft w:val="0"/>
                      <w:marRight w:val="0"/>
                      <w:marTop w:val="0"/>
                      <w:marBottom w:val="0"/>
                      <w:divBdr>
                        <w:top w:val="none" w:sz="0" w:space="0" w:color="auto"/>
                        <w:left w:val="none" w:sz="0" w:space="0" w:color="auto"/>
                        <w:bottom w:val="none" w:sz="0" w:space="0" w:color="auto"/>
                        <w:right w:val="none" w:sz="0" w:space="0" w:color="auto"/>
                      </w:divBdr>
                      <w:divsChild>
                        <w:div w:id="1870096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226240">
                  <w:marLeft w:val="0"/>
                  <w:marRight w:val="0"/>
                  <w:marTop w:val="0"/>
                  <w:marBottom w:val="0"/>
                  <w:divBdr>
                    <w:top w:val="none" w:sz="0" w:space="0" w:color="auto"/>
                    <w:left w:val="none" w:sz="0" w:space="0" w:color="auto"/>
                    <w:bottom w:val="none" w:sz="0" w:space="0" w:color="auto"/>
                    <w:right w:val="none" w:sz="0" w:space="0" w:color="auto"/>
                  </w:divBdr>
                  <w:divsChild>
                    <w:div w:id="1448815367">
                      <w:marLeft w:val="0"/>
                      <w:marRight w:val="0"/>
                      <w:marTop w:val="0"/>
                      <w:marBottom w:val="0"/>
                      <w:divBdr>
                        <w:top w:val="none" w:sz="0" w:space="0" w:color="auto"/>
                        <w:left w:val="none" w:sz="0" w:space="0" w:color="auto"/>
                        <w:bottom w:val="none" w:sz="0" w:space="0" w:color="auto"/>
                        <w:right w:val="none" w:sz="0" w:space="0" w:color="auto"/>
                      </w:divBdr>
                      <w:divsChild>
                        <w:div w:id="1548957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27398">
                  <w:marLeft w:val="0"/>
                  <w:marRight w:val="0"/>
                  <w:marTop w:val="0"/>
                  <w:marBottom w:val="0"/>
                  <w:divBdr>
                    <w:top w:val="none" w:sz="0" w:space="0" w:color="auto"/>
                    <w:left w:val="none" w:sz="0" w:space="0" w:color="auto"/>
                    <w:bottom w:val="none" w:sz="0" w:space="0" w:color="auto"/>
                    <w:right w:val="none" w:sz="0" w:space="0" w:color="auto"/>
                  </w:divBdr>
                </w:div>
                <w:div w:id="1400909782">
                  <w:marLeft w:val="0"/>
                  <w:marRight w:val="0"/>
                  <w:marTop w:val="0"/>
                  <w:marBottom w:val="0"/>
                  <w:divBdr>
                    <w:top w:val="none" w:sz="0" w:space="0" w:color="auto"/>
                    <w:left w:val="none" w:sz="0" w:space="0" w:color="auto"/>
                    <w:bottom w:val="none" w:sz="0" w:space="0" w:color="auto"/>
                    <w:right w:val="none" w:sz="0" w:space="0" w:color="auto"/>
                  </w:divBdr>
                  <w:divsChild>
                    <w:div w:id="442113999">
                      <w:marLeft w:val="0"/>
                      <w:marRight w:val="0"/>
                      <w:marTop w:val="0"/>
                      <w:marBottom w:val="0"/>
                      <w:divBdr>
                        <w:top w:val="none" w:sz="0" w:space="0" w:color="auto"/>
                        <w:left w:val="none" w:sz="0" w:space="0" w:color="auto"/>
                        <w:bottom w:val="none" w:sz="0" w:space="0" w:color="auto"/>
                        <w:right w:val="none" w:sz="0" w:space="0" w:color="auto"/>
                      </w:divBdr>
                      <w:divsChild>
                        <w:div w:id="67981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413701">
                  <w:marLeft w:val="0"/>
                  <w:marRight w:val="0"/>
                  <w:marTop w:val="0"/>
                  <w:marBottom w:val="0"/>
                  <w:divBdr>
                    <w:top w:val="none" w:sz="0" w:space="0" w:color="auto"/>
                    <w:left w:val="none" w:sz="0" w:space="0" w:color="auto"/>
                    <w:bottom w:val="none" w:sz="0" w:space="0" w:color="auto"/>
                    <w:right w:val="none" w:sz="0" w:space="0" w:color="auto"/>
                  </w:divBdr>
                  <w:divsChild>
                    <w:div w:id="168106300">
                      <w:marLeft w:val="0"/>
                      <w:marRight w:val="0"/>
                      <w:marTop w:val="0"/>
                      <w:marBottom w:val="0"/>
                      <w:divBdr>
                        <w:top w:val="none" w:sz="0" w:space="0" w:color="auto"/>
                        <w:left w:val="none" w:sz="0" w:space="0" w:color="auto"/>
                        <w:bottom w:val="none" w:sz="0" w:space="0" w:color="auto"/>
                        <w:right w:val="none" w:sz="0" w:space="0" w:color="auto"/>
                      </w:divBdr>
                      <w:divsChild>
                        <w:div w:id="129790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838892">
                  <w:marLeft w:val="0"/>
                  <w:marRight w:val="0"/>
                  <w:marTop w:val="0"/>
                  <w:marBottom w:val="0"/>
                  <w:divBdr>
                    <w:top w:val="none" w:sz="0" w:space="0" w:color="auto"/>
                    <w:left w:val="none" w:sz="0" w:space="0" w:color="auto"/>
                    <w:bottom w:val="none" w:sz="0" w:space="0" w:color="auto"/>
                    <w:right w:val="none" w:sz="0" w:space="0" w:color="auto"/>
                  </w:divBdr>
                  <w:divsChild>
                    <w:div w:id="746876484">
                      <w:marLeft w:val="0"/>
                      <w:marRight w:val="0"/>
                      <w:marTop w:val="0"/>
                      <w:marBottom w:val="0"/>
                      <w:divBdr>
                        <w:top w:val="none" w:sz="0" w:space="0" w:color="auto"/>
                        <w:left w:val="none" w:sz="0" w:space="0" w:color="auto"/>
                        <w:bottom w:val="none" w:sz="0" w:space="0" w:color="auto"/>
                        <w:right w:val="none" w:sz="0" w:space="0" w:color="auto"/>
                      </w:divBdr>
                      <w:divsChild>
                        <w:div w:id="104406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068503">
                  <w:marLeft w:val="0"/>
                  <w:marRight w:val="0"/>
                  <w:marTop w:val="0"/>
                  <w:marBottom w:val="0"/>
                  <w:divBdr>
                    <w:top w:val="none" w:sz="0" w:space="0" w:color="auto"/>
                    <w:left w:val="none" w:sz="0" w:space="0" w:color="auto"/>
                    <w:bottom w:val="none" w:sz="0" w:space="0" w:color="auto"/>
                    <w:right w:val="none" w:sz="0" w:space="0" w:color="auto"/>
                  </w:divBdr>
                  <w:divsChild>
                    <w:div w:id="1109273327">
                      <w:marLeft w:val="0"/>
                      <w:marRight w:val="0"/>
                      <w:marTop w:val="0"/>
                      <w:marBottom w:val="0"/>
                      <w:divBdr>
                        <w:top w:val="none" w:sz="0" w:space="0" w:color="auto"/>
                        <w:left w:val="none" w:sz="0" w:space="0" w:color="auto"/>
                        <w:bottom w:val="none" w:sz="0" w:space="0" w:color="auto"/>
                        <w:right w:val="none" w:sz="0" w:space="0" w:color="auto"/>
                      </w:divBdr>
                      <w:divsChild>
                        <w:div w:id="202285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251984">
                  <w:marLeft w:val="0"/>
                  <w:marRight w:val="0"/>
                  <w:marTop w:val="0"/>
                  <w:marBottom w:val="0"/>
                  <w:divBdr>
                    <w:top w:val="none" w:sz="0" w:space="0" w:color="auto"/>
                    <w:left w:val="none" w:sz="0" w:space="0" w:color="auto"/>
                    <w:bottom w:val="none" w:sz="0" w:space="0" w:color="auto"/>
                    <w:right w:val="none" w:sz="0" w:space="0" w:color="auto"/>
                  </w:divBdr>
                  <w:divsChild>
                    <w:div w:id="1463885154">
                      <w:marLeft w:val="0"/>
                      <w:marRight w:val="0"/>
                      <w:marTop w:val="0"/>
                      <w:marBottom w:val="0"/>
                      <w:divBdr>
                        <w:top w:val="none" w:sz="0" w:space="0" w:color="auto"/>
                        <w:left w:val="none" w:sz="0" w:space="0" w:color="auto"/>
                        <w:bottom w:val="none" w:sz="0" w:space="0" w:color="auto"/>
                        <w:right w:val="none" w:sz="0" w:space="0" w:color="auto"/>
                      </w:divBdr>
                      <w:divsChild>
                        <w:div w:id="1882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07216">
                  <w:marLeft w:val="0"/>
                  <w:marRight w:val="0"/>
                  <w:marTop w:val="0"/>
                  <w:marBottom w:val="0"/>
                  <w:divBdr>
                    <w:top w:val="none" w:sz="0" w:space="0" w:color="auto"/>
                    <w:left w:val="none" w:sz="0" w:space="0" w:color="auto"/>
                    <w:bottom w:val="none" w:sz="0" w:space="0" w:color="auto"/>
                    <w:right w:val="none" w:sz="0" w:space="0" w:color="auto"/>
                  </w:divBdr>
                  <w:divsChild>
                    <w:div w:id="299967817">
                      <w:marLeft w:val="0"/>
                      <w:marRight w:val="0"/>
                      <w:marTop w:val="0"/>
                      <w:marBottom w:val="0"/>
                      <w:divBdr>
                        <w:top w:val="none" w:sz="0" w:space="0" w:color="auto"/>
                        <w:left w:val="none" w:sz="0" w:space="0" w:color="auto"/>
                        <w:bottom w:val="none" w:sz="0" w:space="0" w:color="auto"/>
                        <w:right w:val="none" w:sz="0" w:space="0" w:color="auto"/>
                      </w:divBdr>
                      <w:divsChild>
                        <w:div w:id="1471094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901894">
                  <w:marLeft w:val="0"/>
                  <w:marRight w:val="0"/>
                  <w:marTop w:val="0"/>
                  <w:marBottom w:val="0"/>
                  <w:divBdr>
                    <w:top w:val="none" w:sz="0" w:space="0" w:color="auto"/>
                    <w:left w:val="none" w:sz="0" w:space="0" w:color="auto"/>
                    <w:bottom w:val="none" w:sz="0" w:space="0" w:color="auto"/>
                    <w:right w:val="none" w:sz="0" w:space="0" w:color="auto"/>
                  </w:divBdr>
                  <w:divsChild>
                    <w:div w:id="211966253">
                      <w:marLeft w:val="0"/>
                      <w:marRight w:val="0"/>
                      <w:marTop w:val="0"/>
                      <w:marBottom w:val="0"/>
                      <w:divBdr>
                        <w:top w:val="none" w:sz="0" w:space="0" w:color="auto"/>
                        <w:left w:val="none" w:sz="0" w:space="0" w:color="auto"/>
                        <w:bottom w:val="none" w:sz="0" w:space="0" w:color="auto"/>
                        <w:right w:val="none" w:sz="0" w:space="0" w:color="auto"/>
                      </w:divBdr>
                      <w:divsChild>
                        <w:div w:id="1376197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766581">
                  <w:marLeft w:val="0"/>
                  <w:marRight w:val="0"/>
                  <w:marTop w:val="0"/>
                  <w:marBottom w:val="0"/>
                  <w:divBdr>
                    <w:top w:val="none" w:sz="0" w:space="0" w:color="auto"/>
                    <w:left w:val="none" w:sz="0" w:space="0" w:color="auto"/>
                    <w:bottom w:val="none" w:sz="0" w:space="0" w:color="auto"/>
                    <w:right w:val="none" w:sz="0" w:space="0" w:color="auto"/>
                  </w:divBdr>
                  <w:divsChild>
                    <w:div w:id="1730836565">
                      <w:marLeft w:val="0"/>
                      <w:marRight w:val="0"/>
                      <w:marTop w:val="0"/>
                      <w:marBottom w:val="0"/>
                      <w:divBdr>
                        <w:top w:val="none" w:sz="0" w:space="0" w:color="auto"/>
                        <w:left w:val="none" w:sz="0" w:space="0" w:color="auto"/>
                        <w:bottom w:val="none" w:sz="0" w:space="0" w:color="auto"/>
                        <w:right w:val="none" w:sz="0" w:space="0" w:color="auto"/>
                      </w:divBdr>
                      <w:divsChild>
                        <w:div w:id="81048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192819">
                  <w:marLeft w:val="0"/>
                  <w:marRight w:val="0"/>
                  <w:marTop w:val="0"/>
                  <w:marBottom w:val="0"/>
                  <w:divBdr>
                    <w:top w:val="none" w:sz="0" w:space="0" w:color="auto"/>
                    <w:left w:val="none" w:sz="0" w:space="0" w:color="auto"/>
                    <w:bottom w:val="none" w:sz="0" w:space="0" w:color="auto"/>
                    <w:right w:val="none" w:sz="0" w:space="0" w:color="auto"/>
                  </w:divBdr>
                  <w:divsChild>
                    <w:div w:id="572357521">
                      <w:marLeft w:val="0"/>
                      <w:marRight w:val="0"/>
                      <w:marTop w:val="0"/>
                      <w:marBottom w:val="0"/>
                      <w:divBdr>
                        <w:top w:val="none" w:sz="0" w:space="0" w:color="auto"/>
                        <w:left w:val="none" w:sz="0" w:space="0" w:color="auto"/>
                        <w:bottom w:val="none" w:sz="0" w:space="0" w:color="auto"/>
                        <w:right w:val="none" w:sz="0" w:space="0" w:color="auto"/>
                      </w:divBdr>
                      <w:divsChild>
                        <w:div w:id="93463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718406">
                  <w:marLeft w:val="0"/>
                  <w:marRight w:val="0"/>
                  <w:marTop w:val="0"/>
                  <w:marBottom w:val="0"/>
                  <w:divBdr>
                    <w:top w:val="none" w:sz="0" w:space="0" w:color="auto"/>
                    <w:left w:val="none" w:sz="0" w:space="0" w:color="auto"/>
                    <w:bottom w:val="none" w:sz="0" w:space="0" w:color="auto"/>
                    <w:right w:val="none" w:sz="0" w:space="0" w:color="auto"/>
                  </w:divBdr>
                  <w:divsChild>
                    <w:div w:id="482965020">
                      <w:marLeft w:val="0"/>
                      <w:marRight w:val="0"/>
                      <w:marTop w:val="0"/>
                      <w:marBottom w:val="0"/>
                      <w:divBdr>
                        <w:top w:val="none" w:sz="0" w:space="0" w:color="auto"/>
                        <w:left w:val="none" w:sz="0" w:space="0" w:color="auto"/>
                        <w:bottom w:val="none" w:sz="0" w:space="0" w:color="auto"/>
                        <w:right w:val="none" w:sz="0" w:space="0" w:color="auto"/>
                      </w:divBdr>
                      <w:divsChild>
                        <w:div w:id="69503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097899">
                  <w:marLeft w:val="0"/>
                  <w:marRight w:val="0"/>
                  <w:marTop w:val="0"/>
                  <w:marBottom w:val="0"/>
                  <w:divBdr>
                    <w:top w:val="none" w:sz="0" w:space="0" w:color="auto"/>
                    <w:left w:val="none" w:sz="0" w:space="0" w:color="auto"/>
                    <w:bottom w:val="none" w:sz="0" w:space="0" w:color="auto"/>
                    <w:right w:val="none" w:sz="0" w:space="0" w:color="auto"/>
                  </w:divBdr>
                  <w:divsChild>
                    <w:div w:id="974989401">
                      <w:marLeft w:val="0"/>
                      <w:marRight w:val="0"/>
                      <w:marTop w:val="0"/>
                      <w:marBottom w:val="0"/>
                      <w:divBdr>
                        <w:top w:val="none" w:sz="0" w:space="0" w:color="auto"/>
                        <w:left w:val="none" w:sz="0" w:space="0" w:color="auto"/>
                        <w:bottom w:val="none" w:sz="0" w:space="0" w:color="auto"/>
                        <w:right w:val="none" w:sz="0" w:space="0" w:color="auto"/>
                      </w:divBdr>
                      <w:divsChild>
                        <w:div w:id="94931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447373">
                  <w:marLeft w:val="0"/>
                  <w:marRight w:val="0"/>
                  <w:marTop w:val="0"/>
                  <w:marBottom w:val="0"/>
                  <w:divBdr>
                    <w:top w:val="none" w:sz="0" w:space="0" w:color="auto"/>
                    <w:left w:val="none" w:sz="0" w:space="0" w:color="auto"/>
                    <w:bottom w:val="none" w:sz="0" w:space="0" w:color="auto"/>
                    <w:right w:val="none" w:sz="0" w:space="0" w:color="auto"/>
                  </w:divBdr>
                  <w:divsChild>
                    <w:div w:id="877089547">
                      <w:marLeft w:val="0"/>
                      <w:marRight w:val="0"/>
                      <w:marTop w:val="0"/>
                      <w:marBottom w:val="0"/>
                      <w:divBdr>
                        <w:top w:val="none" w:sz="0" w:space="0" w:color="auto"/>
                        <w:left w:val="none" w:sz="0" w:space="0" w:color="auto"/>
                        <w:bottom w:val="none" w:sz="0" w:space="0" w:color="auto"/>
                        <w:right w:val="none" w:sz="0" w:space="0" w:color="auto"/>
                      </w:divBdr>
                      <w:divsChild>
                        <w:div w:id="863320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1640">
                  <w:marLeft w:val="0"/>
                  <w:marRight w:val="0"/>
                  <w:marTop w:val="0"/>
                  <w:marBottom w:val="0"/>
                  <w:divBdr>
                    <w:top w:val="none" w:sz="0" w:space="0" w:color="auto"/>
                    <w:left w:val="none" w:sz="0" w:space="0" w:color="auto"/>
                    <w:bottom w:val="none" w:sz="0" w:space="0" w:color="auto"/>
                    <w:right w:val="none" w:sz="0" w:space="0" w:color="auto"/>
                  </w:divBdr>
                  <w:divsChild>
                    <w:div w:id="627856196">
                      <w:marLeft w:val="0"/>
                      <w:marRight w:val="0"/>
                      <w:marTop w:val="0"/>
                      <w:marBottom w:val="0"/>
                      <w:divBdr>
                        <w:top w:val="none" w:sz="0" w:space="0" w:color="auto"/>
                        <w:left w:val="none" w:sz="0" w:space="0" w:color="auto"/>
                        <w:bottom w:val="none" w:sz="0" w:space="0" w:color="auto"/>
                        <w:right w:val="none" w:sz="0" w:space="0" w:color="auto"/>
                      </w:divBdr>
                      <w:divsChild>
                        <w:div w:id="1105881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058699">
                  <w:marLeft w:val="0"/>
                  <w:marRight w:val="0"/>
                  <w:marTop w:val="0"/>
                  <w:marBottom w:val="0"/>
                  <w:divBdr>
                    <w:top w:val="none" w:sz="0" w:space="0" w:color="auto"/>
                    <w:left w:val="none" w:sz="0" w:space="0" w:color="auto"/>
                    <w:bottom w:val="none" w:sz="0" w:space="0" w:color="auto"/>
                    <w:right w:val="none" w:sz="0" w:space="0" w:color="auto"/>
                  </w:divBdr>
                  <w:divsChild>
                    <w:div w:id="960186690">
                      <w:marLeft w:val="0"/>
                      <w:marRight w:val="0"/>
                      <w:marTop w:val="0"/>
                      <w:marBottom w:val="0"/>
                      <w:divBdr>
                        <w:top w:val="none" w:sz="0" w:space="0" w:color="auto"/>
                        <w:left w:val="none" w:sz="0" w:space="0" w:color="auto"/>
                        <w:bottom w:val="none" w:sz="0" w:space="0" w:color="auto"/>
                        <w:right w:val="none" w:sz="0" w:space="0" w:color="auto"/>
                      </w:divBdr>
                      <w:divsChild>
                        <w:div w:id="20460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490410">
                  <w:marLeft w:val="0"/>
                  <w:marRight w:val="0"/>
                  <w:marTop w:val="0"/>
                  <w:marBottom w:val="0"/>
                  <w:divBdr>
                    <w:top w:val="none" w:sz="0" w:space="0" w:color="auto"/>
                    <w:left w:val="none" w:sz="0" w:space="0" w:color="auto"/>
                    <w:bottom w:val="none" w:sz="0" w:space="0" w:color="auto"/>
                    <w:right w:val="none" w:sz="0" w:space="0" w:color="auto"/>
                  </w:divBdr>
                  <w:divsChild>
                    <w:div w:id="794521416">
                      <w:marLeft w:val="0"/>
                      <w:marRight w:val="0"/>
                      <w:marTop w:val="0"/>
                      <w:marBottom w:val="0"/>
                      <w:divBdr>
                        <w:top w:val="none" w:sz="0" w:space="0" w:color="auto"/>
                        <w:left w:val="none" w:sz="0" w:space="0" w:color="auto"/>
                        <w:bottom w:val="none" w:sz="0" w:space="0" w:color="auto"/>
                        <w:right w:val="none" w:sz="0" w:space="0" w:color="auto"/>
                      </w:divBdr>
                      <w:divsChild>
                        <w:div w:id="12689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963870">
                  <w:marLeft w:val="0"/>
                  <w:marRight w:val="0"/>
                  <w:marTop w:val="0"/>
                  <w:marBottom w:val="0"/>
                  <w:divBdr>
                    <w:top w:val="none" w:sz="0" w:space="0" w:color="auto"/>
                    <w:left w:val="none" w:sz="0" w:space="0" w:color="auto"/>
                    <w:bottom w:val="none" w:sz="0" w:space="0" w:color="auto"/>
                    <w:right w:val="none" w:sz="0" w:space="0" w:color="auto"/>
                  </w:divBdr>
                  <w:divsChild>
                    <w:div w:id="360474853">
                      <w:marLeft w:val="0"/>
                      <w:marRight w:val="0"/>
                      <w:marTop w:val="0"/>
                      <w:marBottom w:val="0"/>
                      <w:divBdr>
                        <w:top w:val="none" w:sz="0" w:space="0" w:color="auto"/>
                        <w:left w:val="none" w:sz="0" w:space="0" w:color="auto"/>
                        <w:bottom w:val="none" w:sz="0" w:space="0" w:color="auto"/>
                        <w:right w:val="none" w:sz="0" w:space="0" w:color="auto"/>
                      </w:divBdr>
                      <w:divsChild>
                        <w:div w:id="4634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901017">
                  <w:marLeft w:val="0"/>
                  <w:marRight w:val="0"/>
                  <w:marTop w:val="0"/>
                  <w:marBottom w:val="0"/>
                  <w:divBdr>
                    <w:top w:val="none" w:sz="0" w:space="0" w:color="auto"/>
                    <w:left w:val="none" w:sz="0" w:space="0" w:color="auto"/>
                    <w:bottom w:val="none" w:sz="0" w:space="0" w:color="auto"/>
                    <w:right w:val="none" w:sz="0" w:space="0" w:color="auto"/>
                  </w:divBdr>
                  <w:divsChild>
                    <w:div w:id="1790708004">
                      <w:marLeft w:val="0"/>
                      <w:marRight w:val="0"/>
                      <w:marTop w:val="0"/>
                      <w:marBottom w:val="0"/>
                      <w:divBdr>
                        <w:top w:val="none" w:sz="0" w:space="0" w:color="auto"/>
                        <w:left w:val="none" w:sz="0" w:space="0" w:color="auto"/>
                        <w:bottom w:val="none" w:sz="0" w:space="0" w:color="auto"/>
                        <w:right w:val="none" w:sz="0" w:space="0" w:color="auto"/>
                      </w:divBdr>
                      <w:divsChild>
                        <w:div w:id="164091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539951">
                  <w:marLeft w:val="0"/>
                  <w:marRight w:val="0"/>
                  <w:marTop w:val="0"/>
                  <w:marBottom w:val="0"/>
                  <w:divBdr>
                    <w:top w:val="none" w:sz="0" w:space="0" w:color="auto"/>
                    <w:left w:val="none" w:sz="0" w:space="0" w:color="auto"/>
                    <w:bottom w:val="none" w:sz="0" w:space="0" w:color="auto"/>
                    <w:right w:val="none" w:sz="0" w:space="0" w:color="auto"/>
                  </w:divBdr>
                  <w:divsChild>
                    <w:div w:id="1483424658">
                      <w:marLeft w:val="0"/>
                      <w:marRight w:val="0"/>
                      <w:marTop w:val="0"/>
                      <w:marBottom w:val="0"/>
                      <w:divBdr>
                        <w:top w:val="none" w:sz="0" w:space="0" w:color="auto"/>
                        <w:left w:val="none" w:sz="0" w:space="0" w:color="auto"/>
                        <w:bottom w:val="none" w:sz="0" w:space="0" w:color="auto"/>
                        <w:right w:val="none" w:sz="0" w:space="0" w:color="auto"/>
                      </w:divBdr>
                      <w:divsChild>
                        <w:div w:id="48663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8367">
                  <w:marLeft w:val="0"/>
                  <w:marRight w:val="0"/>
                  <w:marTop w:val="0"/>
                  <w:marBottom w:val="0"/>
                  <w:divBdr>
                    <w:top w:val="none" w:sz="0" w:space="0" w:color="auto"/>
                    <w:left w:val="none" w:sz="0" w:space="0" w:color="auto"/>
                    <w:bottom w:val="none" w:sz="0" w:space="0" w:color="auto"/>
                    <w:right w:val="none" w:sz="0" w:space="0" w:color="auto"/>
                  </w:divBdr>
                  <w:divsChild>
                    <w:div w:id="740909072">
                      <w:marLeft w:val="0"/>
                      <w:marRight w:val="0"/>
                      <w:marTop w:val="0"/>
                      <w:marBottom w:val="0"/>
                      <w:divBdr>
                        <w:top w:val="none" w:sz="0" w:space="0" w:color="auto"/>
                        <w:left w:val="none" w:sz="0" w:space="0" w:color="auto"/>
                        <w:bottom w:val="none" w:sz="0" w:space="0" w:color="auto"/>
                        <w:right w:val="none" w:sz="0" w:space="0" w:color="auto"/>
                      </w:divBdr>
                      <w:divsChild>
                        <w:div w:id="50327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4755">
                  <w:marLeft w:val="0"/>
                  <w:marRight w:val="0"/>
                  <w:marTop w:val="0"/>
                  <w:marBottom w:val="0"/>
                  <w:divBdr>
                    <w:top w:val="none" w:sz="0" w:space="0" w:color="auto"/>
                    <w:left w:val="none" w:sz="0" w:space="0" w:color="auto"/>
                    <w:bottom w:val="none" w:sz="0" w:space="0" w:color="auto"/>
                    <w:right w:val="none" w:sz="0" w:space="0" w:color="auto"/>
                  </w:divBdr>
                  <w:divsChild>
                    <w:div w:id="1737511798">
                      <w:marLeft w:val="0"/>
                      <w:marRight w:val="0"/>
                      <w:marTop w:val="0"/>
                      <w:marBottom w:val="0"/>
                      <w:divBdr>
                        <w:top w:val="none" w:sz="0" w:space="0" w:color="auto"/>
                        <w:left w:val="none" w:sz="0" w:space="0" w:color="auto"/>
                        <w:bottom w:val="none" w:sz="0" w:space="0" w:color="auto"/>
                        <w:right w:val="none" w:sz="0" w:space="0" w:color="auto"/>
                      </w:divBdr>
                      <w:divsChild>
                        <w:div w:id="129972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714716">
                  <w:marLeft w:val="0"/>
                  <w:marRight w:val="0"/>
                  <w:marTop w:val="0"/>
                  <w:marBottom w:val="0"/>
                  <w:divBdr>
                    <w:top w:val="none" w:sz="0" w:space="0" w:color="auto"/>
                    <w:left w:val="none" w:sz="0" w:space="0" w:color="auto"/>
                    <w:bottom w:val="none" w:sz="0" w:space="0" w:color="auto"/>
                    <w:right w:val="none" w:sz="0" w:space="0" w:color="auto"/>
                  </w:divBdr>
                  <w:divsChild>
                    <w:div w:id="52319314">
                      <w:marLeft w:val="0"/>
                      <w:marRight w:val="0"/>
                      <w:marTop w:val="0"/>
                      <w:marBottom w:val="0"/>
                      <w:divBdr>
                        <w:top w:val="none" w:sz="0" w:space="0" w:color="auto"/>
                        <w:left w:val="none" w:sz="0" w:space="0" w:color="auto"/>
                        <w:bottom w:val="none" w:sz="0" w:space="0" w:color="auto"/>
                        <w:right w:val="none" w:sz="0" w:space="0" w:color="auto"/>
                      </w:divBdr>
                      <w:divsChild>
                        <w:div w:id="13364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92779">
                  <w:marLeft w:val="0"/>
                  <w:marRight w:val="0"/>
                  <w:marTop w:val="0"/>
                  <w:marBottom w:val="0"/>
                  <w:divBdr>
                    <w:top w:val="none" w:sz="0" w:space="0" w:color="auto"/>
                    <w:left w:val="none" w:sz="0" w:space="0" w:color="auto"/>
                    <w:bottom w:val="none" w:sz="0" w:space="0" w:color="auto"/>
                    <w:right w:val="none" w:sz="0" w:space="0" w:color="auto"/>
                  </w:divBdr>
                  <w:divsChild>
                    <w:div w:id="315304413">
                      <w:marLeft w:val="0"/>
                      <w:marRight w:val="0"/>
                      <w:marTop w:val="0"/>
                      <w:marBottom w:val="0"/>
                      <w:divBdr>
                        <w:top w:val="none" w:sz="0" w:space="0" w:color="auto"/>
                        <w:left w:val="none" w:sz="0" w:space="0" w:color="auto"/>
                        <w:bottom w:val="none" w:sz="0" w:space="0" w:color="auto"/>
                        <w:right w:val="none" w:sz="0" w:space="0" w:color="auto"/>
                      </w:divBdr>
                      <w:divsChild>
                        <w:div w:id="947738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509982">
                  <w:marLeft w:val="0"/>
                  <w:marRight w:val="0"/>
                  <w:marTop w:val="0"/>
                  <w:marBottom w:val="0"/>
                  <w:divBdr>
                    <w:top w:val="none" w:sz="0" w:space="0" w:color="auto"/>
                    <w:left w:val="none" w:sz="0" w:space="0" w:color="auto"/>
                    <w:bottom w:val="none" w:sz="0" w:space="0" w:color="auto"/>
                    <w:right w:val="none" w:sz="0" w:space="0" w:color="auto"/>
                  </w:divBdr>
                  <w:divsChild>
                    <w:div w:id="663045756">
                      <w:marLeft w:val="0"/>
                      <w:marRight w:val="0"/>
                      <w:marTop w:val="0"/>
                      <w:marBottom w:val="0"/>
                      <w:divBdr>
                        <w:top w:val="none" w:sz="0" w:space="0" w:color="auto"/>
                        <w:left w:val="none" w:sz="0" w:space="0" w:color="auto"/>
                        <w:bottom w:val="none" w:sz="0" w:space="0" w:color="auto"/>
                        <w:right w:val="none" w:sz="0" w:space="0" w:color="auto"/>
                      </w:divBdr>
                      <w:divsChild>
                        <w:div w:id="160900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553337">
                  <w:marLeft w:val="0"/>
                  <w:marRight w:val="0"/>
                  <w:marTop w:val="0"/>
                  <w:marBottom w:val="0"/>
                  <w:divBdr>
                    <w:top w:val="none" w:sz="0" w:space="0" w:color="auto"/>
                    <w:left w:val="none" w:sz="0" w:space="0" w:color="auto"/>
                    <w:bottom w:val="none" w:sz="0" w:space="0" w:color="auto"/>
                    <w:right w:val="none" w:sz="0" w:space="0" w:color="auto"/>
                  </w:divBdr>
                  <w:divsChild>
                    <w:div w:id="1884058989">
                      <w:marLeft w:val="0"/>
                      <w:marRight w:val="0"/>
                      <w:marTop w:val="0"/>
                      <w:marBottom w:val="0"/>
                      <w:divBdr>
                        <w:top w:val="none" w:sz="0" w:space="0" w:color="auto"/>
                        <w:left w:val="none" w:sz="0" w:space="0" w:color="auto"/>
                        <w:bottom w:val="none" w:sz="0" w:space="0" w:color="auto"/>
                        <w:right w:val="none" w:sz="0" w:space="0" w:color="auto"/>
                      </w:divBdr>
                      <w:divsChild>
                        <w:div w:id="32397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79673">
                  <w:marLeft w:val="0"/>
                  <w:marRight w:val="0"/>
                  <w:marTop w:val="0"/>
                  <w:marBottom w:val="0"/>
                  <w:divBdr>
                    <w:top w:val="none" w:sz="0" w:space="0" w:color="auto"/>
                    <w:left w:val="none" w:sz="0" w:space="0" w:color="auto"/>
                    <w:bottom w:val="none" w:sz="0" w:space="0" w:color="auto"/>
                    <w:right w:val="none" w:sz="0" w:space="0" w:color="auto"/>
                  </w:divBdr>
                  <w:divsChild>
                    <w:div w:id="1685283493">
                      <w:marLeft w:val="0"/>
                      <w:marRight w:val="0"/>
                      <w:marTop w:val="0"/>
                      <w:marBottom w:val="0"/>
                      <w:divBdr>
                        <w:top w:val="none" w:sz="0" w:space="0" w:color="auto"/>
                        <w:left w:val="none" w:sz="0" w:space="0" w:color="auto"/>
                        <w:bottom w:val="none" w:sz="0" w:space="0" w:color="auto"/>
                        <w:right w:val="none" w:sz="0" w:space="0" w:color="auto"/>
                      </w:divBdr>
                      <w:divsChild>
                        <w:div w:id="738940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8627</Words>
  <Characters>49175</Characters>
  <Application>Microsoft Office Word</Application>
  <DocSecurity>0</DocSecurity>
  <Lines>409</Lines>
  <Paragraphs>115</Paragraphs>
  <ScaleCrop>false</ScaleCrop>
  <Company/>
  <LinksUpToDate>false</LinksUpToDate>
  <CharactersWithSpaces>57687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2024-11-02T09:06:00Z</dcterms:created>
  <dcterms:modified xsi:type="dcterms:W3CDTF">2024-11-02T09:07:00Z</dcterms:modified>
</cp:coreProperties>
</file>