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AD2" w:rsidRPr="00780AD2" w:rsidRDefault="00780AD2" w:rsidP="00780AD2">
      <w:pPr>
        <w:shd w:val="clear" w:color="auto" w:fill="FFFFFF"/>
        <w:spacing w:after="0" w:line="240" w:lineRule="auto"/>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780AD2" w:rsidRPr="00780AD2" w:rsidRDefault="00780AD2" w:rsidP="00780AD2">
      <w:pPr>
        <w:shd w:val="clear" w:color="auto" w:fill="FFFFFF"/>
        <w:spacing w:after="0" w:line="240" w:lineRule="auto"/>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Клинические рекомендации</w:t>
      </w:r>
    </w:p>
    <w:p w:rsidR="00780AD2" w:rsidRPr="00780AD2" w:rsidRDefault="00780AD2" w:rsidP="00780AD2">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t>Наследственные дистрофии сетчатки</w:t>
      </w:r>
    </w:p>
    <w:p w:rsidR="00780AD2" w:rsidRPr="00780AD2" w:rsidRDefault="00780AD2" w:rsidP="00780AD2">
      <w:pPr>
        <w:shd w:val="clear" w:color="auto" w:fill="FFFFFF"/>
        <w:spacing w:after="150" w:line="240" w:lineRule="auto"/>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Кодирование по Международной статистической</w:t>
      </w:r>
      <w:r w:rsidRPr="00780AD2">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780AD2">
        <w:rPr>
          <w:rFonts w:ascii="Times New Roman" w:eastAsia="Times New Roman" w:hAnsi="Times New Roman" w:cs="Times New Roman"/>
          <w:b/>
          <w:bCs/>
          <w:color w:val="222222"/>
          <w:sz w:val="27"/>
          <w:szCs w:val="27"/>
          <w:lang w:eastAsia="ru-RU"/>
        </w:rPr>
        <w:t>H35, H35.5, H35.8, H36.8</w:t>
      </w:r>
    </w:p>
    <w:p w:rsidR="00780AD2" w:rsidRPr="00780AD2" w:rsidRDefault="00780AD2" w:rsidP="00780AD2">
      <w:pPr>
        <w:shd w:val="clear" w:color="auto" w:fill="FFFFFF"/>
        <w:spacing w:after="150" w:line="240" w:lineRule="auto"/>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Год утверждения (частота пересмотра):</w:t>
      </w:r>
      <w:r w:rsidRPr="00780AD2">
        <w:rPr>
          <w:rFonts w:ascii="Times New Roman" w:eastAsia="Times New Roman" w:hAnsi="Times New Roman" w:cs="Times New Roman"/>
          <w:b/>
          <w:bCs/>
          <w:color w:val="222222"/>
          <w:sz w:val="27"/>
          <w:szCs w:val="27"/>
          <w:lang w:eastAsia="ru-RU"/>
        </w:rPr>
        <w:t>2024</w:t>
      </w:r>
    </w:p>
    <w:p w:rsidR="00780AD2" w:rsidRPr="00780AD2" w:rsidRDefault="00780AD2" w:rsidP="00780AD2">
      <w:pPr>
        <w:shd w:val="clear" w:color="auto" w:fill="FFFFFF"/>
        <w:spacing w:after="150" w:line="240" w:lineRule="auto"/>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Возрастная категория:</w:t>
      </w:r>
      <w:r w:rsidRPr="00780AD2">
        <w:rPr>
          <w:rFonts w:ascii="Times New Roman" w:eastAsia="Times New Roman" w:hAnsi="Times New Roman" w:cs="Times New Roman"/>
          <w:b/>
          <w:bCs/>
          <w:color w:val="222222"/>
          <w:sz w:val="27"/>
          <w:szCs w:val="27"/>
          <w:lang w:eastAsia="ru-RU"/>
        </w:rPr>
        <w:t>Взрослые,Дети</w:t>
      </w:r>
    </w:p>
    <w:p w:rsidR="00780AD2" w:rsidRPr="00780AD2" w:rsidRDefault="00780AD2" w:rsidP="00780AD2">
      <w:pPr>
        <w:shd w:val="clear" w:color="auto" w:fill="FFFFFF"/>
        <w:spacing w:after="150" w:line="240" w:lineRule="auto"/>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Пересмотр не позднее:</w:t>
      </w:r>
      <w:r w:rsidRPr="00780AD2">
        <w:rPr>
          <w:rFonts w:ascii="Times New Roman" w:eastAsia="Times New Roman" w:hAnsi="Times New Roman" w:cs="Times New Roman"/>
          <w:b/>
          <w:bCs/>
          <w:color w:val="222222"/>
          <w:sz w:val="27"/>
          <w:szCs w:val="27"/>
          <w:lang w:eastAsia="ru-RU"/>
        </w:rPr>
        <w:t>2026</w:t>
      </w:r>
    </w:p>
    <w:p w:rsidR="00780AD2" w:rsidRPr="00780AD2" w:rsidRDefault="00780AD2" w:rsidP="00780AD2">
      <w:pPr>
        <w:shd w:val="clear" w:color="auto" w:fill="FFFFFF"/>
        <w:spacing w:after="150" w:line="240" w:lineRule="auto"/>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ID:</w:t>
      </w:r>
      <w:r w:rsidRPr="00780AD2">
        <w:rPr>
          <w:rFonts w:ascii="Times New Roman" w:eastAsia="Times New Roman" w:hAnsi="Times New Roman" w:cs="Times New Roman"/>
          <w:b/>
          <w:bCs/>
          <w:color w:val="222222"/>
          <w:sz w:val="27"/>
          <w:szCs w:val="27"/>
          <w:lang w:eastAsia="ru-RU"/>
        </w:rPr>
        <w:t>798</w:t>
      </w:r>
    </w:p>
    <w:p w:rsidR="00780AD2" w:rsidRPr="00780AD2" w:rsidRDefault="00780AD2" w:rsidP="00780AD2">
      <w:pPr>
        <w:shd w:val="clear" w:color="auto" w:fill="FFFFFF"/>
        <w:spacing w:after="0" w:line="240" w:lineRule="auto"/>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Разработчик клинической рекомендации</w:t>
      </w:r>
    </w:p>
    <w:p w:rsidR="00780AD2" w:rsidRPr="00780AD2" w:rsidRDefault="00780AD2" w:rsidP="00780AD2">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780AD2">
        <w:rPr>
          <w:rFonts w:ascii="Times New Roman" w:eastAsia="Times New Roman" w:hAnsi="Times New Roman" w:cs="Times New Roman"/>
          <w:b/>
          <w:bCs/>
          <w:color w:val="222222"/>
          <w:sz w:val="27"/>
          <w:szCs w:val="27"/>
          <w:lang w:eastAsia="ru-RU"/>
        </w:rPr>
        <w:t>Общероссийская общественная организация "Ассоциация врачей-офтальмологов"</w:t>
      </w:r>
    </w:p>
    <w:p w:rsidR="00780AD2" w:rsidRPr="00780AD2" w:rsidRDefault="00780AD2" w:rsidP="00780AD2">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780AD2">
        <w:rPr>
          <w:rFonts w:ascii="Times New Roman" w:eastAsia="Times New Roman" w:hAnsi="Times New Roman" w:cs="Times New Roman"/>
          <w:b/>
          <w:bCs/>
          <w:color w:val="222222"/>
          <w:sz w:val="27"/>
          <w:szCs w:val="27"/>
          <w:lang w:eastAsia="ru-RU"/>
        </w:rPr>
        <w:t>Ассоциация медицинских генетиков</w:t>
      </w:r>
    </w:p>
    <w:p w:rsidR="00780AD2" w:rsidRPr="00780AD2" w:rsidRDefault="00780AD2" w:rsidP="00780AD2">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780AD2">
        <w:rPr>
          <w:rFonts w:ascii="Times New Roman" w:eastAsia="Times New Roman" w:hAnsi="Times New Roman" w:cs="Times New Roman"/>
          <w:b/>
          <w:bCs/>
          <w:color w:val="222222"/>
          <w:sz w:val="27"/>
          <w:szCs w:val="27"/>
          <w:lang w:eastAsia="ru-RU"/>
        </w:rPr>
        <w:t>Общероссийская общественная организация «Общество офтальмологов России»</w:t>
      </w:r>
    </w:p>
    <w:p w:rsidR="00780AD2" w:rsidRPr="00780AD2" w:rsidRDefault="00780AD2" w:rsidP="00780AD2">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780AD2">
        <w:rPr>
          <w:rFonts w:ascii="Times New Roman" w:eastAsia="Times New Roman" w:hAnsi="Times New Roman" w:cs="Times New Roman"/>
          <w:b/>
          <w:bCs/>
          <w:color w:val="222222"/>
          <w:sz w:val="27"/>
          <w:szCs w:val="27"/>
          <w:lang w:eastAsia="ru-RU"/>
        </w:rPr>
        <w:t>Национальная ассоциация экспертов по санаторно-курортному лечению</w:t>
      </w:r>
    </w:p>
    <w:p w:rsidR="00780AD2" w:rsidRPr="00780AD2" w:rsidRDefault="00780AD2" w:rsidP="00780AD2">
      <w:pPr>
        <w:shd w:val="clear" w:color="auto" w:fill="FFFFFF"/>
        <w:spacing w:after="150" w:line="240" w:lineRule="auto"/>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t>Оглавление</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lastRenderedPageBreak/>
        <w:t>Список сокращений</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Термины и определения</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2.1 Жалобы и анамнез</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2.2 Физикальное обследование</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2.3 Лабораторные диагностические исследования</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2.5 Иные диагностические исследования</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6. Организация оказания медицинской помощи</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lastRenderedPageBreak/>
        <w:t>Критерии оценки качества медицинской помощи</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Список литературы</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Приложение Б. Алгоритмы действий врача</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Приложение В. Информация для пациента</w:t>
      </w:r>
    </w:p>
    <w:p w:rsidR="00780AD2" w:rsidRPr="00780AD2" w:rsidRDefault="00780AD2" w:rsidP="00780A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t>Список сокращений</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МКБ 10 ― международная классификация болезней 10-го пересмотра</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НЗС- Наследственные заболевания сетчатки</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НДС- Наследственные дистрофии сетчатки</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ПР-пигментный ретинит</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БШ- Болезнь Штаргардта</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ББ - Болезнь Беста</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ВАЛ- Врожденный амавроз Лебера</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КД- колбочковая дистрофия</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КПД-колбочково-палочковая дистрофия</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СА-Синдром Ашера/Ушера</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ЭРГ – электроретинограмма</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ЭОГ- электроокулограмма</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ОКТ – оптическая когерентная томография</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ФАГ</w:t>
      </w:r>
      <w:r w:rsidRPr="00780AD2">
        <w:rPr>
          <w:rFonts w:ascii="Times New Roman" w:eastAsia="Times New Roman" w:hAnsi="Times New Roman" w:cs="Times New Roman"/>
          <w:b/>
          <w:bCs/>
          <w:i/>
          <w:iCs/>
          <w:color w:val="333333"/>
          <w:sz w:val="27"/>
          <w:szCs w:val="27"/>
          <w:lang w:eastAsia="ru-RU"/>
        </w:rPr>
        <w:t> - </w:t>
      </w:r>
      <w:r w:rsidRPr="00780AD2">
        <w:rPr>
          <w:rFonts w:ascii="Times New Roman" w:eastAsia="Times New Roman" w:hAnsi="Times New Roman" w:cs="Times New Roman"/>
          <w:b/>
          <w:bCs/>
          <w:color w:val="222222"/>
          <w:sz w:val="27"/>
          <w:szCs w:val="27"/>
          <w:lang w:eastAsia="ru-RU"/>
        </w:rPr>
        <w:t>флюоресцентная ангиография</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ДЗН –диск зрительного нерва</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КМО – кистовидный макулярный отек</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ХНВ-хориоидальная неоваскуляризация</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ПЭС – пигментный эпителий сетчатки</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АД аутосомно-доминантный</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АР- аутосомно-рецессивный</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lastRenderedPageBreak/>
        <w:t>Х-сц. - Х-сцепленный тип наследования</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МКОЗ – максимально корригированная острота зрения</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t>Термины и определения</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Наследственные дистрофии сетчатки (НДС) – </w:t>
      </w:r>
      <w:r w:rsidRPr="00780AD2">
        <w:rPr>
          <w:rFonts w:ascii="Times New Roman" w:eastAsia="Times New Roman" w:hAnsi="Times New Roman" w:cs="Times New Roman"/>
          <w:color w:val="222222"/>
          <w:sz w:val="27"/>
          <w:szCs w:val="27"/>
          <w:lang w:eastAsia="ru-RU"/>
        </w:rPr>
        <w:t>это</w:t>
      </w:r>
      <w:r w:rsidRPr="00780AD2">
        <w:rPr>
          <w:rFonts w:ascii="Times New Roman" w:eastAsia="Times New Roman" w:hAnsi="Times New Roman" w:cs="Times New Roman"/>
          <w:b/>
          <w:bCs/>
          <w:color w:val="222222"/>
          <w:sz w:val="27"/>
          <w:szCs w:val="27"/>
          <w:lang w:eastAsia="ru-RU"/>
        </w:rPr>
        <w:t> </w:t>
      </w:r>
      <w:r w:rsidRPr="00780AD2">
        <w:rPr>
          <w:rFonts w:ascii="Times New Roman" w:eastAsia="Times New Roman" w:hAnsi="Times New Roman" w:cs="Times New Roman"/>
          <w:color w:val="222222"/>
          <w:sz w:val="27"/>
          <w:szCs w:val="27"/>
          <w:lang w:eastAsia="ru-RU"/>
        </w:rPr>
        <w:t>обширная группа фенотипически и генетически гетерогенных заболеваний сетчатки, имеющих прогрессирующее течение, приводящие к нарушению зрительных функций, вплоть до слепоты.</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Пигментный ретинит (ПР) – </w:t>
      </w:r>
      <w:r w:rsidRPr="00780AD2">
        <w:rPr>
          <w:rFonts w:ascii="Times New Roman" w:eastAsia="Times New Roman" w:hAnsi="Times New Roman" w:cs="Times New Roman"/>
          <w:color w:val="222222"/>
          <w:sz w:val="27"/>
          <w:szCs w:val="27"/>
          <w:lang w:eastAsia="ru-RU"/>
        </w:rPr>
        <w:t>клинически и генетически гетерогенная группа наследственных заболеваний сетчатки, характеризующихся диффузной прогрессирующей дегенерацией преимущественно палочковых фоторецепторов с последующей дегенерацией колбочковых фоторецепторов и пигментного эпителия сетчатки (ПЭС).</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Ювенильная макулярная дистрофия</w:t>
      </w:r>
      <w:r w:rsidRPr="00780AD2">
        <w:rPr>
          <w:rFonts w:ascii="Times New Roman" w:eastAsia="Times New Roman" w:hAnsi="Times New Roman" w:cs="Times New Roman"/>
          <w:color w:val="222222"/>
          <w:sz w:val="27"/>
          <w:szCs w:val="27"/>
          <w:lang w:eastAsia="ru-RU"/>
        </w:rPr>
        <w:t>– группа наследственных заболеваний центральной зоны сетчатки, манифестирующая в 1-2 декаде жизни.</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Болезнь Штаргардта (БШ) </w:t>
      </w:r>
      <w:r w:rsidRPr="00780AD2">
        <w:rPr>
          <w:rFonts w:ascii="Times New Roman" w:eastAsia="Times New Roman" w:hAnsi="Times New Roman" w:cs="Times New Roman"/>
          <w:color w:val="222222"/>
          <w:sz w:val="27"/>
          <w:szCs w:val="27"/>
          <w:lang w:eastAsia="ru-RU"/>
        </w:rPr>
        <w:t>– наиболее распространенная форма ювенильных макулярных дистрофий, чаще всего с аутосомно-рецессивным типом наследования.</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Бестрофинопатия</w:t>
      </w:r>
      <w:r w:rsidRPr="00780AD2">
        <w:rPr>
          <w:rFonts w:ascii="Times New Roman" w:eastAsia="Times New Roman" w:hAnsi="Times New Roman" w:cs="Times New Roman"/>
          <w:color w:val="222222"/>
          <w:sz w:val="27"/>
          <w:szCs w:val="27"/>
          <w:lang w:eastAsia="ru-RU"/>
        </w:rPr>
        <w:t>- гетерогенная группа центральных дистрофий сетчатки, вызываемая изменениями в генах, относящихся к группе бестрофинов, наиболее распространенным из которых является </w:t>
      </w:r>
      <w:r w:rsidRPr="00780AD2">
        <w:rPr>
          <w:rFonts w:ascii="Times New Roman" w:eastAsia="Times New Roman" w:hAnsi="Times New Roman" w:cs="Times New Roman"/>
          <w:i/>
          <w:iCs/>
          <w:color w:val="333333"/>
          <w:sz w:val="27"/>
          <w:szCs w:val="27"/>
          <w:lang w:eastAsia="ru-RU"/>
        </w:rPr>
        <w:t>BEST1.</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Болезнь Беста (ББ) - </w:t>
      </w:r>
      <w:r w:rsidRPr="00780AD2">
        <w:rPr>
          <w:rFonts w:ascii="Times New Roman" w:eastAsia="Times New Roman" w:hAnsi="Times New Roman" w:cs="Times New Roman"/>
          <w:color w:val="222222"/>
          <w:sz w:val="27"/>
          <w:szCs w:val="27"/>
          <w:lang w:eastAsia="ru-RU"/>
        </w:rPr>
        <w:t>вителлиформная макулярная дистрофия, относящаяся - к бестрофинопатиям с аутосомно-доминантным типом наследования, в детском возрасте с появлением желтого или оранжевого вителлиформного очага в макулярной области. Заболевание имеет стадийное течение, протекающее в течение нескольких лет с прогрессирующим нарушением зрительных функций. Отличительным признаком заболевания является заметно отклоняющаяся от нормы электроокулограмма (ЭОГ) на всех стадиях заболевания.</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Врожденный амавроз Лебера (ВАЛ</w:t>
      </w:r>
      <w:r w:rsidRPr="00780AD2">
        <w:rPr>
          <w:rFonts w:ascii="Times New Roman" w:eastAsia="Times New Roman" w:hAnsi="Times New Roman" w:cs="Times New Roman"/>
          <w:color w:val="222222"/>
          <w:sz w:val="27"/>
          <w:szCs w:val="27"/>
          <w:lang w:eastAsia="ru-RU"/>
        </w:rPr>
        <w:t>)– генетически гетерогенная</w:t>
      </w:r>
      <w:r w:rsidRPr="00780AD2">
        <w:rPr>
          <w:rFonts w:ascii="Times New Roman" w:eastAsia="Times New Roman" w:hAnsi="Times New Roman" w:cs="Times New Roman"/>
          <w:b/>
          <w:bCs/>
          <w:color w:val="222222"/>
          <w:sz w:val="27"/>
          <w:szCs w:val="27"/>
          <w:lang w:eastAsia="ru-RU"/>
        </w:rPr>
        <w:t> </w:t>
      </w:r>
      <w:r w:rsidRPr="00780AD2">
        <w:rPr>
          <w:rFonts w:ascii="Times New Roman" w:eastAsia="Times New Roman" w:hAnsi="Times New Roman" w:cs="Times New Roman"/>
          <w:color w:val="222222"/>
          <w:sz w:val="27"/>
          <w:szCs w:val="27"/>
          <w:lang w:eastAsia="ru-RU"/>
        </w:rPr>
        <w:t xml:space="preserve">группа наследственных заболеваний сетчатки, манифестирующие с рождения (часто) или в раннем детском возрасте (редко), с первичным вовлечением палочкового аппарата сетчатки, которые приводят к значительной потере зрения в раннем возрасте. Отличительными признаками патологии являются сочетание нистагма (чаще - плавающего), вялой или почти отсутствующей зрачковой реакции, </w:t>
      </w:r>
      <w:r w:rsidRPr="00780AD2">
        <w:rPr>
          <w:rFonts w:ascii="Times New Roman" w:eastAsia="Times New Roman" w:hAnsi="Times New Roman" w:cs="Times New Roman"/>
          <w:color w:val="222222"/>
          <w:sz w:val="27"/>
          <w:szCs w:val="27"/>
          <w:lang w:eastAsia="ru-RU"/>
        </w:rPr>
        <w:lastRenderedPageBreak/>
        <w:t>светобоязни, окуло-дигитального (глаз-пальцевого) симптома. ВАЛ, учитывая этиопатогенез, является одной из частых причин инвалидизации детей раннего возраста с НДС.</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Колбочковая дистрофия (КД</w:t>
      </w:r>
      <w:r w:rsidRPr="00780AD2">
        <w:rPr>
          <w:rFonts w:ascii="Times New Roman" w:eastAsia="Times New Roman" w:hAnsi="Times New Roman" w:cs="Times New Roman"/>
          <w:color w:val="222222"/>
          <w:sz w:val="27"/>
          <w:szCs w:val="27"/>
          <w:lang w:eastAsia="ru-RU"/>
        </w:rPr>
        <w:t>) и </w:t>
      </w:r>
      <w:r w:rsidRPr="00780AD2">
        <w:rPr>
          <w:rFonts w:ascii="Times New Roman" w:eastAsia="Times New Roman" w:hAnsi="Times New Roman" w:cs="Times New Roman"/>
          <w:b/>
          <w:bCs/>
          <w:color w:val="222222"/>
          <w:sz w:val="27"/>
          <w:szCs w:val="27"/>
          <w:lang w:eastAsia="ru-RU"/>
        </w:rPr>
        <w:t>колбочково-палочковая дистрофия (КПД)</w:t>
      </w:r>
      <w:r w:rsidRPr="00780AD2">
        <w:rPr>
          <w:rFonts w:ascii="Times New Roman" w:eastAsia="Times New Roman" w:hAnsi="Times New Roman" w:cs="Times New Roman"/>
          <w:color w:val="222222"/>
          <w:sz w:val="27"/>
          <w:szCs w:val="27"/>
          <w:lang w:eastAsia="ru-RU"/>
        </w:rPr>
        <w:t> – это генетически гетерогенная группа НДС, характеризующаяся исключительно (КД) или первично (КПД) патологическим изменением колбочковых фоторецепторов сетчатки.</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Наследственные дистрофии сетчатки (НДС) – это обширная группа фенотипически и генетически гетерогенных заболеваний сетчатки, имеющих прогрессирующее течение, приводящие к нарушению  зрительных функций, вплоть до слепоты. Для некоторых НДС свойственно медленное прогрессирование с поздним началом, тогда как для других - быстрое прогрессирование и раннее начало (младенчество/ранний детский возраст). НДС можно разделить на изолированные и синдромные с вовлечением других систем органов. Данная группа заболеваний может иметь любой тип наследования: аутосомно-доминантный (АД), аутосомно-рецессивный (АР) и Х-сцепленный (Х-сц.), дигенный.</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lastRenderedPageBreak/>
        <w:t>Более 260 генов ассоциированы с различными заболеваниями сетчатки, из которых подавляющее число – с НДС [1].  Для НДС характерна генетическая гетерогенность и клинический полиморфизм. Таким образом, мутации в одном гене могут вызывать различные формы НДС, и в тоже время сходные фенотипические проявления могут быть результатом мутации разных генов. Патогенетические механизмы НДС чрезвычайно многообразны и зависят от пораженного гена (генов) и типа мутации.</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Согласно Международного классификатору болезней 10 пересмотра (МБК-10) практической деятельности врачей-офтальмологов выделяют следующие основные НДС [2-4]:</w:t>
      </w:r>
    </w:p>
    <w:p w:rsidR="00780AD2" w:rsidRPr="00780AD2" w:rsidRDefault="00780AD2" w:rsidP="00780AD2">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Пигментный ретинит (ПР)</w:t>
      </w:r>
    </w:p>
    <w:p w:rsidR="00780AD2" w:rsidRPr="00780AD2" w:rsidRDefault="00780AD2" w:rsidP="00780AD2">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Болезнь Штаргардта (БШ)</w:t>
      </w:r>
    </w:p>
    <w:p w:rsidR="00780AD2" w:rsidRPr="00780AD2" w:rsidRDefault="00780AD2" w:rsidP="00780AD2">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Вителлиформные макулодистрофии (бестрофинопатии, в т.ч. болезнь Беста (ББ))</w:t>
      </w:r>
    </w:p>
    <w:p w:rsidR="00780AD2" w:rsidRPr="00780AD2" w:rsidRDefault="00780AD2" w:rsidP="00780AD2">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Врожденный амавроз Лебера(ВАЛ)</w:t>
      </w:r>
    </w:p>
    <w:p w:rsidR="00780AD2" w:rsidRPr="00780AD2" w:rsidRDefault="00780AD2" w:rsidP="00780AD2">
      <w:pPr>
        <w:numPr>
          <w:ilvl w:val="0"/>
          <w:numId w:val="3"/>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Колбочковая дистрофия (КД) и колбочково-палочковая дистрофия (КПД)</w:t>
      </w:r>
      <w:r w:rsidRPr="00780AD2">
        <w:rPr>
          <w:rFonts w:ascii="Times New Roman" w:eastAsia="Times New Roman" w:hAnsi="Times New Roman" w:cs="Times New Roman"/>
          <w:b/>
          <w:bCs/>
          <w:color w:val="222222"/>
          <w:sz w:val="27"/>
          <w:szCs w:val="27"/>
          <w:lang w:eastAsia="ru-RU"/>
        </w:rPr>
        <w:t> </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Этиология и патогенез ПР</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Этиологическим фактором ПР, относящихся к изолированным наследственным заболеваниям, являются наличие патологических нуклеотидных последовательностей (мутаций) в одном из более чем 100 генов [5]. Гены, вызывающие ПР, можно разделить на влияющие на каскад фототрансдукции, ретиноидный цикл, структуру фоторецепторов или другую биологическую функцию фоторецепторов и пигментного эпителия сетчатки (ПЭС) [6]. Пациенты с одним и тем же генным дефектом могут иметь различную степень тяжести заболевания в определенном возрасте. Несмотря на достижения в молекулярно-генетической диагностике считается, что около 30% относятся к заболеваниям неясной этиологии [7, 8]. Пигментный ретинит может иметь аутосомно-рецессивный (часто),  аутосомно-доминантный (реже), Х-сцепленный (редко) типы наследования.</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Этиология и патогенез БШ</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БШ</w:t>
      </w:r>
      <w:r w:rsidRPr="00780AD2">
        <w:rPr>
          <w:rFonts w:ascii="Times New Roman" w:eastAsia="Times New Roman" w:hAnsi="Times New Roman" w:cs="Times New Roman"/>
          <w:color w:val="222222"/>
          <w:sz w:val="27"/>
          <w:szCs w:val="27"/>
          <w:lang w:eastAsia="ru-RU"/>
        </w:rPr>
        <w:t> - генетически гетерогенное заболевание, в большинстве случаев вызываемое мутациями в гене </w:t>
      </w:r>
      <w:r w:rsidRPr="00780AD2">
        <w:rPr>
          <w:rFonts w:ascii="Times New Roman" w:eastAsia="Times New Roman" w:hAnsi="Times New Roman" w:cs="Times New Roman"/>
          <w:i/>
          <w:iCs/>
          <w:color w:val="333333"/>
          <w:sz w:val="27"/>
          <w:szCs w:val="27"/>
          <w:lang w:eastAsia="ru-RU"/>
        </w:rPr>
        <w:t>ABCA4</w:t>
      </w:r>
      <w:r w:rsidRPr="00780AD2">
        <w:rPr>
          <w:rFonts w:ascii="Times New Roman" w:eastAsia="Times New Roman" w:hAnsi="Times New Roman" w:cs="Times New Roman"/>
          <w:color w:val="222222"/>
          <w:sz w:val="27"/>
          <w:szCs w:val="27"/>
          <w:lang w:eastAsia="ru-RU"/>
        </w:rPr>
        <w:t xml:space="preserve">. Заболевание может иметь аутосомно-рецессивное (часто) и аутосомно-доминантное наследование (редко). Белок ABCА4, </w:t>
      </w:r>
      <w:r w:rsidRPr="00780AD2">
        <w:rPr>
          <w:rFonts w:ascii="Times New Roman" w:eastAsia="Times New Roman" w:hAnsi="Times New Roman" w:cs="Times New Roman"/>
          <w:color w:val="222222"/>
          <w:sz w:val="27"/>
          <w:szCs w:val="27"/>
          <w:lang w:eastAsia="ru-RU"/>
        </w:rPr>
        <w:lastRenderedPageBreak/>
        <w:t>кодируемый одноименным геном, относится к большому семейству трансмембранных АТФ-связывающих кассетных переносчиков и представляет собой ретиноспецифический мембранный белок, который экспрессируется в дисках наружных сегментов палочковых и колбочковых фоторецепторов. Этот белок использует энергию АТФ для переноса N-ретинил-фосфатидилэтаноламина(A2E), участвующего в рециркуляции ретиналя, играющего важную роль в зрительном цикле. Накопление А2Е в ПЭС вызывает повреждение самого ПЭС и вторичную альтерацию и гибель фоторецепторов [9]. Патогенные изменения в гене </w:t>
      </w:r>
      <w:r w:rsidRPr="00780AD2">
        <w:rPr>
          <w:rFonts w:ascii="Times New Roman" w:eastAsia="Times New Roman" w:hAnsi="Times New Roman" w:cs="Times New Roman"/>
          <w:i/>
          <w:iCs/>
          <w:color w:val="333333"/>
          <w:sz w:val="27"/>
          <w:szCs w:val="27"/>
          <w:lang w:eastAsia="ru-RU"/>
        </w:rPr>
        <w:t>PROM1,</w:t>
      </w:r>
      <w:r w:rsidRPr="00780AD2">
        <w:rPr>
          <w:rFonts w:ascii="Times New Roman" w:eastAsia="Times New Roman" w:hAnsi="Times New Roman" w:cs="Times New Roman"/>
          <w:color w:val="222222"/>
          <w:sz w:val="27"/>
          <w:szCs w:val="27"/>
          <w:lang w:eastAsia="ru-RU"/>
        </w:rPr>
        <w:t> являются этиологическим фактором болезни Штаргардта с аутосомно-доминантным типом наследования. В настоящее время мутации в гене </w:t>
      </w:r>
      <w:r w:rsidRPr="00780AD2">
        <w:rPr>
          <w:rFonts w:ascii="Times New Roman" w:eastAsia="Times New Roman" w:hAnsi="Times New Roman" w:cs="Times New Roman"/>
          <w:i/>
          <w:iCs/>
          <w:color w:val="333333"/>
          <w:sz w:val="27"/>
          <w:szCs w:val="27"/>
          <w:lang w:eastAsia="ru-RU"/>
        </w:rPr>
        <w:t>ELOVL4 </w:t>
      </w:r>
      <w:r w:rsidRPr="00780AD2">
        <w:rPr>
          <w:rFonts w:ascii="Times New Roman" w:eastAsia="Times New Roman" w:hAnsi="Times New Roman" w:cs="Times New Roman"/>
          <w:color w:val="222222"/>
          <w:sz w:val="27"/>
          <w:szCs w:val="27"/>
          <w:lang w:eastAsia="ru-RU"/>
        </w:rPr>
        <w:t>связны с дебютом аутосомно-доминантной штаргардт-подобной дистрофии сетчатки. Описано более 900 различных мутаций в гене </w:t>
      </w:r>
      <w:r w:rsidRPr="00780AD2">
        <w:rPr>
          <w:rFonts w:ascii="Times New Roman" w:eastAsia="Times New Roman" w:hAnsi="Times New Roman" w:cs="Times New Roman"/>
          <w:i/>
          <w:iCs/>
          <w:color w:val="333333"/>
          <w:sz w:val="27"/>
          <w:szCs w:val="27"/>
          <w:lang w:eastAsia="ru-RU"/>
        </w:rPr>
        <w:t>ABCA4</w:t>
      </w:r>
      <w:r w:rsidRPr="00780AD2">
        <w:rPr>
          <w:rFonts w:ascii="Times New Roman" w:eastAsia="Times New Roman" w:hAnsi="Times New Roman" w:cs="Times New Roman"/>
          <w:color w:val="222222"/>
          <w:sz w:val="27"/>
          <w:szCs w:val="27"/>
          <w:lang w:eastAsia="ru-RU"/>
        </w:rPr>
        <w:t>, включающих миссенс, нонсенс, мутации сайта сплайсинга, глубокие интронные мутации, делеции со сдвигом рамки считывания, для которых показана связь с дегенерациями сетчатки [10].</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Этиология и патогенез бестрофинопатий</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Мутации в гене </w:t>
      </w:r>
      <w:r w:rsidRPr="00780AD2">
        <w:rPr>
          <w:rFonts w:ascii="Times New Roman" w:eastAsia="Times New Roman" w:hAnsi="Times New Roman" w:cs="Times New Roman"/>
          <w:i/>
          <w:iCs/>
          <w:color w:val="333333"/>
          <w:sz w:val="27"/>
          <w:szCs w:val="27"/>
          <w:lang w:eastAsia="ru-RU"/>
        </w:rPr>
        <w:t>BEST1</w:t>
      </w:r>
      <w:r w:rsidRPr="00780AD2">
        <w:rPr>
          <w:rFonts w:ascii="Times New Roman" w:eastAsia="Times New Roman" w:hAnsi="Times New Roman" w:cs="Times New Roman"/>
          <w:color w:val="222222"/>
          <w:sz w:val="27"/>
          <w:szCs w:val="27"/>
          <w:lang w:eastAsia="ru-RU"/>
        </w:rPr>
        <w:t> связаны с увеличением числа унаследованных офтальмологических заболеваний, которые в совокупности получили название «бестрофинопатии» [11]. Известно более 200 мутаций </w:t>
      </w:r>
      <w:r w:rsidRPr="00780AD2">
        <w:rPr>
          <w:rFonts w:ascii="Times New Roman" w:eastAsia="Times New Roman" w:hAnsi="Times New Roman" w:cs="Times New Roman"/>
          <w:i/>
          <w:iCs/>
          <w:color w:val="333333"/>
          <w:sz w:val="27"/>
          <w:szCs w:val="27"/>
          <w:lang w:eastAsia="ru-RU"/>
        </w:rPr>
        <w:t>BEST1</w:t>
      </w:r>
      <w:r w:rsidRPr="00780AD2">
        <w:rPr>
          <w:rFonts w:ascii="Times New Roman" w:eastAsia="Times New Roman" w:hAnsi="Times New Roman" w:cs="Times New Roman"/>
          <w:color w:val="222222"/>
          <w:sz w:val="27"/>
          <w:szCs w:val="27"/>
          <w:lang w:eastAsia="ru-RU"/>
        </w:rPr>
        <w:t>, которые вызывают не менее 5 НДС, включая вителлиформную макулярную дистрофию Беста (BVMD), аутосомно-рецессивную бестрофинопатию (ARB), вителлиформную макулярную дистрофию с поздним началом (AVMD) и аутосомно-доминантную витреоретинохориоидопатию (ADVIRC).</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Врожденный амавроз Лебера (ВАЛ</w:t>
      </w:r>
      <w:r w:rsidRPr="00780AD2">
        <w:rPr>
          <w:rFonts w:ascii="Times New Roman" w:eastAsia="Times New Roman" w:hAnsi="Times New Roman" w:cs="Times New Roman"/>
          <w:color w:val="222222"/>
          <w:sz w:val="27"/>
          <w:szCs w:val="27"/>
          <w:lang w:eastAsia="ru-RU"/>
        </w:rPr>
        <w:t>)– генетически гетерогенная</w:t>
      </w:r>
      <w:r w:rsidRPr="00780AD2">
        <w:rPr>
          <w:rFonts w:ascii="Times New Roman" w:eastAsia="Times New Roman" w:hAnsi="Times New Roman" w:cs="Times New Roman"/>
          <w:b/>
          <w:bCs/>
          <w:color w:val="222222"/>
          <w:sz w:val="27"/>
          <w:szCs w:val="27"/>
          <w:lang w:eastAsia="ru-RU"/>
        </w:rPr>
        <w:t> </w:t>
      </w:r>
      <w:r w:rsidRPr="00780AD2">
        <w:rPr>
          <w:rFonts w:ascii="Times New Roman" w:eastAsia="Times New Roman" w:hAnsi="Times New Roman" w:cs="Times New Roman"/>
          <w:color w:val="222222"/>
          <w:sz w:val="27"/>
          <w:szCs w:val="27"/>
          <w:lang w:eastAsia="ru-RU"/>
        </w:rPr>
        <w:t>группа наследственных заболеваний сетчатки, манифестирующих с рождения (часто) или в раннем детском возрасте (редко), с первичным вовлечением палочкового аппарата сетчатки, которые приводят к значительной потере зрения в раннем возрасте. Заболевание имеет чаще аутосомно-рецессивное наследование, однако имеются варианты с аутосомно-доминантным типом наследования. </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Отличительными признаками патологии являются сочетание нистагма (чаще - плавающего), вялой или почти отсутствующей зрачковой реакции, светобоязни, окулодигитального (глаз-пальцевого) симптома. ВАЛ, учитывая этиопатогенез, является одной из частых причин инвалидизации детей раннего возраста с НДС.</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Установлено 24 клинико-генетические формы. Мажорные гены</w:t>
      </w:r>
      <w:r w:rsidRPr="00780AD2">
        <w:rPr>
          <w:rFonts w:ascii="Times New Roman" w:eastAsia="Times New Roman" w:hAnsi="Times New Roman" w:cs="Times New Roman"/>
          <w:i/>
          <w:iCs/>
          <w:color w:val="333333"/>
          <w:sz w:val="27"/>
          <w:szCs w:val="27"/>
          <w:lang w:eastAsia="ru-RU"/>
        </w:rPr>
        <w:t> (GUCY2D, RPE65, SPATA7, AIPL1, LCA5, RPGRIP1, CRX, CRB1, NMNAT1, CEP290, IMPDH1, RD3, RDH12, LRAT, TULP1, KCNJ13)</w:t>
      </w:r>
      <w:r w:rsidRPr="00780AD2">
        <w:rPr>
          <w:rFonts w:ascii="Times New Roman" w:eastAsia="Times New Roman" w:hAnsi="Times New Roman" w:cs="Times New Roman"/>
          <w:color w:val="222222"/>
          <w:sz w:val="27"/>
          <w:szCs w:val="27"/>
          <w:lang w:eastAsia="ru-RU"/>
        </w:rPr>
        <w:t xml:space="preserve">, связанные с данной группой заболеваний, </w:t>
      </w:r>
      <w:r w:rsidRPr="00780AD2">
        <w:rPr>
          <w:rFonts w:ascii="Times New Roman" w:eastAsia="Times New Roman" w:hAnsi="Times New Roman" w:cs="Times New Roman"/>
          <w:color w:val="222222"/>
          <w:sz w:val="27"/>
          <w:szCs w:val="27"/>
          <w:lang w:eastAsia="ru-RU"/>
        </w:rPr>
        <w:lastRenderedPageBreak/>
        <w:t>играют важную роль в нескольких путях развития и физиологии сетчатки. В настоящее время известно, что изменения в генах </w:t>
      </w:r>
      <w:r w:rsidRPr="00780AD2">
        <w:rPr>
          <w:rFonts w:ascii="Times New Roman" w:eastAsia="Times New Roman" w:hAnsi="Times New Roman" w:cs="Times New Roman"/>
          <w:i/>
          <w:iCs/>
          <w:color w:val="333333"/>
          <w:sz w:val="27"/>
          <w:szCs w:val="27"/>
          <w:lang w:eastAsia="ru-RU"/>
        </w:rPr>
        <w:t>CEP290</w:t>
      </w:r>
      <w:r w:rsidRPr="00780AD2">
        <w:rPr>
          <w:rFonts w:ascii="Times New Roman" w:eastAsia="Times New Roman" w:hAnsi="Times New Roman" w:cs="Times New Roman"/>
          <w:color w:val="222222"/>
          <w:sz w:val="27"/>
          <w:szCs w:val="27"/>
          <w:lang w:eastAsia="ru-RU"/>
        </w:rPr>
        <w:t> (15%), </w:t>
      </w:r>
      <w:r w:rsidRPr="00780AD2">
        <w:rPr>
          <w:rFonts w:ascii="Times New Roman" w:eastAsia="Times New Roman" w:hAnsi="Times New Roman" w:cs="Times New Roman"/>
          <w:i/>
          <w:iCs/>
          <w:color w:val="333333"/>
          <w:sz w:val="27"/>
          <w:szCs w:val="27"/>
          <w:lang w:eastAsia="ru-RU"/>
        </w:rPr>
        <w:t>GUCY2D</w:t>
      </w:r>
      <w:r w:rsidRPr="00780AD2">
        <w:rPr>
          <w:rFonts w:ascii="Times New Roman" w:eastAsia="Times New Roman" w:hAnsi="Times New Roman" w:cs="Times New Roman"/>
          <w:color w:val="222222"/>
          <w:sz w:val="27"/>
          <w:szCs w:val="27"/>
          <w:lang w:eastAsia="ru-RU"/>
        </w:rPr>
        <w:t> (12%), </w:t>
      </w:r>
      <w:r w:rsidRPr="00780AD2">
        <w:rPr>
          <w:rFonts w:ascii="Times New Roman" w:eastAsia="Times New Roman" w:hAnsi="Times New Roman" w:cs="Times New Roman"/>
          <w:i/>
          <w:iCs/>
          <w:color w:val="333333"/>
          <w:sz w:val="27"/>
          <w:szCs w:val="27"/>
          <w:lang w:eastAsia="ru-RU"/>
        </w:rPr>
        <w:t>CRB1</w:t>
      </w:r>
      <w:r w:rsidRPr="00780AD2">
        <w:rPr>
          <w:rFonts w:ascii="Times New Roman" w:eastAsia="Times New Roman" w:hAnsi="Times New Roman" w:cs="Times New Roman"/>
          <w:color w:val="222222"/>
          <w:sz w:val="27"/>
          <w:szCs w:val="27"/>
          <w:lang w:eastAsia="ru-RU"/>
        </w:rPr>
        <w:t> (10%) и </w:t>
      </w:r>
      <w:r w:rsidRPr="00780AD2">
        <w:rPr>
          <w:rFonts w:ascii="Times New Roman" w:eastAsia="Times New Roman" w:hAnsi="Times New Roman" w:cs="Times New Roman"/>
          <w:i/>
          <w:iCs/>
          <w:color w:val="333333"/>
          <w:sz w:val="27"/>
          <w:szCs w:val="27"/>
          <w:lang w:eastAsia="ru-RU"/>
        </w:rPr>
        <w:t>RPE65</w:t>
      </w:r>
      <w:r w:rsidRPr="00780AD2">
        <w:rPr>
          <w:rFonts w:ascii="Times New Roman" w:eastAsia="Times New Roman" w:hAnsi="Times New Roman" w:cs="Times New Roman"/>
          <w:color w:val="222222"/>
          <w:sz w:val="27"/>
          <w:szCs w:val="27"/>
          <w:lang w:eastAsia="ru-RU"/>
        </w:rPr>
        <w:t> (8%) являются наиболее частыми причинами ВАЛ [12,13]. Мутации в таргетных генах нарушают фототрансдукцию </w:t>
      </w:r>
      <w:r w:rsidRPr="00780AD2">
        <w:rPr>
          <w:rFonts w:ascii="Times New Roman" w:eastAsia="Times New Roman" w:hAnsi="Times New Roman" w:cs="Times New Roman"/>
          <w:i/>
          <w:iCs/>
          <w:color w:val="333333"/>
          <w:sz w:val="27"/>
          <w:szCs w:val="27"/>
          <w:lang w:eastAsia="ru-RU"/>
        </w:rPr>
        <w:t>(GUCY2D, AIPL1) </w:t>
      </w:r>
      <w:r w:rsidRPr="00780AD2">
        <w:rPr>
          <w:rFonts w:ascii="Times New Roman" w:eastAsia="Times New Roman" w:hAnsi="Times New Roman" w:cs="Times New Roman"/>
          <w:color w:val="222222"/>
          <w:sz w:val="27"/>
          <w:szCs w:val="27"/>
          <w:lang w:eastAsia="ru-RU"/>
        </w:rPr>
        <w:t>развитие и структуру фоторецепторов (</w:t>
      </w:r>
      <w:r w:rsidRPr="00780AD2">
        <w:rPr>
          <w:rFonts w:ascii="Times New Roman" w:eastAsia="Times New Roman" w:hAnsi="Times New Roman" w:cs="Times New Roman"/>
          <w:i/>
          <w:iCs/>
          <w:color w:val="333333"/>
          <w:sz w:val="27"/>
          <w:szCs w:val="27"/>
          <w:lang w:eastAsia="ru-RU"/>
        </w:rPr>
        <w:t>CRB1, CRX)</w:t>
      </w:r>
      <w:r w:rsidRPr="00780AD2">
        <w:rPr>
          <w:rFonts w:ascii="Times New Roman" w:eastAsia="Times New Roman" w:hAnsi="Times New Roman" w:cs="Times New Roman"/>
          <w:color w:val="222222"/>
          <w:sz w:val="27"/>
          <w:szCs w:val="27"/>
          <w:lang w:eastAsia="ru-RU"/>
        </w:rPr>
        <w:t>, ретиноидный цикл (</w:t>
      </w:r>
      <w:r w:rsidRPr="00780AD2">
        <w:rPr>
          <w:rFonts w:ascii="Times New Roman" w:eastAsia="Times New Roman" w:hAnsi="Times New Roman" w:cs="Times New Roman"/>
          <w:i/>
          <w:iCs/>
          <w:color w:val="333333"/>
          <w:sz w:val="27"/>
          <w:szCs w:val="27"/>
          <w:lang w:eastAsia="ru-RU"/>
        </w:rPr>
        <w:t>RDH12, LRAT, RPE65)</w:t>
      </w:r>
      <w:r w:rsidRPr="00780AD2">
        <w:rPr>
          <w:rFonts w:ascii="Times New Roman" w:eastAsia="Times New Roman" w:hAnsi="Times New Roman" w:cs="Times New Roman"/>
          <w:color w:val="222222"/>
          <w:sz w:val="27"/>
          <w:szCs w:val="27"/>
          <w:lang w:eastAsia="ru-RU"/>
        </w:rPr>
        <w:t>, транспорт через реснички фоторецепторов (</w:t>
      </w:r>
      <w:r w:rsidRPr="00780AD2">
        <w:rPr>
          <w:rFonts w:ascii="Times New Roman" w:eastAsia="Times New Roman" w:hAnsi="Times New Roman" w:cs="Times New Roman"/>
          <w:i/>
          <w:iCs/>
          <w:color w:val="333333"/>
          <w:sz w:val="27"/>
          <w:szCs w:val="27"/>
          <w:lang w:eastAsia="ru-RU"/>
        </w:rPr>
        <w:t>TULP1, RPGRIP1, CEP290). Один из </w:t>
      </w:r>
      <w:r w:rsidRPr="00780AD2">
        <w:rPr>
          <w:rFonts w:ascii="Times New Roman" w:eastAsia="Times New Roman" w:hAnsi="Times New Roman" w:cs="Times New Roman"/>
          <w:color w:val="222222"/>
          <w:sz w:val="27"/>
          <w:szCs w:val="27"/>
          <w:lang w:eastAsia="ru-RU"/>
        </w:rPr>
        <w:t>патогенетических механизмов ВАЛ связан с нарушением процесса фототрансдукции из-за нарушения зрительного цикла.</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Зрительный цикл представляет собой серию ферментативных реакций между ПЭС и нейросенсорной сетчаткой с целью метаболизма пищевого витамина А в 11-цис-ретиналь с образованием фотопигмента. Без 11-цис-ретиналя каскад фототрансдукции не может быть инициализирован; таким образом, зрительные нейрональные сигналы не передаются в зрительную кору. Функциональная мутация любого из генов, кодирующих белки, которые катализируют любую серию ферментативных реакций по выработке 11-цис сетчатки, может блокировать зрительный цикл и приводить к симптомам ВАЛ. Связь между врожденным нарушением метаболизма витамина А в сетчатке и дегенерацией фоторецепторов остается дискутабельной и в настоящее время является активной областью биомедицинских исследований.</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Этиология и патогенез КД И КПД. КД</w:t>
      </w:r>
      <w:r w:rsidRPr="00780AD2">
        <w:rPr>
          <w:rFonts w:ascii="Times New Roman" w:eastAsia="Times New Roman" w:hAnsi="Times New Roman" w:cs="Times New Roman"/>
          <w:color w:val="222222"/>
          <w:sz w:val="27"/>
          <w:szCs w:val="27"/>
          <w:lang w:eastAsia="ru-RU"/>
        </w:rPr>
        <w:t> и </w:t>
      </w:r>
      <w:r w:rsidRPr="00780AD2">
        <w:rPr>
          <w:rFonts w:ascii="Times New Roman" w:eastAsia="Times New Roman" w:hAnsi="Times New Roman" w:cs="Times New Roman"/>
          <w:b/>
          <w:bCs/>
          <w:color w:val="222222"/>
          <w:sz w:val="27"/>
          <w:szCs w:val="27"/>
          <w:lang w:eastAsia="ru-RU"/>
        </w:rPr>
        <w:t>КПД</w:t>
      </w:r>
      <w:r w:rsidRPr="00780AD2">
        <w:rPr>
          <w:rFonts w:ascii="Times New Roman" w:eastAsia="Times New Roman" w:hAnsi="Times New Roman" w:cs="Times New Roman"/>
          <w:color w:val="222222"/>
          <w:sz w:val="27"/>
          <w:szCs w:val="27"/>
          <w:lang w:eastAsia="ru-RU"/>
        </w:rPr>
        <w:t> – генетически гетерогенная группа наследственных заболеваний сетчатки с аутосомно-доминантным, аутосомно-рецессивным или сцепленным с Х-хромосомой типом наследования. При колбочковых дистрофиях вовлекается в патологический процесс только колбочковая система сетчатки, при колбочково-палочковых - вторично поражается и палочковая система [14]. Большинство генов КД и КПД кодируют структурные белки фоторецепторов или белки, участвующие в фототрансдукции. Известно 6 генов, обуславливающих развитие преимущественно КД (</w:t>
      </w:r>
      <w:r w:rsidRPr="00780AD2">
        <w:rPr>
          <w:rFonts w:ascii="Times New Roman" w:eastAsia="Times New Roman" w:hAnsi="Times New Roman" w:cs="Times New Roman"/>
          <w:i/>
          <w:iCs/>
          <w:color w:val="333333"/>
          <w:sz w:val="27"/>
          <w:szCs w:val="27"/>
          <w:lang w:eastAsia="ru-RU"/>
        </w:rPr>
        <w:t>CACNA2D4, CNGB3, PDE6C, PDE6H, OPN1LW, OPN1MW</w:t>
      </w:r>
      <w:r w:rsidRPr="00780AD2">
        <w:rPr>
          <w:rFonts w:ascii="Times New Roman" w:eastAsia="Times New Roman" w:hAnsi="Times New Roman" w:cs="Times New Roman"/>
          <w:color w:val="222222"/>
          <w:sz w:val="27"/>
          <w:szCs w:val="27"/>
          <w:lang w:eastAsia="ru-RU"/>
        </w:rPr>
        <w:t>) и более 30 генов - КПД. Не менее 10 генов (наиболее часто </w:t>
      </w:r>
      <w:r w:rsidRPr="00780AD2">
        <w:rPr>
          <w:rFonts w:ascii="Times New Roman" w:eastAsia="Times New Roman" w:hAnsi="Times New Roman" w:cs="Times New Roman"/>
          <w:i/>
          <w:iCs/>
          <w:color w:val="333333"/>
          <w:sz w:val="27"/>
          <w:szCs w:val="27"/>
          <w:lang w:eastAsia="ru-RU"/>
        </w:rPr>
        <w:t>GUCY2D, CRX</w:t>
      </w:r>
      <w:r w:rsidRPr="00780AD2">
        <w:rPr>
          <w:rFonts w:ascii="Times New Roman" w:eastAsia="Times New Roman" w:hAnsi="Times New Roman" w:cs="Times New Roman"/>
          <w:color w:val="222222"/>
          <w:sz w:val="27"/>
          <w:szCs w:val="27"/>
          <w:lang w:eastAsia="ru-RU"/>
        </w:rPr>
        <w:t>) обуславливают АД наследование, не менее 2 (</w:t>
      </w:r>
      <w:r w:rsidRPr="00780AD2">
        <w:rPr>
          <w:rFonts w:ascii="Times New Roman" w:eastAsia="Times New Roman" w:hAnsi="Times New Roman" w:cs="Times New Roman"/>
          <w:i/>
          <w:iCs/>
          <w:color w:val="333333"/>
          <w:sz w:val="27"/>
          <w:szCs w:val="27"/>
          <w:lang w:eastAsia="ru-RU"/>
        </w:rPr>
        <w:t>RPGR, CACNA1F</w:t>
      </w:r>
      <w:r w:rsidRPr="00780AD2">
        <w:rPr>
          <w:rFonts w:ascii="Times New Roman" w:eastAsia="Times New Roman" w:hAnsi="Times New Roman" w:cs="Times New Roman"/>
          <w:color w:val="222222"/>
          <w:sz w:val="27"/>
          <w:szCs w:val="27"/>
          <w:lang w:eastAsia="ru-RU"/>
        </w:rPr>
        <w:t>) - Х-сцепленное рецессивное. При этом ряд генов (</w:t>
      </w:r>
      <w:r w:rsidRPr="00780AD2">
        <w:rPr>
          <w:rFonts w:ascii="Times New Roman" w:eastAsia="Times New Roman" w:hAnsi="Times New Roman" w:cs="Times New Roman"/>
          <w:i/>
          <w:iCs/>
          <w:color w:val="333333"/>
          <w:sz w:val="27"/>
          <w:szCs w:val="27"/>
          <w:lang w:eastAsia="ru-RU"/>
        </w:rPr>
        <w:t>GUCA1A, ABCA4, CNGА3, RPGR</w:t>
      </w:r>
      <w:r w:rsidRPr="00780AD2">
        <w:rPr>
          <w:rFonts w:ascii="Times New Roman" w:eastAsia="Times New Roman" w:hAnsi="Times New Roman" w:cs="Times New Roman"/>
          <w:color w:val="222222"/>
          <w:sz w:val="27"/>
          <w:szCs w:val="27"/>
          <w:lang w:eastAsia="ru-RU"/>
        </w:rPr>
        <w:t>) ассоциируются с развитием как </w:t>
      </w:r>
      <w:r w:rsidRPr="00780AD2">
        <w:rPr>
          <w:rFonts w:ascii="Times New Roman" w:eastAsia="Times New Roman" w:hAnsi="Times New Roman" w:cs="Times New Roman"/>
          <w:b/>
          <w:bCs/>
          <w:color w:val="222222"/>
          <w:sz w:val="27"/>
          <w:szCs w:val="27"/>
          <w:lang w:eastAsia="ru-RU"/>
        </w:rPr>
        <w:t>КД</w:t>
      </w:r>
      <w:r w:rsidRPr="00780AD2">
        <w:rPr>
          <w:rFonts w:ascii="Times New Roman" w:eastAsia="Times New Roman" w:hAnsi="Times New Roman" w:cs="Times New Roman"/>
          <w:color w:val="222222"/>
          <w:sz w:val="27"/>
          <w:szCs w:val="27"/>
          <w:lang w:eastAsia="ru-RU"/>
        </w:rPr>
        <w:t>, так и </w:t>
      </w:r>
      <w:r w:rsidRPr="00780AD2">
        <w:rPr>
          <w:rFonts w:ascii="Times New Roman" w:eastAsia="Times New Roman" w:hAnsi="Times New Roman" w:cs="Times New Roman"/>
          <w:b/>
          <w:bCs/>
          <w:color w:val="222222"/>
          <w:sz w:val="27"/>
          <w:szCs w:val="27"/>
          <w:lang w:eastAsia="ru-RU"/>
        </w:rPr>
        <w:t>КПД</w:t>
      </w:r>
      <w:r w:rsidRPr="00780AD2">
        <w:rPr>
          <w:rFonts w:ascii="Times New Roman" w:eastAsia="Times New Roman" w:hAnsi="Times New Roman" w:cs="Times New Roman"/>
          <w:color w:val="222222"/>
          <w:sz w:val="27"/>
          <w:szCs w:val="27"/>
          <w:lang w:eastAsia="ru-RU"/>
        </w:rPr>
        <w:t>.</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lastRenderedPageBreak/>
        <w:t>1.3 Эпидемиология заболевания или состояния (группы заболеваний или состояний)</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Несмотря на то, что НДС относятся к редким (орфанным), заболеваниями, они являются социально значимыми по причине выраженных нарушений зрения и инвалидности у людей детского и трудоспособного возраста.</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ПР </w:t>
      </w:r>
      <w:r w:rsidRPr="00780AD2">
        <w:rPr>
          <w:rFonts w:ascii="Times New Roman" w:eastAsia="Times New Roman" w:hAnsi="Times New Roman" w:cs="Times New Roman"/>
          <w:color w:val="222222"/>
          <w:sz w:val="27"/>
          <w:szCs w:val="27"/>
          <w:lang w:eastAsia="ru-RU"/>
        </w:rPr>
        <w:t>встречается с частотой 1:3000 -1:5000 [15] и является основной причиной нарушения зрения и слепоты, от которой страдают более 1,5 миллиона пациентов во всем мире.</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Болезнь Штаргардта (БШ) </w:t>
      </w:r>
      <w:r w:rsidRPr="00780AD2">
        <w:rPr>
          <w:rFonts w:ascii="Times New Roman" w:eastAsia="Times New Roman" w:hAnsi="Times New Roman" w:cs="Times New Roman"/>
          <w:color w:val="222222"/>
          <w:sz w:val="27"/>
          <w:szCs w:val="27"/>
          <w:lang w:eastAsia="ru-RU"/>
        </w:rPr>
        <w:t>встречается с частотой 1:8000-1:10000.</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БШ составляет около 7% всех дегенераций сетчатки [16]. БШ наиболее частая наследственная АР макулярная дистрофия детского возраста.</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Бестрофинопатии (вителлиформные дистрофии) – </w:t>
      </w:r>
      <w:r w:rsidRPr="00780AD2">
        <w:rPr>
          <w:rFonts w:ascii="Times New Roman" w:eastAsia="Times New Roman" w:hAnsi="Times New Roman" w:cs="Times New Roman"/>
          <w:color w:val="222222"/>
          <w:sz w:val="27"/>
          <w:szCs w:val="27"/>
          <w:lang w:eastAsia="ru-RU"/>
        </w:rPr>
        <w:t>распространенность ББ составляет - 1-5000- 1:6700 [17]. Распространенность вителлиформной макулодистрофии с началом во взрослом возрасте – 1:7400 -1 : 8200 [17].</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Врожденный амавроз Лебера - </w:t>
      </w:r>
      <w:r w:rsidRPr="00780AD2">
        <w:rPr>
          <w:rFonts w:ascii="Times New Roman" w:eastAsia="Times New Roman" w:hAnsi="Times New Roman" w:cs="Times New Roman"/>
          <w:color w:val="222222"/>
          <w:sz w:val="27"/>
          <w:szCs w:val="27"/>
          <w:lang w:eastAsia="ru-RU"/>
        </w:rPr>
        <w:t>распространенность варьирует от 1:30000 до 1:81000. Это заболевание является наиболее частой причиной наследственной слепоты в детстве и составляет более 5% всех дистрофий сетчатки детского возраста. ВАЛ является причиной слепоты более чем у 20% детей, посещающих школы для слепых и слабовидящих.</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Колбочковые и колбочково-палочковые дистрофии. Распространенность оценивается как 1 на 1:40000[14].</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Н35.5 – Наследственные ретинальные дистрофии</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lastRenderedPageBreak/>
        <w:t>1.5 Классификация заболевания или состояния (группы заболеваний или состояний)</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Исходя из этиопатогенеза, клинической картины НДС и литературных данных в настоящий момент целесообразно систематизировать рассматриваемую группу заболеваний следующим образом (адаптировано по Berger,7):</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1) дистрофии с преобладанием нарушения функции палочковых фоторецепторов над колбочковыми. К дистрофиям с преобладанием нарушения функции палочковых фоторецепторов относят наиболее часто встречающиеся – пигментный ретинит и палочково-колбочковую дистрофию. Пигментный ретинит является причиной слабовидения или слепоты у 1,5 млн пациентов. К этой группе относят также врожденный амавроз Лебера (ВАЛ), дистрофию сетчатки с ранним началом (EOSRD), тяжелую дистрофию сетчатки с началом в раннем детстве (SECORD) с врожденным или ранним нарушением зрительных функций.</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2) дистрофии с преобладанием нарушения функции колбочковых фоторецепторов над палочковыми (включая наследственные макулярные дистрофии). К дегенерациям с преобладанием нарушения функции колбочковых фоторецепторов относят колбочковые и колбочково-палочковые дистрофии; к этой же группе относят макулярные дегенерации (болезнь Штаргардта, болезнь Беста и др.).</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Дистрофии сетчатки бывают несиндромными, или изолированными, и синдромными с вовлечением других систем органов (синдром Ашера, синдром Лоуренса-Барде-Бидля и др.).</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lastRenderedPageBreak/>
        <w:t>Клинические проявления ПР – </w:t>
      </w:r>
      <w:r w:rsidRPr="00780AD2">
        <w:rPr>
          <w:rFonts w:ascii="Times New Roman" w:eastAsia="Times New Roman" w:hAnsi="Times New Roman" w:cs="Times New Roman"/>
          <w:color w:val="222222"/>
          <w:sz w:val="27"/>
          <w:szCs w:val="27"/>
          <w:lang w:eastAsia="ru-RU"/>
        </w:rPr>
        <w:t>Нарушения зрения обычно проявляются в виде никталопии и прогрессирующей потери поля зрения, которые обусловлены поражением палочковой системы сетчатки. Клиническая картина представлена классической «триадой»: пигментные изменения сетчатки (это может быть гипопигментация и / или гиперпигментация в виде скоплений пигмента по типу «костных телец»), сужение артериол, и «восковидная» бледность ДЗН. Характерные пигментные изменения имеют место на средней периферии глазного дна, которое представлено преимущественно палочками, изменения глазного дна симметричны [2,4,6]. У некоторых пациентов встречаются осложнения ПР включают заднюю субкапсулярную катаракту (45%), кистовидный макулярный отек (КМО) (10 - 50%), формирование эпиретинальной макулярной мембраны (ЭРМ) [6,18].</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Необходимо учесть, что ПР может являться частью  синдромного заболевания, в том числе синдрома Ашера, синдрома Барде-Бидля, нейронального цероидого липофусциноза (болезнь Баттена), болезни Рефсума (полиневритоподобная гемератюпическая гередоатаксия), а-бета-липопротеинемия (болезнь Бассена-Корнцвейга), семейный ювенильный нефронофтизис (синдром Сениора-Локена) и ряда других.</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Возраст начала и скорость прогрессирования:</w:t>
      </w:r>
      <w:r w:rsidRPr="00780AD2">
        <w:rPr>
          <w:rFonts w:ascii="Times New Roman" w:eastAsia="Times New Roman" w:hAnsi="Times New Roman" w:cs="Times New Roman"/>
          <w:color w:val="222222"/>
          <w:sz w:val="27"/>
          <w:szCs w:val="27"/>
          <w:lang w:eastAsia="ru-RU"/>
        </w:rPr>
        <w:t> нарушение зрительных функций проявлется  дефектами на средней периферии  поля зрения  в молодом возрасте. Однако дебют ПР часто приходится на подростковый возраст.</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Клинические проявления БШ. </w:t>
      </w:r>
      <w:r w:rsidRPr="00780AD2">
        <w:rPr>
          <w:rFonts w:ascii="Times New Roman" w:eastAsia="Times New Roman" w:hAnsi="Times New Roman" w:cs="Times New Roman"/>
          <w:color w:val="222222"/>
          <w:sz w:val="27"/>
          <w:szCs w:val="27"/>
          <w:lang w:eastAsia="ru-RU"/>
        </w:rPr>
        <w:t xml:space="preserve">БШ характеризуется двусторонней потерей центрального зрения с наличием абсолютных/относительных полиморфных скотом. Ухудшение зрения быстро прогрессирует. Острота зрения может варьировать от 1,0 до 0,005, при этом лишь у очень немногих пациентов зрение ухудшается до движения руки у лица. Периферическое зрение обычно не страдает, нарушается цветоощущение. Симптомы впервые появляются на 1-2 декаде жизни. Как правило, при нормальной функциональной активности периферической сетчатки обнаруживаются атрофические очаги в макуле. Особенностью глазного дна являются желтоватые пятна, которые могут быть расположены вокруг фовеа, ограничиваясь макулярной областью, или занимать весь задний полюс в пределах сосудистых аркад или распространяться вплоть до экватора. Размеры пятен варьируют от 100 до 200 мкм, границы имеют разную степень четкости. При прогрессировании заболевания пятна могут сливаться и исчезать, оставляя участки атрофии ПЭС и слоя хориокапилляров. Прогноз для зрения зависит от возраста начала заболевания, при этом пациенты со </w:t>
      </w:r>
      <w:r w:rsidRPr="00780AD2">
        <w:rPr>
          <w:rFonts w:ascii="Times New Roman" w:eastAsia="Times New Roman" w:hAnsi="Times New Roman" w:cs="Times New Roman"/>
          <w:color w:val="222222"/>
          <w:sz w:val="27"/>
          <w:szCs w:val="27"/>
          <w:lang w:eastAsia="ru-RU"/>
        </w:rPr>
        <w:lastRenderedPageBreak/>
        <w:t>значительно сниженным зрением в более раннем возрасте имеют худший прогноз [2,4,19].</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Ж</w:t>
      </w:r>
      <w:r w:rsidRPr="00780AD2">
        <w:rPr>
          <w:rFonts w:ascii="Times New Roman" w:eastAsia="Times New Roman" w:hAnsi="Times New Roman" w:cs="Times New Roman"/>
          <w:color w:val="222222"/>
          <w:sz w:val="27"/>
          <w:szCs w:val="27"/>
          <w:lang w:eastAsia="ru-RU"/>
        </w:rPr>
        <w:t>елтопятнистое глазное дно – редкая форма НДС, появляется у взрослых при отсутствии изменений макулярной области, может протекать бессимптомно и быть случайной находкой, выявленной при офтальмологическом осмотре. Острота зрения и цветоощущение нарушаются только при изменениях в макулярной области [2,4,19].</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Клинические проявления ББ</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Болезнь Беста имеет 6 клинических стадий [2, 4,20]:</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Стадия I (Превителлиформная): нормальное зрение, нормальные или только незначительные изменения ПЭС с аномальной ЭОГ.</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II стадия (вителлиформно-желточная): классический очаг «яичный желток». 30% имеют эктопические поражения. Нормальное зрение или небольшая потеря зрения.</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Стадия III (Псевдогипопион): перераспределение липофусцина. Зрение такое же, как на II стадии.</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Стадия IV (вителлиформная болезнь): разрушение материала придает фокусу вид «яичницы-болтуньи». Зрение может быть аналогичным или несколько сниженным по сравнению с I IIIстадиями.</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V стадия (атрофическая): центральная атрофия ПЭС и сетчатки. Зрение может варьировать от 0,6 до 0,1.</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Стадия VI (ХНВ): это осложнение встречается примерно у 20% пациентов. Зрение часто снижается до 0,1 или ниже.</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До 30% пациентов могут иметь множественные очаги - так называемая мультифокальная ББ. При этом очаги локализуются в фовеа и экстрафовеально, которые обычно имеют меньшие размеры и тенденцию располагаться выше в макуле [21]. ББ - чаще двусторонний процесс, однако встречается и монокулярное поражение. Начиная со стадии псевдогипопиона, ББ может осложняться развитием ХНВ (5 - 91%), в редких случаях наблюдается формирование макулярного разрыва.</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lastRenderedPageBreak/>
        <w:t>При варианте заболевания с началом во взрослом возрасте (AVMD) чаще наблюдаются множественные мелкие очаги, расположенные как в макуле так и экстрамакулярно.</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Клинические проявления ВАЛ.</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ВАЛ - группа генетически гетерогенной наследственной патологии сетчатки, в основном характеризующаяся выраженным снижением зрительных функций с младенчества, однако имеется вариабельность в зависимости от генетической формы [13, 22]. ВАЛ характеризуется, как минимум, тремя признаками: тяжелым и ранним нарушением зрительных функций, вялыми или отсутствующими зрачковыми реакциями и резко субнормальной или нерегистрируемой ЭРГ. Его можно заподозрить в раннем детском или младенческом возрасте у детей с нистагмом, плохо реагирующими на свет зрачками и нерегистрируемой ЭРГ, иногда с наличием «глазо-пальцевого» симптома; при этом офтальмоскопические изменения могут отсутствовать и проявляться позднее в виде патологической пигментации, «мраморного» глазного дна, атрофических очагов, восковидной бледности ДЗН. Диагноз при этом заболевании является клиническим и требует молекулярно-генетической верификации генетической формы. Подтверждение клинико-генетической формы заболевания базируется на данных картины глазного дна</w:t>
      </w:r>
      <w:del w:id="0" w:author="Unknown">
        <w:r w:rsidRPr="00780AD2">
          <w:rPr>
            <w:rFonts w:ascii="Times New Roman" w:eastAsia="Times New Roman" w:hAnsi="Times New Roman" w:cs="Times New Roman"/>
            <w:color w:val="222222"/>
            <w:sz w:val="27"/>
            <w:szCs w:val="27"/>
            <w:lang w:eastAsia="ru-RU"/>
          </w:rPr>
          <w:delText>,</w:delText>
        </w:r>
      </w:del>
      <w:r w:rsidRPr="00780AD2">
        <w:rPr>
          <w:rFonts w:ascii="Times New Roman" w:eastAsia="Times New Roman" w:hAnsi="Times New Roman" w:cs="Times New Roman"/>
          <w:color w:val="222222"/>
          <w:sz w:val="27"/>
          <w:szCs w:val="27"/>
          <w:lang w:eastAsia="ru-RU"/>
        </w:rPr>
        <w:t> ЭРГ, ОКТ и молекулярно-генетической диагностике.</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Изменения сетчатки не являются патогномоничным признаком, специфическим для определенного подтипа. Для ВАЛ также характерны светобоязнь, никталопия, снижение зрительных функций (обычно от 0,1 до полной слепоты).</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В редких случаях может встречаться кератоконус [23].</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Клинические проявления КП и КПД</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Первыми симптомами данных заболеваний являются снижение остроты зрения, светобоязнь, нарушение цветоощущения, возможен нистагм. КД и КПД чаще дебютируют в детстве, однако, как и при прогрессирующих КД, возраст манифестации, скорость прогрессирования и тяжесть широко варьируют даже при одном генотипе заболевания, что характеризует клинический полиморфизм. Никталопия появляется позже в ходе заболевания при вовлечении в процесс палочковой системы</w:t>
      </w:r>
      <w:r w:rsidRPr="00780AD2">
        <w:rPr>
          <w:rFonts w:ascii="Times New Roman" w:eastAsia="Times New Roman" w:hAnsi="Times New Roman" w:cs="Times New Roman"/>
          <w:b/>
          <w:bCs/>
          <w:color w:val="222222"/>
          <w:sz w:val="27"/>
          <w:szCs w:val="27"/>
          <w:lang w:eastAsia="ru-RU"/>
        </w:rPr>
        <w:t>.</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 xml:space="preserve">Картина глазного дна на ранней стадии КД и КПД нормальная или отмечается легкая деколорация височной половины диска зрительного нерва (ДЗН). При прогрессировании заболевания наблюдаются "миграция" и атрофия пигмента в </w:t>
      </w:r>
      <w:r w:rsidRPr="00780AD2">
        <w:rPr>
          <w:rFonts w:ascii="Times New Roman" w:eastAsia="Times New Roman" w:hAnsi="Times New Roman" w:cs="Times New Roman"/>
          <w:color w:val="222222"/>
          <w:sz w:val="27"/>
          <w:szCs w:val="27"/>
          <w:lang w:eastAsia="ru-RU"/>
        </w:rPr>
        <w:lastRenderedPageBreak/>
        <w:t>макуле с картиной "битой бронзы", географической атрофии или "бычьего глаза", сужение артерий и побледнение ДЗН. При поражении палочек - изменения на периферии, сходные с ПР.</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Острота зрения варьирует, при тяжелом течении заболевания в среднем возрасте возможно наступление слабовидения (т.е. МКОЗ ниже 0,05), что возникает раньше, чем при ПР.</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КД и КПД реже, чем ПР, могут быть частью синдрома.</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i/>
          <w:iCs/>
          <w:color w:val="333333"/>
          <w:sz w:val="27"/>
          <w:szCs w:val="27"/>
          <w:lang w:eastAsia="ru-RU"/>
        </w:rPr>
        <w:t>Комментарии: </w:t>
      </w:r>
      <w:r w:rsidRPr="00780AD2">
        <w:rPr>
          <w:rFonts w:ascii="Times New Roman" w:eastAsia="Times New Roman" w:hAnsi="Times New Roman" w:cs="Times New Roman"/>
          <w:i/>
          <w:iCs/>
          <w:color w:val="333333"/>
          <w:sz w:val="27"/>
          <w:szCs w:val="27"/>
          <w:lang w:eastAsia="ru-RU"/>
        </w:rPr>
        <w:t>Диагноз НДС выставляют на основании жалоб, анамнестических данных, результатов клинического офтальмологического обследования, которое включает набор стандартных и высокоинформативных дополнительных методов исследования и результатов молекулярно-генетической диагностики (секвенирование последнего поколения (NGS), прямое секвенирование по Сэнгеру). Полное офтальмологическое обследование включает в себя визометрию, тонометрию, биомикроскопию, офтальмоскопию, а также проводится оптическая когерентная томография (ОКТ) макулярной области и периметрия. Выполняется биомикрофотография глазного дна. У некоторых пациентов осмотр глазного дна невозможен (в связи с непрозрачностью оптических сред из-за изменений хрусталика) или ограничен из-за выраженного нистагма. Обязательное электрофизиологическое исследование включает электроретинографию (максимальная (общая, колбочково-палочковая ЭРГ). Приизменениях в макулярной области – макулярную (локальную) ЭРГ или мультифокальную (мфЭРГ), если возможно, паттерн-ЭРГ.</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lastRenderedPageBreak/>
        <w:t>2.1 Жалобы и анамнез</w:t>
      </w:r>
    </w:p>
    <w:p w:rsidR="00780AD2" w:rsidRPr="00780AD2" w:rsidRDefault="00780AD2" w:rsidP="00780AD2">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 </w:t>
      </w:r>
      <w:r w:rsidRPr="00780AD2">
        <w:rPr>
          <w:rFonts w:ascii="Times New Roman" w:eastAsia="Times New Roman" w:hAnsi="Times New Roman" w:cs="Times New Roman"/>
          <w:color w:val="222222"/>
          <w:sz w:val="27"/>
          <w:szCs w:val="27"/>
          <w:lang w:eastAsia="ru-RU"/>
        </w:rPr>
        <w:t>сбор жалоб у всех пациентов с НДС с целью выявления симптомов, которые позволят поставить правильный диагноз [2].</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i/>
          <w:iCs/>
          <w:color w:val="333333"/>
          <w:sz w:val="27"/>
          <w:szCs w:val="27"/>
          <w:lang w:eastAsia="ru-RU"/>
        </w:rPr>
        <w:t>Комментарии:</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У пациентов с </w:t>
      </w:r>
      <w:r w:rsidRPr="00780AD2">
        <w:rPr>
          <w:rFonts w:ascii="Times New Roman" w:eastAsia="Times New Roman" w:hAnsi="Times New Roman" w:cs="Times New Roman"/>
          <w:b/>
          <w:bCs/>
          <w:i/>
          <w:iCs/>
          <w:color w:val="333333"/>
          <w:sz w:val="27"/>
          <w:szCs w:val="27"/>
          <w:lang w:eastAsia="ru-RU"/>
        </w:rPr>
        <w:t>ПР </w:t>
      </w:r>
      <w:r w:rsidRPr="00780AD2">
        <w:rPr>
          <w:rFonts w:ascii="Times New Roman" w:eastAsia="Times New Roman" w:hAnsi="Times New Roman" w:cs="Times New Roman"/>
          <w:i/>
          <w:iCs/>
          <w:color w:val="333333"/>
          <w:sz w:val="27"/>
          <w:szCs w:val="27"/>
          <w:lang w:eastAsia="ru-RU"/>
        </w:rPr>
        <w:t>первоначальные жалобы включают трудности с адаптацией к темноте и ночную слепоту (никталопию), жалобы на выпадение поля зрения. Как правило, когда пациент достигает среднего возраста, дегенерация центральных колбочек приводит к снижению остроты зрения. Одной из жалоб пациентов с ПР могут быть фотопсии [24]. Пациенты с ПР также могут испытывать светобоязнь и нарушение цветоощущения – дисхроматопсию.</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Как при всех макулярных дистрофиях, при </w:t>
      </w:r>
      <w:r w:rsidRPr="00780AD2">
        <w:rPr>
          <w:rFonts w:ascii="Times New Roman" w:eastAsia="Times New Roman" w:hAnsi="Times New Roman" w:cs="Times New Roman"/>
          <w:b/>
          <w:bCs/>
          <w:i/>
          <w:iCs/>
          <w:color w:val="333333"/>
          <w:sz w:val="27"/>
          <w:szCs w:val="27"/>
          <w:lang w:eastAsia="ru-RU"/>
        </w:rPr>
        <w:t>БШ и ББ</w:t>
      </w:r>
      <w:r w:rsidRPr="00780AD2">
        <w:rPr>
          <w:rFonts w:ascii="Times New Roman" w:eastAsia="Times New Roman" w:hAnsi="Times New Roman" w:cs="Times New Roman"/>
          <w:i/>
          <w:iCs/>
          <w:color w:val="333333"/>
          <w:sz w:val="27"/>
          <w:szCs w:val="27"/>
          <w:lang w:eastAsia="ru-RU"/>
        </w:rPr>
        <w:t> пациенты предъявляют жалобы на нечеткое зрение с темными участками (центральными скотомами), нарушение цветоощущения. Периферическое зрение обычно не нарушается.</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При ББ на II-III стадиях также отмечаются метаморфопсии - искажения в центральном поле зрения [2].</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i/>
          <w:iCs/>
          <w:color w:val="333333"/>
          <w:sz w:val="27"/>
          <w:szCs w:val="27"/>
          <w:lang w:eastAsia="ru-RU"/>
        </w:rPr>
        <w:t>ВАЛ</w:t>
      </w:r>
      <w:r w:rsidRPr="00780AD2">
        <w:rPr>
          <w:rFonts w:ascii="Times New Roman" w:eastAsia="Times New Roman" w:hAnsi="Times New Roman" w:cs="Times New Roman"/>
          <w:i/>
          <w:iCs/>
          <w:color w:val="333333"/>
          <w:sz w:val="27"/>
          <w:szCs w:val="27"/>
          <w:lang w:eastAsia="ru-RU"/>
        </w:rPr>
        <w:t> могут заподозрить врач или родители у ребенка чаще грудного возраста с нарушением зрачковых реакций, нистагмом, отсутствием предметного зрения, с окуло-дигитальным симптомом (симптом Франческетти)[2].</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При КД и КПД </w:t>
      </w:r>
      <w:r w:rsidRPr="00780AD2">
        <w:rPr>
          <w:rFonts w:ascii="Times New Roman" w:eastAsia="Times New Roman" w:hAnsi="Times New Roman" w:cs="Times New Roman"/>
          <w:i/>
          <w:iCs/>
          <w:color w:val="333333"/>
          <w:sz w:val="27"/>
          <w:szCs w:val="27"/>
          <w:lang w:eastAsia="ru-RU"/>
        </w:rPr>
        <w:t>возникают жалобы на светобоязнь и снижение зрения.</w:t>
      </w:r>
    </w:p>
    <w:p w:rsidR="00780AD2" w:rsidRPr="00780AD2" w:rsidRDefault="00780AD2" w:rsidP="00780AD2">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 </w:t>
      </w:r>
      <w:r w:rsidRPr="00780AD2">
        <w:rPr>
          <w:rFonts w:ascii="Times New Roman" w:eastAsia="Times New Roman" w:hAnsi="Times New Roman" w:cs="Times New Roman"/>
          <w:color w:val="222222"/>
          <w:sz w:val="27"/>
          <w:szCs w:val="27"/>
          <w:lang w:eastAsia="ru-RU"/>
        </w:rPr>
        <w:t>собирать анамнез у всех пациентов с целью выявления фактов, которые могут повлиять на выбор тактики ведения. Во всех возможных случаях необходимо собрать наследственный анамнез [2].</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Комментарии:</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Следует выяснить наличие случаев НДС среди близких родственников, наличие сопутствующих глазных и системных заболеваний с целью диагностики и оценки прогноза заболевания.</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i/>
          <w:iCs/>
          <w:color w:val="333333"/>
          <w:sz w:val="27"/>
          <w:szCs w:val="27"/>
          <w:lang w:eastAsia="ru-RU"/>
        </w:rPr>
        <w:t>БШ,</w:t>
      </w:r>
      <w:r w:rsidRPr="00780AD2">
        <w:rPr>
          <w:rFonts w:ascii="Times New Roman" w:eastAsia="Times New Roman" w:hAnsi="Times New Roman" w:cs="Times New Roman"/>
          <w:i/>
          <w:iCs/>
          <w:color w:val="333333"/>
          <w:sz w:val="27"/>
          <w:szCs w:val="27"/>
          <w:lang w:eastAsia="ru-RU"/>
        </w:rPr>
        <w:t> как правило, возникает в детстве и также относится к ювенильным макулярным дистрофиям. Наследственный анамнез, как правило, соответствует АР типу наследования</w:t>
      </w:r>
      <w:del w:id="1" w:author="Unknown">
        <w:r w:rsidRPr="00780AD2">
          <w:rPr>
            <w:rFonts w:ascii="Times New Roman" w:eastAsia="Times New Roman" w:hAnsi="Times New Roman" w:cs="Times New Roman"/>
            <w:i/>
            <w:iCs/>
            <w:color w:val="333333"/>
            <w:sz w:val="27"/>
            <w:szCs w:val="27"/>
            <w:lang w:eastAsia="ru-RU"/>
          </w:rPr>
          <w:delText>,</w:delText>
        </w:r>
      </w:del>
      <w:r w:rsidRPr="00780AD2">
        <w:rPr>
          <w:rFonts w:ascii="Times New Roman" w:eastAsia="Times New Roman" w:hAnsi="Times New Roman" w:cs="Times New Roman"/>
          <w:i/>
          <w:iCs/>
          <w:color w:val="333333"/>
          <w:sz w:val="27"/>
          <w:szCs w:val="27"/>
          <w:lang w:eastAsia="ru-RU"/>
        </w:rPr>
        <w:t> редко возможен АД тип.</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i/>
          <w:iCs/>
          <w:color w:val="333333"/>
          <w:sz w:val="27"/>
          <w:szCs w:val="27"/>
          <w:lang w:eastAsia="ru-RU"/>
        </w:rPr>
        <w:lastRenderedPageBreak/>
        <w:t>ББ,</w:t>
      </w:r>
      <w:r w:rsidRPr="00780AD2">
        <w:rPr>
          <w:rFonts w:ascii="Times New Roman" w:eastAsia="Times New Roman" w:hAnsi="Times New Roman" w:cs="Times New Roman"/>
          <w:i/>
          <w:iCs/>
          <w:color w:val="333333"/>
          <w:sz w:val="27"/>
          <w:szCs w:val="27"/>
          <w:lang w:eastAsia="ru-RU"/>
        </w:rPr>
        <w:t> как правило, возникает в детстве и также относится к ранним ювенильным макулярным дистрофиям. Наследственный анамнез соответствует АД типу наследования.</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При </w:t>
      </w:r>
      <w:r w:rsidRPr="00780AD2">
        <w:rPr>
          <w:rFonts w:ascii="Times New Roman" w:eastAsia="Times New Roman" w:hAnsi="Times New Roman" w:cs="Times New Roman"/>
          <w:b/>
          <w:bCs/>
          <w:i/>
          <w:iCs/>
          <w:color w:val="333333"/>
          <w:sz w:val="27"/>
          <w:szCs w:val="27"/>
          <w:lang w:eastAsia="ru-RU"/>
        </w:rPr>
        <w:t>ВАЛ</w:t>
      </w:r>
      <w:r w:rsidRPr="00780AD2">
        <w:rPr>
          <w:rFonts w:ascii="Times New Roman" w:eastAsia="Times New Roman" w:hAnsi="Times New Roman" w:cs="Times New Roman"/>
          <w:i/>
          <w:iCs/>
          <w:color w:val="333333"/>
          <w:sz w:val="27"/>
          <w:szCs w:val="27"/>
          <w:lang w:eastAsia="ru-RU"/>
        </w:rPr>
        <w:t> анамнез характеризуется значительной потерей зрения в младенчестве. Наследственный анамнез, как правило, соответствует АР типу наследования.</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i/>
          <w:iCs/>
          <w:color w:val="333333"/>
          <w:sz w:val="27"/>
          <w:szCs w:val="27"/>
          <w:lang w:eastAsia="ru-RU"/>
        </w:rPr>
        <w:t>КД и КПД </w:t>
      </w:r>
      <w:r w:rsidRPr="00780AD2">
        <w:rPr>
          <w:rFonts w:ascii="Times New Roman" w:eastAsia="Times New Roman" w:hAnsi="Times New Roman" w:cs="Times New Roman"/>
          <w:i/>
          <w:iCs/>
          <w:color w:val="333333"/>
          <w:sz w:val="27"/>
          <w:szCs w:val="27"/>
          <w:lang w:eastAsia="ru-RU"/>
        </w:rPr>
        <w:t>Может возникать в детстве, юношеском или взрослом возрасте</w:t>
      </w:r>
      <w:r w:rsidRPr="00780AD2">
        <w:rPr>
          <w:rFonts w:ascii="Times New Roman" w:eastAsia="Times New Roman" w:hAnsi="Times New Roman" w:cs="Times New Roman"/>
          <w:b/>
          <w:bCs/>
          <w:i/>
          <w:iCs/>
          <w:color w:val="333333"/>
          <w:sz w:val="27"/>
          <w:szCs w:val="27"/>
          <w:lang w:eastAsia="ru-RU"/>
        </w:rPr>
        <w:t>. </w:t>
      </w:r>
      <w:r w:rsidRPr="00780AD2">
        <w:rPr>
          <w:rFonts w:ascii="Times New Roman" w:eastAsia="Times New Roman" w:hAnsi="Times New Roman" w:cs="Times New Roman"/>
          <w:i/>
          <w:iCs/>
          <w:color w:val="333333"/>
          <w:sz w:val="27"/>
          <w:szCs w:val="27"/>
          <w:lang w:eastAsia="ru-RU"/>
        </w:rPr>
        <w:t>Наследственный анамнез может соответствовать АД, АР, Х-сцепленному типами наследования.</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t>2.2 Физикальное обследование</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Физикальное обследование неинформативно.</w:t>
      </w:r>
    </w:p>
    <w:p w:rsidR="00780AD2" w:rsidRPr="00780AD2" w:rsidRDefault="00780AD2" w:rsidP="00780AD2">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Не рекомендуется </w:t>
      </w:r>
      <w:r w:rsidRPr="00780AD2">
        <w:rPr>
          <w:rFonts w:ascii="Times New Roman" w:eastAsia="Times New Roman" w:hAnsi="Times New Roman" w:cs="Times New Roman"/>
          <w:color w:val="222222"/>
          <w:sz w:val="27"/>
          <w:szCs w:val="27"/>
          <w:lang w:eastAsia="ru-RU"/>
        </w:rPr>
        <w:t>физикальное обследование с целью диагностики и динамического наблюдения при НДС [2].</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80AD2" w:rsidRPr="00780AD2" w:rsidRDefault="00780AD2" w:rsidP="00780AD2">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w:t>
      </w:r>
      <w:r w:rsidRPr="00780AD2">
        <w:rPr>
          <w:rFonts w:ascii="Times New Roman" w:eastAsia="Times New Roman" w:hAnsi="Times New Roman" w:cs="Times New Roman"/>
          <w:color w:val="222222"/>
          <w:sz w:val="27"/>
          <w:szCs w:val="27"/>
          <w:lang w:eastAsia="ru-RU"/>
        </w:rPr>
        <w:t> направлять к смежным специалистам (врачу-неврологу, врачу-эндокринологу, врачу-генетику и другим) для консультаций пациентов с целью исключения синдромных заболеваний [3].</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Комментарии:</w:t>
      </w:r>
      <w:r w:rsidRPr="00780AD2">
        <w:rPr>
          <w:rFonts w:ascii="Times New Roman" w:eastAsia="Times New Roman" w:hAnsi="Times New Roman" w:cs="Times New Roman"/>
          <w:b/>
          <w:bCs/>
          <w:i/>
          <w:iCs/>
          <w:color w:val="333333"/>
          <w:sz w:val="27"/>
          <w:szCs w:val="27"/>
          <w:lang w:eastAsia="ru-RU"/>
        </w:rPr>
        <w:t> </w:t>
      </w:r>
      <w:r w:rsidRPr="00780AD2">
        <w:rPr>
          <w:rFonts w:ascii="Times New Roman" w:eastAsia="Times New Roman" w:hAnsi="Times New Roman" w:cs="Times New Roman"/>
          <w:i/>
          <w:iCs/>
          <w:color w:val="333333"/>
          <w:sz w:val="27"/>
          <w:szCs w:val="27"/>
          <w:lang w:eastAsia="ru-RU"/>
        </w:rPr>
        <w:t>выбор профиля специалиста определяется в зависимости от наличия у пациента симптомов синдромного заболевания, например, к врачу-сурдологу-оториноларингологу для подтверждения синдрома Ашера. Рекомендуется направлять всех пациентов к врачу-генетику</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780AD2" w:rsidRPr="00780AD2" w:rsidRDefault="00780AD2" w:rsidP="00780AD2">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 </w:t>
      </w:r>
      <w:r w:rsidRPr="00780AD2">
        <w:rPr>
          <w:rFonts w:ascii="Times New Roman" w:eastAsia="Times New Roman" w:hAnsi="Times New Roman" w:cs="Times New Roman"/>
          <w:color w:val="222222"/>
          <w:sz w:val="27"/>
          <w:szCs w:val="27"/>
          <w:lang w:eastAsia="ru-RU"/>
        </w:rPr>
        <w:t>молекулярно-генетическая диагностика всем пациентам с НДС для верификации диагноза [26,27].</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lastRenderedPageBreak/>
        <w:t> Уровень убедительности рекомендаций С (уровень достоверности доказательств – 4).</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Комментарии:</w:t>
      </w:r>
      <w:r w:rsidRPr="00780AD2">
        <w:rPr>
          <w:rFonts w:ascii="Times New Roman" w:eastAsia="Times New Roman" w:hAnsi="Times New Roman" w:cs="Times New Roman"/>
          <w:color w:val="222222"/>
          <w:sz w:val="27"/>
          <w:szCs w:val="27"/>
          <w:lang w:eastAsia="ru-RU"/>
        </w:rPr>
        <w:t> </w:t>
      </w:r>
      <w:r w:rsidRPr="00780AD2">
        <w:rPr>
          <w:rFonts w:ascii="Times New Roman" w:eastAsia="Times New Roman" w:hAnsi="Times New Roman" w:cs="Times New Roman"/>
          <w:i/>
          <w:iCs/>
          <w:color w:val="333333"/>
          <w:sz w:val="27"/>
          <w:szCs w:val="27"/>
          <w:lang w:eastAsia="ru-RU"/>
        </w:rPr>
        <w:t>Выделение ДНК из лейкоцитов периферической крови пациентов, собранной в пробирку с ЭДТА (этилендиаминтетрауксусной кислотой), проводится по одному из стандартных протоколов очистки ДНК.</w:t>
      </w:r>
    </w:p>
    <w:p w:rsidR="00780AD2" w:rsidRPr="00780AD2" w:rsidRDefault="00780AD2" w:rsidP="00780AD2">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w:t>
      </w:r>
      <w:r w:rsidRPr="00780AD2">
        <w:rPr>
          <w:rFonts w:ascii="Times New Roman" w:eastAsia="Times New Roman" w:hAnsi="Times New Roman" w:cs="Times New Roman"/>
          <w:color w:val="222222"/>
          <w:sz w:val="27"/>
          <w:szCs w:val="27"/>
          <w:lang w:eastAsia="ru-RU"/>
        </w:rPr>
        <w:t> проведение анализа поиска патогенных мутаций в генах, связанных с НДС методом секвенирования нового поколения (NGS) всем пациентам [26,27].</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С (</w:t>
      </w:r>
      <w:r w:rsidRPr="00780AD2">
        <w:rPr>
          <w:rFonts w:ascii="Times New Roman" w:eastAsia="Times New Roman" w:hAnsi="Times New Roman" w:cs="Times New Roman"/>
          <w:color w:val="222222"/>
          <w:sz w:val="27"/>
          <w:szCs w:val="27"/>
          <w:lang w:eastAsia="ru-RU"/>
        </w:rPr>
        <w:t>уровень достоверности доказательств-4).</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Комментарии:</w:t>
      </w:r>
      <w:r w:rsidRPr="00780AD2">
        <w:rPr>
          <w:rFonts w:ascii="Times New Roman" w:eastAsia="Times New Roman" w:hAnsi="Times New Roman" w:cs="Times New Roman"/>
          <w:color w:val="222222"/>
          <w:sz w:val="27"/>
          <w:szCs w:val="27"/>
          <w:lang w:eastAsia="ru-RU"/>
        </w:rPr>
        <w:t> </w:t>
      </w:r>
      <w:r w:rsidRPr="00780AD2">
        <w:rPr>
          <w:rFonts w:ascii="Times New Roman" w:eastAsia="Times New Roman" w:hAnsi="Times New Roman" w:cs="Times New Roman"/>
          <w:i/>
          <w:iCs/>
          <w:color w:val="333333"/>
          <w:sz w:val="27"/>
          <w:szCs w:val="27"/>
          <w:lang w:eastAsia="ru-RU"/>
        </w:rPr>
        <w:t>Метод не предназначен для определения цис-, транс-положения пар гетерозиготных мутаций, а также для оценки уровня метилирования, выявления хромосомных перестроек, полиплоидии, выявления мутаций в состоянии мозаицизма.</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В</w:t>
      </w:r>
      <w:r w:rsidRPr="00780AD2">
        <w:rPr>
          <w:rFonts w:ascii="Times New Roman" w:eastAsia="Times New Roman" w:hAnsi="Times New Roman" w:cs="Times New Roman"/>
          <w:i/>
          <w:iCs/>
          <w:color w:val="333333"/>
          <w:sz w:val="27"/>
          <w:szCs w:val="27"/>
          <w:lang w:eastAsia="ru-RU"/>
        </w:rPr>
        <w:t> случае обнаружения патологических последовательностей нуклеотидов необходимо выполнить 2 этап диагностики.</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В случае отсутствия обнаружения патологических последовательностей нуклеотидов из-за ограничения метода, который не позволяет выявлять инсерции и делеции длиной более 10 пар оснований, мутации в интронных областях (за исключением канонических сайтов сплайсинга), вариации длины повторов (в том числе экспансии триплетов), вариации длинны гомополимеров (более 4 нуклеотидов), а также мутации в генах, у которых в геноме существует близкий по последовательности паралог (псевдоген), возможно по показаниям проведение мультиплексной амплификации лигазо-связных проб (MLPA- анализ).</w:t>
      </w:r>
    </w:p>
    <w:p w:rsidR="00780AD2" w:rsidRPr="00780AD2" w:rsidRDefault="00780AD2" w:rsidP="00780AD2">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 </w:t>
      </w:r>
      <w:r w:rsidRPr="00780AD2">
        <w:rPr>
          <w:rFonts w:ascii="Times New Roman" w:eastAsia="Times New Roman" w:hAnsi="Times New Roman" w:cs="Times New Roman"/>
          <w:color w:val="222222"/>
          <w:sz w:val="27"/>
          <w:szCs w:val="27"/>
          <w:lang w:eastAsia="ru-RU"/>
        </w:rPr>
        <w:t>2-ой этап молекулярно-генетической диагностики</w:t>
      </w:r>
      <w:r w:rsidRPr="00780AD2">
        <w:rPr>
          <w:rFonts w:ascii="Times New Roman" w:eastAsia="Times New Roman" w:hAnsi="Times New Roman" w:cs="Times New Roman"/>
          <w:b/>
          <w:bCs/>
          <w:i/>
          <w:iCs/>
          <w:color w:val="333333"/>
          <w:sz w:val="27"/>
          <w:szCs w:val="27"/>
          <w:lang w:eastAsia="ru-RU"/>
        </w:rPr>
        <w:t> - </w:t>
      </w:r>
      <w:r w:rsidRPr="00780AD2">
        <w:rPr>
          <w:rFonts w:ascii="Times New Roman" w:eastAsia="Times New Roman" w:hAnsi="Times New Roman" w:cs="Times New Roman"/>
          <w:color w:val="222222"/>
          <w:sz w:val="27"/>
          <w:szCs w:val="27"/>
          <w:lang w:eastAsia="ru-RU"/>
        </w:rPr>
        <w:t>в случае обнаружения патологических нуклеотидных последовательностей в таргетном гене методом NGS при АР-типе наследования заболевания и для валидации выявленных изменений независимо от типа наследования проводится прямое секвенирование по Сенгеру выявленных изменений [26,27].</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Комментарии: </w:t>
      </w:r>
      <w:r w:rsidRPr="00780AD2">
        <w:rPr>
          <w:rFonts w:ascii="Times New Roman" w:eastAsia="Times New Roman" w:hAnsi="Times New Roman" w:cs="Times New Roman"/>
          <w:i/>
          <w:iCs/>
          <w:color w:val="333333"/>
          <w:sz w:val="27"/>
          <w:szCs w:val="27"/>
          <w:lang w:eastAsia="ru-RU"/>
        </w:rPr>
        <w:t>Проводится подтверждение патогенности впервые найденных внутригенных мутаций в заинтересованных генах при НДС с помощью анализирующих предсказательных программ, доказательства отсутствия данного изменения в выборке здоровых людей и/или у здоровых членов семьи, и, в случае необходимости, функционального анализа.</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lastRenderedPageBreak/>
        <w:t>2.4 Инструментальные диагностические исследования</w:t>
      </w:r>
    </w:p>
    <w:p w:rsidR="00780AD2" w:rsidRPr="00780AD2" w:rsidRDefault="00780AD2" w:rsidP="00780AD2">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 </w:t>
      </w:r>
      <w:r w:rsidRPr="00780AD2">
        <w:rPr>
          <w:rFonts w:ascii="Times New Roman" w:eastAsia="Times New Roman" w:hAnsi="Times New Roman" w:cs="Times New Roman"/>
          <w:color w:val="222222"/>
          <w:sz w:val="27"/>
          <w:szCs w:val="27"/>
          <w:lang w:eastAsia="ru-RU"/>
        </w:rPr>
        <w:t>визометрия всем пациентам с НДС при диагностике заболевания, динамическом наблюдении и контроле за лечением с целью определения тяжести зрительных расстройств [2,4,28-32].</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Комментарии:</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i/>
          <w:iCs/>
          <w:color w:val="333333"/>
          <w:sz w:val="27"/>
          <w:szCs w:val="27"/>
          <w:lang w:eastAsia="ru-RU"/>
        </w:rPr>
        <w:t>При ПР</w:t>
      </w:r>
      <w:r w:rsidRPr="00780AD2">
        <w:rPr>
          <w:rFonts w:ascii="Times New Roman" w:eastAsia="Times New Roman" w:hAnsi="Times New Roman" w:cs="Times New Roman"/>
          <w:i/>
          <w:iCs/>
          <w:color w:val="333333"/>
          <w:sz w:val="27"/>
          <w:szCs w:val="27"/>
          <w:lang w:eastAsia="ru-RU"/>
        </w:rPr>
        <w:t> максимально корригированная острота зрения (МКОЗ) часто сохраняется высокой до конечной стадии болезни, снижение МКОЗ возникает при вовлечении в процесс колбочек центрального отдела сетчатки [28].</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i/>
          <w:iCs/>
          <w:color w:val="333333"/>
          <w:sz w:val="27"/>
          <w:szCs w:val="27"/>
          <w:lang w:eastAsia="ru-RU"/>
        </w:rPr>
        <w:t>БШ</w:t>
      </w:r>
      <w:r w:rsidRPr="00780AD2">
        <w:rPr>
          <w:rFonts w:ascii="Times New Roman" w:eastAsia="Times New Roman" w:hAnsi="Times New Roman" w:cs="Times New Roman"/>
          <w:i/>
          <w:iCs/>
          <w:color w:val="333333"/>
          <w:sz w:val="27"/>
          <w:szCs w:val="27"/>
          <w:lang w:eastAsia="ru-RU"/>
        </w:rPr>
        <w:t> чаще всего проявляется двусторонним симметричным прогрессирующим  снижением МКОЗ  до  0,2 -  0,005 [29].</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i/>
          <w:iCs/>
          <w:color w:val="333333"/>
          <w:sz w:val="27"/>
          <w:szCs w:val="27"/>
          <w:lang w:eastAsia="ru-RU"/>
        </w:rPr>
        <w:t>При ББ</w:t>
      </w:r>
      <w:r w:rsidRPr="00780AD2">
        <w:rPr>
          <w:rFonts w:ascii="Times New Roman" w:eastAsia="Times New Roman" w:hAnsi="Times New Roman" w:cs="Times New Roman"/>
          <w:i/>
          <w:iCs/>
          <w:color w:val="333333"/>
          <w:sz w:val="27"/>
          <w:szCs w:val="27"/>
          <w:lang w:eastAsia="ru-RU"/>
        </w:rPr>
        <w:t> незначительное снижение остроты зрения выявляется на 2-3 стадии заболевания, прогрессирует. Острота зрения может снижаться в разной степени на разных глазах [30].</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i/>
          <w:iCs/>
          <w:color w:val="333333"/>
          <w:sz w:val="27"/>
          <w:szCs w:val="27"/>
          <w:lang w:eastAsia="ru-RU"/>
        </w:rPr>
        <w:t>При ВАЛ</w:t>
      </w:r>
      <w:r w:rsidRPr="00780AD2">
        <w:rPr>
          <w:rFonts w:ascii="Times New Roman" w:eastAsia="Times New Roman" w:hAnsi="Times New Roman" w:cs="Times New Roman"/>
          <w:i/>
          <w:iCs/>
          <w:color w:val="333333"/>
          <w:sz w:val="27"/>
          <w:szCs w:val="27"/>
          <w:lang w:eastAsia="ru-RU"/>
        </w:rPr>
        <w:t> у части детей выявляется снижение остроты зрения, которое можно измерить по таблицам, у других – снижение зрения не может быть измерено количественно по таблицам из-за возраста ребенка или низкого зрения и соответствует  счету пальцев у лица, движению руки у лица, правильной светопроекции [31].</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i/>
          <w:iCs/>
          <w:color w:val="333333"/>
          <w:sz w:val="27"/>
          <w:szCs w:val="27"/>
          <w:lang w:eastAsia="ru-RU"/>
        </w:rPr>
        <w:t>При КД И КПД </w:t>
      </w:r>
      <w:r w:rsidRPr="00780AD2">
        <w:rPr>
          <w:rFonts w:ascii="Times New Roman" w:eastAsia="Times New Roman" w:hAnsi="Times New Roman" w:cs="Times New Roman"/>
          <w:i/>
          <w:iCs/>
          <w:color w:val="333333"/>
          <w:sz w:val="27"/>
          <w:szCs w:val="27"/>
          <w:lang w:eastAsia="ru-RU"/>
        </w:rPr>
        <w:t>снижение остроты зрения является самым ранним симптомом[32].</w:t>
      </w:r>
    </w:p>
    <w:p w:rsidR="00780AD2" w:rsidRPr="00780AD2" w:rsidRDefault="00780AD2" w:rsidP="00780AD2">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 </w:t>
      </w:r>
      <w:r w:rsidRPr="00780AD2">
        <w:rPr>
          <w:rFonts w:ascii="Times New Roman" w:eastAsia="Times New Roman" w:hAnsi="Times New Roman" w:cs="Times New Roman"/>
          <w:color w:val="222222"/>
          <w:sz w:val="27"/>
          <w:szCs w:val="27"/>
          <w:lang w:eastAsia="ru-RU"/>
        </w:rPr>
        <w:t>рефрактометрия всем пациентам или определение рефракции с помощью набора пробных линз  (A02.26.013) всем пациентам с НДС при диагностике заболевания, динамическом наблюдении и контроле за лечением с целью определения МКОЗ максимально корригированной остроты зрения с целью определения наличия сопутствующих аномалий рефракции и возможности их коррекции [33,34].</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780AD2" w:rsidRPr="00780AD2" w:rsidRDefault="00780AD2" w:rsidP="00780AD2">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 </w:t>
      </w:r>
      <w:r w:rsidRPr="00780AD2">
        <w:rPr>
          <w:rFonts w:ascii="Times New Roman" w:eastAsia="Times New Roman" w:hAnsi="Times New Roman" w:cs="Times New Roman"/>
          <w:color w:val="222222"/>
          <w:sz w:val="27"/>
          <w:szCs w:val="27"/>
          <w:lang w:eastAsia="ru-RU"/>
        </w:rPr>
        <w:t>офтальмотонометрия всем пациентам с НДС при диагностике заболевания, динамическом наблюдении и контроле за лечением с целью выявления нарушений офтальмотонуса [2-4,30-34].</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780AD2" w:rsidRPr="00780AD2" w:rsidRDefault="00780AD2" w:rsidP="00780AD2">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 </w:t>
      </w:r>
      <w:r w:rsidRPr="00780AD2">
        <w:rPr>
          <w:rFonts w:ascii="Times New Roman" w:eastAsia="Times New Roman" w:hAnsi="Times New Roman" w:cs="Times New Roman"/>
          <w:color w:val="222222"/>
          <w:sz w:val="27"/>
          <w:szCs w:val="27"/>
          <w:lang w:eastAsia="ru-RU"/>
        </w:rPr>
        <w:t>биомикроскопия переднего отдела глаза и стекловидного тела всем пациентам с НДС при диагностике заболевания, динамическом наблюдении и контроле за лечением [33-35].</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Комментарии: </w:t>
      </w:r>
      <w:r w:rsidRPr="00780AD2">
        <w:rPr>
          <w:rFonts w:ascii="Times New Roman" w:eastAsia="Times New Roman" w:hAnsi="Times New Roman" w:cs="Times New Roman"/>
          <w:i/>
          <w:iCs/>
          <w:color w:val="333333"/>
          <w:sz w:val="27"/>
          <w:szCs w:val="27"/>
          <w:lang w:eastAsia="ru-RU"/>
        </w:rPr>
        <w:t>биомикроскопия глаза необходима для оценки состояния структур с целью оценки прозрачности оптических сред, обнаружения помутнения хрусталика (в том числе заднекапсулярной катаракты при ПР) или кератоконуса при определенных клинико-генетических формах ВАЛ [23] и другой патологии [35-37]. Частота возникновения катаракты при ПР составляет 46,4%, при этом 93,6% из них приходитсяна заднюю субкапсулярную катаракту [35].</w:t>
      </w:r>
    </w:p>
    <w:p w:rsidR="00780AD2" w:rsidRPr="00780AD2" w:rsidRDefault="00780AD2" w:rsidP="00780AD2">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 </w:t>
      </w:r>
      <w:r w:rsidRPr="00780AD2">
        <w:rPr>
          <w:rFonts w:ascii="Times New Roman" w:eastAsia="Times New Roman" w:hAnsi="Times New Roman" w:cs="Times New Roman"/>
          <w:color w:val="222222"/>
          <w:sz w:val="27"/>
          <w:szCs w:val="27"/>
          <w:lang w:eastAsia="ru-RU"/>
        </w:rPr>
        <w:t>биомикроскопия глазного дна или офтальмоскопия в условиях медикаментозного мидриаза (с использованием S01FA Антихолинергических средств и S01FВ Симпатомиметики, кроме противоглаукомных препаратов, включая фиксированные комбинации) всем пациентам с НДС всем пациентам при диагностике заболевания, динамическом наблюдении и контроле за лечением для оценки изменений на глазном дне и их динамики [2,4,6,17-20,36,38].</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80AD2" w:rsidRPr="00780AD2" w:rsidRDefault="00780AD2" w:rsidP="00780AD2">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  </w:t>
      </w:r>
      <w:r w:rsidRPr="00780AD2">
        <w:rPr>
          <w:rFonts w:ascii="Times New Roman" w:eastAsia="Times New Roman" w:hAnsi="Times New Roman" w:cs="Times New Roman"/>
          <w:color w:val="222222"/>
          <w:sz w:val="27"/>
          <w:szCs w:val="27"/>
          <w:lang w:eastAsia="ru-RU"/>
        </w:rPr>
        <w:t>биомикрофотография глазного дна с использованием фундус-камеры (при наличии технической возможности) пациентам с НДС в условиях медикаментозного мидриаза при диагностике заболевания, динамическом наблюдении и контроле за лечением [3]</w:t>
      </w:r>
      <w:r w:rsidRPr="00780AD2">
        <w:rPr>
          <w:rFonts w:ascii="Times New Roman" w:eastAsia="Times New Roman" w:hAnsi="Times New Roman" w:cs="Times New Roman"/>
          <w:b/>
          <w:bCs/>
          <w:color w:val="222222"/>
          <w:sz w:val="27"/>
          <w:szCs w:val="27"/>
          <w:lang w:eastAsia="ru-RU"/>
        </w:rPr>
        <w:t>.</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80AD2" w:rsidRPr="00780AD2" w:rsidRDefault="00780AD2" w:rsidP="00780AD2">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 </w:t>
      </w:r>
      <w:r w:rsidRPr="00780AD2">
        <w:rPr>
          <w:rFonts w:ascii="Times New Roman" w:eastAsia="Times New Roman" w:hAnsi="Times New Roman" w:cs="Times New Roman"/>
          <w:color w:val="222222"/>
          <w:sz w:val="27"/>
          <w:szCs w:val="27"/>
          <w:lang w:eastAsia="ru-RU"/>
        </w:rPr>
        <w:t>исследование цветового зрения всем пациентам с НДС при диагностике заболевания, динамическом наблюдении для оценки цветоощущения [39,40].</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i/>
          <w:iCs/>
          <w:color w:val="333333"/>
          <w:sz w:val="27"/>
          <w:szCs w:val="27"/>
          <w:lang w:eastAsia="ru-RU"/>
        </w:rPr>
        <w:t>Комментарии: </w:t>
      </w:r>
      <w:r w:rsidRPr="00780AD2">
        <w:rPr>
          <w:rFonts w:ascii="Times New Roman" w:eastAsia="Times New Roman" w:hAnsi="Times New Roman" w:cs="Times New Roman"/>
          <w:i/>
          <w:iCs/>
          <w:color w:val="333333"/>
          <w:sz w:val="27"/>
          <w:szCs w:val="27"/>
          <w:lang w:eastAsia="ru-RU"/>
        </w:rPr>
        <w:t xml:space="preserve">исследование цветового зрения чрезвычайно важно для диагностики НДС. Для оценки цветового зрения используются, главным образом, полихроматические таблицы для исследования цветоощущения (таблицы </w:t>
      </w:r>
      <w:r w:rsidRPr="00780AD2">
        <w:rPr>
          <w:rFonts w:ascii="Times New Roman" w:eastAsia="Times New Roman" w:hAnsi="Times New Roman" w:cs="Times New Roman"/>
          <w:i/>
          <w:iCs/>
          <w:color w:val="333333"/>
          <w:sz w:val="27"/>
          <w:szCs w:val="27"/>
          <w:lang w:eastAsia="ru-RU"/>
        </w:rPr>
        <w:lastRenderedPageBreak/>
        <w:t>Рабкина), также может быть использован оттеночный тест Фарнсворта-Манселла). Исследование цветоощущения осуществимо лишь детям старше 6 лет</w:t>
      </w:r>
      <w:r w:rsidRPr="00780AD2">
        <w:rPr>
          <w:rFonts w:ascii="Times New Roman" w:eastAsia="Times New Roman" w:hAnsi="Times New Roman" w:cs="Times New Roman"/>
          <w:b/>
          <w:bCs/>
          <w:i/>
          <w:iCs/>
          <w:color w:val="333333"/>
          <w:sz w:val="27"/>
          <w:szCs w:val="27"/>
          <w:lang w:eastAsia="ru-RU"/>
        </w:rPr>
        <w:t>. </w:t>
      </w:r>
      <w:r w:rsidRPr="00780AD2">
        <w:rPr>
          <w:rFonts w:ascii="Times New Roman" w:eastAsia="Times New Roman" w:hAnsi="Times New Roman" w:cs="Times New Roman"/>
          <w:i/>
          <w:iCs/>
          <w:color w:val="333333"/>
          <w:sz w:val="27"/>
          <w:szCs w:val="27"/>
          <w:lang w:eastAsia="ru-RU"/>
        </w:rPr>
        <w:t>При вовлечении колбочковой системы сетчатки в процесс позже в ходе заболевания при </w:t>
      </w:r>
      <w:r w:rsidRPr="00780AD2">
        <w:rPr>
          <w:rFonts w:ascii="Times New Roman" w:eastAsia="Times New Roman" w:hAnsi="Times New Roman" w:cs="Times New Roman"/>
          <w:b/>
          <w:bCs/>
          <w:i/>
          <w:iCs/>
          <w:color w:val="333333"/>
          <w:sz w:val="27"/>
          <w:szCs w:val="27"/>
          <w:lang w:eastAsia="ru-RU"/>
        </w:rPr>
        <w:t>ПР</w:t>
      </w:r>
      <w:r w:rsidRPr="00780AD2">
        <w:rPr>
          <w:rFonts w:ascii="Times New Roman" w:eastAsia="Times New Roman" w:hAnsi="Times New Roman" w:cs="Times New Roman"/>
          <w:i/>
          <w:iCs/>
          <w:color w:val="333333"/>
          <w:sz w:val="27"/>
          <w:szCs w:val="27"/>
          <w:lang w:eastAsia="ru-RU"/>
        </w:rPr>
        <w:t> возникает нарушение цветоощущения. Цветовое зрение у пациентов с </w:t>
      </w:r>
      <w:r w:rsidRPr="00780AD2">
        <w:rPr>
          <w:rFonts w:ascii="Times New Roman" w:eastAsia="Times New Roman" w:hAnsi="Times New Roman" w:cs="Times New Roman"/>
          <w:b/>
          <w:bCs/>
          <w:i/>
          <w:iCs/>
          <w:color w:val="333333"/>
          <w:sz w:val="27"/>
          <w:szCs w:val="27"/>
          <w:lang w:eastAsia="ru-RU"/>
        </w:rPr>
        <w:t>БШ</w:t>
      </w:r>
      <w:r w:rsidRPr="00780AD2">
        <w:rPr>
          <w:rFonts w:ascii="Times New Roman" w:eastAsia="Times New Roman" w:hAnsi="Times New Roman" w:cs="Times New Roman"/>
          <w:i/>
          <w:iCs/>
          <w:color w:val="333333"/>
          <w:sz w:val="27"/>
          <w:szCs w:val="27"/>
          <w:lang w:eastAsia="ru-RU"/>
        </w:rPr>
        <w:t> обычно нарушено на поздних стадиях заболевания, на начальных можно обнаружить легкую красно-зеленую дисхроматопсию. Более того, когда эти пациенты проходят оттеночный тест Фарнсворта-Манселла, можно отметить отклонения оси в синей части спектра. Цветовое зрение у пациентов с </w:t>
      </w:r>
      <w:r w:rsidRPr="00780AD2">
        <w:rPr>
          <w:rFonts w:ascii="Times New Roman" w:eastAsia="Times New Roman" w:hAnsi="Times New Roman" w:cs="Times New Roman"/>
          <w:b/>
          <w:bCs/>
          <w:i/>
          <w:iCs/>
          <w:color w:val="333333"/>
          <w:sz w:val="27"/>
          <w:szCs w:val="27"/>
          <w:lang w:eastAsia="ru-RU"/>
        </w:rPr>
        <w:t>ББ </w:t>
      </w:r>
      <w:r w:rsidRPr="00780AD2">
        <w:rPr>
          <w:rFonts w:ascii="Times New Roman" w:eastAsia="Times New Roman" w:hAnsi="Times New Roman" w:cs="Times New Roman"/>
          <w:i/>
          <w:iCs/>
          <w:color w:val="333333"/>
          <w:sz w:val="27"/>
          <w:szCs w:val="27"/>
          <w:lang w:eastAsia="ru-RU"/>
        </w:rPr>
        <w:t>обычно нарушается со 2-3 стадий заболевания. При </w:t>
      </w:r>
      <w:r w:rsidRPr="00780AD2">
        <w:rPr>
          <w:rFonts w:ascii="Times New Roman" w:eastAsia="Times New Roman" w:hAnsi="Times New Roman" w:cs="Times New Roman"/>
          <w:b/>
          <w:bCs/>
          <w:i/>
          <w:iCs/>
          <w:color w:val="333333"/>
          <w:sz w:val="27"/>
          <w:szCs w:val="27"/>
          <w:lang w:eastAsia="ru-RU"/>
        </w:rPr>
        <w:t>ВАЛ</w:t>
      </w:r>
      <w:r w:rsidRPr="00780AD2">
        <w:rPr>
          <w:rFonts w:ascii="Times New Roman" w:eastAsia="Times New Roman" w:hAnsi="Times New Roman" w:cs="Times New Roman"/>
          <w:i/>
          <w:iCs/>
          <w:color w:val="333333"/>
          <w:sz w:val="27"/>
          <w:szCs w:val="27"/>
          <w:lang w:eastAsia="ru-RU"/>
        </w:rPr>
        <w:t> имеет место выраженное нарушение цветоощущения. При</w:t>
      </w:r>
      <w:r w:rsidRPr="00780AD2">
        <w:rPr>
          <w:rFonts w:ascii="Times New Roman" w:eastAsia="Times New Roman" w:hAnsi="Times New Roman" w:cs="Times New Roman"/>
          <w:b/>
          <w:bCs/>
          <w:i/>
          <w:iCs/>
          <w:color w:val="333333"/>
          <w:sz w:val="27"/>
          <w:szCs w:val="27"/>
          <w:lang w:eastAsia="ru-RU"/>
        </w:rPr>
        <w:t> КД и КПД </w:t>
      </w:r>
      <w:r w:rsidRPr="00780AD2">
        <w:rPr>
          <w:rFonts w:ascii="Times New Roman" w:eastAsia="Times New Roman" w:hAnsi="Times New Roman" w:cs="Times New Roman"/>
          <w:i/>
          <w:iCs/>
          <w:color w:val="333333"/>
          <w:sz w:val="27"/>
          <w:szCs w:val="27"/>
          <w:lang w:eastAsia="ru-RU"/>
        </w:rPr>
        <w:t>можно обнаружить красно-зеленую дисхроматопсию</w:t>
      </w:r>
      <w:r w:rsidRPr="00780AD2">
        <w:rPr>
          <w:rFonts w:ascii="Times New Roman" w:eastAsia="Times New Roman" w:hAnsi="Times New Roman" w:cs="Times New Roman"/>
          <w:color w:val="222222"/>
          <w:sz w:val="27"/>
          <w:szCs w:val="27"/>
          <w:lang w:eastAsia="ru-RU"/>
        </w:rPr>
        <w:t>.</w:t>
      </w:r>
    </w:p>
    <w:p w:rsidR="00780AD2" w:rsidRPr="00780AD2" w:rsidRDefault="00780AD2" w:rsidP="00780AD2">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 </w:t>
      </w:r>
      <w:r w:rsidRPr="00780AD2">
        <w:rPr>
          <w:rFonts w:ascii="Times New Roman" w:eastAsia="Times New Roman" w:hAnsi="Times New Roman" w:cs="Times New Roman"/>
          <w:color w:val="222222"/>
          <w:sz w:val="27"/>
          <w:szCs w:val="27"/>
          <w:lang w:eastAsia="ru-RU"/>
        </w:rPr>
        <w:t>периметрия пациентам всем пациентам с НДС с целью определения функциональных изменений зрительного анализатора и их мониторинга для контроля прогрессирования заболевания с достаточными для этого зрительными функциями [39,41-42].</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Комментарии: </w:t>
      </w:r>
      <w:r w:rsidRPr="00780AD2">
        <w:rPr>
          <w:rFonts w:ascii="Times New Roman" w:eastAsia="Times New Roman" w:hAnsi="Times New Roman" w:cs="Times New Roman"/>
          <w:i/>
          <w:iCs/>
          <w:color w:val="333333"/>
          <w:sz w:val="27"/>
          <w:szCs w:val="27"/>
          <w:lang w:eastAsia="ru-RU"/>
        </w:rPr>
        <w:t>исследование периферического зрения важно для диагностики и оценки стадии и динамики течения НДС. Следует обратить внимание, на то, что периметрия осуществима лишь детям старшего возраста (в среднем после 10 лет), с достаточным уровнем интеллектуального развития. При этом значение имеет исследование поля зрения как с помощью движущихся (кинетическая периметрия), так и неподвижных стимулов (статическая периметрия).</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При </w:t>
      </w:r>
      <w:r w:rsidRPr="00780AD2">
        <w:rPr>
          <w:rFonts w:ascii="Times New Roman" w:eastAsia="Times New Roman" w:hAnsi="Times New Roman" w:cs="Times New Roman"/>
          <w:b/>
          <w:bCs/>
          <w:i/>
          <w:iCs/>
          <w:color w:val="333333"/>
          <w:sz w:val="27"/>
          <w:szCs w:val="27"/>
          <w:lang w:eastAsia="ru-RU"/>
        </w:rPr>
        <w:t>ПР</w:t>
      </w:r>
      <w:r w:rsidRPr="00780AD2">
        <w:rPr>
          <w:rFonts w:ascii="Times New Roman" w:eastAsia="Times New Roman" w:hAnsi="Times New Roman" w:cs="Times New Roman"/>
          <w:i/>
          <w:iCs/>
          <w:color w:val="333333"/>
          <w:sz w:val="27"/>
          <w:szCs w:val="27"/>
          <w:lang w:eastAsia="ru-RU"/>
        </w:rPr>
        <w:t> кинетическая периметрия по Гольдману обычно показывает кольцевую скотому в средней периферии поля зрения. Обычно они начинаются как группа изолированных скотом около 20 градусов от фиксации и постепенно сливаются, образуя частичное, за которым следует полное кольцо. Внешний край кольца относительно быстро расширяется к периферии, в то время как внутренний край медленно сужается в направлении фиксации. Пациенты часто имеют хорошее центральное зрение от небольшого центрального островка («туннельное зрение», или «трубчатое») до 50 или 60 лет Тестирование поля зрения полезно для мониторинга прогрессирования заболевания и документирования юридического статуса слабовидения и слепоты[41].</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При тестировании поля зрения у пациентов с </w:t>
      </w:r>
      <w:r w:rsidRPr="00780AD2">
        <w:rPr>
          <w:rFonts w:ascii="Times New Roman" w:eastAsia="Times New Roman" w:hAnsi="Times New Roman" w:cs="Times New Roman"/>
          <w:b/>
          <w:bCs/>
          <w:i/>
          <w:iCs/>
          <w:color w:val="333333"/>
          <w:sz w:val="27"/>
          <w:szCs w:val="27"/>
          <w:lang w:eastAsia="ru-RU"/>
        </w:rPr>
        <w:t>БШ </w:t>
      </w:r>
      <w:r w:rsidRPr="00780AD2">
        <w:rPr>
          <w:rFonts w:ascii="Times New Roman" w:eastAsia="Times New Roman" w:hAnsi="Times New Roman" w:cs="Times New Roman"/>
          <w:i/>
          <w:iCs/>
          <w:color w:val="333333"/>
          <w:sz w:val="27"/>
          <w:szCs w:val="27"/>
          <w:lang w:eastAsia="ru-RU"/>
        </w:rPr>
        <w:t xml:space="preserve">результаты часто бывают нормальными на ранних стадиях заболевания. Со временем относительные центральные скотомы прогрессируют до абсолютных центральных скотом. </w:t>
      </w:r>
      <w:r w:rsidRPr="00780AD2">
        <w:rPr>
          <w:rFonts w:ascii="Times New Roman" w:eastAsia="Times New Roman" w:hAnsi="Times New Roman" w:cs="Times New Roman"/>
          <w:i/>
          <w:iCs/>
          <w:color w:val="333333"/>
          <w:sz w:val="27"/>
          <w:szCs w:val="27"/>
          <w:lang w:eastAsia="ru-RU"/>
        </w:rPr>
        <w:lastRenderedPageBreak/>
        <w:t>Типичные пациенты с БШ обычно сохраняют периферические поля зрения[42].Однако в тяжелых случаях при широко распространенной атрофии сетчатки может возникнуть сужение их периферических границ. Другим особенно важным фактом является изменение предпочтительного локуса фиксации на сетчатке. В начале естественного течения БШ у большинства пациентов сохраняется фовеальная фиксация, но по мере прогрессирования заболевания развиваются абсолютные центральные скотомы, и предпочтительная фиксация сетчатки становится эксцентричной, что объективно регистрируется при микропериметрии. В большинстве случаев новая точка фиксации располагается над фовеа, где лучше всего контрастная чувствительность к стимулам с низкой пространственной и высокой временной частоты. Это также согласуется с тем фактом, что верхняя половина сетчатки имеет более высокую плотность ганглиозных клеток.</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При тестировании поля зрения у пациентов с </w:t>
      </w:r>
      <w:r w:rsidRPr="00780AD2">
        <w:rPr>
          <w:rFonts w:ascii="Times New Roman" w:eastAsia="Times New Roman" w:hAnsi="Times New Roman" w:cs="Times New Roman"/>
          <w:b/>
          <w:bCs/>
          <w:i/>
          <w:iCs/>
          <w:color w:val="333333"/>
          <w:sz w:val="27"/>
          <w:szCs w:val="27"/>
          <w:lang w:eastAsia="ru-RU"/>
        </w:rPr>
        <w:t>ББ</w:t>
      </w:r>
      <w:r w:rsidRPr="00780AD2">
        <w:rPr>
          <w:rFonts w:ascii="Times New Roman" w:eastAsia="Times New Roman" w:hAnsi="Times New Roman" w:cs="Times New Roman"/>
          <w:i/>
          <w:iCs/>
          <w:color w:val="333333"/>
          <w:sz w:val="27"/>
          <w:szCs w:val="27"/>
          <w:lang w:eastAsia="ru-RU"/>
        </w:rPr>
        <w:t>, оно часто бывает нормальным на ранних стадиях заболевания. Со временем могут возникать относительные центральные скотомы, которые прогрессируют до абсолютных центральных скотом. Сохраняются нормальные периферические поля зрения [39].</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Для </w:t>
      </w:r>
      <w:r w:rsidRPr="00780AD2">
        <w:rPr>
          <w:rFonts w:ascii="Times New Roman" w:eastAsia="Times New Roman" w:hAnsi="Times New Roman" w:cs="Times New Roman"/>
          <w:b/>
          <w:bCs/>
          <w:i/>
          <w:iCs/>
          <w:color w:val="333333"/>
          <w:sz w:val="27"/>
          <w:szCs w:val="27"/>
          <w:lang w:eastAsia="ru-RU"/>
        </w:rPr>
        <w:t>ВАЛ</w:t>
      </w:r>
      <w:r w:rsidRPr="00780AD2">
        <w:rPr>
          <w:rFonts w:ascii="Times New Roman" w:eastAsia="Times New Roman" w:hAnsi="Times New Roman" w:cs="Times New Roman"/>
          <w:i/>
          <w:iCs/>
          <w:color w:val="333333"/>
          <w:sz w:val="27"/>
          <w:szCs w:val="27"/>
          <w:lang w:eastAsia="ru-RU"/>
        </w:rPr>
        <w:t> характерно выраженное нарушение светочувствительности сетчатки, выпадение полей зрения вплоть до концентрического сужения [39].</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При </w:t>
      </w:r>
      <w:r w:rsidRPr="00780AD2">
        <w:rPr>
          <w:rFonts w:ascii="Times New Roman" w:eastAsia="Times New Roman" w:hAnsi="Times New Roman" w:cs="Times New Roman"/>
          <w:b/>
          <w:bCs/>
          <w:i/>
          <w:iCs/>
          <w:color w:val="333333"/>
          <w:sz w:val="27"/>
          <w:szCs w:val="27"/>
          <w:lang w:eastAsia="ru-RU"/>
        </w:rPr>
        <w:t>КД</w:t>
      </w:r>
      <w:r w:rsidRPr="00780AD2">
        <w:rPr>
          <w:rFonts w:ascii="Times New Roman" w:eastAsia="Times New Roman" w:hAnsi="Times New Roman" w:cs="Times New Roman"/>
          <w:i/>
          <w:iCs/>
          <w:color w:val="333333"/>
          <w:sz w:val="27"/>
          <w:szCs w:val="27"/>
          <w:lang w:eastAsia="ru-RU"/>
        </w:rPr>
        <w:t> и </w:t>
      </w:r>
      <w:r w:rsidRPr="00780AD2">
        <w:rPr>
          <w:rFonts w:ascii="Times New Roman" w:eastAsia="Times New Roman" w:hAnsi="Times New Roman" w:cs="Times New Roman"/>
          <w:b/>
          <w:bCs/>
          <w:i/>
          <w:iCs/>
          <w:color w:val="333333"/>
          <w:sz w:val="27"/>
          <w:szCs w:val="27"/>
          <w:lang w:eastAsia="ru-RU"/>
        </w:rPr>
        <w:t>КПД </w:t>
      </w:r>
      <w:r w:rsidRPr="00780AD2">
        <w:rPr>
          <w:rFonts w:ascii="Times New Roman" w:eastAsia="Times New Roman" w:hAnsi="Times New Roman" w:cs="Times New Roman"/>
          <w:i/>
          <w:iCs/>
          <w:color w:val="333333"/>
          <w:sz w:val="27"/>
          <w:szCs w:val="27"/>
          <w:lang w:eastAsia="ru-RU"/>
        </w:rPr>
        <w:t>появляется центральная скотома, приводящая к нарушению чтения, затем следуют фокальные дефекты периферического зрения [39].</w:t>
      </w:r>
    </w:p>
    <w:p w:rsidR="00780AD2" w:rsidRPr="00780AD2" w:rsidRDefault="00780AD2" w:rsidP="00780AD2">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w:t>
      </w:r>
      <w:r w:rsidRPr="00780AD2">
        <w:rPr>
          <w:rFonts w:ascii="Times New Roman" w:eastAsia="Times New Roman" w:hAnsi="Times New Roman" w:cs="Times New Roman"/>
          <w:color w:val="222222"/>
          <w:sz w:val="27"/>
          <w:szCs w:val="27"/>
          <w:lang w:eastAsia="ru-RU"/>
        </w:rPr>
        <w:t> электрофизиологическое исследование всем пациентам с НДС или с подозрением на его наличие для определения функционального состояния зрительного анализатора, включающее электроретинографию (ЭРГ), регистрацию зрительных вызванных потенциалов (ЗВП) на световые и структурированные стимулы, электроокулографию (ЭОГ) при наличии технических возможностей [59].</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Комментарии: </w:t>
      </w:r>
      <w:r w:rsidRPr="00780AD2">
        <w:rPr>
          <w:rFonts w:ascii="Times New Roman" w:eastAsia="Times New Roman" w:hAnsi="Times New Roman" w:cs="Times New Roman"/>
          <w:i/>
          <w:iCs/>
          <w:color w:val="333333"/>
          <w:sz w:val="27"/>
          <w:szCs w:val="27"/>
          <w:lang w:eastAsia="ru-RU"/>
        </w:rPr>
        <w:t xml:space="preserve">ЭРГ и ее компоненты служат объективным показателем функционального состояния сетчатки у взрослых и детей с НДС . К ЭРГ относятобщую (синонимы – максимальная,палочково-колбочковая ЭРГ), скотопическую, фотопическую ЭРГ, ритмическую ЭРГ, ЭРГ на структурированные стимулы (паттерн-ЭРГ, мфЭРГ). ЭРГ и ЗВП проводят взрослым и детям при отсутствии противопоказаний (фотосенситивной эпилепсии) как во время бодрствования, так и в состоянии медикаментозного сна или наркоза.  Электроокулография – метод регистрации постоянного </w:t>
      </w:r>
      <w:r w:rsidRPr="00780AD2">
        <w:rPr>
          <w:rFonts w:ascii="Times New Roman" w:eastAsia="Times New Roman" w:hAnsi="Times New Roman" w:cs="Times New Roman"/>
          <w:i/>
          <w:iCs/>
          <w:color w:val="333333"/>
          <w:sz w:val="27"/>
          <w:szCs w:val="27"/>
          <w:lang w:eastAsia="ru-RU"/>
        </w:rPr>
        <w:lastRenderedPageBreak/>
        <w:t>потенциала глаза. Особенно важными являются данные ЭФИ при отсутствии возможности оценки остроты зрения и состояния заднего сегмента глаза из-за возраста ребенка, когда нельзя визуализировать структуры заднего полюса.</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На ранних стадиях </w:t>
      </w:r>
      <w:r w:rsidRPr="00780AD2">
        <w:rPr>
          <w:rFonts w:ascii="Times New Roman" w:eastAsia="Times New Roman" w:hAnsi="Times New Roman" w:cs="Times New Roman"/>
          <w:b/>
          <w:bCs/>
          <w:i/>
          <w:iCs/>
          <w:color w:val="333333"/>
          <w:sz w:val="27"/>
          <w:szCs w:val="27"/>
          <w:lang w:eastAsia="ru-RU"/>
        </w:rPr>
        <w:t>ПР </w:t>
      </w:r>
      <w:r w:rsidRPr="00780AD2">
        <w:rPr>
          <w:rFonts w:ascii="Times New Roman" w:eastAsia="Times New Roman" w:hAnsi="Times New Roman" w:cs="Times New Roman"/>
          <w:i/>
          <w:iCs/>
          <w:color w:val="333333"/>
          <w:sz w:val="27"/>
          <w:szCs w:val="27"/>
          <w:lang w:eastAsia="ru-RU"/>
        </w:rPr>
        <w:t>наблюдается снижение амплитуд a- и b-волн ЭРГ, т.е. регистрируется субнормальная ЭРГ, латентность может быть увеличенной или нормальной. У пациентов с терминальными стадиями ЭРГ не регистрируется[43-45].</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При </w:t>
      </w:r>
      <w:r w:rsidRPr="00780AD2">
        <w:rPr>
          <w:rFonts w:ascii="Times New Roman" w:eastAsia="Times New Roman" w:hAnsi="Times New Roman" w:cs="Times New Roman"/>
          <w:b/>
          <w:bCs/>
          <w:i/>
          <w:iCs/>
          <w:color w:val="333333"/>
          <w:sz w:val="27"/>
          <w:szCs w:val="27"/>
          <w:lang w:eastAsia="ru-RU"/>
        </w:rPr>
        <w:t>БШ </w:t>
      </w:r>
      <w:r w:rsidRPr="00780AD2">
        <w:rPr>
          <w:rFonts w:ascii="Times New Roman" w:eastAsia="Times New Roman" w:hAnsi="Times New Roman" w:cs="Times New Roman"/>
          <w:i/>
          <w:iCs/>
          <w:color w:val="333333"/>
          <w:sz w:val="27"/>
          <w:szCs w:val="27"/>
          <w:lang w:eastAsia="ru-RU"/>
        </w:rPr>
        <w:t>Снижается амплитуда а- и b-волн макулярной (локальной) ЭРГ и ретинальная плотность  P1 и амплитуда N1 и P1 компонентов мфЭРГ  в центральном гексагоне и  парацентральных кольцах.   Снижается амплитуда компонента P50 паттерн-ЭРГ. Общая (максимальная  ЭРГ)  у  пациентов с БШ  обычно выявляет сохраняющийся  нормальный или субнормальный электроретинографический скотопический (палочковый) и фотопический (колбочковый) ответы, регистрирующиеся по стандартам международного общества клинической электрофизиологии зрения ISCEV. Однако пациенты с более распространенным заболеванием могут иметь заметно аномальные скотопические и фотопические ЭРГ [46,47].</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i/>
          <w:iCs/>
          <w:color w:val="333333"/>
          <w:sz w:val="27"/>
          <w:szCs w:val="27"/>
          <w:lang w:eastAsia="ru-RU"/>
        </w:rPr>
        <w:t>ББ </w:t>
      </w:r>
      <w:r w:rsidRPr="00780AD2">
        <w:rPr>
          <w:rFonts w:ascii="Times New Roman" w:eastAsia="Times New Roman" w:hAnsi="Times New Roman" w:cs="Times New Roman"/>
          <w:i/>
          <w:iCs/>
          <w:color w:val="333333"/>
          <w:sz w:val="27"/>
          <w:szCs w:val="27"/>
          <w:lang w:eastAsia="ru-RU"/>
        </w:rPr>
        <w:t>ЭОГ: изменена, имеет «плоский» вид, с коэффициентом Ардена (Ка=(А мак:А мин)х100 %, где А мак- максимальная амплитуда постоянного потенциала во время световой адаптации, мкВ/град, А мин- минимальная амплитуда во время темновой адаптации) 1,5 или менее. ЭРГ: в норме [20].</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Для </w:t>
      </w:r>
      <w:r w:rsidRPr="00780AD2">
        <w:rPr>
          <w:rFonts w:ascii="Times New Roman" w:eastAsia="Times New Roman" w:hAnsi="Times New Roman" w:cs="Times New Roman"/>
          <w:b/>
          <w:bCs/>
          <w:i/>
          <w:iCs/>
          <w:color w:val="333333"/>
          <w:sz w:val="27"/>
          <w:szCs w:val="27"/>
          <w:lang w:eastAsia="ru-RU"/>
        </w:rPr>
        <w:t>ВАЛ </w:t>
      </w:r>
      <w:r w:rsidRPr="00780AD2">
        <w:rPr>
          <w:rFonts w:ascii="Times New Roman" w:eastAsia="Times New Roman" w:hAnsi="Times New Roman" w:cs="Times New Roman"/>
          <w:i/>
          <w:iCs/>
          <w:color w:val="333333"/>
          <w:sz w:val="27"/>
          <w:szCs w:val="27"/>
          <w:lang w:eastAsia="ru-RU"/>
        </w:rPr>
        <w:t>характерна нерегистрируемая / угасшая ЭРГ, или сильно уменьшенная по амплитуде скотопическая и фотопическая электроретинограмма (ЭРГ). Нормальная ЭРГ исключает диагноз ВАЛ. Зрительные вызванные потенциалы вариабельны [48].</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При </w:t>
      </w:r>
      <w:r w:rsidRPr="00780AD2">
        <w:rPr>
          <w:rFonts w:ascii="Times New Roman" w:eastAsia="Times New Roman" w:hAnsi="Times New Roman" w:cs="Times New Roman"/>
          <w:b/>
          <w:bCs/>
          <w:i/>
          <w:iCs/>
          <w:color w:val="333333"/>
          <w:sz w:val="27"/>
          <w:szCs w:val="27"/>
          <w:lang w:eastAsia="ru-RU"/>
        </w:rPr>
        <w:t>КД</w:t>
      </w:r>
      <w:r w:rsidRPr="00780AD2">
        <w:rPr>
          <w:rFonts w:ascii="Times New Roman" w:eastAsia="Times New Roman" w:hAnsi="Times New Roman" w:cs="Times New Roman"/>
          <w:i/>
          <w:iCs/>
          <w:color w:val="333333"/>
          <w:sz w:val="27"/>
          <w:szCs w:val="27"/>
          <w:lang w:eastAsia="ru-RU"/>
        </w:rPr>
        <w:t> регистрируются исключительно снижение фотопических компонентов ЭРГ (фотопическая и высокочастотная ритмическая ЭРГ на 30 Гц). Палочковые ответы (скотопическая) ЭРГ снижаетсяв меньшей степени при </w:t>
      </w:r>
      <w:r w:rsidRPr="00780AD2">
        <w:rPr>
          <w:rFonts w:ascii="Times New Roman" w:eastAsia="Times New Roman" w:hAnsi="Times New Roman" w:cs="Times New Roman"/>
          <w:b/>
          <w:bCs/>
          <w:i/>
          <w:iCs/>
          <w:color w:val="333333"/>
          <w:sz w:val="27"/>
          <w:szCs w:val="27"/>
          <w:lang w:eastAsia="ru-RU"/>
        </w:rPr>
        <w:t>КПД.</w:t>
      </w:r>
      <w:r w:rsidRPr="00780AD2">
        <w:rPr>
          <w:rFonts w:ascii="Times New Roman" w:eastAsia="Times New Roman" w:hAnsi="Times New Roman" w:cs="Times New Roman"/>
          <w:i/>
          <w:iCs/>
          <w:color w:val="333333"/>
          <w:sz w:val="27"/>
          <w:szCs w:val="27"/>
          <w:lang w:eastAsia="ru-RU"/>
        </w:rPr>
        <w:t> При </w:t>
      </w:r>
      <w:r w:rsidRPr="00780AD2">
        <w:rPr>
          <w:rFonts w:ascii="Times New Roman" w:eastAsia="Times New Roman" w:hAnsi="Times New Roman" w:cs="Times New Roman"/>
          <w:b/>
          <w:bCs/>
          <w:i/>
          <w:iCs/>
          <w:color w:val="333333"/>
          <w:sz w:val="27"/>
          <w:szCs w:val="27"/>
          <w:lang w:eastAsia="ru-RU"/>
        </w:rPr>
        <w:t>КД</w:t>
      </w:r>
      <w:r w:rsidRPr="00780AD2">
        <w:rPr>
          <w:rFonts w:ascii="Times New Roman" w:eastAsia="Times New Roman" w:hAnsi="Times New Roman" w:cs="Times New Roman"/>
          <w:i/>
          <w:iCs/>
          <w:color w:val="333333"/>
          <w:sz w:val="27"/>
          <w:szCs w:val="27"/>
          <w:lang w:eastAsia="ru-RU"/>
        </w:rPr>
        <w:t> и </w:t>
      </w:r>
      <w:r w:rsidRPr="00780AD2">
        <w:rPr>
          <w:rFonts w:ascii="Times New Roman" w:eastAsia="Times New Roman" w:hAnsi="Times New Roman" w:cs="Times New Roman"/>
          <w:b/>
          <w:bCs/>
          <w:i/>
          <w:iCs/>
          <w:color w:val="333333"/>
          <w:sz w:val="27"/>
          <w:szCs w:val="27"/>
          <w:lang w:eastAsia="ru-RU"/>
        </w:rPr>
        <w:t>КПД</w:t>
      </w:r>
      <w:r w:rsidRPr="00780AD2">
        <w:rPr>
          <w:rFonts w:ascii="Times New Roman" w:eastAsia="Times New Roman" w:hAnsi="Times New Roman" w:cs="Times New Roman"/>
          <w:i/>
          <w:iCs/>
          <w:color w:val="333333"/>
          <w:sz w:val="27"/>
          <w:szCs w:val="27"/>
          <w:lang w:eastAsia="ru-RU"/>
        </w:rPr>
        <w:t> снижается амплитуда а- и b-волн макулярной (локальной) ЭРГ и ретинальная плотность P1 и амплитуда N1 и P1 компонентов мфЭРГ в центральном гексагонеи  парацентральных кольцах.   Снижается амплитуда компонента P50 паттерн-ЭРГ[49].</w:t>
      </w:r>
    </w:p>
    <w:p w:rsidR="00780AD2" w:rsidRPr="00780AD2" w:rsidRDefault="00780AD2" w:rsidP="00780AD2">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 оптическое исследование сетчатки с помощью компьютерного анализатора (</w:t>
      </w:r>
      <w:r w:rsidRPr="00780AD2">
        <w:rPr>
          <w:rFonts w:ascii="Times New Roman" w:eastAsia="Times New Roman" w:hAnsi="Times New Roman" w:cs="Times New Roman"/>
          <w:color w:val="222222"/>
          <w:sz w:val="27"/>
          <w:szCs w:val="27"/>
          <w:lang w:eastAsia="ru-RU"/>
        </w:rPr>
        <w:t xml:space="preserve">оптическая когерентная томография  - ОКТ) в условиях медикаментозного мидриаза (с использованием антихолинергических средств и симпатомиметиков, кроме противоглаукомных препаратов, включая фиксированные комбинации)  всем </w:t>
      </w:r>
      <w:r w:rsidRPr="00780AD2">
        <w:rPr>
          <w:rFonts w:ascii="Times New Roman" w:eastAsia="Times New Roman" w:hAnsi="Times New Roman" w:cs="Times New Roman"/>
          <w:color w:val="222222"/>
          <w:sz w:val="27"/>
          <w:szCs w:val="27"/>
          <w:lang w:eastAsia="ru-RU"/>
        </w:rPr>
        <w:lastRenderedPageBreak/>
        <w:t>пациентам с НДС или с подозрением на ее наличие при диагностике заболевания, динамическом наблюдении и контроле за лечением с целью выявления патологических изменений витреомакулярного интерфейса  [50-64].</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i/>
          <w:iCs/>
          <w:color w:val="333333"/>
          <w:sz w:val="27"/>
          <w:szCs w:val="27"/>
          <w:lang w:eastAsia="ru-RU"/>
        </w:rPr>
        <w:t>Комментарии:</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Для </w:t>
      </w:r>
      <w:r w:rsidRPr="00780AD2">
        <w:rPr>
          <w:rFonts w:ascii="Times New Roman" w:eastAsia="Times New Roman" w:hAnsi="Times New Roman" w:cs="Times New Roman"/>
          <w:b/>
          <w:bCs/>
          <w:i/>
          <w:iCs/>
          <w:color w:val="333333"/>
          <w:sz w:val="27"/>
          <w:szCs w:val="27"/>
          <w:lang w:eastAsia="ru-RU"/>
        </w:rPr>
        <w:t>ПР</w:t>
      </w:r>
      <w:r w:rsidRPr="00780AD2">
        <w:rPr>
          <w:rFonts w:ascii="Times New Roman" w:eastAsia="Times New Roman" w:hAnsi="Times New Roman" w:cs="Times New Roman"/>
          <w:i/>
          <w:iCs/>
          <w:color w:val="333333"/>
          <w:sz w:val="27"/>
          <w:szCs w:val="27"/>
          <w:lang w:eastAsia="ru-RU"/>
        </w:rPr>
        <w:t> характерно истончение наружного, в меньшей степени, внутреннего слоя сетчатки [50,51]. На периферии скана выявляется дефект трехслойной наружной структуры сетчатки на периферии с потерей эллипсоида (линии сочленения наружных и внутренних сегментов фоторецепторов) [52-54]. Потеря или прерывистость эллипсоида характеризует переход от здоровой к пораженной сетчатке. ОКТ применяется для выявления кистозных макулярных изменений [55-58], эпиретинальной мембраны и синдрома витреомакулярной тракции, наблюдаемых у некоторых пациентов с ПР со сниженным центральным зрением [59]. При КМО, ассоциированным с пигментным ретинитом, на ОКТ выявляются многочисленные полиморфные кистозные полости на уровне внутреннего ядерного слоя [55-58].</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ОКТ при </w:t>
      </w:r>
      <w:r w:rsidRPr="00780AD2">
        <w:rPr>
          <w:rFonts w:ascii="Times New Roman" w:eastAsia="Times New Roman" w:hAnsi="Times New Roman" w:cs="Times New Roman"/>
          <w:b/>
          <w:bCs/>
          <w:i/>
          <w:iCs/>
          <w:color w:val="333333"/>
          <w:sz w:val="27"/>
          <w:szCs w:val="27"/>
          <w:lang w:eastAsia="ru-RU"/>
        </w:rPr>
        <w:t>БШ</w:t>
      </w:r>
      <w:r w:rsidRPr="00780AD2">
        <w:rPr>
          <w:rFonts w:ascii="Times New Roman" w:eastAsia="Times New Roman" w:hAnsi="Times New Roman" w:cs="Times New Roman"/>
          <w:i/>
          <w:iCs/>
          <w:color w:val="333333"/>
          <w:sz w:val="27"/>
          <w:szCs w:val="27"/>
          <w:lang w:eastAsia="ru-RU"/>
        </w:rPr>
        <w:t> позволяет на ранней стадии выявить накопление липофусцина в РПЭ и дезорганизацию фоторецепторного слоя. В центре выявляется дефект трехслойной структуры наружной сетчатки с потерей эллипсоида (линии сочленения наружных и внутренних сегментов фоторецепторов). В сочетании с данными аутофлюоресценции ОКТ позволяет уточнить тяжесть заболевания. С помощью ОКТ выявляется истончение сетчатки в фовеолярной зоне, потеря ПЭС и фоторецепторов, усиление сигнала от хориоидеи [60].</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При </w:t>
      </w:r>
      <w:r w:rsidRPr="00780AD2">
        <w:rPr>
          <w:rFonts w:ascii="Times New Roman" w:eastAsia="Times New Roman" w:hAnsi="Times New Roman" w:cs="Times New Roman"/>
          <w:b/>
          <w:bCs/>
          <w:i/>
          <w:iCs/>
          <w:color w:val="333333"/>
          <w:sz w:val="27"/>
          <w:szCs w:val="27"/>
          <w:lang w:eastAsia="ru-RU"/>
        </w:rPr>
        <w:t>ББ </w:t>
      </w:r>
      <w:r w:rsidRPr="00780AD2">
        <w:rPr>
          <w:rFonts w:ascii="Times New Roman" w:eastAsia="Times New Roman" w:hAnsi="Times New Roman" w:cs="Times New Roman"/>
          <w:i/>
          <w:iCs/>
          <w:color w:val="333333"/>
          <w:sz w:val="27"/>
          <w:szCs w:val="27"/>
          <w:lang w:eastAsia="ru-RU"/>
        </w:rPr>
        <w:t>с помощью ОКТ оценивается локализация вителлиформного фокуса в субретинальном пространстве, визуализируется утолщение наружных сегментов колбочек. ОКТ может использоваться для оценки жидкости, ассоциированной  с ХНВ. На вителлиформной стадии </w:t>
      </w:r>
      <w:r w:rsidRPr="00780AD2">
        <w:rPr>
          <w:rFonts w:ascii="Times New Roman" w:eastAsia="Times New Roman" w:hAnsi="Times New Roman" w:cs="Times New Roman"/>
          <w:b/>
          <w:bCs/>
          <w:i/>
          <w:iCs/>
          <w:color w:val="333333"/>
          <w:sz w:val="27"/>
          <w:szCs w:val="27"/>
          <w:lang w:eastAsia="ru-RU"/>
        </w:rPr>
        <w:t>ББ</w:t>
      </w:r>
      <w:r w:rsidRPr="00780AD2">
        <w:rPr>
          <w:rFonts w:ascii="Times New Roman" w:eastAsia="Times New Roman" w:hAnsi="Times New Roman" w:cs="Times New Roman"/>
          <w:i/>
          <w:iCs/>
          <w:color w:val="333333"/>
          <w:sz w:val="27"/>
          <w:szCs w:val="27"/>
          <w:lang w:eastAsia="ru-RU"/>
        </w:rPr>
        <w:t xml:space="preserve"> на ОКТ выявляется наличие субфовеолярного куполообразного вителлиформного очага между ПЭС и мембраной Бруха - отслойка пигментного эпителия, заполненная гомогенным гиперрефлективным содержимым. На стадии псевдогипопиона вителлиформный материал оседает в нижних отделах субретинального пространства, а в верхних отделах образуется оптически пустая зона, четко визуализируется горизонтальная граница раздела двух сред. Вертикальное ОКТ-сканирование показывает прозрачную жидкость сверху и четкую границу отложенного гиперрефлективного желточного материала. У пациентов с ББ </w:t>
      </w:r>
      <w:r w:rsidRPr="00780AD2">
        <w:rPr>
          <w:rFonts w:ascii="Times New Roman" w:eastAsia="Times New Roman" w:hAnsi="Times New Roman" w:cs="Times New Roman"/>
          <w:i/>
          <w:iCs/>
          <w:color w:val="333333"/>
          <w:sz w:val="27"/>
          <w:szCs w:val="27"/>
          <w:lang w:eastAsia="ru-RU"/>
        </w:rPr>
        <w:lastRenderedPageBreak/>
        <w:t>выявляют прогрессирующую дезорганизацию и истончение субмакулярного ПЭС  на OCT по сравнению с нормальным контролем, в. т.ч. на IV стадии заболевания. На атрофической стадии заболевания на ОКТ может наблюдаться истончение сетчатки, подобное географической атрофии при возрастной макулярной дегенерации: выявляются характерные структурные изменения в виде отсутствия наружного ядерного слоя, наружной пограничной мембраны, наружных и внутренних сегментов фоторецепторов и ПЭС [61].</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При </w:t>
      </w:r>
      <w:r w:rsidRPr="00780AD2">
        <w:rPr>
          <w:rFonts w:ascii="Times New Roman" w:eastAsia="Times New Roman" w:hAnsi="Times New Roman" w:cs="Times New Roman"/>
          <w:b/>
          <w:bCs/>
          <w:i/>
          <w:iCs/>
          <w:color w:val="333333"/>
          <w:sz w:val="27"/>
          <w:szCs w:val="27"/>
          <w:lang w:eastAsia="ru-RU"/>
        </w:rPr>
        <w:t>ВАЛ </w:t>
      </w:r>
      <w:r w:rsidRPr="00780AD2">
        <w:rPr>
          <w:rFonts w:ascii="Times New Roman" w:eastAsia="Times New Roman" w:hAnsi="Times New Roman" w:cs="Times New Roman"/>
          <w:i/>
          <w:iCs/>
          <w:color w:val="333333"/>
          <w:sz w:val="27"/>
          <w:szCs w:val="27"/>
          <w:lang w:eastAsia="ru-RU"/>
        </w:rPr>
        <w:t>на ОКТ - часто встречается атрофия сетчатки [62].</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i/>
          <w:iCs/>
          <w:color w:val="333333"/>
          <w:sz w:val="27"/>
          <w:szCs w:val="27"/>
          <w:lang w:eastAsia="ru-RU"/>
        </w:rPr>
        <w:t>КД </w:t>
      </w:r>
      <w:r w:rsidRPr="00780AD2">
        <w:rPr>
          <w:rFonts w:ascii="Times New Roman" w:eastAsia="Times New Roman" w:hAnsi="Times New Roman" w:cs="Times New Roman"/>
          <w:i/>
          <w:iCs/>
          <w:color w:val="333333"/>
          <w:sz w:val="27"/>
          <w:szCs w:val="27"/>
          <w:lang w:eastAsia="ru-RU"/>
        </w:rPr>
        <w:t>на ОКТ В фовеа выявляется дефект трехслойной структуры наружной  сетчатки с потерей эллипсоида. При</w:t>
      </w:r>
      <w:r w:rsidRPr="00780AD2">
        <w:rPr>
          <w:rFonts w:ascii="Times New Roman" w:eastAsia="Times New Roman" w:hAnsi="Times New Roman" w:cs="Times New Roman"/>
          <w:b/>
          <w:bCs/>
          <w:i/>
          <w:iCs/>
          <w:color w:val="333333"/>
          <w:sz w:val="27"/>
          <w:szCs w:val="27"/>
          <w:lang w:eastAsia="ru-RU"/>
        </w:rPr>
        <w:t> КПД</w:t>
      </w:r>
      <w:r w:rsidRPr="00780AD2">
        <w:rPr>
          <w:rFonts w:ascii="Times New Roman" w:eastAsia="Times New Roman" w:hAnsi="Times New Roman" w:cs="Times New Roman"/>
          <w:i/>
          <w:iCs/>
          <w:color w:val="333333"/>
          <w:sz w:val="27"/>
          <w:szCs w:val="27"/>
          <w:lang w:eastAsia="ru-RU"/>
        </w:rPr>
        <w:t> дефект линии сочленения распространяется за пределы фовеа вплоть до полного отсутствия эллипсоида. Выявляется дезорганизация сетчатки на всем протяжении среза [63-64].</w:t>
      </w:r>
    </w:p>
    <w:p w:rsidR="00780AD2" w:rsidRPr="00780AD2" w:rsidRDefault="00780AD2" w:rsidP="00780AD2">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 </w:t>
      </w:r>
      <w:r w:rsidRPr="00780AD2">
        <w:rPr>
          <w:rFonts w:ascii="Times New Roman" w:eastAsia="Times New Roman" w:hAnsi="Times New Roman" w:cs="Times New Roman"/>
          <w:color w:val="222222"/>
          <w:sz w:val="27"/>
          <w:szCs w:val="27"/>
          <w:lang w:eastAsia="ru-RU"/>
        </w:rPr>
        <w:t>оптическое исследование сетчатки с помощью компьютерного анализатора в режиме ангиографии (ОКТ-А при наличии технических возможностей) пациентам с НДС с подозрением на ХНВ [65].</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i/>
          <w:iCs/>
          <w:color w:val="333333"/>
          <w:sz w:val="27"/>
          <w:szCs w:val="27"/>
          <w:lang w:eastAsia="ru-RU"/>
        </w:rPr>
        <w:t>Комментарии: </w:t>
      </w:r>
      <w:r w:rsidRPr="00780AD2">
        <w:rPr>
          <w:rFonts w:ascii="Times New Roman" w:eastAsia="Times New Roman" w:hAnsi="Times New Roman" w:cs="Times New Roman"/>
          <w:color w:val="222222"/>
          <w:sz w:val="27"/>
          <w:szCs w:val="27"/>
          <w:lang w:eastAsia="ru-RU"/>
        </w:rPr>
        <w:t>необходимость и частота ОКТ-А определяется врачом-офтальмологом в зависимости от особенностей течения заболевания</w:t>
      </w:r>
      <w:r w:rsidRPr="00780AD2">
        <w:rPr>
          <w:rFonts w:ascii="Times New Roman" w:eastAsia="Times New Roman" w:hAnsi="Times New Roman" w:cs="Times New Roman"/>
          <w:b/>
          <w:bCs/>
          <w:color w:val="222222"/>
          <w:sz w:val="27"/>
          <w:szCs w:val="27"/>
          <w:lang w:eastAsia="ru-RU"/>
        </w:rPr>
        <w:t>.</w:t>
      </w:r>
    </w:p>
    <w:p w:rsidR="00780AD2" w:rsidRPr="00780AD2" w:rsidRDefault="00780AD2" w:rsidP="00780AD2">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w:t>
      </w:r>
      <w:r w:rsidRPr="00780AD2">
        <w:rPr>
          <w:rFonts w:ascii="Times New Roman" w:eastAsia="Times New Roman" w:hAnsi="Times New Roman" w:cs="Times New Roman"/>
          <w:color w:val="222222"/>
          <w:sz w:val="27"/>
          <w:szCs w:val="27"/>
          <w:lang w:eastAsia="ru-RU"/>
        </w:rPr>
        <w:t> исследование глазного дна на аутофлюоресценцию при наличии технической возможности пациентам с НДС с подозрением на поражение ПЭC при диагностике, динамическом наблюдении и контроле за лечением с целью выявления и мониторинга изменений ПЭC [66].</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i/>
          <w:iCs/>
          <w:color w:val="333333"/>
          <w:sz w:val="27"/>
          <w:szCs w:val="27"/>
          <w:lang w:eastAsia="ru-RU"/>
        </w:rPr>
        <w:t>Комментарии: </w:t>
      </w:r>
      <w:r w:rsidRPr="00780AD2">
        <w:rPr>
          <w:rFonts w:ascii="Times New Roman" w:eastAsia="Times New Roman" w:hAnsi="Times New Roman" w:cs="Times New Roman"/>
          <w:color w:val="222222"/>
          <w:sz w:val="27"/>
          <w:szCs w:val="27"/>
          <w:lang w:eastAsia="ru-RU"/>
        </w:rPr>
        <w:t>необходимость и частота аутофлюоресеценции определяется врачом-офтальмологом в зависимости от особенностей течения заболевания.</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При </w:t>
      </w:r>
      <w:r w:rsidRPr="00780AD2">
        <w:rPr>
          <w:rFonts w:ascii="Times New Roman" w:eastAsia="Times New Roman" w:hAnsi="Times New Roman" w:cs="Times New Roman"/>
          <w:b/>
          <w:bCs/>
          <w:i/>
          <w:iCs/>
          <w:color w:val="333333"/>
          <w:sz w:val="27"/>
          <w:szCs w:val="27"/>
          <w:lang w:eastAsia="ru-RU"/>
        </w:rPr>
        <w:t>ПР </w:t>
      </w:r>
      <w:r w:rsidRPr="00780AD2">
        <w:rPr>
          <w:rFonts w:ascii="Times New Roman" w:eastAsia="Times New Roman" w:hAnsi="Times New Roman" w:cs="Times New Roman"/>
          <w:i/>
          <w:iCs/>
          <w:color w:val="333333"/>
          <w:sz w:val="27"/>
          <w:szCs w:val="27"/>
          <w:lang w:eastAsia="ru-RU"/>
        </w:rPr>
        <w:t>визуализируются участки гипоаутофлуоресценции на периферии сетчатки вследствие дегенерации фоторецепторов и ПЭС. Парафовеально выявляется гипераутофлуоресцентное кольцо, известное как кольцо Робсона — Холдера, которое является границей между функционально нормальной сетчаткой и измененной сетчаткой. Сужение диаметра кольца может служить объективным критерием прогрессирования заболевания. [66-67].</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Кистовидный макулярный отек при </w:t>
      </w:r>
      <w:r w:rsidRPr="00780AD2">
        <w:rPr>
          <w:rFonts w:ascii="Times New Roman" w:eastAsia="Times New Roman" w:hAnsi="Times New Roman" w:cs="Times New Roman"/>
          <w:b/>
          <w:bCs/>
          <w:i/>
          <w:iCs/>
          <w:color w:val="333333"/>
          <w:sz w:val="27"/>
          <w:szCs w:val="27"/>
          <w:lang w:eastAsia="ru-RU"/>
        </w:rPr>
        <w:t>ПР</w:t>
      </w:r>
      <w:r w:rsidRPr="00780AD2">
        <w:rPr>
          <w:rFonts w:ascii="Times New Roman" w:eastAsia="Times New Roman" w:hAnsi="Times New Roman" w:cs="Times New Roman"/>
          <w:i/>
          <w:iCs/>
          <w:color w:val="333333"/>
          <w:sz w:val="27"/>
          <w:szCs w:val="27"/>
          <w:lang w:eastAsia="ru-RU"/>
        </w:rPr>
        <w:t> визуализируется в виде мультифокальной гипер- или изофлуоресценции в центре макулы, по форме напоминающей «лепестки» [68].</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lastRenderedPageBreak/>
        <w:t>При </w:t>
      </w:r>
      <w:r w:rsidRPr="00780AD2">
        <w:rPr>
          <w:rFonts w:ascii="Times New Roman" w:eastAsia="Times New Roman" w:hAnsi="Times New Roman" w:cs="Times New Roman"/>
          <w:b/>
          <w:bCs/>
          <w:i/>
          <w:iCs/>
          <w:color w:val="333333"/>
          <w:sz w:val="27"/>
          <w:szCs w:val="27"/>
          <w:lang w:eastAsia="ru-RU"/>
        </w:rPr>
        <w:t>БШ </w:t>
      </w:r>
      <w:r w:rsidRPr="00780AD2">
        <w:rPr>
          <w:rFonts w:ascii="Times New Roman" w:eastAsia="Times New Roman" w:hAnsi="Times New Roman" w:cs="Times New Roman"/>
          <w:i/>
          <w:iCs/>
          <w:color w:val="333333"/>
          <w:sz w:val="27"/>
          <w:szCs w:val="27"/>
          <w:lang w:eastAsia="ru-RU"/>
        </w:rPr>
        <w:t>патологическая аутофлюоресценция является ранним признаком формы, связанной с геном АВСА4 и хорошо коррелирует с тяжестью локальных изменений. Усиление аутофлюоресценции при всех других нормальных параметрах предполагает, что отложение липофусцина в ПЭС может быть первым ранним признаком при заболевании, связанном с ABCA4. Желтоватые пятна сразу после возникновения гипераутофлюоресцируют, в дальнейшем их флюоресценция уменьшается и при атрофии ПЭС они становятся гипоаутофлюоресцирующими. Имеются данные, что изменения длинноволновой (инфракрасной) АФ, обусловленной преимущественно флюоресценцией меланина, выявляются при </w:t>
      </w:r>
      <w:r w:rsidRPr="00780AD2">
        <w:rPr>
          <w:rFonts w:ascii="Times New Roman" w:eastAsia="Times New Roman" w:hAnsi="Times New Roman" w:cs="Times New Roman"/>
          <w:b/>
          <w:bCs/>
          <w:i/>
          <w:iCs/>
          <w:color w:val="333333"/>
          <w:sz w:val="27"/>
          <w:szCs w:val="27"/>
          <w:lang w:eastAsia="ru-RU"/>
        </w:rPr>
        <w:t>БШ</w:t>
      </w:r>
      <w:r w:rsidRPr="00780AD2">
        <w:rPr>
          <w:rFonts w:ascii="Times New Roman" w:eastAsia="Times New Roman" w:hAnsi="Times New Roman" w:cs="Times New Roman"/>
          <w:i/>
          <w:iCs/>
          <w:color w:val="333333"/>
          <w:sz w:val="27"/>
          <w:szCs w:val="27"/>
          <w:lang w:eastAsia="ru-RU"/>
        </w:rPr>
        <w:t> раньше, чем коротковолновой аутофлюоресценции. На терминальной стадии визуализируется центральная зона атрофии, которая может быть окружена полиморфными желтыми перифовеолярными пятнами.</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i/>
          <w:iCs/>
          <w:color w:val="333333"/>
          <w:sz w:val="27"/>
          <w:szCs w:val="27"/>
          <w:lang w:eastAsia="ru-RU"/>
        </w:rPr>
        <w:t>ББ </w:t>
      </w:r>
      <w:r w:rsidRPr="00780AD2">
        <w:rPr>
          <w:rFonts w:ascii="Times New Roman" w:eastAsia="Times New Roman" w:hAnsi="Times New Roman" w:cs="Times New Roman"/>
          <w:i/>
          <w:iCs/>
          <w:color w:val="333333"/>
          <w:sz w:val="27"/>
          <w:szCs w:val="27"/>
          <w:lang w:eastAsia="ru-RU"/>
        </w:rPr>
        <w:t>Аутофлюоресценция желточного материала обычно характеризуется гомогенным усилением флюоресценции (вителлиформный материал гипераутофлюоресцирует) и имеет круглую или овальную форму на желточной стадии. На стадии псевдогипопиона усиленная аутофлуоресценция видна в нижней половине кисты, где откладывается вителлиформный материал.  На стадии деградации желточного содержимого аутофлюоресценция становится пятнистой с участками гипоаутофлуоресценции. На стадии деградации – «болтуньи» и разрыва кисты ББ визуализируется пятнистая аутофлуоресценция. На атрофической стадии наблюдается сниженный аутофлюоресцентный сигнал.  Периферическое кольцо / маленькие периферические фокусы гипер-аутофлуоресценции могут быть отмечены на стадии разрыва кисты [19]. На поздних стадиях обычно наблюдается центральная гипоаутофлоресценция и периферическая гипераутофлюоресценция. [20]</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i/>
          <w:iCs/>
          <w:color w:val="333333"/>
          <w:sz w:val="27"/>
          <w:szCs w:val="27"/>
          <w:lang w:eastAsia="ru-RU"/>
        </w:rPr>
        <w:t> ВАЛ</w:t>
      </w:r>
      <w:r w:rsidRPr="00780AD2">
        <w:rPr>
          <w:rFonts w:ascii="Times New Roman" w:eastAsia="Times New Roman" w:hAnsi="Times New Roman" w:cs="Times New Roman"/>
          <w:i/>
          <w:iCs/>
          <w:color w:val="333333"/>
          <w:sz w:val="27"/>
          <w:szCs w:val="27"/>
          <w:lang w:eastAsia="ru-RU"/>
        </w:rPr>
        <w:t> Аутофлюореценция  зависит от подтипа.</w:t>
      </w:r>
    </w:p>
    <w:p w:rsidR="00780AD2" w:rsidRPr="00780AD2" w:rsidRDefault="00780AD2" w:rsidP="00780AD2">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 </w:t>
      </w:r>
      <w:r w:rsidRPr="00780AD2">
        <w:rPr>
          <w:rFonts w:ascii="Times New Roman" w:eastAsia="Times New Roman" w:hAnsi="Times New Roman" w:cs="Times New Roman"/>
          <w:color w:val="222222"/>
          <w:sz w:val="27"/>
          <w:szCs w:val="27"/>
          <w:lang w:eastAsia="ru-RU"/>
        </w:rPr>
        <w:t>флюоресцентная ангиография глаза (ФАГ) в условиях мидриаза пациентам с НДС в диагностически сложных случаях (при наличии технических возможностей) с при диагностике, динамическом наблюдении и контроле за лечением с целью дифференциальной диагностики, уточнения наличия ХНВ и выявления дополнительных критериев ее активности, принятия решения о тактике введения [71]</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lastRenderedPageBreak/>
        <w:t>Комментарии: </w:t>
      </w:r>
      <w:r w:rsidRPr="00780AD2">
        <w:rPr>
          <w:rFonts w:ascii="Times New Roman" w:eastAsia="Times New Roman" w:hAnsi="Times New Roman" w:cs="Times New Roman"/>
          <w:color w:val="222222"/>
          <w:sz w:val="27"/>
          <w:szCs w:val="27"/>
          <w:lang w:eastAsia="ru-RU"/>
        </w:rPr>
        <w:t>необходимость и частота ФАГ определяется врачом-офтальмологом в зависимости от особенностей течения заболевания</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Таблица 1.</w:t>
      </w:r>
      <w:r w:rsidRPr="00780AD2">
        <w:rPr>
          <w:rFonts w:ascii="Times New Roman" w:eastAsia="Times New Roman" w:hAnsi="Times New Roman" w:cs="Times New Roman"/>
          <w:color w:val="222222"/>
          <w:sz w:val="27"/>
          <w:szCs w:val="27"/>
          <w:lang w:eastAsia="ru-RU"/>
        </w:rPr>
        <w:t> Основные диагностические критерии установления диагноза НДС</w:t>
      </w:r>
    </w:p>
    <w:tbl>
      <w:tblPr>
        <w:tblW w:w="11850" w:type="dxa"/>
        <w:tblCellMar>
          <w:left w:w="0" w:type="dxa"/>
          <w:right w:w="0" w:type="dxa"/>
        </w:tblCellMar>
        <w:tblLook w:val="04A0" w:firstRow="1" w:lastRow="0" w:firstColumn="1" w:lastColumn="0" w:noHBand="0" w:noVBand="1"/>
      </w:tblPr>
      <w:tblGrid>
        <w:gridCol w:w="2347"/>
        <w:gridCol w:w="3159"/>
        <w:gridCol w:w="6344"/>
      </w:tblGrid>
      <w:tr w:rsidR="00780AD2" w:rsidRPr="00780AD2" w:rsidTr="00780AD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80AD2" w:rsidRPr="00780AD2" w:rsidRDefault="00780AD2" w:rsidP="00780AD2">
            <w:pPr>
              <w:spacing w:after="0" w:line="240" w:lineRule="atLeast"/>
              <w:jc w:val="both"/>
              <w:rPr>
                <w:rFonts w:ascii="Verdana" w:eastAsia="Times New Roman" w:hAnsi="Verdana" w:cs="Times New Roman"/>
                <w:b/>
                <w:bCs/>
                <w:sz w:val="27"/>
                <w:szCs w:val="27"/>
                <w:lang w:eastAsia="ru-RU"/>
              </w:rPr>
            </w:pPr>
            <w:r w:rsidRPr="00780AD2">
              <w:rPr>
                <w:rFonts w:ascii="Verdana" w:eastAsia="Times New Roman" w:hAnsi="Verdana" w:cs="Times New Roman"/>
                <w:b/>
                <w:bCs/>
                <w:sz w:val="27"/>
                <w:szCs w:val="27"/>
                <w:lang w:eastAsia="ru-RU"/>
              </w:rPr>
              <w:t>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80AD2" w:rsidRPr="00780AD2" w:rsidRDefault="00780AD2" w:rsidP="00780AD2">
            <w:pPr>
              <w:spacing w:after="0" w:line="240" w:lineRule="atLeast"/>
              <w:jc w:val="both"/>
              <w:rPr>
                <w:rFonts w:ascii="Verdana" w:eastAsia="Times New Roman" w:hAnsi="Verdana" w:cs="Times New Roman"/>
                <w:b/>
                <w:bCs/>
                <w:sz w:val="27"/>
                <w:szCs w:val="27"/>
                <w:lang w:eastAsia="ru-RU"/>
              </w:rPr>
            </w:pPr>
            <w:r w:rsidRPr="00780AD2">
              <w:rPr>
                <w:rFonts w:ascii="Verdana" w:eastAsia="Times New Roman" w:hAnsi="Verdana" w:cs="Times New Roman"/>
                <w:b/>
                <w:bCs/>
                <w:sz w:val="27"/>
                <w:szCs w:val="27"/>
                <w:lang w:eastAsia="ru-RU"/>
              </w:rPr>
              <w:t>Жалобы и диагностика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80AD2" w:rsidRPr="00780AD2" w:rsidRDefault="00780AD2" w:rsidP="00780AD2">
            <w:pPr>
              <w:spacing w:after="0" w:line="240" w:lineRule="atLeast"/>
              <w:jc w:val="both"/>
              <w:rPr>
                <w:rFonts w:ascii="Verdana" w:eastAsia="Times New Roman" w:hAnsi="Verdana" w:cs="Times New Roman"/>
                <w:b/>
                <w:bCs/>
                <w:sz w:val="27"/>
                <w:szCs w:val="27"/>
                <w:lang w:eastAsia="ru-RU"/>
              </w:rPr>
            </w:pPr>
            <w:r w:rsidRPr="00780AD2">
              <w:rPr>
                <w:rFonts w:ascii="Verdana" w:eastAsia="Times New Roman" w:hAnsi="Verdana" w:cs="Times New Roman"/>
                <w:b/>
                <w:bCs/>
                <w:sz w:val="27"/>
                <w:szCs w:val="27"/>
                <w:lang w:eastAsia="ru-RU"/>
              </w:rPr>
              <w:t> Критерии установления заболевания/состояния</w:t>
            </w:r>
          </w:p>
        </w:tc>
      </w:tr>
      <w:tr w:rsidR="00780AD2" w:rsidRPr="00780AD2" w:rsidTr="00780AD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Сбор анамнеза и жалоб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Снижение зрения в сумерках и темноте, сужение поля зрения</w:t>
            </w:r>
          </w:p>
        </w:tc>
      </w:tr>
      <w:tr w:rsidR="00780AD2" w:rsidRPr="00780AD2" w:rsidTr="00780AD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0AD2" w:rsidRPr="00780AD2" w:rsidRDefault="00780AD2" w:rsidP="00780AD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«Костные тельца, фокусы атрофии РПЭ при осложнении КМО»</w:t>
            </w:r>
          </w:p>
        </w:tc>
      </w:tr>
      <w:tr w:rsidR="00780AD2" w:rsidRPr="00780AD2" w:rsidTr="00780AD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0AD2" w:rsidRPr="00780AD2" w:rsidRDefault="00780AD2" w:rsidP="00780AD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ЭФИ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Сниженные или отсутствующие палочковые компоненты ЭРГ</w:t>
            </w:r>
          </w:p>
        </w:tc>
      </w:tr>
      <w:tr w:rsidR="00780AD2" w:rsidRPr="00780AD2" w:rsidTr="00780AD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0AD2" w:rsidRPr="00780AD2" w:rsidRDefault="00780AD2" w:rsidP="00780AD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ОКТ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Уменьшение толщины сетчатки и нарушение структуры нейроэпителия на периферии при осложнениях КМО</w:t>
            </w:r>
          </w:p>
        </w:tc>
      </w:tr>
      <w:tr w:rsidR="00780AD2" w:rsidRPr="00780AD2" w:rsidTr="00780AD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0AD2" w:rsidRPr="00780AD2" w:rsidRDefault="00780AD2" w:rsidP="00780AD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Периметрия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Сужение ПЗ</w:t>
            </w:r>
          </w:p>
        </w:tc>
      </w:tr>
      <w:tr w:rsidR="00780AD2" w:rsidRPr="00780AD2" w:rsidTr="00780AD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0AD2" w:rsidRPr="00780AD2" w:rsidRDefault="00780AD2" w:rsidP="00780AD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Молекулярно-генетическая диагностика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Выявление мутаций в гене, являющейся причиной заболевания (более 84 генов)</w:t>
            </w:r>
          </w:p>
        </w:tc>
      </w:tr>
      <w:tr w:rsidR="00780AD2" w:rsidRPr="00780AD2" w:rsidTr="00780AD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БШ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Сбор анамнеза и жалоб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Снижение остроты зрения и нарушение цветоощущения</w:t>
            </w:r>
          </w:p>
        </w:tc>
      </w:tr>
      <w:tr w:rsidR="00780AD2" w:rsidRPr="00780AD2" w:rsidTr="00780AD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0AD2" w:rsidRPr="00780AD2" w:rsidRDefault="00780AD2" w:rsidP="00780AD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Макулодистрофия, возможны желтые пятна</w:t>
            </w:r>
          </w:p>
        </w:tc>
      </w:tr>
      <w:tr w:rsidR="00780AD2" w:rsidRPr="00780AD2" w:rsidTr="00780AD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0AD2" w:rsidRPr="00780AD2" w:rsidRDefault="00780AD2" w:rsidP="00780AD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ЭФИ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Снижение амплитуды колбочковых компонентов ЭРГ, мфЭРГ, МЭРГ</w:t>
            </w:r>
          </w:p>
        </w:tc>
      </w:tr>
      <w:tr w:rsidR="00780AD2" w:rsidRPr="00780AD2" w:rsidTr="00780AD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0AD2" w:rsidRPr="00780AD2" w:rsidRDefault="00780AD2" w:rsidP="00780AD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ОКТ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Уменьшение толщины центральной сетчатки, атрофия нейроэпителия и РПЭ</w:t>
            </w:r>
          </w:p>
        </w:tc>
      </w:tr>
      <w:tr w:rsidR="00780AD2" w:rsidRPr="00780AD2" w:rsidTr="00780AD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0AD2" w:rsidRPr="00780AD2" w:rsidRDefault="00780AD2" w:rsidP="00780AD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Периметрия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Центральные скотомы</w:t>
            </w:r>
          </w:p>
        </w:tc>
      </w:tr>
      <w:tr w:rsidR="00780AD2" w:rsidRPr="00780AD2" w:rsidTr="00780AD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0AD2" w:rsidRPr="00780AD2" w:rsidRDefault="00780AD2" w:rsidP="00780AD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Молекулярно-генетическая диагностика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Ген АВСА4</w:t>
            </w:r>
          </w:p>
        </w:tc>
      </w:tr>
      <w:tr w:rsidR="00780AD2" w:rsidRPr="00780AD2" w:rsidTr="00780AD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lastRenderedPageBreak/>
              <w:t>ББ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Сбор анамнеза и жалоб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Снижение зрения, искажение изображения</w:t>
            </w:r>
          </w:p>
        </w:tc>
      </w:tr>
      <w:tr w:rsidR="00780AD2" w:rsidRPr="00780AD2" w:rsidTr="00780AD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0AD2" w:rsidRPr="00780AD2" w:rsidRDefault="00780AD2" w:rsidP="00780AD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Стадия I (Превителлиформная): II стадия (вителлиформно-желточная):</w:t>
            </w:r>
          </w:p>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Стадия III (Псевдогипопион):</w:t>
            </w:r>
          </w:p>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Стадия IV (вителлиформная):</w:t>
            </w:r>
          </w:p>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V стадия (атрофическая)</w:t>
            </w:r>
          </w:p>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Стадия VI (ХНВ)</w:t>
            </w:r>
          </w:p>
        </w:tc>
      </w:tr>
      <w:tr w:rsidR="00780AD2" w:rsidRPr="00780AD2" w:rsidTr="00780AD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0AD2" w:rsidRPr="00780AD2" w:rsidRDefault="00780AD2" w:rsidP="00780AD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ЭФИ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Снижение коэффициента Ардена ЭОГ</w:t>
            </w:r>
          </w:p>
        </w:tc>
      </w:tr>
      <w:tr w:rsidR="00780AD2" w:rsidRPr="00780AD2" w:rsidTr="00780AD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0AD2" w:rsidRPr="00780AD2" w:rsidRDefault="00780AD2" w:rsidP="00780AD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ОКТ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Изменяется в соответствии со стадиями</w:t>
            </w:r>
          </w:p>
        </w:tc>
      </w:tr>
      <w:tr w:rsidR="00780AD2" w:rsidRPr="00780AD2" w:rsidTr="00780AD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0AD2" w:rsidRPr="00780AD2" w:rsidRDefault="00780AD2" w:rsidP="00780AD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Периметрия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Центральная скотома</w:t>
            </w:r>
          </w:p>
        </w:tc>
      </w:tr>
      <w:tr w:rsidR="00780AD2" w:rsidRPr="00780AD2" w:rsidTr="00780AD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0AD2" w:rsidRPr="00780AD2" w:rsidRDefault="00780AD2" w:rsidP="00780AD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Молекулярно-генетическая диагностика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Ген BEST1</w:t>
            </w:r>
          </w:p>
        </w:tc>
      </w:tr>
      <w:tr w:rsidR="00780AD2" w:rsidRPr="00780AD2" w:rsidTr="00780AD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ВАЛ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Сбор анамнеза и жалоб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У младенцев отсутствие реакции зрачка на свет, никталопия, снижение зрения, отсутствие фиксации взора у младенцев</w:t>
            </w:r>
          </w:p>
        </w:tc>
      </w:tr>
      <w:tr w:rsidR="00780AD2" w:rsidRPr="00780AD2" w:rsidTr="00780AD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0AD2" w:rsidRPr="00780AD2" w:rsidRDefault="00780AD2" w:rsidP="00780AD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В первые годы жизни может быть нормальное глазное дно, позже появляются изменения в виде костных телец и атрофических фокусов</w:t>
            </w:r>
          </w:p>
        </w:tc>
      </w:tr>
      <w:tr w:rsidR="00780AD2" w:rsidRPr="00780AD2" w:rsidTr="00780AD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0AD2" w:rsidRPr="00780AD2" w:rsidRDefault="00780AD2" w:rsidP="00780AD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ЭФИ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Резко субнормальная или отсутствующая ЭРГ</w:t>
            </w:r>
          </w:p>
        </w:tc>
      </w:tr>
      <w:tr w:rsidR="00780AD2" w:rsidRPr="00780AD2" w:rsidTr="00780AD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0AD2" w:rsidRPr="00780AD2" w:rsidRDefault="00780AD2" w:rsidP="00780AD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ОКТ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Уменьшение центральной толщины сетчатки, возможна атрофия нейроэпителия</w:t>
            </w:r>
          </w:p>
        </w:tc>
      </w:tr>
      <w:tr w:rsidR="00780AD2" w:rsidRPr="00780AD2" w:rsidTr="00780AD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0AD2" w:rsidRPr="00780AD2" w:rsidRDefault="00780AD2" w:rsidP="00780AD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Периметрия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Сужение поля зрения, периферический и центральный дефекты поля зрения</w:t>
            </w:r>
          </w:p>
        </w:tc>
      </w:tr>
      <w:tr w:rsidR="00780AD2" w:rsidRPr="00780AD2" w:rsidTr="00780AD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0AD2" w:rsidRPr="00780AD2" w:rsidRDefault="00780AD2" w:rsidP="00780AD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Молекулярно-генетическая диагностика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24 гена</w:t>
            </w:r>
          </w:p>
        </w:tc>
      </w:tr>
    </w:tbl>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t>2.5 Иные диагностические исследования</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80AD2" w:rsidRPr="00780AD2" w:rsidRDefault="00780AD2" w:rsidP="00780AD2">
      <w:pPr>
        <w:spacing w:before="750" w:after="450" w:line="240" w:lineRule="auto"/>
        <w:outlineLvl w:val="1"/>
        <w:rPr>
          <w:rFonts w:ascii="Times New Roman" w:eastAsia="Times New Roman" w:hAnsi="Times New Roman" w:cs="Times New Roman"/>
          <w:b/>
          <w:bCs/>
          <w:color w:val="222222"/>
          <w:sz w:val="33"/>
          <w:szCs w:val="33"/>
          <w:lang w:eastAsia="ru-RU"/>
        </w:rPr>
      </w:pPr>
      <w:r w:rsidRPr="00780AD2">
        <w:rPr>
          <w:rFonts w:ascii="Times New Roman" w:eastAsia="Times New Roman" w:hAnsi="Times New Roman" w:cs="Times New Roman"/>
          <w:b/>
          <w:bCs/>
          <w:color w:val="222222"/>
          <w:sz w:val="33"/>
          <w:szCs w:val="33"/>
          <w:lang w:eastAsia="ru-RU"/>
        </w:rPr>
        <w:t>3.1 Консервативное лечение</w:t>
      </w:r>
    </w:p>
    <w:p w:rsidR="00780AD2" w:rsidRPr="00780AD2" w:rsidRDefault="00780AD2" w:rsidP="00780AD2">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 назначение A11AA Поливитамины в комбинации с минеральными веществами</w:t>
      </w:r>
      <w:r w:rsidRPr="00780AD2">
        <w:rPr>
          <w:rFonts w:ascii="Times New Roman" w:eastAsia="Times New Roman" w:hAnsi="Times New Roman" w:cs="Times New Roman"/>
          <w:color w:val="222222"/>
          <w:sz w:val="27"/>
          <w:szCs w:val="27"/>
          <w:lang w:eastAsia="ru-RU"/>
        </w:rPr>
        <w:t>, содержащих лютеин и зеаксантин пациентам с НДС и исключение витамина А пациентам с БШ [76-80].</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 Комментарии: </w:t>
      </w:r>
      <w:r w:rsidRPr="00780AD2">
        <w:rPr>
          <w:rFonts w:ascii="Times New Roman" w:eastAsia="Times New Roman" w:hAnsi="Times New Roman" w:cs="Times New Roman"/>
          <w:i/>
          <w:iCs/>
          <w:color w:val="333333"/>
          <w:sz w:val="27"/>
          <w:szCs w:val="27"/>
          <w:lang w:eastAsia="ru-RU"/>
        </w:rPr>
        <w:t>При</w:t>
      </w:r>
      <w:r w:rsidRPr="00780AD2">
        <w:rPr>
          <w:rFonts w:ascii="Times New Roman" w:eastAsia="Times New Roman" w:hAnsi="Times New Roman" w:cs="Times New Roman"/>
          <w:b/>
          <w:bCs/>
          <w:i/>
          <w:iCs/>
          <w:color w:val="333333"/>
          <w:sz w:val="27"/>
          <w:szCs w:val="27"/>
          <w:lang w:eastAsia="ru-RU"/>
        </w:rPr>
        <w:t> БШ </w:t>
      </w:r>
      <w:r w:rsidRPr="00780AD2">
        <w:rPr>
          <w:rFonts w:ascii="Times New Roman" w:eastAsia="Times New Roman" w:hAnsi="Times New Roman" w:cs="Times New Roman"/>
          <w:i/>
          <w:iCs/>
          <w:color w:val="333333"/>
          <w:sz w:val="27"/>
          <w:szCs w:val="27"/>
          <w:lang w:eastAsia="ru-RU"/>
        </w:rPr>
        <w:t>рекомендуется исключение витамина А, т. к. в исследовании в поперечном срезе у пациентов с низким потреблением витамина А сообщалось о значительном улучшении зрительной функции [81-82].</w:t>
      </w:r>
    </w:p>
    <w:p w:rsidR="00780AD2" w:rsidRPr="00780AD2" w:rsidRDefault="00780AD2" w:rsidP="00780AD2">
      <w:pPr>
        <w:spacing w:after="0" w:line="240" w:lineRule="auto"/>
        <w:outlineLvl w:val="1"/>
        <w:rPr>
          <w:rFonts w:ascii="Times New Roman" w:eastAsia="Times New Roman" w:hAnsi="Times New Roman" w:cs="Times New Roman"/>
          <w:b/>
          <w:bCs/>
          <w:color w:val="222222"/>
          <w:sz w:val="33"/>
          <w:szCs w:val="33"/>
          <w:lang w:eastAsia="ru-RU"/>
        </w:rPr>
      </w:pPr>
      <w:r w:rsidRPr="00780AD2">
        <w:rPr>
          <w:rFonts w:ascii="Times New Roman" w:eastAsia="Times New Roman" w:hAnsi="Times New Roman" w:cs="Times New Roman"/>
          <w:b/>
          <w:bCs/>
          <w:color w:val="222222"/>
          <w:sz w:val="33"/>
          <w:szCs w:val="33"/>
          <w:lang w:eastAsia="ru-RU"/>
        </w:rPr>
        <w:t>3.2. Этиопатогенетическая генозаместительная терапия.</w:t>
      </w:r>
    </w:p>
    <w:p w:rsidR="00780AD2" w:rsidRPr="00780AD2" w:rsidRDefault="00780AD2" w:rsidP="00780AD2">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 </w:t>
      </w:r>
      <w:r w:rsidRPr="00780AD2">
        <w:rPr>
          <w:rFonts w:ascii="Times New Roman" w:eastAsia="Times New Roman" w:hAnsi="Times New Roman" w:cs="Times New Roman"/>
          <w:color w:val="222222"/>
          <w:sz w:val="27"/>
          <w:szCs w:val="27"/>
          <w:lang w:eastAsia="ru-RU"/>
        </w:rPr>
        <w:t>субретинальное введение препарата воретиген непарвовек пациентам с НДС, обусловленных биаллельными мутациями в гене RPE65 </w:t>
      </w:r>
      <w:r w:rsidRPr="00780AD2">
        <w:rPr>
          <w:rFonts w:ascii="Times New Roman" w:eastAsia="Times New Roman" w:hAnsi="Times New Roman" w:cs="Times New Roman"/>
          <w:i/>
          <w:iCs/>
          <w:color w:val="333333"/>
          <w:sz w:val="27"/>
          <w:szCs w:val="27"/>
          <w:lang w:eastAsia="ru-RU"/>
        </w:rPr>
        <w:t>(</w:t>
      </w:r>
      <w:r w:rsidRPr="00780AD2">
        <w:rPr>
          <w:rFonts w:ascii="Times New Roman" w:eastAsia="Times New Roman" w:hAnsi="Times New Roman" w:cs="Times New Roman"/>
          <w:color w:val="222222"/>
          <w:sz w:val="27"/>
          <w:szCs w:val="27"/>
          <w:lang w:eastAsia="ru-RU"/>
        </w:rPr>
        <w:t>врожденный амавроза Лебера 2 типа и пигментный ретинит 20 типа</w:t>
      </w:r>
      <w:r w:rsidRPr="00780AD2">
        <w:rPr>
          <w:rFonts w:ascii="Times New Roman" w:eastAsia="Times New Roman" w:hAnsi="Times New Roman" w:cs="Times New Roman"/>
          <w:i/>
          <w:iCs/>
          <w:color w:val="333333"/>
          <w:sz w:val="27"/>
          <w:szCs w:val="27"/>
          <w:lang w:eastAsia="ru-RU"/>
        </w:rPr>
        <w:t>)</w:t>
      </w:r>
      <w:r w:rsidRPr="00780AD2">
        <w:rPr>
          <w:rFonts w:ascii="Times New Roman" w:eastAsia="Times New Roman" w:hAnsi="Times New Roman" w:cs="Times New Roman"/>
          <w:color w:val="222222"/>
          <w:sz w:val="27"/>
          <w:szCs w:val="27"/>
          <w:lang w:eastAsia="ru-RU"/>
        </w:rPr>
        <w:t xml:space="preserve">, </w:t>
      </w:r>
      <w:r w:rsidRPr="00780AD2">
        <w:rPr>
          <w:rFonts w:ascii="Times New Roman" w:eastAsia="Times New Roman" w:hAnsi="Times New Roman" w:cs="Times New Roman"/>
          <w:color w:val="222222"/>
          <w:sz w:val="27"/>
          <w:szCs w:val="27"/>
          <w:lang w:eastAsia="ru-RU"/>
        </w:rPr>
        <w:lastRenderedPageBreak/>
        <w:t>при наличии достаточного количества жизнеспособных клеток сетчатки с целью стабилизации или улучшения зрительных функций [72,74,75].</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Комментарии</w:t>
      </w:r>
      <w:r w:rsidRPr="00780AD2">
        <w:rPr>
          <w:rFonts w:ascii="Times New Roman" w:eastAsia="Times New Roman" w:hAnsi="Times New Roman" w:cs="Times New Roman"/>
          <w:i/>
          <w:iCs/>
          <w:color w:val="333333"/>
          <w:sz w:val="27"/>
          <w:szCs w:val="27"/>
          <w:lang w:eastAsia="ru-RU"/>
        </w:rPr>
        <w:t>: Препарат воретиген непарвовек представляет собой вектор для переноса гена, в котором в качестве средства доставки комплементарной ДНК человеческого белка пигментного эпителия сетчатки (hRPE65, молекулярная масса 65кДа) использован капсид аденоассоциированного вирусного вектора серотипа 2 (AAB2). Препарат зарегистрирован на территории РФ 20.04.2022 г.. </w:t>
      </w:r>
      <w:r w:rsidRPr="00780AD2">
        <w:rPr>
          <w:rFonts w:ascii="Times New Roman" w:eastAsia="Times New Roman" w:hAnsi="Times New Roman" w:cs="Times New Roman"/>
          <w:color w:val="222222"/>
          <w:sz w:val="27"/>
          <w:szCs w:val="27"/>
          <w:lang w:eastAsia="ru-RU"/>
        </w:rPr>
        <w:t>Введение осуществляется в специализированных</w:t>
      </w:r>
      <w:r w:rsidRPr="00780AD2">
        <w:rPr>
          <w:rFonts w:ascii="Times New Roman" w:eastAsia="Times New Roman" w:hAnsi="Times New Roman" w:cs="Times New Roman"/>
          <w:i/>
          <w:iCs/>
          <w:color w:val="333333"/>
          <w:sz w:val="27"/>
          <w:szCs w:val="27"/>
          <w:lang w:eastAsia="ru-RU"/>
        </w:rPr>
        <w:t> </w:t>
      </w:r>
      <w:r w:rsidRPr="00780AD2">
        <w:rPr>
          <w:rFonts w:ascii="Times New Roman" w:eastAsia="Times New Roman" w:hAnsi="Times New Roman" w:cs="Times New Roman"/>
          <w:color w:val="222222"/>
          <w:sz w:val="27"/>
          <w:szCs w:val="27"/>
          <w:lang w:eastAsia="ru-RU"/>
        </w:rPr>
        <w:t>центрах в специально оборудованных операционных под общей анестезией.</w:t>
      </w:r>
    </w:p>
    <w:p w:rsidR="00780AD2" w:rsidRPr="00780AD2" w:rsidRDefault="00780AD2" w:rsidP="00780AD2">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 </w:t>
      </w:r>
      <w:r w:rsidRPr="00780AD2">
        <w:rPr>
          <w:rFonts w:ascii="Times New Roman" w:eastAsia="Times New Roman" w:hAnsi="Times New Roman" w:cs="Times New Roman"/>
          <w:color w:val="222222"/>
          <w:sz w:val="27"/>
          <w:szCs w:val="27"/>
          <w:lang w:eastAsia="ru-RU"/>
        </w:rPr>
        <w:t>повторное обследование пациентов в медицинском учреждении, где проводилось лечение после генозаместительной терапии через 1,3, 6, 12 месяцев и затем не реже 1 раза в год с целью контроля за состоянием органа зрения и оценки зрительных функций [72,74,75].</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i/>
          <w:iCs/>
          <w:color w:val="333333"/>
          <w:sz w:val="27"/>
          <w:szCs w:val="27"/>
          <w:lang w:eastAsia="ru-RU"/>
        </w:rPr>
        <w:t>Комментарии: </w:t>
      </w:r>
      <w:r w:rsidRPr="00780AD2">
        <w:rPr>
          <w:rFonts w:ascii="Times New Roman" w:eastAsia="Times New Roman" w:hAnsi="Times New Roman" w:cs="Times New Roman"/>
          <w:i/>
          <w:iCs/>
          <w:color w:val="333333"/>
          <w:sz w:val="27"/>
          <w:szCs w:val="27"/>
          <w:lang w:eastAsia="ru-RU"/>
        </w:rPr>
        <w:t>офтальмологическое обследование после введения воретигена непарвовека  должно проводиться в медицинском учреждении, в котором осуществлялось лечение и должно включать в себя весь комплекс диагностических исследований, позволяющий оценить состояние органа зрения.</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После введения препарата возможны осложнения: хориоретинальная атрофия в зоне введения, эпислерит в зоне введения, макулярный разрыв, офтальмогипертензия, катаракта, эндофтальмит, что указывает на необходимость динамического наблюдения в декретированные сроки. </w:t>
      </w:r>
    </w:p>
    <w:p w:rsidR="00780AD2" w:rsidRPr="00780AD2" w:rsidRDefault="00780AD2" w:rsidP="00780AD2">
      <w:pPr>
        <w:spacing w:before="750" w:after="450" w:line="240" w:lineRule="auto"/>
        <w:outlineLvl w:val="1"/>
        <w:rPr>
          <w:rFonts w:ascii="Times New Roman" w:eastAsia="Times New Roman" w:hAnsi="Times New Roman" w:cs="Times New Roman"/>
          <w:b/>
          <w:bCs/>
          <w:color w:val="222222"/>
          <w:sz w:val="33"/>
          <w:szCs w:val="33"/>
          <w:lang w:eastAsia="ru-RU"/>
        </w:rPr>
      </w:pPr>
      <w:r w:rsidRPr="00780AD2">
        <w:rPr>
          <w:rFonts w:ascii="Times New Roman" w:eastAsia="Times New Roman" w:hAnsi="Times New Roman" w:cs="Times New Roman"/>
          <w:b/>
          <w:bCs/>
          <w:color w:val="222222"/>
          <w:sz w:val="33"/>
          <w:szCs w:val="33"/>
          <w:lang w:eastAsia="ru-RU"/>
        </w:rPr>
        <w:t>3.3. Хирургическое лечение</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Не показано</w:t>
      </w:r>
    </w:p>
    <w:p w:rsidR="00780AD2" w:rsidRPr="00780AD2" w:rsidRDefault="00780AD2" w:rsidP="00780AD2">
      <w:pPr>
        <w:spacing w:after="0" w:line="240" w:lineRule="auto"/>
        <w:outlineLvl w:val="1"/>
        <w:rPr>
          <w:rFonts w:ascii="Times New Roman" w:eastAsia="Times New Roman" w:hAnsi="Times New Roman" w:cs="Times New Roman"/>
          <w:b/>
          <w:bCs/>
          <w:color w:val="222222"/>
          <w:sz w:val="33"/>
          <w:szCs w:val="33"/>
          <w:lang w:eastAsia="ru-RU"/>
        </w:rPr>
      </w:pPr>
      <w:r w:rsidRPr="00780AD2">
        <w:rPr>
          <w:rFonts w:ascii="Times New Roman" w:eastAsia="Times New Roman" w:hAnsi="Times New Roman" w:cs="Times New Roman"/>
          <w:b/>
          <w:bCs/>
          <w:color w:val="222222"/>
          <w:sz w:val="33"/>
          <w:szCs w:val="33"/>
          <w:lang w:eastAsia="ru-RU"/>
        </w:rPr>
        <w:t>3.4.Назначение диетического питания при заболеваниях органа зрения</w:t>
      </w:r>
    </w:p>
    <w:p w:rsidR="00780AD2" w:rsidRPr="00780AD2" w:rsidRDefault="00780AD2" w:rsidP="00780AD2">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 </w:t>
      </w:r>
      <w:r w:rsidRPr="00780AD2">
        <w:rPr>
          <w:rFonts w:ascii="Times New Roman" w:eastAsia="Times New Roman" w:hAnsi="Times New Roman" w:cs="Times New Roman"/>
          <w:color w:val="222222"/>
          <w:sz w:val="27"/>
          <w:szCs w:val="27"/>
          <w:lang w:eastAsia="ru-RU"/>
        </w:rPr>
        <w:t>пациентам с болезнью Штаргардта рекомендуется исключить прием витамина А в составе БАДов [81-82].</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80AD2" w:rsidRPr="00780AD2" w:rsidRDefault="00780AD2" w:rsidP="00780AD2">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 </w:t>
      </w:r>
      <w:r w:rsidRPr="00780AD2">
        <w:rPr>
          <w:rFonts w:ascii="Times New Roman" w:eastAsia="Times New Roman" w:hAnsi="Times New Roman" w:cs="Times New Roman"/>
          <w:color w:val="222222"/>
          <w:sz w:val="27"/>
          <w:szCs w:val="27"/>
          <w:lang w:eastAsia="ru-RU"/>
        </w:rPr>
        <w:t>назначение очков со специальными очковыми линзами </w:t>
      </w:r>
      <w:r w:rsidRPr="00780AD2">
        <w:rPr>
          <w:rFonts w:ascii="Times New Roman" w:eastAsia="Times New Roman" w:hAnsi="Times New Roman" w:cs="Times New Roman"/>
          <w:b/>
          <w:bCs/>
          <w:color w:val="222222"/>
          <w:sz w:val="27"/>
          <w:szCs w:val="27"/>
          <w:lang w:eastAsia="ru-RU"/>
        </w:rPr>
        <w:t> </w:t>
      </w:r>
      <w:r w:rsidRPr="00780AD2">
        <w:rPr>
          <w:rFonts w:ascii="Times New Roman" w:eastAsia="Times New Roman" w:hAnsi="Times New Roman" w:cs="Times New Roman"/>
          <w:color w:val="222222"/>
          <w:sz w:val="27"/>
          <w:szCs w:val="27"/>
          <w:lang w:eastAsia="ru-RU"/>
        </w:rPr>
        <w:t>для защиты от ультрафиолетовой и синей части спектра [19].</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Комментарии: </w:t>
      </w:r>
      <w:r w:rsidRPr="00780AD2">
        <w:rPr>
          <w:rFonts w:ascii="Times New Roman" w:eastAsia="Times New Roman" w:hAnsi="Times New Roman" w:cs="Times New Roman"/>
          <w:i/>
          <w:iCs/>
          <w:color w:val="333333"/>
          <w:sz w:val="27"/>
          <w:szCs w:val="27"/>
          <w:lang w:eastAsia="ru-RU"/>
        </w:rPr>
        <w:t>при отсутствии у ребенка фотофобии, можно назначать очковую коррекцию с изначально прозрачными, но при этом с блокировкой синих световых лучей (L400) и фотохромными линзами [85].</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780AD2" w:rsidRPr="00780AD2" w:rsidRDefault="00780AD2" w:rsidP="00780AD2">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 </w:t>
      </w:r>
      <w:r w:rsidRPr="00780AD2">
        <w:rPr>
          <w:rFonts w:ascii="Times New Roman" w:eastAsia="Times New Roman" w:hAnsi="Times New Roman" w:cs="Times New Roman"/>
          <w:color w:val="222222"/>
          <w:sz w:val="27"/>
          <w:szCs w:val="27"/>
          <w:lang w:eastAsia="ru-RU"/>
        </w:rPr>
        <w:t>подбор средств  реабилитации с целью коррекции слабовидения пациентам с НДС и низкими зрительными функциями [86].</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i/>
          <w:iCs/>
          <w:color w:val="333333"/>
          <w:sz w:val="27"/>
          <w:szCs w:val="27"/>
          <w:lang w:eastAsia="ru-RU"/>
        </w:rPr>
        <w:t>Комментарии.</w:t>
      </w:r>
      <w:r w:rsidRPr="00780AD2">
        <w:rPr>
          <w:rFonts w:ascii="Times New Roman" w:eastAsia="Times New Roman" w:hAnsi="Times New Roman" w:cs="Times New Roman"/>
          <w:color w:val="222222"/>
          <w:sz w:val="27"/>
          <w:szCs w:val="27"/>
          <w:lang w:eastAsia="ru-RU"/>
        </w:rPr>
        <w:t> </w:t>
      </w:r>
      <w:r w:rsidRPr="00780AD2">
        <w:rPr>
          <w:rFonts w:ascii="Times New Roman" w:eastAsia="Times New Roman" w:hAnsi="Times New Roman" w:cs="Times New Roman"/>
          <w:i/>
          <w:iCs/>
          <w:color w:val="333333"/>
          <w:sz w:val="27"/>
          <w:szCs w:val="27"/>
          <w:lang w:eastAsia="ru-RU"/>
        </w:rPr>
        <w:t>Поскольку разные технические средства реабилитации (ТСР) предназначены для различных ситуаций - обеспечения возможности видеть удаленные крупные предметы, мелкие близкие, читать, писать, то больному желательно иметь несколько ТСР. Подобрать оптимальную комбинацию можно, приняв во внимание, для какой активности какие ТСР подходят:</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o </w:t>
      </w:r>
      <w:r w:rsidRPr="00780AD2">
        <w:rPr>
          <w:rFonts w:ascii="Times New Roman" w:eastAsia="Times New Roman" w:hAnsi="Times New Roman" w:cs="Times New Roman"/>
          <w:i/>
          <w:iCs/>
          <w:color w:val="333333"/>
          <w:sz w:val="27"/>
          <w:szCs w:val="27"/>
          <w:lang w:eastAsia="ru-RU"/>
        </w:rPr>
        <w:t>Чтение: очки, в том числе с дополнительным увеличением и встроенными монокулярами (не являются медицинским изделием, ручные (не являются медицинским изделием) или стационарные лупы (не являются медицинским изделием), электронные видеоувеличители, портативные, стационарные, носимые), технические средства распознания текста с озвучиванием, в том числе носимые</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o </w:t>
      </w:r>
      <w:r w:rsidRPr="00780AD2">
        <w:rPr>
          <w:rFonts w:ascii="Times New Roman" w:eastAsia="Times New Roman" w:hAnsi="Times New Roman" w:cs="Times New Roman"/>
          <w:i/>
          <w:iCs/>
          <w:color w:val="333333"/>
          <w:sz w:val="27"/>
          <w:szCs w:val="27"/>
          <w:lang w:eastAsia="ru-RU"/>
        </w:rPr>
        <w:t xml:space="preserve">Письмо: очки, в том числе с дополнительным увеличением и встроенными монокулярами, электронные видеоувеличители стационарные или портативные </w:t>
      </w:r>
      <w:r w:rsidRPr="00780AD2">
        <w:rPr>
          <w:rFonts w:ascii="Times New Roman" w:eastAsia="Times New Roman" w:hAnsi="Times New Roman" w:cs="Times New Roman"/>
          <w:i/>
          <w:iCs/>
          <w:color w:val="333333"/>
          <w:sz w:val="27"/>
          <w:szCs w:val="27"/>
          <w:lang w:eastAsia="ru-RU"/>
        </w:rPr>
        <w:lastRenderedPageBreak/>
        <w:t>(портативные особенно рекомендуются школьникам средних и старших классов), а также носимые</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o </w:t>
      </w:r>
      <w:r w:rsidRPr="00780AD2">
        <w:rPr>
          <w:rFonts w:ascii="Times New Roman" w:eastAsia="Times New Roman" w:hAnsi="Times New Roman" w:cs="Times New Roman"/>
          <w:i/>
          <w:iCs/>
          <w:color w:val="333333"/>
          <w:sz w:val="27"/>
          <w:szCs w:val="27"/>
          <w:lang w:eastAsia="ru-RU"/>
        </w:rPr>
        <w:t>Ориентация в окружающем пространстве: оптические средства (монокуляр (не являются медицинским изделием) или бинокль (не являются медицинским изделием)), носимые электронные средства (видеоувеличители и средства распознания окружающей среды с озвучиванием).</w:t>
      </w:r>
    </w:p>
    <w:p w:rsidR="00780AD2" w:rsidRPr="00780AD2" w:rsidRDefault="00780AD2" w:rsidP="00780AD2">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 </w:t>
      </w:r>
      <w:r w:rsidRPr="00780AD2">
        <w:rPr>
          <w:rFonts w:ascii="Times New Roman" w:eastAsia="Times New Roman" w:hAnsi="Times New Roman" w:cs="Times New Roman"/>
          <w:color w:val="222222"/>
          <w:sz w:val="27"/>
          <w:szCs w:val="27"/>
          <w:lang w:eastAsia="ru-RU"/>
        </w:rPr>
        <w:t>санаторно-курортное лечение взрослому населению с наследственными ретинальными дистрофиями сетчатки (H 35.5).</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В качестве бальнеотерапии показано применение йодобромных и ванн газовых (кислородных, углекислых, азотных), ванн суховоздушных [87].</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Курорты климатические и бальнеологические: Ессентуки, Пятигорск, Железноводск, Краснодарский край (Геленджик)</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780AD2" w:rsidRPr="00780AD2" w:rsidRDefault="00780AD2" w:rsidP="00780AD2">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Рекомендуются</w:t>
      </w:r>
      <w:r w:rsidRPr="00780AD2">
        <w:rPr>
          <w:rFonts w:ascii="Times New Roman" w:eastAsia="Times New Roman" w:hAnsi="Times New Roman" w:cs="Times New Roman"/>
          <w:color w:val="222222"/>
          <w:sz w:val="27"/>
          <w:szCs w:val="27"/>
          <w:lang w:eastAsia="ru-RU"/>
        </w:rPr>
        <w:t> периодические осмотры один раз в год врачом-офтальмологом первичной специализированной медико-санитарной помощи пациентов с НДС для контроля состояния органа зрения и зрительных функций с использованием диагностической ЭРГ, ОКТ (при наличии технических возможностей) [83,84]</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780AD2" w:rsidRPr="00780AD2" w:rsidRDefault="00780AD2" w:rsidP="00780AD2">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Рекомендуется </w:t>
      </w:r>
      <w:r w:rsidRPr="00780AD2">
        <w:rPr>
          <w:rFonts w:ascii="Times New Roman" w:eastAsia="Times New Roman" w:hAnsi="Times New Roman" w:cs="Times New Roman"/>
          <w:color w:val="222222"/>
          <w:sz w:val="27"/>
          <w:szCs w:val="27"/>
          <w:lang w:eastAsia="ru-RU"/>
        </w:rPr>
        <w:t>семьям и пациентам медико-генетическое консультирование с расчетами генетических рисков для отягощенных семей и планировании последующих беременностей [73]. </w:t>
      </w:r>
      <w:r w:rsidRPr="00780A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Прогноз</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lastRenderedPageBreak/>
        <w:t>Прогноз для пациентов при отсутствии патогенетической терапии с НДС неблагоприятный. Однако отмечаются особенности при отдельных нозологических единицах, в частности пациенты с болезнью Беста, часто имеют высокие показатели остроты зрения или почти нормальное зрение в течение многих десятилетий. Напротив, болезнь Штаргардта часто приводит к слабовидению c остротой зрения 0,1 и ниже.</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Комментарии: </w:t>
      </w:r>
      <w:r w:rsidRPr="00780AD2">
        <w:rPr>
          <w:rFonts w:ascii="Times New Roman" w:eastAsia="Times New Roman" w:hAnsi="Times New Roman" w:cs="Times New Roman"/>
          <w:i/>
          <w:iCs/>
          <w:color w:val="333333"/>
          <w:sz w:val="27"/>
          <w:szCs w:val="27"/>
          <w:lang w:eastAsia="ru-RU"/>
        </w:rPr>
        <w:t>Некоторые исследования предполагают, что скорость прогрессирования, возраст начала и возможная потеря зрения связаны с типом наследования ПР. Аутосомно-доминантный ПР имеет лучший прогноз: у большинства пациентов младше 30 лет острота зрения составляет 0,6 или выше. Х-сцепленная форма - наиболее тяжелая форма с заметным снижением остроты центрального зрения до 0,1 или менее к пятому десятилетию жизни. Аутосомно-рецессивные и спорадические случаи промежуточные по степени тяжести [84,85].</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Первичная специализированная медико-санитарная помощь оказывается врачом-офтальмологом в поликлиническом отделении медицинской организации. Проведение лечения (лазерного вмешательства, препятствующего новообразованию сосудов, медикаментозного консервативного или физиотерапевтического лечения) проводится врачом-офтальмологом в амбулаторных условиях или в условиях дневного стационара, или в условиях круглосуточного стационара.</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Показание для плановой госпитализации в медицинскую организацию</w:t>
      </w:r>
      <w:r w:rsidRPr="00780AD2">
        <w:rPr>
          <w:rFonts w:ascii="Times New Roman" w:eastAsia="Times New Roman" w:hAnsi="Times New Roman" w:cs="Times New Roman"/>
          <w:color w:val="222222"/>
          <w:sz w:val="27"/>
          <w:szCs w:val="27"/>
          <w:lang w:eastAsia="ru-RU"/>
        </w:rPr>
        <w:t>: лазерного лечения и/или медикаментозного лечение и/или физиотерапевтического лечения при невозможности проведения лечения в амбулаторных условиях.</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Показание для неотложной госпитализации в медицинскую организацию</w:t>
      </w:r>
      <w:r w:rsidRPr="00780AD2">
        <w:rPr>
          <w:rFonts w:ascii="Times New Roman" w:eastAsia="Times New Roman" w:hAnsi="Times New Roman" w:cs="Times New Roman"/>
          <w:color w:val="222222"/>
          <w:sz w:val="27"/>
          <w:szCs w:val="27"/>
          <w:lang w:eastAsia="ru-RU"/>
        </w:rPr>
        <w:t>: − разрыв или отслойка сетчатки вследствие НДС.</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Показание к выписке пациента из медицинской организации:</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 xml:space="preserve">1) завершение лечения или одного из этапов оказания специализированной, в том числе высокотехнологичной, медицинской помощи, в условиях круглосуточного </w:t>
      </w:r>
      <w:r w:rsidRPr="00780AD2">
        <w:rPr>
          <w:rFonts w:ascii="Times New Roman" w:eastAsia="Times New Roman" w:hAnsi="Times New Roman" w:cs="Times New Roman"/>
          <w:color w:val="222222"/>
          <w:sz w:val="27"/>
          <w:szCs w:val="27"/>
          <w:lang w:eastAsia="ru-RU"/>
        </w:rPr>
        <w:lastRenderedPageBreak/>
        <w:t>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3) необходимость перевода пациента в другую медицинскую организацию.</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В целом, при отсутствии патогенетической терапии НДС, исход для зрения – неблагоприятный.</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i/>
          <w:iCs/>
          <w:color w:val="333333"/>
          <w:sz w:val="27"/>
          <w:szCs w:val="27"/>
          <w:lang w:eastAsia="ru-RU"/>
        </w:rPr>
        <w:t>Факторами, влияющими на исход заболевания, являются:</w:t>
      </w:r>
    </w:p>
    <w:p w:rsidR="00780AD2" w:rsidRPr="00780AD2" w:rsidRDefault="00780AD2" w:rsidP="00780AD2">
      <w:pPr>
        <w:numPr>
          <w:ilvl w:val="0"/>
          <w:numId w:val="33"/>
        </w:numPr>
        <w:spacing w:after="24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Поздняя диагностика НДС в клинической практике врача-офтальмолога</w:t>
      </w:r>
    </w:p>
    <w:p w:rsidR="00780AD2" w:rsidRPr="00780AD2" w:rsidRDefault="00780AD2" w:rsidP="00780AD2">
      <w:pPr>
        <w:numPr>
          <w:ilvl w:val="0"/>
          <w:numId w:val="33"/>
        </w:numPr>
        <w:spacing w:after="24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Не полное функционально-инструментальное обследование пациента с подозрением на НДС, включая обязательное проведение ОКТ, АФ, ЭФИ и других высокотехнологичных методов;</w:t>
      </w:r>
    </w:p>
    <w:p w:rsidR="00780AD2" w:rsidRPr="00780AD2" w:rsidRDefault="00780AD2" w:rsidP="00780AD2">
      <w:pPr>
        <w:numPr>
          <w:ilvl w:val="0"/>
          <w:numId w:val="33"/>
        </w:numPr>
        <w:spacing w:after="24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Отсутствие медико-генетического консультирования пациента и семьи с установлением клинико-генетического диагноза;</w:t>
      </w:r>
    </w:p>
    <w:p w:rsidR="00780AD2" w:rsidRPr="00780AD2" w:rsidRDefault="00780AD2" w:rsidP="00780AD2">
      <w:pPr>
        <w:numPr>
          <w:ilvl w:val="0"/>
          <w:numId w:val="33"/>
        </w:numPr>
        <w:spacing w:after="24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Отсутствие обязательного молекулярно-генетического обследования пациента и направления на генетическую диагностику;</w:t>
      </w:r>
    </w:p>
    <w:p w:rsidR="00780AD2" w:rsidRPr="00780AD2" w:rsidRDefault="00780AD2" w:rsidP="00780AD2">
      <w:pPr>
        <w:numPr>
          <w:ilvl w:val="0"/>
          <w:numId w:val="33"/>
        </w:numPr>
        <w:spacing w:after="240" w:line="390" w:lineRule="atLeast"/>
        <w:ind w:left="315"/>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Отсутствие междисциплинарного взаимодействия – координации усилий врачей-офтальмологов и врачей-генетиков на региональном и федеральном уровнях, в работе с пациентами с НДС.</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lastRenderedPageBreak/>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1235"/>
        <w:gridCol w:w="7820"/>
        <w:gridCol w:w="2795"/>
      </w:tblGrid>
      <w:tr w:rsidR="00780AD2" w:rsidRPr="00780AD2" w:rsidTr="00780AD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80AD2" w:rsidRPr="00780AD2" w:rsidRDefault="00780AD2" w:rsidP="00780AD2">
            <w:pPr>
              <w:spacing w:after="0" w:line="240" w:lineRule="atLeast"/>
              <w:jc w:val="both"/>
              <w:rPr>
                <w:rFonts w:ascii="Verdana" w:eastAsia="Times New Roman" w:hAnsi="Verdana" w:cs="Times New Roman"/>
                <w:b/>
                <w:bCs/>
                <w:sz w:val="27"/>
                <w:szCs w:val="27"/>
                <w:lang w:eastAsia="ru-RU"/>
              </w:rPr>
            </w:pPr>
            <w:r w:rsidRPr="00780AD2">
              <w:rPr>
                <w:rFonts w:ascii="Verdana" w:eastAsia="Times New Roman" w:hAnsi="Verdana" w:cs="Times New Roman"/>
                <w:b/>
                <w:bCs/>
                <w:sz w:val="27"/>
                <w:szCs w:val="27"/>
                <w:lang w:eastAsia="ru-RU"/>
              </w:rPr>
              <w:t>№</w:t>
            </w:r>
          </w:p>
          <w:p w:rsidR="00780AD2" w:rsidRPr="00780AD2" w:rsidRDefault="00780AD2" w:rsidP="00780AD2">
            <w:pPr>
              <w:spacing w:after="0" w:line="240" w:lineRule="atLeast"/>
              <w:jc w:val="both"/>
              <w:rPr>
                <w:rFonts w:ascii="Verdana" w:eastAsia="Times New Roman" w:hAnsi="Verdana" w:cs="Times New Roman"/>
                <w:b/>
                <w:bCs/>
                <w:sz w:val="27"/>
                <w:szCs w:val="27"/>
                <w:lang w:eastAsia="ru-RU"/>
              </w:rPr>
            </w:pPr>
            <w:r w:rsidRPr="00780AD2">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80AD2" w:rsidRPr="00780AD2" w:rsidRDefault="00780AD2" w:rsidP="00780AD2">
            <w:pPr>
              <w:spacing w:after="0" w:line="240" w:lineRule="atLeast"/>
              <w:jc w:val="both"/>
              <w:rPr>
                <w:rFonts w:ascii="Verdana" w:eastAsia="Times New Roman" w:hAnsi="Verdana" w:cs="Times New Roman"/>
                <w:b/>
                <w:bCs/>
                <w:sz w:val="27"/>
                <w:szCs w:val="27"/>
                <w:lang w:eastAsia="ru-RU"/>
              </w:rPr>
            </w:pPr>
            <w:r w:rsidRPr="00780AD2">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80AD2" w:rsidRPr="00780AD2" w:rsidRDefault="00780AD2" w:rsidP="00780AD2">
            <w:pPr>
              <w:spacing w:after="0" w:line="240" w:lineRule="atLeast"/>
              <w:jc w:val="both"/>
              <w:rPr>
                <w:rFonts w:ascii="Verdana" w:eastAsia="Times New Roman" w:hAnsi="Verdana" w:cs="Times New Roman"/>
                <w:b/>
                <w:bCs/>
                <w:sz w:val="27"/>
                <w:szCs w:val="27"/>
                <w:lang w:eastAsia="ru-RU"/>
              </w:rPr>
            </w:pPr>
            <w:r w:rsidRPr="00780AD2">
              <w:rPr>
                <w:rFonts w:ascii="Verdana" w:eastAsia="Times New Roman" w:hAnsi="Verdana" w:cs="Times New Roman"/>
                <w:b/>
                <w:bCs/>
                <w:sz w:val="27"/>
                <w:szCs w:val="27"/>
                <w:lang w:eastAsia="ru-RU"/>
              </w:rPr>
              <w:t>Оценка выполнения</w:t>
            </w:r>
          </w:p>
        </w:tc>
      </w:tr>
      <w:tr w:rsidR="00780AD2" w:rsidRPr="00780AD2" w:rsidTr="00780A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Выполнен прием (осмотр, консультация) врача-офтальмолога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Да/Нет</w:t>
            </w:r>
          </w:p>
        </w:tc>
      </w:tr>
      <w:tr w:rsidR="00780AD2" w:rsidRPr="00780AD2" w:rsidTr="00780A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Выполнена визометрия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Да/Нет</w:t>
            </w:r>
          </w:p>
        </w:tc>
      </w:tr>
      <w:tr w:rsidR="00780AD2" w:rsidRPr="00780AD2" w:rsidTr="00780A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Выполнена 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Да/Нет</w:t>
            </w:r>
          </w:p>
        </w:tc>
      </w:tr>
      <w:tr w:rsidR="00780AD2" w:rsidRPr="00780AD2" w:rsidTr="00780A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Выполнена биомикроскопия глазного дна и/или офтальмоскопия в условиях мидриаза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Да/Нет</w:t>
            </w:r>
          </w:p>
        </w:tc>
      </w:tr>
      <w:tr w:rsidR="00780AD2" w:rsidRPr="00780AD2" w:rsidTr="00780A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Выполнена компьютерная  периметрия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Да/Нет</w:t>
            </w:r>
          </w:p>
        </w:tc>
      </w:tr>
      <w:tr w:rsidR="00780AD2" w:rsidRPr="00780AD2" w:rsidTr="00780A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Выполнено направление н прием (осмотр, консультацию врача-генетика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Да/Нет</w:t>
            </w:r>
          </w:p>
        </w:tc>
      </w:tr>
    </w:tbl>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t>Список литературы</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Jacque L. Duncan J.L . et al. and the Foundation Fighting Blindness Scientific Advisory Board; Inherited Retinal Degenerations: Current Landscape and Knowledge Gaps. / Trans. Vis. Sci. Tech. – 2018. –Vol.7. №4.-P.6.</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Офтальмология:  руководство Наследственные дистрофии сетчатки, пигментного эпителия и хориоидеи. / Нероев В.В., Шамшинова А.М.. – М.: ГЭОТАР-Медиа, 2008. – С.548—565.</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American Academy of Ophthalmology. Recommendations on Clinical Assessment of Patients with Inherited Retinal Degenerations. – 2016. Available at: https://www.aao.org/clinical-statement/recommendations-on-clinical-assessment-of-patients. [Электронный источник].</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lastRenderedPageBreak/>
        <w:t>Шамшинова А.М., Зольникова И.В.  Молекулярно-генетические основы патогенеза наследственных дистрофий сетчатки ./ Медицинская генетика.- 2004. - С.160-169.</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Daiger S.P. et al. RetNet, the Retinal Information Network. – 2021.</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Verbakel SK. et al. Non-syndromic retinitis pigmentosa. / ProgRetin Eye Res. – 2018 Sep; 66:157-186.</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Berger W. et al. The molecular basis of human retinal and vitreoretinal diseases./ ProgRetin Eye Res.- 2010 Sep; 29(5):335-75.</w:t>
      </w:r>
    </w:p>
    <w:p w:rsidR="00780AD2" w:rsidRPr="00780AD2" w:rsidRDefault="00780AD2" w:rsidP="00780AD2">
      <w:pPr>
        <w:numPr>
          <w:ilvl w:val="0"/>
          <w:numId w:val="34"/>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Cremers, F.P.M. et al. Special Issue Introduction: Inherited Retinal Disease: Novel Candidate Genes, Genotype–Phenotype Correlations, and Inheritance Models. / Genes. –</w:t>
      </w:r>
      <w:r w:rsidRPr="00780AD2">
        <w:rPr>
          <w:rFonts w:ascii="Times New Roman" w:eastAsia="Times New Roman" w:hAnsi="Times New Roman" w:cs="Times New Roman"/>
          <w:i/>
          <w:iCs/>
          <w:color w:val="333333"/>
          <w:sz w:val="27"/>
          <w:szCs w:val="27"/>
          <w:lang w:eastAsia="ru-RU"/>
        </w:rPr>
        <w:t> </w:t>
      </w:r>
      <w:r w:rsidRPr="00780AD2">
        <w:rPr>
          <w:rFonts w:ascii="Times New Roman" w:eastAsia="Times New Roman" w:hAnsi="Times New Roman" w:cs="Times New Roman"/>
          <w:color w:val="222222"/>
          <w:sz w:val="27"/>
          <w:szCs w:val="27"/>
          <w:lang w:eastAsia="ru-RU"/>
        </w:rPr>
        <w:t>2018. – Vol. 9. – P. 215.</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Allikmets R. et al. A photoreceptor cell-specific ATP-binding transporter gene (ABCR) is mutated in recessive Stargardt macular dystrophy. / NatGenet. – 1997. – 15:236–46 .</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Schulz, H. L. et al Mutation Spectrum of the ABCA4 Gene in 335 Stargardt Disease Patients From a Multicenter German Cohort-Impact of Selected Deep Intronic Variants and Common SNPs. / Investigativeophthalmology&amp;visualscience – 2017. – Vol. 8. № 1. – P. 394-403. </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Johnson, A. A. et al. Bestrophin 1 and retinal disease. / Progress in retinal and eye research. – 2017 . – Vol. 58. – P. 45–69.</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den Hollander AI. et al. Leber congenital amaurosis: genes, proteins and disease mechanisms. / ProgRetin Eye Res. – 2008. – Vol. 27 № 4. – P. 391–419.</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Leroy BP et al. Leber congenital amaurosis due to CEP290 mutations-severe vision impairment with a high unmet medical need: A Review. / Retina. – 2021 May 1. – Vol. 41 № 5. – P. 898-907.</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Hamel C. P. Cone rod dystrophies. / Orphanet journal of rare diseases. – 2007. – Vol. 2 № 7.</w:t>
      </w:r>
    </w:p>
    <w:p w:rsidR="00780AD2" w:rsidRPr="00780AD2" w:rsidRDefault="00780AD2" w:rsidP="00780AD2">
      <w:pPr>
        <w:numPr>
          <w:ilvl w:val="0"/>
          <w:numId w:val="34"/>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AAO. Retinitis pigmentosa.</w:t>
      </w:r>
      <w:hyperlink r:id="rId6" w:history="1">
        <w:r w:rsidRPr="00780AD2">
          <w:rPr>
            <w:rFonts w:ascii="Times New Roman" w:eastAsia="Times New Roman" w:hAnsi="Times New Roman" w:cs="Times New Roman"/>
            <w:color w:val="1976D2"/>
            <w:sz w:val="27"/>
            <w:szCs w:val="27"/>
            <w:u w:val="single"/>
            <w:lang w:eastAsia="ru-RU"/>
          </w:rPr>
          <w:t>https://eyewiki.org/Retinitis_Pigmentosa</w:t>
        </w:r>
      </w:hyperlink>
      <w:r w:rsidRPr="00780AD2">
        <w:rPr>
          <w:rFonts w:ascii="Times New Roman" w:eastAsia="Times New Roman" w:hAnsi="Times New Roman" w:cs="Times New Roman"/>
          <w:color w:val="222222"/>
          <w:sz w:val="27"/>
          <w:szCs w:val="27"/>
          <w:lang w:eastAsia="ru-RU"/>
        </w:rPr>
        <w:t>. [Электронный источник]. Дата доступа: 8.11.2021.</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lastRenderedPageBreak/>
        <w:t>AAO. Stargardt_ disease/Fundus flavimaculatus.https://eyewiki.aao.org/Stargardt_ disease/Fundus flavimaculatus) [Электронный источник]. Дата доступа: 8.11.2021.</w:t>
      </w:r>
    </w:p>
    <w:p w:rsidR="00780AD2" w:rsidRPr="00780AD2" w:rsidRDefault="00780AD2" w:rsidP="00780AD2">
      <w:pPr>
        <w:numPr>
          <w:ilvl w:val="0"/>
          <w:numId w:val="34"/>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AAO. Best Disease and Bestrophinopathies. </w:t>
      </w:r>
      <w:hyperlink r:id="rId7" w:history="1">
        <w:r w:rsidRPr="00780AD2">
          <w:rPr>
            <w:rFonts w:ascii="Times New Roman" w:eastAsia="Times New Roman" w:hAnsi="Times New Roman" w:cs="Times New Roman"/>
            <w:color w:val="1976D2"/>
            <w:sz w:val="27"/>
            <w:szCs w:val="27"/>
            <w:u w:val="single"/>
            <w:lang w:eastAsia="ru-RU"/>
          </w:rPr>
          <w:t>https://eyewiki.aao.org</w:t>
        </w:r>
      </w:hyperlink>
      <w:r w:rsidRPr="00780AD2">
        <w:rPr>
          <w:rFonts w:ascii="Times New Roman" w:eastAsia="Times New Roman" w:hAnsi="Times New Roman" w:cs="Times New Roman"/>
          <w:color w:val="222222"/>
          <w:sz w:val="27"/>
          <w:szCs w:val="27"/>
          <w:lang w:eastAsia="ru-RU"/>
        </w:rPr>
        <w:t>/Best Disease and Bestrophinopathies- [Электронный источник]. Дата доступа: 8.11.2021</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Fujiwara K. et al. Risk Factors for Posterior Subcapsular Cataract in Retinitis Pigmentosa. / Invest Ophthalmol Vis Sci. – 2017 May 1. – Vol. 58 № 5. – P. 2534-2537. doi: 10.1167/iovs.17-21612. PMID: 28492871.</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Зольникова И.В, Рогатина Е.В. Дистрофия Штаргардта: клиника, диагностика, лечение. / Клиницист. – 2010. – № 1. – С. 29-33.</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Зольникова И.В., Рогатина Е.В., Орловская Л.С., Пономарева Е.Н.  Мультифокальная, макулярная и паттерн-ЭРГ при вителлиформной макулодистрофии Беста / Офтальмология. – 2006. – Т.3. №.2. – С. 29-36.</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Chowers I. et al Adult-onset foveomacularvitilliform dystrophy: a fresh perspective./Prog Re tin Eye Res. – 2015.- Vol.47.-P.64-85.</w:t>
      </w:r>
    </w:p>
    <w:p w:rsidR="00780AD2" w:rsidRPr="00780AD2" w:rsidRDefault="00780AD2" w:rsidP="00780AD2">
      <w:pPr>
        <w:numPr>
          <w:ilvl w:val="0"/>
          <w:numId w:val="34"/>
        </w:numPr>
        <w:spacing w:after="0" w:line="390" w:lineRule="atLeast"/>
        <w:ind w:left="450"/>
        <w:jc w:val="both"/>
        <w:rPr>
          <w:rFonts w:ascii="Times New Roman" w:eastAsia="Times New Roman" w:hAnsi="Times New Roman" w:cs="Times New Roman"/>
          <w:color w:val="222222"/>
          <w:sz w:val="27"/>
          <w:szCs w:val="27"/>
          <w:lang w:eastAsia="ru-RU"/>
        </w:rPr>
      </w:pPr>
      <w:hyperlink r:id="rId8" w:history="1">
        <w:r w:rsidRPr="00780AD2">
          <w:rPr>
            <w:rFonts w:ascii="Times New Roman" w:eastAsia="Times New Roman" w:hAnsi="Times New Roman" w:cs="Times New Roman"/>
            <w:color w:val="1976D2"/>
            <w:sz w:val="27"/>
            <w:szCs w:val="27"/>
            <w:u w:val="single"/>
            <w:lang w:eastAsia="ru-RU"/>
          </w:rPr>
          <w:t>https://retinagene.ru/files/Брошюра.pdf</w:t>
        </w:r>
      </w:hyperlink>
    </w:p>
    <w:p w:rsidR="00780AD2" w:rsidRPr="00780AD2" w:rsidRDefault="00780AD2" w:rsidP="00780AD2">
      <w:pPr>
        <w:numPr>
          <w:ilvl w:val="0"/>
          <w:numId w:val="34"/>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McMahonTimothy T.; et al. </w:t>
      </w:r>
      <w:r w:rsidRPr="00780AD2">
        <w:rPr>
          <w:rFonts w:ascii="Times New Roman" w:eastAsia="Times New Roman" w:hAnsi="Times New Roman" w:cs="Times New Roman"/>
          <w:i/>
          <w:iCs/>
          <w:color w:val="333333"/>
          <w:sz w:val="27"/>
          <w:szCs w:val="27"/>
          <w:lang w:eastAsia="ru-RU"/>
        </w:rPr>
        <w:t>CRB1</w:t>
      </w:r>
      <w:r w:rsidRPr="00780AD2">
        <w:rPr>
          <w:rFonts w:ascii="Times New Roman" w:eastAsia="Times New Roman" w:hAnsi="Times New Roman" w:cs="Times New Roman"/>
          <w:color w:val="222222"/>
          <w:sz w:val="27"/>
          <w:szCs w:val="27"/>
          <w:lang w:eastAsia="ru-RU"/>
        </w:rPr>
        <w:t> Gene Mutations Are Associated with Keratoconus in Patients with Leber Congenital Amaurosis. / Investigative Ophthalmology &amp; Visual Science. - 2009  July. – Vol.50. - P. 3185-3187.</w:t>
      </w:r>
    </w:p>
    <w:p w:rsidR="00780AD2" w:rsidRPr="00780AD2" w:rsidRDefault="00780AD2" w:rsidP="00780AD2">
      <w:pPr>
        <w:numPr>
          <w:ilvl w:val="0"/>
          <w:numId w:val="34"/>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Bittner A. K. et al. Characteristics and Possible Visual Consequences of Photopsias as Vision Measures Are Reduced in Retinitis Pigmentosa. / Invest. Ophthalmol. Vis. Sci. – 2011. – Vol. 52. № 9. – P. 6370-6376. doi: </w:t>
      </w:r>
      <w:hyperlink r:id="rId9" w:history="1">
        <w:r w:rsidRPr="00780AD2">
          <w:rPr>
            <w:rFonts w:ascii="Times New Roman" w:eastAsia="Times New Roman" w:hAnsi="Times New Roman" w:cs="Times New Roman"/>
            <w:color w:val="1976D2"/>
            <w:sz w:val="27"/>
            <w:szCs w:val="27"/>
            <w:u w:val="single"/>
            <w:lang w:eastAsia="ru-RU"/>
          </w:rPr>
          <w:t>https://doi.org/10.1167/iovs.11-7195</w:t>
        </w:r>
      </w:hyperlink>
      <w:r w:rsidRPr="00780AD2">
        <w:rPr>
          <w:rFonts w:ascii="Times New Roman" w:eastAsia="Times New Roman" w:hAnsi="Times New Roman" w:cs="Times New Roman"/>
          <w:color w:val="222222"/>
          <w:sz w:val="27"/>
          <w:szCs w:val="27"/>
          <w:lang w:eastAsia="ru-RU"/>
        </w:rPr>
        <w:t>.).</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Зольникова И.В., Иванова М.Е., Стрельников В.В., Деменкова О.Н., Танас А.С., Рогатина Е.В., Егорова И.В., Рогова С.Ю. Фенотипическая вариабельность клинико-функциональных проявлений синдрома Ашера 2А типа (USH2A) с молекулярно-генетической верификацией диагноза. РОЖ. – 2014.-№2: 83-89.</w:t>
      </w:r>
    </w:p>
    <w:p w:rsidR="00780AD2" w:rsidRPr="00780AD2" w:rsidRDefault="00780AD2" w:rsidP="00780AD2">
      <w:pPr>
        <w:numPr>
          <w:ilvl w:val="0"/>
          <w:numId w:val="34"/>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Lam, B.L., Leroy, B.P., Black, G. et al. Genetic testing and diagnosis of inherited retinal diseases / Orphanet J Rare Dis.- 2021.-Vol. </w:t>
      </w:r>
      <w:r w:rsidRPr="00780AD2">
        <w:rPr>
          <w:rFonts w:ascii="Times New Roman" w:eastAsia="Times New Roman" w:hAnsi="Times New Roman" w:cs="Times New Roman"/>
          <w:b/>
          <w:bCs/>
          <w:color w:val="222222"/>
          <w:sz w:val="27"/>
          <w:szCs w:val="27"/>
          <w:lang w:eastAsia="ru-RU"/>
        </w:rPr>
        <w:t>16 -</w:t>
      </w:r>
      <w:r w:rsidRPr="00780AD2">
        <w:rPr>
          <w:rFonts w:ascii="Times New Roman" w:eastAsia="Times New Roman" w:hAnsi="Times New Roman" w:cs="Times New Roman"/>
          <w:color w:val="222222"/>
          <w:sz w:val="27"/>
          <w:szCs w:val="27"/>
          <w:lang w:eastAsia="ru-RU"/>
        </w:rPr>
        <w:t> 514.</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 xml:space="preserve">Кадышев В.В., Амелина С.С., Зинченко Р.А. Наследственная патология органа зрения в Ростовской области / Глава 7.2. Учебно-методическое пособие «Методология генетико-эпидемиологического изучения </w:t>
      </w:r>
      <w:r w:rsidRPr="00780AD2">
        <w:rPr>
          <w:rFonts w:ascii="Times New Roman" w:eastAsia="Times New Roman" w:hAnsi="Times New Roman" w:cs="Times New Roman"/>
          <w:color w:val="222222"/>
          <w:sz w:val="27"/>
          <w:szCs w:val="27"/>
          <w:lang w:eastAsia="ru-RU"/>
        </w:rPr>
        <w:lastRenderedPageBreak/>
        <w:t>наследственных болезней и врожденных пороков развития» под редакцией Зинченко Р.А., Амелиной С.С., Куцева С.И., Гинтера Е.К. – Белгород: «ПОЛИТЕРРА», 2020. – 569 C.</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Grover S, et al. Visual acuity impairment in patients with retinitis pigmentosa. /  Ophthalmology. – 1996 Oct. – Vol. 103. № 10. – P. 1593-600.</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Rotenstreich Y. et al. Visual acuity loss and clinical observations in a large series of patients with Stargardt disease. / Ophthalmology. – 2003 Jun. – Vol. 110. №6. – P.  1151-8.</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Fishman GA et al. Visual acuity in patients with best vitelliform macular dystrophy. /  Ophthalmology. – 1993 Nov. – Vol. 100. № 11. – P. 1665-70.</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Walia S. et al. Visual acuity in patients with Leber"s congenital amaurosis and early childhood-onset retinitis pigmentosa. / Ophthalmology. – 2010. – Vol. 117. № 6. – P. 1190-8.</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Hamel C. P. Cone rod dystrophies. / Orphanet journal of rare diseases. – 2007. – 2, P.7.</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Sieving, P. A., &amp; Fishman, G. A. Refractive errors of retinitis pigmentosa patients. /  The Britis journal of ophthalmology. - 1978. – Vol. 62. № 3. – P. 163–167.</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Hendriks M. et al. CCW. Development of Refractive Errors-What Can We Learn From Inherited Retinal Dystrophies? / Am J Ophthalmol. – 2017 Oct. – Vol. 182. – P. 81-89.</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Hong Y. et al. A Review of Complicated Cataract in Retinitis Pigmentosa: Pathogenesis and Cataract Surgery. / J Ophthalmol. – 2020 Dec 21. – 2020:6699103.</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Liew G. et al. Prevalence of cystoid macular oedema, epiretinal membrane and cataract in retinitis pigmentosa. / British Journal of Ophthalmology. – 2019. – Vol. 103. № 8. – P. 1163–1166.</w:t>
      </w:r>
    </w:p>
    <w:p w:rsidR="00780AD2" w:rsidRPr="00780AD2" w:rsidRDefault="00780AD2" w:rsidP="00780AD2">
      <w:pPr>
        <w:numPr>
          <w:ilvl w:val="0"/>
          <w:numId w:val="34"/>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Fujinami-Yokokawa Y, Ninomiya H, Liu X The Japan Eye Genetics Study (JEGC) Group</w:t>
      </w:r>
      <w:r w:rsidRPr="00780AD2">
        <w:rPr>
          <w:rFonts w:ascii="Times New Roman" w:eastAsia="Times New Roman" w:hAnsi="Times New Roman" w:cs="Times New Roman"/>
          <w:i/>
          <w:iCs/>
          <w:color w:val="333333"/>
          <w:sz w:val="27"/>
          <w:szCs w:val="27"/>
          <w:lang w:eastAsia="ru-RU"/>
        </w:rPr>
        <w:t>, et al </w:t>
      </w:r>
      <w:r w:rsidRPr="00780AD2">
        <w:rPr>
          <w:rFonts w:ascii="Times New Roman" w:eastAsia="Times New Roman" w:hAnsi="Times New Roman" w:cs="Times New Roman"/>
          <w:color w:val="222222"/>
          <w:sz w:val="27"/>
          <w:szCs w:val="27"/>
          <w:lang w:eastAsia="ru-RU"/>
        </w:rPr>
        <w:t>Prediction of causative genes in inherited retinal disorder from fundus photography and autofluorescence imaging using deep learning techniques / British Journal of Ophthalmology/ - 2021/- Vol. 105.- P:1272-1279.</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lastRenderedPageBreak/>
        <w:t>Strong S. et al. Retinitis pigmentosa-associated cystoid macular oedema: pathogenesis and avenues of intervention. / Br. J. Ophthalmol. – 2017. – Vol. 101.  №1. – P. 31–7.</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Зольникова И.В. Современные электрофизиологические и психофизические методы диагностики при дистрофиях сетчатки (обзор литературы). /  Офтальмохирургия и терапия. – 2004. – Т. 2. – С. 30–40</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Mäntyjärvi M, Tuppurainen K. Color vision in Stargardt"s disease. / Int Ophthalmol. – 1992 Nov. – Vol. 16. № 6. – P. 423-8.</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Xu, M., Zhai, Y., &amp; MacDonald, I. M. Visual Field Progression in Retinitis Pigmentosa. / Investigative ophthalmology &amp; visual science. – 2020. – Vol. 61. №6. – P. 56.</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Abalem, M. F. et al. Peripheral Visual Fields in ABCA4 Stargardt Disease and Correlation With Disease Extent on Ultra-widefield Fundus Autofluorescence. / Americanjournal ofophthalmology. – 2017. – Vol. 184. – P. 181–188.</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Birch D.G. et al. Rod ERGs in retinitis pigmentosa and cone-rod degeneration. / Invest Ophthalmol Vis Sci. – 1987. PMID: 3804644</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Зольникова И.В. Мультифокальная и хроматическая макулярная электроретинограмма в диагностике пигментного ретинита. / Вестник новых медицинских технологий. – 2009. – Т. 16. № 3. – С. 171-174.</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Seeliger M. et al. Multifocal electroretinography in retinitis pigmentosa. / Am J Ophthalmol. – 1998. – Vol. 125. – P. 214.</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Зольникова И.В., Карлова И.З., Рогатина Е.В.  Макулярная и мультифокальная электроретинография в диагностике дистрофии Штаргардта. / Вестник офтальмологии. – 2009. – Т. 125. № 1. – С. 41-6.</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Lachapelle P. et al. The electroretinogram in Stargardt"s disease and fundus flavimaculatus. / DocOphthalmol. – 1989 Dec. – Vol. 73. № 4. – P. 395-404.</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Brecelj J, Stirn-Kranjc B. ERG and VEP follow-up study in children with Leber"s congenital amaurosis. / Eye (Lond). – 1999. – Vol. 13 ( Pt 1). – P. 47-54.</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lastRenderedPageBreak/>
        <w:t>Langwińska-Wośko E. et al. Electrophysiological testing as a method of cone-rod and cone dystrophy diagnoses and prediction of disease progression. / Doc Ophthalmol. – 2015 Apr. – Vol. 130. № 2. – P. 103-9.</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Зольникова И.В., Милаш С.В., Черняк А.Б., Левина Д.В., Егорова И.В., Рогатина Е.В., Еремеева Е.А., Рогова С.Ю. Толщина фоторецепторных слоев сетчатки, хориоидеи и биоэлектрическая активность макулярной области при пигментном ретините. / Вестник офтальмологии. – 2019. – С. 39-45.</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Зольникова И.В., Милаш С.В., Черняк А.Б., Левина Д.В., Егорова И.В., Рогатина Е.В., Еремеева Е.А., Рогова С.Ю. Постфоторецепторные слои сетчатки и макулярная электроретинограмма при пигментном ретините. / Офтальмология. – 2020. – Т. 17. № 1. – С. 81-87. </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Liu G. et al. Optical Coherence Tomographic Analysis of Retina in Retinitis Pigmentosa Patients. / Ophthalmic Res. – 2016. – Vol. 56. – P. 111-122.</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Oh J.K. et al. Optical coherence tomography in the evaluation of retinitis pigmentosa. / Ophthalmic Genet. – 2020 Oct. – Vol. 41. № 5. – P. 413-419.</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Poornachandra B. et al. Quantifying microstructural changes in retinitis pigmentosa using spectral domain – optical coherence tomography. / Eye and Vis. – 2019. – Vol. 6. – P. 13.</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Hirakawa H. et al. Optical coherence tomography of cystoid macular edema associated with retinitis pigmentosa. / Am J Ophthalmol. – 1999  – Vol. 128. № 2. – P. 185-91.</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Apushkin  M.A. et al. Monitoring cystoid macular edema by optical coherence tomography in patients with retinitis pigmentosa. / Ophthalmology. – 2004. 1111899- 1904.</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Hajali M. et al.. The prevalence of cystoid macular oedema in retinitis pigmentosa patients determined by optical coherence tomography. / Br J Ophthalmol.-2008.-Vol.92.-P.1065–8.</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Makiyama Y. et al. Prevalence and spatial distribution of cystoid spaces in retinitis pigmentosa: investigation with spectral domain optical coherence tomography./ Retina. – 2014. – Vol.34.-№5. – P.981-8.</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lastRenderedPageBreak/>
        <w:t>Ikeda Y. et al. Long-term Surgical Outcomes of Epiretinal Membrane in Patients with Retinitis Pigmentosa. / Sci Rep. – 2015. Vol. 5.-P.13078.</w:t>
      </w:r>
    </w:p>
    <w:p w:rsidR="00780AD2" w:rsidRPr="00780AD2" w:rsidRDefault="00780AD2" w:rsidP="00780AD2">
      <w:pPr>
        <w:numPr>
          <w:ilvl w:val="0"/>
          <w:numId w:val="34"/>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Tanna P</w:t>
      </w:r>
      <w:r w:rsidRPr="00780AD2">
        <w:rPr>
          <w:rFonts w:ascii="Times New Roman" w:eastAsia="Times New Roman" w:hAnsi="Times New Roman" w:cs="Times New Roman"/>
          <w:i/>
          <w:iCs/>
          <w:color w:val="333333"/>
          <w:sz w:val="27"/>
          <w:szCs w:val="27"/>
          <w:lang w:eastAsia="ru-RU"/>
        </w:rPr>
        <w:t>.</w:t>
      </w:r>
      <w:r w:rsidRPr="00780AD2">
        <w:rPr>
          <w:rFonts w:ascii="Times New Roman" w:eastAsia="Times New Roman" w:hAnsi="Times New Roman" w:cs="Times New Roman"/>
          <w:color w:val="222222"/>
          <w:sz w:val="27"/>
          <w:szCs w:val="27"/>
          <w:lang w:eastAsia="ru-RU"/>
        </w:rPr>
        <w:t> et al</w:t>
      </w:r>
      <w:r w:rsidRPr="00780AD2">
        <w:rPr>
          <w:rFonts w:ascii="Times New Roman" w:eastAsia="Times New Roman" w:hAnsi="Times New Roman" w:cs="Times New Roman"/>
          <w:i/>
          <w:iCs/>
          <w:color w:val="333333"/>
          <w:sz w:val="27"/>
          <w:szCs w:val="27"/>
          <w:lang w:eastAsia="ru-RU"/>
        </w:rPr>
        <w:t> </w:t>
      </w:r>
      <w:r w:rsidRPr="00780AD2">
        <w:rPr>
          <w:rFonts w:ascii="Times New Roman" w:eastAsia="Times New Roman" w:hAnsi="Times New Roman" w:cs="Times New Roman"/>
          <w:color w:val="222222"/>
          <w:sz w:val="27"/>
          <w:szCs w:val="27"/>
          <w:lang w:eastAsia="ru-RU"/>
        </w:rPr>
        <w:t>Stargardt disease: clinical features, molecular genetics, animal models and therapeutic options / Br J Ophthalmol. -2017. –Vol.101. –P.25-30.</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Battaglia P. et al. Spectral domain optical coherence tomography features in different stages of best vitelliform macular dystrophy./ Retina.-2018. –Vol.38. - №5. – P.1041-1046. </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Kumaran N. et al.. Leber congenital amaurosis/early-onset severe retinal dystrophy: clinical features, molecular genetics and therapeutic interventions. / Br J Ophthalmol. – 2017. – Vol.101. -№9.- P.:1147-1154.</w:t>
      </w:r>
    </w:p>
    <w:p w:rsidR="00780AD2" w:rsidRPr="00780AD2" w:rsidRDefault="00780AD2" w:rsidP="00780AD2">
      <w:pPr>
        <w:numPr>
          <w:ilvl w:val="0"/>
          <w:numId w:val="34"/>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Birtel J. et al.</w:t>
      </w:r>
      <w:r w:rsidRPr="00780AD2">
        <w:rPr>
          <w:rFonts w:ascii="Times New Roman" w:eastAsia="Times New Roman" w:hAnsi="Times New Roman" w:cs="Times New Roman"/>
          <w:i/>
          <w:iCs/>
          <w:color w:val="333333"/>
          <w:sz w:val="27"/>
          <w:szCs w:val="27"/>
          <w:lang w:eastAsia="ru-RU"/>
        </w:rPr>
        <w:t>.</w:t>
      </w:r>
      <w:r w:rsidRPr="00780AD2">
        <w:rPr>
          <w:rFonts w:ascii="Times New Roman" w:eastAsia="Times New Roman" w:hAnsi="Times New Roman" w:cs="Times New Roman"/>
          <w:color w:val="222222"/>
          <w:sz w:val="27"/>
          <w:szCs w:val="27"/>
          <w:lang w:eastAsia="ru-RU"/>
        </w:rPr>
        <w:t> Clinical and genetic characteristics of 251 consecutive patients with macular and cone/cone-rod dystrophy. </w:t>
      </w:r>
      <w:r w:rsidRPr="00780AD2">
        <w:rPr>
          <w:rFonts w:ascii="Times New Roman" w:eastAsia="Times New Roman" w:hAnsi="Times New Roman" w:cs="Times New Roman"/>
          <w:i/>
          <w:iCs/>
          <w:color w:val="333333"/>
          <w:sz w:val="27"/>
          <w:szCs w:val="27"/>
          <w:lang w:eastAsia="ru-RU"/>
        </w:rPr>
        <w:t>/ </w:t>
      </w:r>
      <w:r w:rsidRPr="00780AD2">
        <w:rPr>
          <w:rFonts w:ascii="Times New Roman" w:eastAsia="Times New Roman" w:hAnsi="Times New Roman" w:cs="Times New Roman"/>
          <w:color w:val="222222"/>
          <w:sz w:val="27"/>
          <w:szCs w:val="27"/>
          <w:lang w:eastAsia="ru-RU"/>
        </w:rPr>
        <w:t>Sci Rep. -2018. Vol. 8.-P.4824.</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Thiadens A. A. et al. Clinical course, genetic etiology, and visual outcome in cone and cone-rod dystrophy. / Ophthalmology.-2012- Vol.119.- P. 819–826.</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Катаргина Л.А., Денисова Е.В., Арестова Н.Н., Круглова Т.Б., Осипова Н.А., Новикова О.В. ОКТ-ангиография в диагностике и мониторинге болезни Беста. / Офтальмология. – 2019. – Vol.16. -,№1S. P.79–84.</w:t>
      </w:r>
    </w:p>
    <w:p w:rsidR="00780AD2" w:rsidRPr="00780AD2" w:rsidRDefault="00780AD2" w:rsidP="00780AD2">
      <w:pPr>
        <w:numPr>
          <w:ilvl w:val="0"/>
          <w:numId w:val="34"/>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Oishi, A., Miyata, M., Numa, S. </w:t>
      </w:r>
      <w:r w:rsidRPr="00780AD2">
        <w:rPr>
          <w:rFonts w:ascii="Times New Roman" w:eastAsia="Times New Roman" w:hAnsi="Times New Roman" w:cs="Times New Roman"/>
          <w:i/>
          <w:iCs/>
          <w:color w:val="333333"/>
          <w:sz w:val="27"/>
          <w:szCs w:val="27"/>
          <w:lang w:eastAsia="ru-RU"/>
        </w:rPr>
        <w:t>et al.</w:t>
      </w:r>
      <w:r w:rsidRPr="00780AD2">
        <w:rPr>
          <w:rFonts w:ascii="Times New Roman" w:eastAsia="Times New Roman" w:hAnsi="Times New Roman" w:cs="Times New Roman"/>
          <w:color w:val="222222"/>
          <w:sz w:val="27"/>
          <w:szCs w:val="27"/>
          <w:lang w:eastAsia="ru-RU"/>
        </w:rPr>
        <w:t> Wide-field fundus autofluorescence imaging in patients with hereditary retinal degeneration: a literature review./ Int J Retin Vitr -2019- (Suppl 1), P23.</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Lima L.H. et al. Structural assessment of hyperautofluorescent ring in patients with retinitis pigmentosa. / Retina. 2009. – Vol. 29. №7.- P: 1025–31.</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Милаш С.В., Зольникова И.В., Кадышев В.В. Мультимодальная визуализация наследственных дистрофий сетчатки (серия клинических случаев). Российский офтальмологический журнал./ 2020. – Vol.13. -№4. – P.75-82. </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Tsang S.H., Sharma T. Leber Congenital Amaurosis. / Adv Exp Med Biol. – 2018. – Vol.1085. –P.131-137.</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Querques G. et al.. High definition optical coherence tomography features in vitelliform macular dystrophy./ Am J Ophthalmol. -2008. – Vol.146. P.501–7.</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lastRenderedPageBreak/>
        <w:t>Park E.A. et al.. Peripheral Leakage on Ultra-Widefield Fluorescein Angiography in Patients With Inherited Retinal Degeneration. // Journal of VitreoRetinal Diseases. -2021. – Vol.5. - №2.- P.147-156.</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Russell S. et al. Efficacy and safety of voretigeneneparvovec (AAV2-hRPE65v2) in patients with RPE65-mediated inherited retinal dystrophy: a randomised, controlled, open-label, phase 3 trial. / Lancet. 2017. – Vol.390 - 10097. P.849-860.</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Малюгин Б.Э., Борзенок С.А., Хлебникова О.В., Шурыгина М.Ф., Арбуханова П.М., Логинова А.Н., Володин П.Л., Зубарева С.А. Актуальность медико-генетического консультирования при различных формах абиотрофии сетчатки Офтальмохирургия – 2016- №: 42-46.</w:t>
      </w:r>
    </w:p>
    <w:p w:rsidR="00780AD2" w:rsidRPr="00780AD2" w:rsidRDefault="00780AD2" w:rsidP="00780AD2">
      <w:pPr>
        <w:numPr>
          <w:ilvl w:val="0"/>
          <w:numId w:val="34"/>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Кадышев В.В., Зольникова И.В., Халанская О.В., Степанова А.А., Куцев С.И. Наследственная дистрофия сетчатки: первые результаты после RPE65-генозаместительной терапии в России. </w:t>
      </w:r>
      <w:r w:rsidRPr="00780AD2">
        <w:rPr>
          <w:rFonts w:ascii="Times New Roman" w:eastAsia="Times New Roman" w:hAnsi="Times New Roman" w:cs="Times New Roman"/>
          <w:i/>
          <w:iCs/>
          <w:color w:val="333333"/>
          <w:sz w:val="27"/>
          <w:szCs w:val="27"/>
          <w:lang w:eastAsia="ru-RU"/>
        </w:rPr>
        <w:t>Вестник офтальмологии. </w:t>
      </w:r>
      <w:r w:rsidRPr="00780AD2">
        <w:rPr>
          <w:rFonts w:ascii="Times New Roman" w:eastAsia="Times New Roman" w:hAnsi="Times New Roman" w:cs="Times New Roman"/>
          <w:color w:val="222222"/>
          <w:sz w:val="27"/>
          <w:szCs w:val="27"/>
          <w:lang w:eastAsia="ru-RU"/>
        </w:rPr>
        <w:t>2022;138(4):48</w:t>
      </w:r>
      <w:r w:rsidRPr="00780AD2">
        <w:rPr>
          <w:rFonts w:ascii="Times New Roman" w:eastAsia="Times New Roman" w:hAnsi="Times New Roman" w:cs="Times New Roman"/>
          <w:color w:val="222222"/>
          <w:sz w:val="27"/>
          <w:szCs w:val="27"/>
          <w:lang w:eastAsia="ru-RU"/>
        </w:rPr>
        <w:noBreakHyphen/>
        <w:t>57.</w:t>
      </w:r>
    </w:p>
    <w:p w:rsidR="00780AD2" w:rsidRPr="00780AD2" w:rsidRDefault="00780AD2" w:rsidP="00780AD2">
      <w:pPr>
        <w:numPr>
          <w:ilvl w:val="0"/>
          <w:numId w:val="34"/>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Aoun M, Passerini I, Chiurazzi P, Karali M, De Rienzo I, Sartor G, Murro V, Filimonova N, Seri M, Banfi S. Inherited Retinal Diseases Due to </w:t>
      </w:r>
      <w:r w:rsidRPr="00780AD2">
        <w:rPr>
          <w:rFonts w:ascii="Times New Roman" w:eastAsia="Times New Roman" w:hAnsi="Times New Roman" w:cs="Times New Roman"/>
          <w:i/>
          <w:iCs/>
          <w:color w:val="333333"/>
          <w:sz w:val="27"/>
          <w:szCs w:val="27"/>
          <w:lang w:eastAsia="ru-RU"/>
        </w:rPr>
        <w:t>RPE65</w:t>
      </w:r>
      <w:r w:rsidRPr="00780AD2">
        <w:rPr>
          <w:rFonts w:ascii="Times New Roman" w:eastAsia="Times New Roman" w:hAnsi="Times New Roman" w:cs="Times New Roman"/>
          <w:color w:val="222222"/>
          <w:sz w:val="27"/>
          <w:szCs w:val="27"/>
          <w:lang w:eastAsia="ru-RU"/>
        </w:rPr>
        <w:t> Variants: From Genetic Diagnostic Management to Therapy /. Int J Mol Sci.- 2021. Vol.5;22(13)P:7207. </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Aleman TS, Cideciyan AV, Windsor EA, Schwartz SB, Swider M, Chico JD, Sumaroka A, Pantelyat AY, Duncan KG, Gardner LM, Emmons JM, Steinberg JD, Stone EM, Jacobson SG. Macular pigment and lutein supplementation in ABCA4-associated retinal degenerations. /Invest Ophthalmol Vis Sci. -2007 Vol.48(3). - P:1319-29. </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Waugh N. et al.. Treatments for dry age-related macular degeneration and Stargardt disease: a systematic review. / Health Technol Assess. -2018. -Vol.27. - P.1-168.</w:t>
      </w:r>
    </w:p>
    <w:p w:rsidR="00780AD2" w:rsidRPr="00780AD2" w:rsidRDefault="00780AD2" w:rsidP="00780AD2">
      <w:pPr>
        <w:numPr>
          <w:ilvl w:val="0"/>
          <w:numId w:val="34"/>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Berson, E. L., et al. Clinical trial of lutein in patients with retinitis pigmentosa receiving vitamin A. /- </w:t>
      </w:r>
      <w:r w:rsidRPr="00780AD2">
        <w:rPr>
          <w:rFonts w:ascii="Times New Roman" w:eastAsia="Times New Roman" w:hAnsi="Times New Roman" w:cs="Times New Roman"/>
          <w:i/>
          <w:iCs/>
          <w:color w:val="333333"/>
          <w:sz w:val="27"/>
          <w:szCs w:val="27"/>
          <w:lang w:eastAsia="ru-RU"/>
        </w:rPr>
        <w:t>Archives of ophthalmology</w:t>
      </w:r>
      <w:r w:rsidRPr="00780AD2">
        <w:rPr>
          <w:rFonts w:ascii="Times New Roman" w:eastAsia="Times New Roman" w:hAnsi="Times New Roman" w:cs="Times New Roman"/>
          <w:color w:val="222222"/>
          <w:sz w:val="27"/>
          <w:szCs w:val="27"/>
          <w:lang w:eastAsia="ru-RU"/>
        </w:rPr>
        <w:t>. 2010. – Vol. 128. - №4. – P.403–411.</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Berson E.L. et al. Clinical trial of docosahexaenoic acid in patients with retinitis pigmentosa receiving vitamin A treatment. / Arch Ophthalmol. – 2004. Vol.122.- P.1297-1305.</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lastRenderedPageBreak/>
        <w:t>Schwartz S.G. et al. Vitamin A and fish oils for preventing the progression of retinitis pigmentosa. / Cochrane Database Syst Rev. – 2020.-  Vol. 18. №6. :CD008428.</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Federspiel C.A. et al.  (2018) Vitamin A in Stargardt disease—an evidence-based update /  Ophthalmic Genetics,-  2018. –Vol.39. №:5. P. 555-559,</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Berson E.L. Association of Vitamin A Supplementation With Disease Course in Children With Retinitis Pigmentosa. / JAMA Ophthalmol. – 2018. Vol.136. №5. -P:490-495.</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Lorenz B, Tavares J, van den Born L, I, Marques J, P, Scholl H, P, N: Current Management of Inherited Retinal Degeneration Patients in Europe: Results of a Multinational Survey by the European Vision Institute Clinical Research Network. Ophthalmic Res 2021;64:622-638. doi: 10.1159/000514540Weiss N.J. Low vision management of retinitis pigmentosa. / J Am Optom Assoc.- 1991 Vol.62. №1. P.42-52.</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Chung D.C. et al.  The Natural  History of Inherited Retinal Dystrophy Due to Biallelic Mutations in the RPE65 Gene. / Am J Ophthalmol. – 2019. Vol.199.- P.58-70.</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Otsuka, Y., Oishi, A., Miyata, M. et al. Wavelength of light and photophobia in inherited retinal dystrophy. Sci Rep 10, 14798 (2020)</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Murro V, Banfi S, Testa F, Iarossi G, Falsini B, Sodi A, Signorini S, Iolascon A, Russo R, Mucciolo DP, Caputo R, Bacci GM, Bargiacchi S, Turco S, Fortini S, Simonelli F. A multidisciplinary approach to inherited retinal dystrophies from diagnosis to initial care: a narrative review with inputs from clinical practice. Orphanet J Rare Dis. 2023 Jul 31;18(1):223. doi: 10.1186/s13023-023-02798-z. PMID: 37525225; PMCID: PMC10388566.</w:t>
      </w:r>
    </w:p>
    <w:p w:rsidR="00780AD2" w:rsidRPr="00780AD2" w:rsidRDefault="00780AD2" w:rsidP="00780AD2">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Мезенцева В.С. Санаторно-курортное лечение глазных болезней. Восток-Запад 2011  OAI-PMH ID: oai:eyepress.ru:article10090</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lastRenderedPageBreak/>
        <w:t>Приложение А1. Состав рабочей группы по разработке и пересмотру клинических рекомендаций</w:t>
      </w:r>
    </w:p>
    <w:p w:rsidR="00780AD2" w:rsidRPr="00780AD2" w:rsidRDefault="00780AD2" w:rsidP="00780AD2">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Катаргина Людмила Анатольевна - </w:t>
      </w:r>
      <w:r w:rsidRPr="00780AD2">
        <w:rPr>
          <w:rFonts w:ascii="Times New Roman" w:eastAsia="Times New Roman" w:hAnsi="Times New Roman" w:cs="Times New Roman"/>
          <w:color w:val="222222"/>
          <w:sz w:val="27"/>
          <w:szCs w:val="27"/>
          <w:lang w:eastAsia="ru-RU"/>
        </w:rPr>
        <w:t>руководитель группы, главный внештатный специалист детский офтальмолог Министерства здравоохранения РФ, Заместитель директора по научной работе ФГБУ «Национальный медицинский исследовательский центр глазных болезней им Гельмгольца» Минздрава РФ профессор, д.м.н., Москва; член президиума Общероссийской общественной организации «Ассоциация врачей-офтальмологов», член президиума Общества офтальмологов России, главный внештатный специалист детский офтальмолог МЗ РФ, председатель профильной комиссии по детской офтальмологии МЗ РФ, заместитель председателя профильной комиссии по офтальмологии МЗ РФ, заслуженный врач РФ, заслуженный деятель науки, Москва;</w:t>
      </w:r>
    </w:p>
    <w:p w:rsidR="00780AD2" w:rsidRPr="00780AD2" w:rsidRDefault="00780AD2" w:rsidP="00780AD2">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Куцев Сергей Иванович - </w:t>
      </w:r>
      <w:r w:rsidRPr="00780AD2">
        <w:rPr>
          <w:rFonts w:ascii="Times New Roman" w:eastAsia="Times New Roman" w:hAnsi="Times New Roman" w:cs="Times New Roman"/>
          <w:color w:val="222222"/>
          <w:sz w:val="27"/>
          <w:szCs w:val="27"/>
          <w:lang w:eastAsia="ru-RU"/>
        </w:rPr>
        <w:t>доктор медицинских наук, член-корреспондент Российской академии наук (РАН), директор Федерального государственного бюджетного научного учреждения «Медико-генетический научный центр имени академика Н.П. Бочкова» (ФГБНУ «МГНЦ»), главный внештатный специалист по медицинской генетике Минздрава России, председатель профильной комиссии по медицинской генетике Минздрава России, председатель Этического Комитета Минздрава России, президент Ассоциации медицинских генетиков России, Москва.</w:t>
      </w:r>
    </w:p>
    <w:p w:rsidR="00780AD2" w:rsidRPr="00780AD2" w:rsidRDefault="00780AD2" w:rsidP="00780AD2">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Кадышев Виталий Викторович – </w:t>
      </w:r>
      <w:r w:rsidRPr="00780AD2">
        <w:rPr>
          <w:rFonts w:ascii="Times New Roman" w:eastAsia="Times New Roman" w:hAnsi="Times New Roman" w:cs="Times New Roman"/>
          <w:color w:val="222222"/>
          <w:sz w:val="27"/>
          <w:szCs w:val="27"/>
          <w:lang w:eastAsia="ru-RU"/>
        </w:rPr>
        <w:t>кандидат медицинских наук, старший научный сотрудник лаборатории генетической эпидемиологии, заведующий кафедрой офтальмогенетики Института ВиДПО, врач-генетик-офтальмолог высшей квалификационной категории Федерального государственного бюджетного научного учреждения «Медико-генетический научный центр имени академика Н.П. Бочкова» (ФГБНУ «МГНЦ»), куратор по наследственным глазным болезням РФ. член Общероссийской общественной организации «Ассоциация врачей-офтальмологов», член Ассоциации медицинских генетиков России, член "Российского общества медицинских генетиков", член Европейского общества ретинологов (Euretina), Москва.</w:t>
      </w:r>
    </w:p>
    <w:p w:rsidR="00780AD2" w:rsidRPr="00780AD2" w:rsidRDefault="00780AD2" w:rsidP="00780AD2">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Зинченко Рена Абульфазовна</w:t>
      </w:r>
      <w:r w:rsidRPr="00780AD2">
        <w:rPr>
          <w:rFonts w:ascii="Times New Roman" w:eastAsia="Times New Roman" w:hAnsi="Times New Roman" w:cs="Times New Roman"/>
          <w:color w:val="222222"/>
          <w:sz w:val="27"/>
          <w:szCs w:val="27"/>
          <w:lang w:eastAsia="ru-RU"/>
        </w:rPr>
        <w:t xml:space="preserve"> - доктор медицинских наук, профессор, заместитель директора по научно-клинической работе, заведующий </w:t>
      </w:r>
      <w:r w:rsidRPr="00780AD2">
        <w:rPr>
          <w:rFonts w:ascii="Times New Roman" w:eastAsia="Times New Roman" w:hAnsi="Times New Roman" w:cs="Times New Roman"/>
          <w:color w:val="222222"/>
          <w:sz w:val="27"/>
          <w:szCs w:val="27"/>
          <w:lang w:eastAsia="ru-RU"/>
        </w:rPr>
        <w:lastRenderedPageBreak/>
        <w:t>лабораторией генетической эпидемиологии Федерального государственного бюджетного научного учреждения «Медико-генетический научный центр имени академика Н.П. Бочкова» (ФГБНУ «МГНЦ») член Российского общества медицинских генетиков, член Ассоциации медицинских генетиков, заслуженный деятель науки, Москва.</w:t>
      </w:r>
    </w:p>
    <w:p w:rsidR="00780AD2" w:rsidRPr="00780AD2" w:rsidRDefault="00780AD2" w:rsidP="00780AD2">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Зольникова Инна Владимировна – </w:t>
      </w:r>
      <w:r w:rsidRPr="00780AD2">
        <w:rPr>
          <w:rFonts w:ascii="Times New Roman" w:eastAsia="Times New Roman" w:hAnsi="Times New Roman" w:cs="Times New Roman"/>
          <w:color w:val="222222"/>
          <w:sz w:val="27"/>
          <w:szCs w:val="27"/>
          <w:lang w:eastAsia="ru-RU"/>
        </w:rPr>
        <w:t>доктор медицинских наук, старший научный сотрудник  отдела клинической физиологии зрения им. С. В. Кравкова Федерального государственного бюджетного учреждения «Национальный медицинский исследовательский центр глазных болезней имени Гельмгольца» Министерства здравоохранения Российской Федерации (ФГБУ «НМИЦ ГБ им. Гельмгольца» Минздрава России), профессор кафедры офтальмогенетики Института ВиДПО ФГБНУ "МГНЦ", член Общероссийской общественной организации «Ассоциация врачей-офтальмологов», Москва</w:t>
      </w:r>
    </w:p>
    <w:p w:rsidR="00780AD2" w:rsidRPr="00780AD2" w:rsidRDefault="00780AD2" w:rsidP="00780AD2">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Коголева Людмила Викторовна – </w:t>
      </w:r>
      <w:r w:rsidRPr="00780AD2">
        <w:rPr>
          <w:rFonts w:ascii="Times New Roman" w:eastAsia="Times New Roman" w:hAnsi="Times New Roman" w:cs="Times New Roman"/>
          <w:color w:val="222222"/>
          <w:sz w:val="27"/>
          <w:szCs w:val="27"/>
          <w:lang w:eastAsia="ru-RU"/>
        </w:rPr>
        <w:t>доктор медицинских наук, заведующая детским консультативно-поликлиническим отделением ФГБУ «НМИЦ ГБ им. Гельмгольца» Минздрава России, главный внештатный детский офтальмолог Центрального федерального округа РФ, член Общероссийской общественной организации «Ассоциация врачей-офтальмологов», Москва.</w:t>
      </w:r>
    </w:p>
    <w:p w:rsidR="00780AD2" w:rsidRPr="00780AD2" w:rsidRDefault="00780AD2" w:rsidP="00780AD2">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Шеремет Наталия Леонидовна </w:t>
      </w:r>
      <w:r w:rsidRPr="00780AD2">
        <w:rPr>
          <w:rFonts w:ascii="Times New Roman" w:eastAsia="Times New Roman" w:hAnsi="Times New Roman" w:cs="Times New Roman"/>
          <w:color w:val="222222"/>
          <w:sz w:val="27"/>
          <w:szCs w:val="27"/>
          <w:lang w:eastAsia="ru-RU"/>
        </w:rPr>
        <w:t>– доктор медицинских наук, эксперт РАН, главный научный сотрудник Федерального государственного бюджетного научного учреждения «Научно-исследовательский институт глазных болезней» (ФГБНУ «НИИГБ»), Москва;</w:t>
      </w:r>
    </w:p>
    <w:p w:rsidR="00780AD2" w:rsidRPr="00780AD2" w:rsidRDefault="00780AD2" w:rsidP="00780AD2">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Поздеева Надежда Александровна -</w:t>
      </w:r>
      <w:r w:rsidRPr="00780AD2">
        <w:rPr>
          <w:rFonts w:ascii="Times New Roman" w:eastAsia="Times New Roman" w:hAnsi="Times New Roman" w:cs="Times New Roman"/>
          <w:color w:val="222222"/>
          <w:sz w:val="27"/>
          <w:szCs w:val="27"/>
          <w:lang w:eastAsia="ru-RU"/>
        </w:rPr>
        <w:t> доктор медицинских наук, доцент,  директор Чебоксарского филиала, ФГАУ "НМИЦ "МНТК “Микрохирургия глаза" им. акад. С. Н. Федорова" Минздрава России, член «Общества Офтальмологов России», Чебоксары</w:t>
      </w:r>
    </w:p>
    <w:p w:rsidR="00780AD2" w:rsidRPr="00780AD2" w:rsidRDefault="00780AD2" w:rsidP="00780AD2">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Сайдашева Эльвира Ирековна - </w:t>
      </w:r>
      <w:r w:rsidRPr="00780AD2">
        <w:rPr>
          <w:rFonts w:ascii="Times New Roman" w:eastAsia="Times New Roman" w:hAnsi="Times New Roman" w:cs="Times New Roman"/>
          <w:color w:val="222222"/>
          <w:sz w:val="27"/>
          <w:szCs w:val="27"/>
          <w:lang w:eastAsia="ru-RU"/>
        </w:rPr>
        <w:t>доктор медицинских наук, профессор кафедры офтальмологии Северо-Западного государственного медицинского университета им. И.И. Мечникова Минздрава РФ, главный детский офтальмолог МЗ РФ в Северо-Западном ФО, член Общероссийской общественной организации «Ассоциация врачей-офтальмологов», Санкт-Петербург;</w:t>
      </w:r>
    </w:p>
    <w:p w:rsidR="00780AD2" w:rsidRPr="00780AD2" w:rsidRDefault="00780AD2" w:rsidP="00780AD2">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Бржеский Владимир Всеволодович – </w:t>
      </w:r>
      <w:r w:rsidRPr="00780AD2">
        <w:rPr>
          <w:rFonts w:ascii="Times New Roman" w:eastAsia="Times New Roman" w:hAnsi="Times New Roman" w:cs="Times New Roman"/>
          <w:color w:val="222222"/>
          <w:sz w:val="27"/>
          <w:szCs w:val="27"/>
          <w:lang w:eastAsia="ru-RU"/>
        </w:rPr>
        <w:t>доктор медицинских наук, профессор, заведующий кафедрой офтальмологии ФГБОУ ВО СПбГПМУ, Санкт-Петербург;</w:t>
      </w:r>
    </w:p>
    <w:p w:rsidR="00780AD2" w:rsidRPr="00780AD2" w:rsidRDefault="00780AD2" w:rsidP="00780AD2">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lastRenderedPageBreak/>
        <w:t>Коникова Ольга Александровна, </w:t>
      </w:r>
      <w:r w:rsidRPr="00780AD2">
        <w:rPr>
          <w:rFonts w:ascii="Times New Roman" w:eastAsia="Times New Roman" w:hAnsi="Times New Roman" w:cs="Times New Roman"/>
          <w:color w:val="222222"/>
          <w:sz w:val="27"/>
          <w:szCs w:val="27"/>
          <w:lang w:eastAsia="ru-RU"/>
        </w:rPr>
        <w:t>кандидат медицинских наук, доцент кафедры офтальмологии ФГБОУ ВО СПбГПМУ, Санкт-Петербург;</w:t>
      </w:r>
    </w:p>
    <w:p w:rsidR="00780AD2" w:rsidRPr="00780AD2" w:rsidRDefault="00780AD2" w:rsidP="00780AD2">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Денисова Екатерина Валерьевна -</w:t>
      </w:r>
      <w:r w:rsidRPr="00780AD2">
        <w:rPr>
          <w:rFonts w:ascii="Times New Roman" w:eastAsia="Times New Roman" w:hAnsi="Times New Roman" w:cs="Times New Roman"/>
          <w:color w:val="222222"/>
          <w:sz w:val="27"/>
          <w:szCs w:val="27"/>
          <w:lang w:eastAsia="ru-RU"/>
        </w:rPr>
        <w:t>кандидат медицинских наук, старший научный сотрудник отдела патологии глаз у детей ФГБУ «Национальный медицинский исследовательский центр глазных болезней им Гельмгольца» Минздрава РФ член Общероссийской общественной организации «Ассоциация врачей-офтальмологов», Москва.</w:t>
      </w:r>
    </w:p>
    <w:p w:rsidR="00780AD2" w:rsidRPr="00780AD2" w:rsidRDefault="00780AD2" w:rsidP="00780AD2">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Рябина Марина Владимировна - </w:t>
      </w:r>
      <w:r w:rsidRPr="00780AD2">
        <w:rPr>
          <w:rFonts w:ascii="Times New Roman" w:eastAsia="Times New Roman" w:hAnsi="Times New Roman" w:cs="Times New Roman"/>
          <w:color w:val="222222"/>
          <w:sz w:val="27"/>
          <w:szCs w:val="27"/>
          <w:lang w:eastAsia="ru-RU"/>
        </w:rPr>
        <w:t>кандидат медицинских наук, старший научный сотрудник отдела патологии сетчатки ФГБУ «Национальный медицинский исследовательский центр глазных болезней им Гельмгольца» Минздрава РФ член Общероссийской общественной организации «Ассоциация врачей-офтальмологов», Москва</w:t>
      </w:r>
    </w:p>
    <w:p w:rsidR="00780AD2" w:rsidRPr="00780AD2" w:rsidRDefault="00780AD2" w:rsidP="00780AD2">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Фесюн Анатолий Дмитриевич</w:t>
      </w:r>
      <w:r w:rsidRPr="00780AD2">
        <w:rPr>
          <w:rFonts w:ascii="Times New Roman" w:eastAsia="Times New Roman" w:hAnsi="Times New Roman" w:cs="Times New Roman"/>
          <w:color w:val="222222"/>
          <w:sz w:val="27"/>
          <w:szCs w:val="27"/>
          <w:lang w:eastAsia="ru-RU"/>
        </w:rPr>
        <w:t>, доктор медицинских наук,  и.о директора ФГБУ «Национальный медицинский научный исследовательский центр  реабилитации и курортологии» Минздрава РФ, Президент национальной ассоциации экспертов по санаторно-курортному лечению, Москва</w:t>
      </w:r>
    </w:p>
    <w:p w:rsidR="00780AD2" w:rsidRPr="00780AD2" w:rsidRDefault="00780AD2" w:rsidP="00780AD2">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Юрова Ольга Валентиновна</w:t>
      </w:r>
      <w:r w:rsidRPr="00780AD2">
        <w:rPr>
          <w:rFonts w:ascii="Times New Roman" w:eastAsia="Times New Roman" w:hAnsi="Times New Roman" w:cs="Times New Roman"/>
          <w:color w:val="222222"/>
          <w:sz w:val="27"/>
          <w:szCs w:val="27"/>
          <w:lang w:eastAsia="ru-RU"/>
        </w:rPr>
        <w:t>, доктор медицинских наук, профессор ФГБУ «Национальный медицинский научный исследовательский центр  реабилитации и курортологии» Минздрава РФ, Национальная ассоциация экспертов по санаторно-курортному лечению, Москва</w:t>
      </w:r>
    </w:p>
    <w:p w:rsidR="00780AD2" w:rsidRPr="00780AD2" w:rsidRDefault="00780AD2" w:rsidP="00780AD2">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Никитин Михаил Владимирович</w:t>
      </w:r>
      <w:r w:rsidRPr="00780AD2">
        <w:rPr>
          <w:rFonts w:ascii="Times New Roman" w:eastAsia="Times New Roman" w:hAnsi="Times New Roman" w:cs="Times New Roman"/>
          <w:color w:val="222222"/>
          <w:sz w:val="27"/>
          <w:szCs w:val="27"/>
          <w:lang w:eastAsia="ru-RU"/>
        </w:rPr>
        <w:t>, доктор медицинских наук, профессор, главный внештатный специалист Минздрава России по санаторно-курортному лечению, директор санаторно-курортного комплекса «Вулан» научно-клинического филиала ФГБУ «Национальный медицинский научный исследовательский центр  реабилитации и курортологии» Минздрава РФ, Национальная ассоциация экспертов по санаторно-курортному лечению, Москва</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Конфликт интересов отсутствует</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 xml:space="preserve">Методы, использованные для сбора/селекции доказательств: поиск в электронных базах данных; анализ современных научных разработок по </w:t>
      </w:r>
      <w:r w:rsidRPr="00780AD2">
        <w:rPr>
          <w:rFonts w:ascii="Times New Roman" w:eastAsia="Times New Roman" w:hAnsi="Times New Roman" w:cs="Times New Roman"/>
          <w:color w:val="222222"/>
          <w:sz w:val="27"/>
          <w:szCs w:val="27"/>
          <w:lang w:eastAsia="ru-RU"/>
        </w:rPr>
        <w:lastRenderedPageBreak/>
        <w:t>проблеме глаукомы в России и за рубежом, обобщение практического опыта российских и иностранных коллег.</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Настоящие рекомендации в предварительной версии были рецензированы независимыми экспертами, которые прокомментировали доступность интерпретации доказательств, лежащих в основе рекомендаций, для практических врачей и пациентов.</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Комментарии, полученные от экспертов, тщательно систематизированы и обсуждены председателем и членами рабочей группы. Каждый пункт обсужден и внесены соответствующие изменениям рекомендации.</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780AD2" w:rsidRPr="00780AD2" w:rsidRDefault="00780AD2" w:rsidP="00780AD2">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Врачи-офтальмологи</w:t>
      </w:r>
    </w:p>
    <w:p w:rsidR="00780AD2" w:rsidRPr="00780AD2" w:rsidRDefault="00780AD2" w:rsidP="00780AD2">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Врачи-генетики</w:t>
      </w:r>
    </w:p>
    <w:p w:rsidR="00780AD2" w:rsidRPr="00780AD2" w:rsidRDefault="00780AD2" w:rsidP="00780AD2">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Врачи-педиатры</w:t>
      </w:r>
    </w:p>
    <w:p w:rsidR="00780AD2" w:rsidRPr="00780AD2" w:rsidRDefault="00780AD2" w:rsidP="00780AD2">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Студенты медицинских ВУЗов, ординаторы и аспиранты.</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Таблица 2. </w:t>
      </w:r>
      <w:r w:rsidRPr="00780AD2">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780AD2" w:rsidRPr="00780AD2" w:rsidTr="00780AD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80AD2" w:rsidRPr="00780AD2" w:rsidRDefault="00780AD2" w:rsidP="00780AD2">
            <w:pPr>
              <w:spacing w:after="0" w:line="240" w:lineRule="atLeast"/>
              <w:jc w:val="both"/>
              <w:rPr>
                <w:rFonts w:ascii="Verdana" w:eastAsia="Times New Roman" w:hAnsi="Verdana" w:cs="Times New Roman"/>
                <w:b/>
                <w:bCs/>
                <w:sz w:val="27"/>
                <w:szCs w:val="27"/>
                <w:lang w:eastAsia="ru-RU"/>
              </w:rPr>
            </w:pPr>
            <w:r w:rsidRPr="00780AD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80AD2" w:rsidRPr="00780AD2" w:rsidRDefault="00780AD2" w:rsidP="00780AD2">
            <w:pPr>
              <w:spacing w:after="0" w:line="240" w:lineRule="atLeast"/>
              <w:jc w:val="both"/>
              <w:rPr>
                <w:rFonts w:ascii="Verdana" w:eastAsia="Times New Roman" w:hAnsi="Verdana" w:cs="Times New Roman"/>
                <w:b/>
                <w:bCs/>
                <w:sz w:val="27"/>
                <w:szCs w:val="27"/>
                <w:lang w:eastAsia="ru-RU"/>
              </w:rPr>
            </w:pPr>
            <w:r w:rsidRPr="00780AD2">
              <w:rPr>
                <w:rFonts w:ascii="Verdana" w:eastAsia="Times New Roman" w:hAnsi="Verdana" w:cs="Times New Roman"/>
                <w:b/>
                <w:bCs/>
                <w:sz w:val="27"/>
                <w:szCs w:val="27"/>
                <w:lang w:eastAsia="ru-RU"/>
              </w:rPr>
              <w:t>Расшифровка</w:t>
            </w:r>
          </w:p>
        </w:tc>
      </w:tr>
      <w:tr w:rsidR="00780AD2" w:rsidRPr="00780AD2" w:rsidTr="00780A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780AD2" w:rsidRPr="00780AD2" w:rsidTr="00780A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80AD2" w:rsidRPr="00780AD2" w:rsidTr="00780A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 xml:space="preserve">Исследования без последовательного контроля референсным методом или исследования с референсным методом, не являющимся независимым от </w:t>
            </w:r>
            <w:r w:rsidRPr="00780AD2">
              <w:rPr>
                <w:rFonts w:ascii="Verdana" w:eastAsia="Times New Roman" w:hAnsi="Verdana" w:cs="Times New Roman"/>
                <w:sz w:val="27"/>
                <w:szCs w:val="27"/>
                <w:lang w:eastAsia="ru-RU"/>
              </w:rPr>
              <w:lastRenderedPageBreak/>
              <w:t>исследуемого метода или нерандомизированные сравнительные исследования, в том числе когортные исследования</w:t>
            </w:r>
          </w:p>
        </w:tc>
      </w:tr>
      <w:tr w:rsidR="00780AD2" w:rsidRPr="00780AD2" w:rsidTr="00780A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b/>
                <w:bCs/>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Несравнительные исследования, описание клинического случая</w:t>
            </w:r>
          </w:p>
        </w:tc>
      </w:tr>
      <w:tr w:rsidR="00780AD2" w:rsidRPr="00780AD2" w:rsidTr="00780A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Таблица 3. </w:t>
      </w:r>
      <w:r w:rsidRPr="00780AD2">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780AD2" w:rsidRPr="00780AD2" w:rsidTr="00780AD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80AD2" w:rsidRPr="00780AD2" w:rsidRDefault="00780AD2" w:rsidP="00780AD2">
            <w:pPr>
              <w:spacing w:after="0" w:line="240" w:lineRule="atLeast"/>
              <w:jc w:val="both"/>
              <w:rPr>
                <w:rFonts w:ascii="Verdana" w:eastAsia="Times New Roman" w:hAnsi="Verdana" w:cs="Times New Roman"/>
                <w:b/>
                <w:bCs/>
                <w:sz w:val="27"/>
                <w:szCs w:val="27"/>
                <w:lang w:eastAsia="ru-RU"/>
              </w:rPr>
            </w:pPr>
            <w:r w:rsidRPr="00780AD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80AD2" w:rsidRPr="00780AD2" w:rsidRDefault="00780AD2" w:rsidP="00780AD2">
            <w:pPr>
              <w:spacing w:after="0" w:line="240" w:lineRule="atLeast"/>
              <w:jc w:val="both"/>
              <w:rPr>
                <w:rFonts w:ascii="Verdana" w:eastAsia="Times New Roman" w:hAnsi="Verdana" w:cs="Times New Roman"/>
                <w:b/>
                <w:bCs/>
                <w:sz w:val="27"/>
                <w:szCs w:val="27"/>
                <w:lang w:eastAsia="ru-RU"/>
              </w:rPr>
            </w:pPr>
            <w:r w:rsidRPr="00780AD2">
              <w:rPr>
                <w:rFonts w:ascii="Verdana" w:eastAsia="Times New Roman" w:hAnsi="Verdana" w:cs="Times New Roman"/>
                <w:b/>
                <w:bCs/>
                <w:sz w:val="27"/>
                <w:szCs w:val="27"/>
                <w:lang w:eastAsia="ru-RU"/>
              </w:rPr>
              <w:t> Расшифровка</w:t>
            </w:r>
          </w:p>
        </w:tc>
      </w:tr>
      <w:tr w:rsidR="00780AD2" w:rsidRPr="00780AD2" w:rsidTr="00780A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Систематический обзор РКИ с применением мета-анализа</w:t>
            </w:r>
          </w:p>
        </w:tc>
      </w:tr>
      <w:tr w:rsidR="00780AD2" w:rsidRPr="00780AD2" w:rsidTr="00780A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780AD2" w:rsidRPr="00780AD2" w:rsidTr="00780A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780AD2" w:rsidRPr="00780AD2" w:rsidTr="00780A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780AD2" w:rsidRPr="00780AD2" w:rsidTr="00780A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780AD2">
              <w:rPr>
                <w:rFonts w:ascii="Verdana" w:eastAsia="Times New Roman" w:hAnsi="Verdana" w:cs="Times New Roman"/>
                <w:b/>
                <w:bCs/>
                <w:sz w:val="27"/>
                <w:szCs w:val="27"/>
                <w:lang w:eastAsia="ru-RU"/>
              </w:rPr>
              <w:t> </w:t>
            </w:r>
          </w:p>
        </w:tc>
      </w:tr>
    </w:tbl>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Таблица 4. </w:t>
      </w:r>
      <w:r w:rsidRPr="00780AD2">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780AD2" w:rsidRPr="00780AD2" w:rsidTr="00780AD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80AD2" w:rsidRPr="00780AD2" w:rsidRDefault="00780AD2" w:rsidP="00780AD2">
            <w:pPr>
              <w:spacing w:after="0" w:line="240" w:lineRule="atLeast"/>
              <w:jc w:val="both"/>
              <w:rPr>
                <w:rFonts w:ascii="Verdana" w:eastAsia="Times New Roman" w:hAnsi="Verdana" w:cs="Times New Roman"/>
                <w:b/>
                <w:bCs/>
                <w:sz w:val="27"/>
                <w:szCs w:val="27"/>
                <w:lang w:eastAsia="ru-RU"/>
              </w:rPr>
            </w:pPr>
            <w:r w:rsidRPr="00780AD2">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80AD2" w:rsidRPr="00780AD2" w:rsidRDefault="00780AD2" w:rsidP="00780AD2">
            <w:pPr>
              <w:spacing w:after="0" w:line="240" w:lineRule="atLeast"/>
              <w:jc w:val="both"/>
              <w:rPr>
                <w:rFonts w:ascii="Verdana" w:eastAsia="Times New Roman" w:hAnsi="Verdana" w:cs="Times New Roman"/>
                <w:b/>
                <w:bCs/>
                <w:sz w:val="27"/>
                <w:szCs w:val="27"/>
                <w:lang w:eastAsia="ru-RU"/>
              </w:rPr>
            </w:pPr>
            <w:r w:rsidRPr="00780AD2">
              <w:rPr>
                <w:rFonts w:ascii="Verdana" w:eastAsia="Times New Roman" w:hAnsi="Verdana" w:cs="Times New Roman"/>
                <w:b/>
                <w:bCs/>
                <w:sz w:val="27"/>
                <w:szCs w:val="27"/>
                <w:lang w:eastAsia="ru-RU"/>
              </w:rPr>
              <w:t>Расшифровка</w:t>
            </w:r>
          </w:p>
        </w:tc>
      </w:tr>
      <w:tr w:rsidR="00780AD2" w:rsidRPr="00780AD2" w:rsidTr="00780A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780AD2" w:rsidRPr="00780AD2" w:rsidTr="00780A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b/>
                <w:bCs/>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 xml:space="preserve">Условная рекомендация (не все рассматриваемые критерии эффективности (исходы) являются важными, не все исследования имеют высокое или </w:t>
            </w:r>
            <w:r w:rsidRPr="00780AD2">
              <w:rPr>
                <w:rFonts w:ascii="Verdana" w:eastAsia="Times New Roman" w:hAnsi="Verdana" w:cs="Times New Roman"/>
                <w:sz w:val="27"/>
                <w:szCs w:val="27"/>
                <w:lang w:eastAsia="ru-RU"/>
              </w:rPr>
              <w:lastRenderedPageBreak/>
              <w:t>удовлетворительное методологическое качество и/или их выводы по интересующим исходам не являются согласованными)</w:t>
            </w:r>
          </w:p>
        </w:tc>
      </w:tr>
      <w:tr w:rsidR="00780AD2" w:rsidRPr="00780AD2" w:rsidTr="00780A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b/>
                <w:bCs/>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0AD2" w:rsidRPr="00780AD2" w:rsidRDefault="00780AD2" w:rsidP="00780AD2">
            <w:pPr>
              <w:spacing w:after="0" w:line="240" w:lineRule="atLeast"/>
              <w:jc w:val="both"/>
              <w:rPr>
                <w:rFonts w:ascii="Verdana" w:eastAsia="Times New Roman" w:hAnsi="Verdana" w:cs="Times New Roman"/>
                <w:sz w:val="27"/>
                <w:szCs w:val="27"/>
                <w:lang w:eastAsia="ru-RU"/>
              </w:rPr>
            </w:pPr>
            <w:r w:rsidRPr="00780AD2">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b/>
          <w:bCs/>
          <w:color w:val="222222"/>
          <w:sz w:val="27"/>
          <w:szCs w:val="27"/>
          <w:lang w:eastAsia="ru-RU"/>
        </w:rPr>
        <w:t>Порядок обновления клинических рекомендаций</w:t>
      </w:r>
      <w:r w:rsidRPr="00780AD2">
        <w:rPr>
          <w:rFonts w:ascii="Times New Roman" w:eastAsia="Times New Roman" w:hAnsi="Times New Roman" w:cs="Times New Roman"/>
          <w:color w:val="222222"/>
          <w:sz w:val="27"/>
          <w:szCs w:val="27"/>
          <w:lang w:eastAsia="ru-RU"/>
        </w:rPr>
        <w:t>.</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Данные клинические рекомендации разработаны с учетом следующих документов:</w:t>
      </w:r>
    </w:p>
    <w:p w:rsidR="00780AD2" w:rsidRPr="00780AD2" w:rsidRDefault="00780AD2" w:rsidP="00780AD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«Порядка оказания медицинской помощи детям при заболеваниях глаза, его придаточного аппарата и орбиты», утвержденного приказом МЗ РФ № 442н от 25.10.2012 г.</w:t>
      </w:r>
    </w:p>
    <w:p w:rsidR="00780AD2" w:rsidRPr="00780AD2" w:rsidRDefault="00780AD2" w:rsidP="00780AD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Международная классификация болезней, травм и состояний, влияющих на здоровье, 10-го пересмотра (МКБ-10) (Всемирная организация здравоохранения) 1994.</w:t>
      </w:r>
    </w:p>
    <w:p w:rsidR="00780AD2" w:rsidRPr="00780AD2" w:rsidRDefault="00780AD2" w:rsidP="00780AD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lastRenderedPageBreak/>
        <w:t>Номенклатура медицинских услуг (Министерство здравоохранения и социального развития Российской Федерации) 2011.</w:t>
      </w:r>
    </w:p>
    <w:p w:rsidR="00780AD2" w:rsidRPr="00780AD2" w:rsidRDefault="00780AD2" w:rsidP="00780AD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Федеральный закон «Об основах охраны здоровья граждан в Российской Федерации» от 21.11.2011 г. № 323 Ф3.</w:t>
      </w:r>
    </w:p>
    <w:p w:rsidR="00780AD2" w:rsidRPr="00780AD2" w:rsidRDefault="00780AD2" w:rsidP="00780AD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28 сентября 2020 г. N 1029н «Об утверждении перечней медицинских показаний и противопоказаний для санаторно-курортного лечения</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780AD2" w:rsidRPr="00780AD2" w:rsidRDefault="00780AD2" w:rsidP="00780AD2">
      <w:pPr>
        <w:spacing w:after="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798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D99B60" id="Прямоугольник 1" o:spid="_x0000_s1026" alt="https://cr.minzdrav.gov.ru/schema/798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3kX9w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C6v3kX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НДС характеризуются прогрессирующим снижением зрения. В младенческом возрасте при отсутствии фиксации взора и зрачковых реакций, наличии нистагма, а также при отягощенном семейном анамнезе необходимо обратиться к офтальмологу для исключения врожденного амавроза Лебера. В более старшем возрасте появление жалоб на снижение зрения, ухудшение зрения в сумерках и темноте, нарушении цветоощущения, нарушении полей зрения, искажение предметов, «искр», необходимо обследование офтальмолога с целью исключения НДС. Для верификации диагноза НДС и уточнения тактики ведения необходимо пройти молекулярно-генетическое обследование.</w:t>
      </w:r>
    </w:p>
    <w:p w:rsidR="00780AD2" w:rsidRPr="00780AD2" w:rsidRDefault="00780AD2" w:rsidP="00780AD2">
      <w:pPr>
        <w:spacing w:after="240" w:line="390" w:lineRule="atLeast"/>
        <w:jc w:val="both"/>
        <w:rPr>
          <w:rFonts w:ascii="Times New Roman" w:eastAsia="Times New Roman" w:hAnsi="Times New Roman" w:cs="Times New Roman"/>
          <w:color w:val="222222"/>
          <w:sz w:val="27"/>
          <w:szCs w:val="27"/>
          <w:lang w:eastAsia="ru-RU"/>
        </w:rPr>
      </w:pPr>
      <w:r w:rsidRPr="00780AD2">
        <w:rPr>
          <w:rFonts w:ascii="Times New Roman" w:eastAsia="Times New Roman" w:hAnsi="Times New Roman" w:cs="Times New Roman"/>
          <w:color w:val="222222"/>
          <w:sz w:val="27"/>
          <w:szCs w:val="27"/>
          <w:lang w:eastAsia="ru-RU"/>
        </w:rPr>
        <w:t>После генозаместительной терапии необходимо строго соблюдать сроки динамического наблюдения и выполнять назначенное лечение.</w:t>
      </w:r>
    </w:p>
    <w:p w:rsidR="00780AD2" w:rsidRPr="00780AD2" w:rsidRDefault="00780AD2" w:rsidP="00780A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80AD2">
        <w:rPr>
          <w:rFonts w:ascii="Times New Roman" w:eastAsia="Times New Roman" w:hAnsi="Times New Roman" w:cs="Times New Roman"/>
          <w:b/>
          <w:bCs/>
          <w:color w:val="000000"/>
          <w:kern w:val="36"/>
          <w:sz w:val="48"/>
          <w:szCs w:val="48"/>
          <w:lang w:eastAsia="ru-RU"/>
        </w:rPr>
        <w:t xml:space="preserve">Приложение Г1-ГN. Шкалы оценки, вопросники и другие оценочные </w:t>
      </w:r>
      <w:r w:rsidRPr="00780AD2">
        <w:rPr>
          <w:rFonts w:ascii="Times New Roman" w:eastAsia="Times New Roman" w:hAnsi="Times New Roman" w:cs="Times New Roman"/>
          <w:b/>
          <w:bCs/>
          <w:color w:val="000000"/>
          <w:kern w:val="36"/>
          <w:sz w:val="48"/>
          <w:szCs w:val="48"/>
          <w:lang w:eastAsia="ru-RU"/>
        </w:rPr>
        <w:lastRenderedPageBreak/>
        <w:t>инструменты состояния пациента, приведенные в клинических рекомендациях</w:t>
      </w:r>
    </w:p>
    <w:p w:rsidR="00B16759" w:rsidRDefault="00B16759">
      <w:bookmarkStart w:id="2" w:name="_GoBack"/>
      <w:bookmarkEnd w:id="2"/>
    </w:p>
    <w:sectPr w:rsidR="00B167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F387C"/>
    <w:multiLevelType w:val="multilevel"/>
    <w:tmpl w:val="5CCEC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1D2E7F"/>
    <w:multiLevelType w:val="multilevel"/>
    <w:tmpl w:val="E64EC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88589C"/>
    <w:multiLevelType w:val="multilevel"/>
    <w:tmpl w:val="407A0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103671"/>
    <w:multiLevelType w:val="multilevel"/>
    <w:tmpl w:val="B6C67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095EE3"/>
    <w:multiLevelType w:val="multilevel"/>
    <w:tmpl w:val="D57CA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5D7792"/>
    <w:multiLevelType w:val="multilevel"/>
    <w:tmpl w:val="C8DC5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F7045B"/>
    <w:multiLevelType w:val="multilevel"/>
    <w:tmpl w:val="6EA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A66989"/>
    <w:multiLevelType w:val="multilevel"/>
    <w:tmpl w:val="DFF68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C66462"/>
    <w:multiLevelType w:val="multilevel"/>
    <w:tmpl w:val="ABCA0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5A282D"/>
    <w:multiLevelType w:val="multilevel"/>
    <w:tmpl w:val="03925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4156B7"/>
    <w:multiLevelType w:val="multilevel"/>
    <w:tmpl w:val="CB889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532DE0"/>
    <w:multiLevelType w:val="multilevel"/>
    <w:tmpl w:val="6BB20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303D79"/>
    <w:multiLevelType w:val="multilevel"/>
    <w:tmpl w:val="11183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9A0BC7"/>
    <w:multiLevelType w:val="multilevel"/>
    <w:tmpl w:val="E536F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1756C4"/>
    <w:multiLevelType w:val="multilevel"/>
    <w:tmpl w:val="F12EF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1A3CC3"/>
    <w:multiLevelType w:val="multilevel"/>
    <w:tmpl w:val="A6BAB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483229"/>
    <w:multiLevelType w:val="multilevel"/>
    <w:tmpl w:val="3D568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0E6982"/>
    <w:multiLevelType w:val="multilevel"/>
    <w:tmpl w:val="BCCED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D4130D"/>
    <w:multiLevelType w:val="multilevel"/>
    <w:tmpl w:val="1826C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D6457B"/>
    <w:multiLevelType w:val="multilevel"/>
    <w:tmpl w:val="8772A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A039BA"/>
    <w:multiLevelType w:val="multilevel"/>
    <w:tmpl w:val="A2308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8A317E"/>
    <w:multiLevelType w:val="multilevel"/>
    <w:tmpl w:val="E4E0F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C56D66"/>
    <w:multiLevelType w:val="multilevel"/>
    <w:tmpl w:val="4F920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414ADC"/>
    <w:multiLevelType w:val="multilevel"/>
    <w:tmpl w:val="4A2CD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FB7A58"/>
    <w:multiLevelType w:val="multilevel"/>
    <w:tmpl w:val="B62C4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8642D1D"/>
    <w:multiLevelType w:val="multilevel"/>
    <w:tmpl w:val="D3F4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C200012"/>
    <w:multiLevelType w:val="multilevel"/>
    <w:tmpl w:val="B2C00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FC44AA"/>
    <w:multiLevelType w:val="multilevel"/>
    <w:tmpl w:val="F9FE3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1F0539"/>
    <w:multiLevelType w:val="multilevel"/>
    <w:tmpl w:val="F4866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7117E6"/>
    <w:multiLevelType w:val="multilevel"/>
    <w:tmpl w:val="0B425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7A859B6"/>
    <w:multiLevelType w:val="multilevel"/>
    <w:tmpl w:val="C0FC2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4101DB"/>
    <w:multiLevelType w:val="multilevel"/>
    <w:tmpl w:val="D1740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3C056DD"/>
    <w:multiLevelType w:val="multilevel"/>
    <w:tmpl w:val="382EC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8A25C9"/>
    <w:multiLevelType w:val="multilevel"/>
    <w:tmpl w:val="6E2E3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5CA1394"/>
    <w:multiLevelType w:val="multilevel"/>
    <w:tmpl w:val="A824D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9534EB"/>
    <w:multiLevelType w:val="multilevel"/>
    <w:tmpl w:val="9A566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B815FBF"/>
    <w:multiLevelType w:val="multilevel"/>
    <w:tmpl w:val="BF3E2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4"/>
  </w:num>
  <w:num w:numId="3">
    <w:abstractNumId w:val="5"/>
  </w:num>
  <w:num w:numId="4">
    <w:abstractNumId w:val="0"/>
  </w:num>
  <w:num w:numId="5">
    <w:abstractNumId w:val="33"/>
  </w:num>
  <w:num w:numId="6">
    <w:abstractNumId w:val="12"/>
  </w:num>
  <w:num w:numId="7">
    <w:abstractNumId w:val="30"/>
  </w:num>
  <w:num w:numId="8">
    <w:abstractNumId w:val="29"/>
  </w:num>
  <w:num w:numId="9">
    <w:abstractNumId w:val="16"/>
  </w:num>
  <w:num w:numId="10">
    <w:abstractNumId w:val="28"/>
  </w:num>
  <w:num w:numId="11">
    <w:abstractNumId w:val="6"/>
  </w:num>
  <w:num w:numId="12">
    <w:abstractNumId w:val="21"/>
  </w:num>
  <w:num w:numId="13">
    <w:abstractNumId w:val="24"/>
  </w:num>
  <w:num w:numId="14">
    <w:abstractNumId w:val="18"/>
  </w:num>
  <w:num w:numId="15">
    <w:abstractNumId w:val="1"/>
  </w:num>
  <w:num w:numId="16">
    <w:abstractNumId w:val="14"/>
  </w:num>
  <w:num w:numId="17">
    <w:abstractNumId w:val="32"/>
  </w:num>
  <w:num w:numId="18">
    <w:abstractNumId w:val="10"/>
  </w:num>
  <w:num w:numId="19">
    <w:abstractNumId w:val="13"/>
  </w:num>
  <w:num w:numId="20">
    <w:abstractNumId w:val="27"/>
  </w:num>
  <w:num w:numId="21">
    <w:abstractNumId w:val="35"/>
  </w:num>
  <w:num w:numId="22">
    <w:abstractNumId w:val="8"/>
  </w:num>
  <w:num w:numId="23">
    <w:abstractNumId w:val="15"/>
  </w:num>
  <w:num w:numId="24">
    <w:abstractNumId w:val="17"/>
  </w:num>
  <w:num w:numId="25">
    <w:abstractNumId w:val="23"/>
  </w:num>
  <w:num w:numId="26">
    <w:abstractNumId w:val="26"/>
  </w:num>
  <w:num w:numId="27">
    <w:abstractNumId w:val="20"/>
  </w:num>
  <w:num w:numId="28">
    <w:abstractNumId w:val="25"/>
  </w:num>
  <w:num w:numId="29">
    <w:abstractNumId w:val="11"/>
  </w:num>
  <w:num w:numId="30">
    <w:abstractNumId w:val="7"/>
  </w:num>
  <w:num w:numId="31">
    <w:abstractNumId w:val="34"/>
  </w:num>
  <w:num w:numId="32">
    <w:abstractNumId w:val="3"/>
  </w:num>
  <w:num w:numId="33">
    <w:abstractNumId w:val="31"/>
  </w:num>
  <w:num w:numId="34">
    <w:abstractNumId w:val="9"/>
  </w:num>
  <w:num w:numId="35">
    <w:abstractNumId w:val="22"/>
  </w:num>
  <w:num w:numId="36">
    <w:abstractNumId w:val="36"/>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593"/>
    <w:rsid w:val="003D7593"/>
    <w:rsid w:val="00780AD2"/>
    <w:rsid w:val="00B167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6497A5-AC4F-491C-AAB4-DA80A485C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80AD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80AD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80AD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80AD2"/>
    <w:rPr>
      <w:rFonts w:ascii="Times New Roman" w:eastAsia="Times New Roman" w:hAnsi="Times New Roman" w:cs="Times New Roman"/>
      <w:b/>
      <w:bCs/>
      <w:sz w:val="36"/>
      <w:szCs w:val="36"/>
      <w:lang w:eastAsia="ru-RU"/>
    </w:rPr>
  </w:style>
  <w:style w:type="paragraph" w:customStyle="1" w:styleId="msonormal0">
    <w:name w:val="msonormal"/>
    <w:basedOn w:val="a"/>
    <w:rsid w:val="00780A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780AD2"/>
  </w:style>
  <w:style w:type="paragraph" w:styleId="a3">
    <w:name w:val="Normal (Web)"/>
    <w:basedOn w:val="a"/>
    <w:uiPriority w:val="99"/>
    <w:semiHidden/>
    <w:unhideWhenUsed/>
    <w:rsid w:val="00780A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80AD2"/>
    <w:rPr>
      <w:b/>
      <w:bCs/>
    </w:rPr>
  </w:style>
  <w:style w:type="character" w:styleId="a5">
    <w:name w:val="Emphasis"/>
    <w:basedOn w:val="a0"/>
    <w:uiPriority w:val="20"/>
    <w:qFormat/>
    <w:rsid w:val="00780AD2"/>
    <w:rPr>
      <w:i/>
      <w:iCs/>
    </w:rPr>
  </w:style>
  <w:style w:type="paragraph" w:customStyle="1" w:styleId="marginl">
    <w:name w:val="marginl"/>
    <w:basedOn w:val="a"/>
    <w:rsid w:val="00780A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780AD2"/>
    <w:rPr>
      <w:color w:val="0000FF"/>
      <w:u w:val="single"/>
    </w:rPr>
  </w:style>
  <w:style w:type="character" w:styleId="a7">
    <w:name w:val="FollowedHyperlink"/>
    <w:basedOn w:val="a0"/>
    <w:uiPriority w:val="99"/>
    <w:semiHidden/>
    <w:unhideWhenUsed/>
    <w:rsid w:val="00780AD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1009509">
      <w:bodyDiv w:val="1"/>
      <w:marLeft w:val="0"/>
      <w:marRight w:val="0"/>
      <w:marTop w:val="0"/>
      <w:marBottom w:val="0"/>
      <w:divBdr>
        <w:top w:val="none" w:sz="0" w:space="0" w:color="auto"/>
        <w:left w:val="none" w:sz="0" w:space="0" w:color="auto"/>
        <w:bottom w:val="none" w:sz="0" w:space="0" w:color="auto"/>
        <w:right w:val="none" w:sz="0" w:space="0" w:color="auto"/>
      </w:divBdr>
      <w:divsChild>
        <w:div w:id="693923394">
          <w:marLeft w:val="0"/>
          <w:marRight w:val="0"/>
          <w:marTop w:val="0"/>
          <w:marBottom w:val="0"/>
          <w:divBdr>
            <w:top w:val="none" w:sz="0" w:space="0" w:color="auto"/>
            <w:left w:val="none" w:sz="0" w:space="0" w:color="auto"/>
            <w:bottom w:val="single" w:sz="36" w:space="0" w:color="D3D3E8"/>
            <w:right w:val="none" w:sz="0" w:space="0" w:color="auto"/>
          </w:divBdr>
          <w:divsChild>
            <w:div w:id="1547599231">
              <w:marLeft w:val="0"/>
              <w:marRight w:val="0"/>
              <w:marTop w:val="0"/>
              <w:marBottom w:val="0"/>
              <w:divBdr>
                <w:top w:val="none" w:sz="0" w:space="0" w:color="auto"/>
                <w:left w:val="none" w:sz="0" w:space="0" w:color="auto"/>
                <w:bottom w:val="none" w:sz="0" w:space="0" w:color="auto"/>
                <w:right w:val="none" w:sz="0" w:space="0" w:color="auto"/>
              </w:divBdr>
              <w:divsChild>
                <w:div w:id="1966504844">
                  <w:marLeft w:val="0"/>
                  <w:marRight w:val="0"/>
                  <w:marTop w:val="0"/>
                  <w:marBottom w:val="0"/>
                  <w:divBdr>
                    <w:top w:val="none" w:sz="0" w:space="0" w:color="auto"/>
                    <w:left w:val="none" w:sz="0" w:space="0" w:color="auto"/>
                    <w:bottom w:val="none" w:sz="0" w:space="0" w:color="auto"/>
                    <w:right w:val="none" w:sz="0" w:space="0" w:color="auto"/>
                  </w:divBdr>
                </w:div>
                <w:div w:id="1720129217">
                  <w:marLeft w:val="600"/>
                  <w:marRight w:val="450"/>
                  <w:marTop w:val="0"/>
                  <w:marBottom w:val="0"/>
                  <w:divBdr>
                    <w:top w:val="none" w:sz="0" w:space="0" w:color="auto"/>
                    <w:left w:val="none" w:sz="0" w:space="0" w:color="auto"/>
                    <w:bottom w:val="none" w:sz="0" w:space="0" w:color="auto"/>
                    <w:right w:val="none" w:sz="0" w:space="0" w:color="auto"/>
                  </w:divBdr>
                  <w:divsChild>
                    <w:div w:id="1633362724">
                      <w:marLeft w:val="0"/>
                      <w:marRight w:val="0"/>
                      <w:marTop w:val="0"/>
                      <w:marBottom w:val="150"/>
                      <w:divBdr>
                        <w:top w:val="none" w:sz="0" w:space="0" w:color="auto"/>
                        <w:left w:val="none" w:sz="0" w:space="0" w:color="auto"/>
                        <w:bottom w:val="none" w:sz="0" w:space="0" w:color="auto"/>
                        <w:right w:val="none" w:sz="0" w:space="0" w:color="auto"/>
                      </w:divBdr>
                    </w:div>
                    <w:div w:id="515771321">
                      <w:marLeft w:val="0"/>
                      <w:marRight w:val="0"/>
                      <w:marTop w:val="0"/>
                      <w:marBottom w:val="150"/>
                      <w:divBdr>
                        <w:top w:val="none" w:sz="0" w:space="0" w:color="auto"/>
                        <w:left w:val="none" w:sz="0" w:space="0" w:color="auto"/>
                        <w:bottom w:val="none" w:sz="0" w:space="0" w:color="auto"/>
                        <w:right w:val="none" w:sz="0" w:space="0" w:color="auto"/>
                      </w:divBdr>
                    </w:div>
                    <w:div w:id="1128202523">
                      <w:marLeft w:val="0"/>
                      <w:marRight w:val="0"/>
                      <w:marTop w:val="0"/>
                      <w:marBottom w:val="150"/>
                      <w:divBdr>
                        <w:top w:val="none" w:sz="0" w:space="0" w:color="auto"/>
                        <w:left w:val="none" w:sz="0" w:space="0" w:color="auto"/>
                        <w:bottom w:val="none" w:sz="0" w:space="0" w:color="auto"/>
                        <w:right w:val="none" w:sz="0" w:space="0" w:color="auto"/>
                      </w:divBdr>
                    </w:div>
                  </w:divsChild>
                </w:div>
                <w:div w:id="2009091215">
                  <w:marLeft w:val="600"/>
                  <w:marRight w:val="450"/>
                  <w:marTop w:val="0"/>
                  <w:marBottom w:val="0"/>
                  <w:divBdr>
                    <w:top w:val="none" w:sz="0" w:space="0" w:color="auto"/>
                    <w:left w:val="none" w:sz="0" w:space="0" w:color="auto"/>
                    <w:bottom w:val="none" w:sz="0" w:space="0" w:color="auto"/>
                    <w:right w:val="none" w:sz="0" w:space="0" w:color="auto"/>
                  </w:divBdr>
                  <w:divsChild>
                    <w:div w:id="2045790612">
                      <w:marLeft w:val="0"/>
                      <w:marRight w:val="0"/>
                      <w:marTop w:val="0"/>
                      <w:marBottom w:val="150"/>
                      <w:divBdr>
                        <w:top w:val="none" w:sz="0" w:space="0" w:color="auto"/>
                        <w:left w:val="none" w:sz="0" w:space="0" w:color="auto"/>
                        <w:bottom w:val="none" w:sz="0" w:space="0" w:color="auto"/>
                        <w:right w:val="none" w:sz="0" w:space="0" w:color="auto"/>
                      </w:divBdr>
                    </w:div>
                    <w:div w:id="1073042204">
                      <w:marLeft w:val="0"/>
                      <w:marRight w:val="0"/>
                      <w:marTop w:val="0"/>
                      <w:marBottom w:val="150"/>
                      <w:divBdr>
                        <w:top w:val="none" w:sz="0" w:space="0" w:color="auto"/>
                        <w:left w:val="none" w:sz="0" w:space="0" w:color="auto"/>
                        <w:bottom w:val="none" w:sz="0" w:space="0" w:color="auto"/>
                        <w:right w:val="none" w:sz="0" w:space="0" w:color="auto"/>
                      </w:divBdr>
                    </w:div>
                  </w:divsChild>
                </w:div>
                <w:div w:id="744188624">
                  <w:marLeft w:val="0"/>
                  <w:marRight w:val="450"/>
                  <w:marTop w:val="0"/>
                  <w:marBottom w:val="0"/>
                  <w:divBdr>
                    <w:top w:val="none" w:sz="0" w:space="0" w:color="auto"/>
                    <w:left w:val="none" w:sz="0" w:space="0" w:color="auto"/>
                    <w:bottom w:val="none" w:sz="0" w:space="0" w:color="auto"/>
                    <w:right w:val="none" w:sz="0" w:space="0" w:color="auto"/>
                  </w:divBdr>
                  <w:divsChild>
                    <w:div w:id="985473242">
                      <w:marLeft w:val="0"/>
                      <w:marRight w:val="0"/>
                      <w:marTop w:val="0"/>
                      <w:marBottom w:val="150"/>
                      <w:divBdr>
                        <w:top w:val="none" w:sz="0" w:space="0" w:color="auto"/>
                        <w:left w:val="none" w:sz="0" w:space="0" w:color="auto"/>
                        <w:bottom w:val="none" w:sz="0" w:space="0" w:color="auto"/>
                        <w:right w:val="none" w:sz="0" w:space="0" w:color="auto"/>
                      </w:divBdr>
                    </w:div>
                    <w:div w:id="14968456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20515979">
          <w:marLeft w:val="0"/>
          <w:marRight w:val="0"/>
          <w:marTop w:val="0"/>
          <w:marBottom w:val="0"/>
          <w:divBdr>
            <w:top w:val="none" w:sz="0" w:space="0" w:color="auto"/>
            <w:left w:val="none" w:sz="0" w:space="0" w:color="auto"/>
            <w:bottom w:val="none" w:sz="0" w:space="0" w:color="auto"/>
            <w:right w:val="none" w:sz="0" w:space="0" w:color="auto"/>
          </w:divBdr>
          <w:divsChild>
            <w:div w:id="1782798910">
              <w:marLeft w:val="0"/>
              <w:marRight w:val="0"/>
              <w:marTop w:val="0"/>
              <w:marBottom w:val="0"/>
              <w:divBdr>
                <w:top w:val="none" w:sz="0" w:space="0" w:color="auto"/>
                <w:left w:val="none" w:sz="0" w:space="0" w:color="auto"/>
                <w:bottom w:val="none" w:sz="0" w:space="0" w:color="auto"/>
                <w:right w:val="none" w:sz="0" w:space="0" w:color="auto"/>
              </w:divBdr>
              <w:divsChild>
                <w:div w:id="847064607">
                  <w:marLeft w:val="0"/>
                  <w:marRight w:val="0"/>
                  <w:marTop w:val="0"/>
                  <w:marBottom w:val="0"/>
                  <w:divBdr>
                    <w:top w:val="none" w:sz="0" w:space="0" w:color="auto"/>
                    <w:left w:val="none" w:sz="0" w:space="0" w:color="auto"/>
                    <w:bottom w:val="none" w:sz="0" w:space="0" w:color="auto"/>
                    <w:right w:val="none" w:sz="0" w:space="0" w:color="auto"/>
                  </w:divBdr>
                  <w:divsChild>
                    <w:div w:id="1229002515">
                      <w:marLeft w:val="0"/>
                      <w:marRight w:val="0"/>
                      <w:marTop w:val="0"/>
                      <w:marBottom w:val="0"/>
                      <w:divBdr>
                        <w:top w:val="none" w:sz="0" w:space="0" w:color="auto"/>
                        <w:left w:val="none" w:sz="0" w:space="0" w:color="auto"/>
                        <w:bottom w:val="none" w:sz="0" w:space="0" w:color="auto"/>
                        <w:right w:val="none" w:sz="0" w:space="0" w:color="auto"/>
                      </w:divBdr>
                      <w:divsChild>
                        <w:div w:id="78874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038005">
                  <w:marLeft w:val="0"/>
                  <w:marRight w:val="0"/>
                  <w:marTop w:val="0"/>
                  <w:marBottom w:val="0"/>
                  <w:divBdr>
                    <w:top w:val="none" w:sz="0" w:space="0" w:color="auto"/>
                    <w:left w:val="none" w:sz="0" w:space="0" w:color="auto"/>
                    <w:bottom w:val="none" w:sz="0" w:space="0" w:color="auto"/>
                    <w:right w:val="none" w:sz="0" w:space="0" w:color="auto"/>
                  </w:divBdr>
                  <w:divsChild>
                    <w:div w:id="1217860906">
                      <w:marLeft w:val="0"/>
                      <w:marRight w:val="0"/>
                      <w:marTop w:val="0"/>
                      <w:marBottom w:val="0"/>
                      <w:divBdr>
                        <w:top w:val="none" w:sz="0" w:space="0" w:color="auto"/>
                        <w:left w:val="none" w:sz="0" w:space="0" w:color="auto"/>
                        <w:bottom w:val="none" w:sz="0" w:space="0" w:color="auto"/>
                        <w:right w:val="none" w:sz="0" w:space="0" w:color="auto"/>
                      </w:divBdr>
                      <w:divsChild>
                        <w:div w:id="183143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11930">
                  <w:marLeft w:val="0"/>
                  <w:marRight w:val="0"/>
                  <w:marTop w:val="0"/>
                  <w:marBottom w:val="0"/>
                  <w:divBdr>
                    <w:top w:val="none" w:sz="0" w:space="0" w:color="auto"/>
                    <w:left w:val="none" w:sz="0" w:space="0" w:color="auto"/>
                    <w:bottom w:val="none" w:sz="0" w:space="0" w:color="auto"/>
                    <w:right w:val="none" w:sz="0" w:space="0" w:color="auto"/>
                  </w:divBdr>
                </w:div>
                <w:div w:id="701902471">
                  <w:marLeft w:val="0"/>
                  <w:marRight w:val="0"/>
                  <w:marTop w:val="0"/>
                  <w:marBottom w:val="0"/>
                  <w:divBdr>
                    <w:top w:val="none" w:sz="0" w:space="0" w:color="auto"/>
                    <w:left w:val="none" w:sz="0" w:space="0" w:color="auto"/>
                    <w:bottom w:val="none" w:sz="0" w:space="0" w:color="auto"/>
                    <w:right w:val="none" w:sz="0" w:space="0" w:color="auto"/>
                  </w:divBdr>
                  <w:divsChild>
                    <w:div w:id="689990621">
                      <w:marLeft w:val="0"/>
                      <w:marRight w:val="0"/>
                      <w:marTop w:val="0"/>
                      <w:marBottom w:val="0"/>
                      <w:divBdr>
                        <w:top w:val="none" w:sz="0" w:space="0" w:color="auto"/>
                        <w:left w:val="none" w:sz="0" w:space="0" w:color="auto"/>
                        <w:bottom w:val="none" w:sz="0" w:space="0" w:color="auto"/>
                        <w:right w:val="none" w:sz="0" w:space="0" w:color="auto"/>
                      </w:divBdr>
                      <w:divsChild>
                        <w:div w:id="43510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932337">
                  <w:marLeft w:val="0"/>
                  <w:marRight w:val="0"/>
                  <w:marTop w:val="0"/>
                  <w:marBottom w:val="0"/>
                  <w:divBdr>
                    <w:top w:val="none" w:sz="0" w:space="0" w:color="auto"/>
                    <w:left w:val="none" w:sz="0" w:space="0" w:color="auto"/>
                    <w:bottom w:val="none" w:sz="0" w:space="0" w:color="auto"/>
                    <w:right w:val="none" w:sz="0" w:space="0" w:color="auto"/>
                  </w:divBdr>
                  <w:divsChild>
                    <w:div w:id="1226261874">
                      <w:marLeft w:val="0"/>
                      <w:marRight w:val="0"/>
                      <w:marTop w:val="0"/>
                      <w:marBottom w:val="0"/>
                      <w:divBdr>
                        <w:top w:val="none" w:sz="0" w:space="0" w:color="auto"/>
                        <w:left w:val="none" w:sz="0" w:space="0" w:color="auto"/>
                        <w:bottom w:val="none" w:sz="0" w:space="0" w:color="auto"/>
                        <w:right w:val="none" w:sz="0" w:space="0" w:color="auto"/>
                      </w:divBdr>
                      <w:divsChild>
                        <w:div w:id="16975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620830">
                  <w:marLeft w:val="0"/>
                  <w:marRight w:val="0"/>
                  <w:marTop w:val="0"/>
                  <w:marBottom w:val="0"/>
                  <w:divBdr>
                    <w:top w:val="none" w:sz="0" w:space="0" w:color="auto"/>
                    <w:left w:val="none" w:sz="0" w:space="0" w:color="auto"/>
                    <w:bottom w:val="none" w:sz="0" w:space="0" w:color="auto"/>
                    <w:right w:val="none" w:sz="0" w:space="0" w:color="auto"/>
                  </w:divBdr>
                  <w:divsChild>
                    <w:div w:id="902184563">
                      <w:marLeft w:val="0"/>
                      <w:marRight w:val="0"/>
                      <w:marTop w:val="0"/>
                      <w:marBottom w:val="0"/>
                      <w:divBdr>
                        <w:top w:val="none" w:sz="0" w:space="0" w:color="auto"/>
                        <w:left w:val="none" w:sz="0" w:space="0" w:color="auto"/>
                        <w:bottom w:val="none" w:sz="0" w:space="0" w:color="auto"/>
                        <w:right w:val="none" w:sz="0" w:space="0" w:color="auto"/>
                      </w:divBdr>
                      <w:divsChild>
                        <w:div w:id="158703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735619">
                  <w:marLeft w:val="0"/>
                  <w:marRight w:val="0"/>
                  <w:marTop w:val="0"/>
                  <w:marBottom w:val="0"/>
                  <w:divBdr>
                    <w:top w:val="none" w:sz="0" w:space="0" w:color="auto"/>
                    <w:left w:val="none" w:sz="0" w:space="0" w:color="auto"/>
                    <w:bottom w:val="none" w:sz="0" w:space="0" w:color="auto"/>
                    <w:right w:val="none" w:sz="0" w:space="0" w:color="auto"/>
                  </w:divBdr>
                  <w:divsChild>
                    <w:div w:id="867916357">
                      <w:marLeft w:val="0"/>
                      <w:marRight w:val="0"/>
                      <w:marTop w:val="0"/>
                      <w:marBottom w:val="0"/>
                      <w:divBdr>
                        <w:top w:val="none" w:sz="0" w:space="0" w:color="auto"/>
                        <w:left w:val="none" w:sz="0" w:space="0" w:color="auto"/>
                        <w:bottom w:val="none" w:sz="0" w:space="0" w:color="auto"/>
                        <w:right w:val="none" w:sz="0" w:space="0" w:color="auto"/>
                      </w:divBdr>
                      <w:divsChild>
                        <w:div w:id="124795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924512">
                  <w:marLeft w:val="0"/>
                  <w:marRight w:val="0"/>
                  <w:marTop w:val="0"/>
                  <w:marBottom w:val="0"/>
                  <w:divBdr>
                    <w:top w:val="none" w:sz="0" w:space="0" w:color="auto"/>
                    <w:left w:val="none" w:sz="0" w:space="0" w:color="auto"/>
                    <w:bottom w:val="none" w:sz="0" w:space="0" w:color="auto"/>
                    <w:right w:val="none" w:sz="0" w:space="0" w:color="auto"/>
                  </w:divBdr>
                  <w:divsChild>
                    <w:div w:id="263197891">
                      <w:marLeft w:val="0"/>
                      <w:marRight w:val="0"/>
                      <w:marTop w:val="0"/>
                      <w:marBottom w:val="0"/>
                      <w:divBdr>
                        <w:top w:val="none" w:sz="0" w:space="0" w:color="auto"/>
                        <w:left w:val="none" w:sz="0" w:space="0" w:color="auto"/>
                        <w:bottom w:val="none" w:sz="0" w:space="0" w:color="auto"/>
                        <w:right w:val="none" w:sz="0" w:space="0" w:color="auto"/>
                      </w:divBdr>
                      <w:divsChild>
                        <w:div w:id="166168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637379">
                  <w:marLeft w:val="0"/>
                  <w:marRight w:val="0"/>
                  <w:marTop w:val="0"/>
                  <w:marBottom w:val="0"/>
                  <w:divBdr>
                    <w:top w:val="none" w:sz="0" w:space="0" w:color="auto"/>
                    <w:left w:val="none" w:sz="0" w:space="0" w:color="auto"/>
                    <w:bottom w:val="none" w:sz="0" w:space="0" w:color="auto"/>
                    <w:right w:val="none" w:sz="0" w:space="0" w:color="auto"/>
                  </w:divBdr>
                  <w:divsChild>
                    <w:div w:id="547375529">
                      <w:marLeft w:val="0"/>
                      <w:marRight w:val="0"/>
                      <w:marTop w:val="0"/>
                      <w:marBottom w:val="0"/>
                      <w:divBdr>
                        <w:top w:val="none" w:sz="0" w:space="0" w:color="auto"/>
                        <w:left w:val="none" w:sz="0" w:space="0" w:color="auto"/>
                        <w:bottom w:val="none" w:sz="0" w:space="0" w:color="auto"/>
                        <w:right w:val="none" w:sz="0" w:space="0" w:color="auto"/>
                      </w:divBdr>
                      <w:divsChild>
                        <w:div w:id="85172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201635">
                  <w:marLeft w:val="0"/>
                  <w:marRight w:val="0"/>
                  <w:marTop w:val="0"/>
                  <w:marBottom w:val="0"/>
                  <w:divBdr>
                    <w:top w:val="none" w:sz="0" w:space="0" w:color="auto"/>
                    <w:left w:val="none" w:sz="0" w:space="0" w:color="auto"/>
                    <w:bottom w:val="none" w:sz="0" w:space="0" w:color="auto"/>
                    <w:right w:val="none" w:sz="0" w:space="0" w:color="auto"/>
                  </w:divBdr>
                  <w:divsChild>
                    <w:div w:id="1166553462">
                      <w:marLeft w:val="0"/>
                      <w:marRight w:val="0"/>
                      <w:marTop w:val="0"/>
                      <w:marBottom w:val="0"/>
                      <w:divBdr>
                        <w:top w:val="none" w:sz="0" w:space="0" w:color="auto"/>
                        <w:left w:val="none" w:sz="0" w:space="0" w:color="auto"/>
                        <w:bottom w:val="none" w:sz="0" w:space="0" w:color="auto"/>
                        <w:right w:val="none" w:sz="0" w:space="0" w:color="auto"/>
                      </w:divBdr>
                      <w:divsChild>
                        <w:div w:id="160769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834445">
                  <w:marLeft w:val="0"/>
                  <w:marRight w:val="0"/>
                  <w:marTop w:val="0"/>
                  <w:marBottom w:val="0"/>
                  <w:divBdr>
                    <w:top w:val="none" w:sz="0" w:space="0" w:color="auto"/>
                    <w:left w:val="none" w:sz="0" w:space="0" w:color="auto"/>
                    <w:bottom w:val="none" w:sz="0" w:space="0" w:color="auto"/>
                    <w:right w:val="none" w:sz="0" w:space="0" w:color="auto"/>
                  </w:divBdr>
                  <w:divsChild>
                    <w:div w:id="950549168">
                      <w:marLeft w:val="0"/>
                      <w:marRight w:val="0"/>
                      <w:marTop w:val="0"/>
                      <w:marBottom w:val="0"/>
                      <w:divBdr>
                        <w:top w:val="none" w:sz="0" w:space="0" w:color="auto"/>
                        <w:left w:val="none" w:sz="0" w:space="0" w:color="auto"/>
                        <w:bottom w:val="none" w:sz="0" w:space="0" w:color="auto"/>
                        <w:right w:val="none" w:sz="0" w:space="0" w:color="auto"/>
                      </w:divBdr>
                      <w:divsChild>
                        <w:div w:id="20594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169898">
                  <w:marLeft w:val="0"/>
                  <w:marRight w:val="0"/>
                  <w:marTop w:val="0"/>
                  <w:marBottom w:val="0"/>
                  <w:divBdr>
                    <w:top w:val="none" w:sz="0" w:space="0" w:color="auto"/>
                    <w:left w:val="none" w:sz="0" w:space="0" w:color="auto"/>
                    <w:bottom w:val="none" w:sz="0" w:space="0" w:color="auto"/>
                    <w:right w:val="none" w:sz="0" w:space="0" w:color="auto"/>
                  </w:divBdr>
                  <w:divsChild>
                    <w:div w:id="569119845">
                      <w:marLeft w:val="0"/>
                      <w:marRight w:val="0"/>
                      <w:marTop w:val="0"/>
                      <w:marBottom w:val="0"/>
                      <w:divBdr>
                        <w:top w:val="none" w:sz="0" w:space="0" w:color="auto"/>
                        <w:left w:val="none" w:sz="0" w:space="0" w:color="auto"/>
                        <w:bottom w:val="none" w:sz="0" w:space="0" w:color="auto"/>
                        <w:right w:val="none" w:sz="0" w:space="0" w:color="auto"/>
                      </w:divBdr>
                      <w:divsChild>
                        <w:div w:id="181786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173881">
                  <w:marLeft w:val="0"/>
                  <w:marRight w:val="0"/>
                  <w:marTop w:val="0"/>
                  <w:marBottom w:val="0"/>
                  <w:divBdr>
                    <w:top w:val="none" w:sz="0" w:space="0" w:color="auto"/>
                    <w:left w:val="none" w:sz="0" w:space="0" w:color="auto"/>
                    <w:bottom w:val="none" w:sz="0" w:space="0" w:color="auto"/>
                    <w:right w:val="none" w:sz="0" w:space="0" w:color="auto"/>
                  </w:divBdr>
                  <w:divsChild>
                    <w:div w:id="112946803">
                      <w:marLeft w:val="0"/>
                      <w:marRight w:val="0"/>
                      <w:marTop w:val="0"/>
                      <w:marBottom w:val="0"/>
                      <w:divBdr>
                        <w:top w:val="none" w:sz="0" w:space="0" w:color="auto"/>
                        <w:left w:val="none" w:sz="0" w:space="0" w:color="auto"/>
                        <w:bottom w:val="none" w:sz="0" w:space="0" w:color="auto"/>
                        <w:right w:val="none" w:sz="0" w:space="0" w:color="auto"/>
                      </w:divBdr>
                      <w:divsChild>
                        <w:div w:id="120975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63415">
                  <w:marLeft w:val="0"/>
                  <w:marRight w:val="0"/>
                  <w:marTop w:val="0"/>
                  <w:marBottom w:val="0"/>
                  <w:divBdr>
                    <w:top w:val="none" w:sz="0" w:space="0" w:color="auto"/>
                    <w:left w:val="none" w:sz="0" w:space="0" w:color="auto"/>
                    <w:bottom w:val="none" w:sz="0" w:space="0" w:color="auto"/>
                    <w:right w:val="none" w:sz="0" w:space="0" w:color="auto"/>
                  </w:divBdr>
                  <w:divsChild>
                    <w:div w:id="1358190655">
                      <w:marLeft w:val="0"/>
                      <w:marRight w:val="0"/>
                      <w:marTop w:val="0"/>
                      <w:marBottom w:val="0"/>
                      <w:divBdr>
                        <w:top w:val="none" w:sz="0" w:space="0" w:color="auto"/>
                        <w:left w:val="none" w:sz="0" w:space="0" w:color="auto"/>
                        <w:bottom w:val="none" w:sz="0" w:space="0" w:color="auto"/>
                        <w:right w:val="none" w:sz="0" w:space="0" w:color="auto"/>
                      </w:divBdr>
                      <w:divsChild>
                        <w:div w:id="29309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091047">
                  <w:marLeft w:val="0"/>
                  <w:marRight w:val="0"/>
                  <w:marTop w:val="0"/>
                  <w:marBottom w:val="0"/>
                  <w:divBdr>
                    <w:top w:val="none" w:sz="0" w:space="0" w:color="auto"/>
                    <w:left w:val="none" w:sz="0" w:space="0" w:color="auto"/>
                    <w:bottom w:val="none" w:sz="0" w:space="0" w:color="auto"/>
                    <w:right w:val="none" w:sz="0" w:space="0" w:color="auto"/>
                  </w:divBdr>
                </w:div>
                <w:div w:id="1544636059">
                  <w:marLeft w:val="0"/>
                  <w:marRight w:val="0"/>
                  <w:marTop w:val="0"/>
                  <w:marBottom w:val="0"/>
                  <w:divBdr>
                    <w:top w:val="none" w:sz="0" w:space="0" w:color="auto"/>
                    <w:left w:val="none" w:sz="0" w:space="0" w:color="auto"/>
                    <w:bottom w:val="none" w:sz="0" w:space="0" w:color="auto"/>
                    <w:right w:val="none" w:sz="0" w:space="0" w:color="auto"/>
                  </w:divBdr>
                  <w:divsChild>
                    <w:div w:id="66805218">
                      <w:marLeft w:val="0"/>
                      <w:marRight w:val="0"/>
                      <w:marTop w:val="0"/>
                      <w:marBottom w:val="0"/>
                      <w:divBdr>
                        <w:top w:val="none" w:sz="0" w:space="0" w:color="auto"/>
                        <w:left w:val="none" w:sz="0" w:space="0" w:color="auto"/>
                        <w:bottom w:val="none" w:sz="0" w:space="0" w:color="auto"/>
                        <w:right w:val="none" w:sz="0" w:space="0" w:color="auto"/>
                      </w:divBdr>
                      <w:divsChild>
                        <w:div w:id="184420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11585">
                  <w:marLeft w:val="0"/>
                  <w:marRight w:val="0"/>
                  <w:marTop w:val="0"/>
                  <w:marBottom w:val="0"/>
                  <w:divBdr>
                    <w:top w:val="none" w:sz="0" w:space="0" w:color="auto"/>
                    <w:left w:val="none" w:sz="0" w:space="0" w:color="auto"/>
                    <w:bottom w:val="none" w:sz="0" w:space="0" w:color="auto"/>
                    <w:right w:val="none" w:sz="0" w:space="0" w:color="auto"/>
                  </w:divBdr>
                  <w:divsChild>
                    <w:div w:id="271399737">
                      <w:marLeft w:val="0"/>
                      <w:marRight w:val="0"/>
                      <w:marTop w:val="0"/>
                      <w:marBottom w:val="0"/>
                      <w:divBdr>
                        <w:top w:val="none" w:sz="0" w:space="0" w:color="auto"/>
                        <w:left w:val="none" w:sz="0" w:space="0" w:color="auto"/>
                        <w:bottom w:val="none" w:sz="0" w:space="0" w:color="auto"/>
                        <w:right w:val="none" w:sz="0" w:space="0" w:color="auto"/>
                      </w:divBdr>
                      <w:divsChild>
                        <w:div w:id="36309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192099">
                  <w:marLeft w:val="0"/>
                  <w:marRight w:val="0"/>
                  <w:marTop w:val="0"/>
                  <w:marBottom w:val="0"/>
                  <w:divBdr>
                    <w:top w:val="none" w:sz="0" w:space="0" w:color="auto"/>
                    <w:left w:val="none" w:sz="0" w:space="0" w:color="auto"/>
                    <w:bottom w:val="none" w:sz="0" w:space="0" w:color="auto"/>
                    <w:right w:val="none" w:sz="0" w:space="0" w:color="auto"/>
                  </w:divBdr>
                  <w:divsChild>
                    <w:div w:id="523710802">
                      <w:marLeft w:val="0"/>
                      <w:marRight w:val="0"/>
                      <w:marTop w:val="0"/>
                      <w:marBottom w:val="0"/>
                      <w:divBdr>
                        <w:top w:val="none" w:sz="0" w:space="0" w:color="auto"/>
                        <w:left w:val="none" w:sz="0" w:space="0" w:color="auto"/>
                        <w:bottom w:val="none" w:sz="0" w:space="0" w:color="auto"/>
                        <w:right w:val="none" w:sz="0" w:space="0" w:color="auto"/>
                      </w:divBdr>
                      <w:divsChild>
                        <w:div w:id="131309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997348">
                  <w:marLeft w:val="0"/>
                  <w:marRight w:val="0"/>
                  <w:marTop w:val="0"/>
                  <w:marBottom w:val="0"/>
                  <w:divBdr>
                    <w:top w:val="none" w:sz="0" w:space="0" w:color="auto"/>
                    <w:left w:val="none" w:sz="0" w:space="0" w:color="auto"/>
                    <w:bottom w:val="none" w:sz="0" w:space="0" w:color="auto"/>
                    <w:right w:val="none" w:sz="0" w:space="0" w:color="auto"/>
                  </w:divBdr>
                  <w:divsChild>
                    <w:div w:id="1574195402">
                      <w:marLeft w:val="0"/>
                      <w:marRight w:val="0"/>
                      <w:marTop w:val="0"/>
                      <w:marBottom w:val="0"/>
                      <w:divBdr>
                        <w:top w:val="none" w:sz="0" w:space="0" w:color="auto"/>
                        <w:left w:val="none" w:sz="0" w:space="0" w:color="auto"/>
                        <w:bottom w:val="none" w:sz="0" w:space="0" w:color="auto"/>
                        <w:right w:val="none" w:sz="0" w:space="0" w:color="auto"/>
                      </w:divBdr>
                      <w:divsChild>
                        <w:div w:id="190244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650366">
                  <w:marLeft w:val="0"/>
                  <w:marRight w:val="0"/>
                  <w:marTop w:val="0"/>
                  <w:marBottom w:val="0"/>
                  <w:divBdr>
                    <w:top w:val="none" w:sz="0" w:space="0" w:color="auto"/>
                    <w:left w:val="none" w:sz="0" w:space="0" w:color="auto"/>
                    <w:bottom w:val="none" w:sz="0" w:space="0" w:color="auto"/>
                    <w:right w:val="none" w:sz="0" w:space="0" w:color="auto"/>
                  </w:divBdr>
                  <w:divsChild>
                    <w:div w:id="1486120893">
                      <w:marLeft w:val="0"/>
                      <w:marRight w:val="0"/>
                      <w:marTop w:val="0"/>
                      <w:marBottom w:val="0"/>
                      <w:divBdr>
                        <w:top w:val="none" w:sz="0" w:space="0" w:color="auto"/>
                        <w:left w:val="none" w:sz="0" w:space="0" w:color="auto"/>
                        <w:bottom w:val="none" w:sz="0" w:space="0" w:color="auto"/>
                        <w:right w:val="none" w:sz="0" w:space="0" w:color="auto"/>
                      </w:divBdr>
                      <w:divsChild>
                        <w:div w:id="16798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0454">
                  <w:marLeft w:val="0"/>
                  <w:marRight w:val="0"/>
                  <w:marTop w:val="0"/>
                  <w:marBottom w:val="0"/>
                  <w:divBdr>
                    <w:top w:val="none" w:sz="0" w:space="0" w:color="auto"/>
                    <w:left w:val="none" w:sz="0" w:space="0" w:color="auto"/>
                    <w:bottom w:val="none" w:sz="0" w:space="0" w:color="auto"/>
                    <w:right w:val="none" w:sz="0" w:space="0" w:color="auto"/>
                  </w:divBdr>
                  <w:divsChild>
                    <w:div w:id="1400786365">
                      <w:marLeft w:val="0"/>
                      <w:marRight w:val="0"/>
                      <w:marTop w:val="0"/>
                      <w:marBottom w:val="0"/>
                      <w:divBdr>
                        <w:top w:val="none" w:sz="0" w:space="0" w:color="auto"/>
                        <w:left w:val="none" w:sz="0" w:space="0" w:color="auto"/>
                        <w:bottom w:val="none" w:sz="0" w:space="0" w:color="auto"/>
                        <w:right w:val="none" w:sz="0" w:space="0" w:color="auto"/>
                      </w:divBdr>
                      <w:divsChild>
                        <w:div w:id="193635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541707">
                  <w:marLeft w:val="0"/>
                  <w:marRight w:val="0"/>
                  <w:marTop w:val="0"/>
                  <w:marBottom w:val="0"/>
                  <w:divBdr>
                    <w:top w:val="none" w:sz="0" w:space="0" w:color="auto"/>
                    <w:left w:val="none" w:sz="0" w:space="0" w:color="auto"/>
                    <w:bottom w:val="none" w:sz="0" w:space="0" w:color="auto"/>
                    <w:right w:val="none" w:sz="0" w:space="0" w:color="auto"/>
                  </w:divBdr>
                  <w:divsChild>
                    <w:div w:id="8602347">
                      <w:marLeft w:val="0"/>
                      <w:marRight w:val="0"/>
                      <w:marTop w:val="0"/>
                      <w:marBottom w:val="0"/>
                      <w:divBdr>
                        <w:top w:val="none" w:sz="0" w:space="0" w:color="auto"/>
                        <w:left w:val="none" w:sz="0" w:space="0" w:color="auto"/>
                        <w:bottom w:val="none" w:sz="0" w:space="0" w:color="auto"/>
                        <w:right w:val="none" w:sz="0" w:space="0" w:color="auto"/>
                      </w:divBdr>
                      <w:divsChild>
                        <w:div w:id="197428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524688">
                  <w:marLeft w:val="0"/>
                  <w:marRight w:val="0"/>
                  <w:marTop w:val="0"/>
                  <w:marBottom w:val="0"/>
                  <w:divBdr>
                    <w:top w:val="none" w:sz="0" w:space="0" w:color="auto"/>
                    <w:left w:val="none" w:sz="0" w:space="0" w:color="auto"/>
                    <w:bottom w:val="none" w:sz="0" w:space="0" w:color="auto"/>
                    <w:right w:val="none" w:sz="0" w:space="0" w:color="auto"/>
                  </w:divBdr>
                  <w:divsChild>
                    <w:div w:id="1938714821">
                      <w:marLeft w:val="0"/>
                      <w:marRight w:val="0"/>
                      <w:marTop w:val="0"/>
                      <w:marBottom w:val="0"/>
                      <w:divBdr>
                        <w:top w:val="none" w:sz="0" w:space="0" w:color="auto"/>
                        <w:left w:val="none" w:sz="0" w:space="0" w:color="auto"/>
                        <w:bottom w:val="none" w:sz="0" w:space="0" w:color="auto"/>
                        <w:right w:val="none" w:sz="0" w:space="0" w:color="auto"/>
                      </w:divBdr>
                      <w:divsChild>
                        <w:div w:id="105285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333592">
                  <w:marLeft w:val="0"/>
                  <w:marRight w:val="0"/>
                  <w:marTop w:val="0"/>
                  <w:marBottom w:val="0"/>
                  <w:divBdr>
                    <w:top w:val="none" w:sz="0" w:space="0" w:color="auto"/>
                    <w:left w:val="none" w:sz="0" w:space="0" w:color="auto"/>
                    <w:bottom w:val="none" w:sz="0" w:space="0" w:color="auto"/>
                    <w:right w:val="none" w:sz="0" w:space="0" w:color="auto"/>
                  </w:divBdr>
                  <w:divsChild>
                    <w:div w:id="1268584816">
                      <w:marLeft w:val="0"/>
                      <w:marRight w:val="0"/>
                      <w:marTop w:val="0"/>
                      <w:marBottom w:val="0"/>
                      <w:divBdr>
                        <w:top w:val="none" w:sz="0" w:space="0" w:color="auto"/>
                        <w:left w:val="none" w:sz="0" w:space="0" w:color="auto"/>
                        <w:bottom w:val="none" w:sz="0" w:space="0" w:color="auto"/>
                        <w:right w:val="none" w:sz="0" w:space="0" w:color="auto"/>
                      </w:divBdr>
                      <w:divsChild>
                        <w:div w:id="121885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361578">
                  <w:marLeft w:val="0"/>
                  <w:marRight w:val="0"/>
                  <w:marTop w:val="0"/>
                  <w:marBottom w:val="0"/>
                  <w:divBdr>
                    <w:top w:val="none" w:sz="0" w:space="0" w:color="auto"/>
                    <w:left w:val="none" w:sz="0" w:space="0" w:color="auto"/>
                    <w:bottom w:val="none" w:sz="0" w:space="0" w:color="auto"/>
                    <w:right w:val="none" w:sz="0" w:space="0" w:color="auto"/>
                  </w:divBdr>
                  <w:divsChild>
                    <w:div w:id="1260913128">
                      <w:marLeft w:val="0"/>
                      <w:marRight w:val="0"/>
                      <w:marTop w:val="0"/>
                      <w:marBottom w:val="0"/>
                      <w:divBdr>
                        <w:top w:val="none" w:sz="0" w:space="0" w:color="auto"/>
                        <w:left w:val="none" w:sz="0" w:space="0" w:color="auto"/>
                        <w:bottom w:val="none" w:sz="0" w:space="0" w:color="auto"/>
                        <w:right w:val="none" w:sz="0" w:space="0" w:color="auto"/>
                      </w:divBdr>
                      <w:divsChild>
                        <w:div w:id="141967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39333">
                  <w:marLeft w:val="0"/>
                  <w:marRight w:val="0"/>
                  <w:marTop w:val="0"/>
                  <w:marBottom w:val="0"/>
                  <w:divBdr>
                    <w:top w:val="none" w:sz="0" w:space="0" w:color="auto"/>
                    <w:left w:val="none" w:sz="0" w:space="0" w:color="auto"/>
                    <w:bottom w:val="none" w:sz="0" w:space="0" w:color="auto"/>
                    <w:right w:val="none" w:sz="0" w:space="0" w:color="auto"/>
                  </w:divBdr>
                  <w:divsChild>
                    <w:div w:id="1108279875">
                      <w:marLeft w:val="0"/>
                      <w:marRight w:val="0"/>
                      <w:marTop w:val="0"/>
                      <w:marBottom w:val="0"/>
                      <w:divBdr>
                        <w:top w:val="none" w:sz="0" w:space="0" w:color="auto"/>
                        <w:left w:val="none" w:sz="0" w:space="0" w:color="auto"/>
                        <w:bottom w:val="none" w:sz="0" w:space="0" w:color="auto"/>
                        <w:right w:val="none" w:sz="0" w:space="0" w:color="auto"/>
                      </w:divBdr>
                      <w:divsChild>
                        <w:div w:id="62180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582799">
                  <w:marLeft w:val="0"/>
                  <w:marRight w:val="0"/>
                  <w:marTop w:val="0"/>
                  <w:marBottom w:val="0"/>
                  <w:divBdr>
                    <w:top w:val="none" w:sz="0" w:space="0" w:color="auto"/>
                    <w:left w:val="none" w:sz="0" w:space="0" w:color="auto"/>
                    <w:bottom w:val="none" w:sz="0" w:space="0" w:color="auto"/>
                    <w:right w:val="none" w:sz="0" w:space="0" w:color="auto"/>
                  </w:divBdr>
                  <w:divsChild>
                    <w:div w:id="850098304">
                      <w:marLeft w:val="0"/>
                      <w:marRight w:val="0"/>
                      <w:marTop w:val="0"/>
                      <w:marBottom w:val="0"/>
                      <w:divBdr>
                        <w:top w:val="none" w:sz="0" w:space="0" w:color="auto"/>
                        <w:left w:val="none" w:sz="0" w:space="0" w:color="auto"/>
                        <w:bottom w:val="none" w:sz="0" w:space="0" w:color="auto"/>
                        <w:right w:val="none" w:sz="0" w:space="0" w:color="auto"/>
                      </w:divBdr>
                      <w:divsChild>
                        <w:div w:id="191963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59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tinagene.ru/files/%D0%91%D1%80%D0%BE%D1%88%D1%8E%D1%80%D0%B0.pdf" TargetMode="External"/><Relationship Id="rId3" Type="http://schemas.openxmlformats.org/officeDocument/2006/relationships/settings" Target="settings.xml"/><Relationship Id="rId7" Type="http://schemas.openxmlformats.org/officeDocument/2006/relationships/hyperlink" Target="https://eyewiki.aao.org/Best_Disease_and_Bestrophinopathi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yewiki.org/Retinitis_Pigmentosa"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167/iovs.11-71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50</Pages>
  <Words>13036</Words>
  <Characters>74309</Characters>
  <Application>Microsoft Office Word</Application>
  <DocSecurity>0</DocSecurity>
  <Lines>619</Lines>
  <Paragraphs>174</Paragraphs>
  <ScaleCrop>false</ScaleCrop>
  <Company/>
  <LinksUpToDate>false</LinksUpToDate>
  <CharactersWithSpaces>87171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2024-10-21T08:56:00Z</dcterms:created>
  <dcterms:modified xsi:type="dcterms:W3CDTF">2024-10-21T08:57:00Z</dcterms:modified>
</cp:coreProperties>
</file>