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F12" w:rsidRPr="00E14F12" w:rsidRDefault="00E14F12" w:rsidP="00E14F12">
      <w:pPr>
        <w:shd w:val="clear" w:color="auto" w:fill="FFFFFF"/>
        <w:spacing w:after="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E14F12" w:rsidRPr="00E14F12" w:rsidRDefault="00E14F12" w:rsidP="00E14F12">
      <w:pPr>
        <w:shd w:val="clear" w:color="auto" w:fill="FFFFFF"/>
        <w:spacing w:after="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Клинические рекомендации</w:t>
      </w:r>
    </w:p>
    <w:p w:rsidR="00E14F12" w:rsidRPr="00E14F12" w:rsidRDefault="00E14F12" w:rsidP="00E14F12">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Конъюнктивиты</w:t>
      </w:r>
    </w:p>
    <w:p w:rsidR="00E14F12" w:rsidRPr="00E14F12" w:rsidRDefault="00E14F12" w:rsidP="00E14F12">
      <w:pPr>
        <w:shd w:val="clear" w:color="auto" w:fill="FFFFFF"/>
        <w:spacing w:after="15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Кодирование по Международной статистической</w:t>
      </w:r>
      <w:r w:rsidRPr="00E14F12">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E14F12">
        <w:rPr>
          <w:rFonts w:ascii="Times New Roman" w:eastAsia="Times New Roman" w:hAnsi="Times New Roman" w:cs="Times New Roman"/>
          <w:b/>
          <w:bCs/>
          <w:color w:val="222222"/>
          <w:sz w:val="27"/>
          <w:szCs w:val="27"/>
          <w:lang w:eastAsia="ru-RU"/>
        </w:rPr>
        <w:t>H10, H10.0, H10.1, H10.2, H10.3, H10.4, H10.5, H10.8, H10.9, H11.8, P39.1</w:t>
      </w:r>
    </w:p>
    <w:p w:rsidR="00E14F12" w:rsidRPr="00E14F12" w:rsidRDefault="00E14F12" w:rsidP="00E14F12">
      <w:pPr>
        <w:shd w:val="clear" w:color="auto" w:fill="FFFFFF"/>
        <w:spacing w:after="15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Год утверждения (частота пересмотра):</w:t>
      </w:r>
      <w:r w:rsidRPr="00E14F12">
        <w:rPr>
          <w:rFonts w:ascii="Times New Roman" w:eastAsia="Times New Roman" w:hAnsi="Times New Roman" w:cs="Times New Roman"/>
          <w:b/>
          <w:bCs/>
          <w:color w:val="222222"/>
          <w:sz w:val="27"/>
          <w:szCs w:val="27"/>
          <w:lang w:eastAsia="ru-RU"/>
        </w:rPr>
        <w:t>2024</w:t>
      </w:r>
    </w:p>
    <w:p w:rsidR="00E14F12" w:rsidRPr="00E14F12" w:rsidRDefault="00E14F12" w:rsidP="00E14F12">
      <w:pPr>
        <w:shd w:val="clear" w:color="auto" w:fill="FFFFFF"/>
        <w:spacing w:after="15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Возрастная категория:</w:t>
      </w:r>
      <w:r w:rsidRPr="00E14F12">
        <w:rPr>
          <w:rFonts w:ascii="Times New Roman" w:eastAsia="Times New Roman" w:hAnsi="Times New Roman" w:cs="Times New Roman"/>
          <w:b/>
          <w:bCs/>
          <w:color w:val="222222"/>
          <w:sz w:val="27"/>
          <w:szCs w:val="27"/>
          <w:lang w:eastAsia="ru-RU"/>
        </w:rPr>
        <w:t>Взрослые,Дети</w:t>
      </w:r>
    </w:p>
    <w:p w:rsidR="00E14F12" w:rsidRPr="00E14F12" w:rsidRDefault="00E14F12" w:rsidP="00E14F12">
      <w:pPr>
        <w:shd w:val="clear" w:color="auto" w:fill="FFFFFF"/>
        <w:spacing w:after="15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Пересмотр не позднее:</w:t>
      </w:r>
      <w:r w:rsidRPr="00E14F12">
        <w:rPr>
          <w:rFonts w:ascii="Times New Roman" w:eastAsia="Times New Roman" w:hAnsi="Times New Roman" w:cs="Times New Roman"/>
          <w:b/>
          <w:bCs/>
          <w:color w:val="222222"/>
          <w:sz w:val="27"/>
          <w:szCs w:val="27"/>
          <w:lang w:eastAsia="ru-RU"/>
        </w:rPr>
        <w:t>2026</w:t>
      </w:r>
    </w:p>
    <w:p w:rsidR="00E14F12" w:rsidRPr="00E14F12" w:rsidRDefault="00E14F12" w:rsidP="00E14F12">
      <w:pPr>
        <w:shd w:val="clear" w:color="auto" w:fill="FFFFFF"/>
        <w:spacing w:after="15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ID:</w:t>
      </w:r>
      <w:r w:rsidRPr="00E14F12">
        <w:rPr>
          <w:rFonts w:ascii="Times New Roman" w:eastAsia="Times New Roman" w:hAnsi="Times New Roman" w:cs="Times New Roman"/>
          <w:b/>
          <w:bCs/>
          <w:color w:val="222222"/>
          <w:sz w:val="27"/>
          <w:szCs w:val="27"/>
          <w:lang w:eastAsia="ru-RU"/>
        </w:rPr>
        <w:t>629</w:t>
      </w:r>
    </w:p>
    <w:p w:rsidR="00E14F12" w:rsidRPr="00E14F12" w:rsidRDefault="00E14F12" w:rsidP="00E14F12">
      <w:pPr>
        <w:shd w:val="clear" w:color="auto" w:fill="FFFFFF"/>
        <w:spacing w:after="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Разработчик клинической рекомендации</w:t>
      </w:r>
    </w:p>
    <w:p w:rsidR="00E14F12" w:rsidRPr="00E14F12" w:rsidRDefault="00E14F12" w:rsidP="00E14F1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14F12">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E14F12" w:rsidRPr="00E14F12" w:rsidRDefault="00E14F12" w:rsidP="00E14F12">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E14F12">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E14F12" w:rsidRPr="00E14F12" w:rsidRDefault="00E14F12" w:rsidP="00E14F12">
      <w:pPr>
        <w:shd w:val="clear" w:color="auto" w:fill="FFFFFF"/>
        <w:spacing w:after="150" w:line="240" w:lineRule="auto"/>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Оглавление</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Список сокращений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lastRenderedPageBreak/>
        <w:t>Термины и определения</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2.1 Жалобы и анамнез</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2.2 Физикальное обследование</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2.3 Лабораторные диагностические исследования</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2.5 Иные диагностические исследования</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6. Организация оказания медицинской помощи</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Критерии оценки качества медицинской помощи</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lastRenderedPageBreak/>
        <w:t>Список литературы</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Приложение Б. Алгоритмы действий врача</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Приложение В. Информация для пациента</w:t>
      </w:r>
    </w:p>
    <w:p w:rsidR="00E14F12" w:rsidRPr="00E14F12" w:rsidRDefault="00E14F12" w:rsidP="00E14F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Список сокращений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АК – аллергический конъюнктивит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БК – бактериальный конъюнктивит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ВГД — внутриглазное давление</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ВК — вирусный конъюнктивит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НПВП — нестероидные противовоспалительные препараты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СК – конъюнктивит при синдроме «сухого глаза»</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ССГ – синдром сухого глаза</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ХК – хламидийный конъюнктивит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 данным знаком обозначается лекарственный препарат, который используется по показаниям согласно инструкции его применения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 данным знаком обозначается лекарственный препарат, который используется по показаниям, которые не входят в инструкцию по применению лекарственного препарата.</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Термины и определения</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Конъюнктивит</w:t>
      </w:r>
      <w:r w:rsidRPr="00E14F12">
        <w:rPr>
          <w:rFonts w:ascii="Times New Roman" w:eastAsia="Times New Roman" w:hAnsi="Times New Roman" w:cs="Times New Roman"/>
          <w:color w:val="222222"/>
          <w:sz w:val="27"/>
          <w:szCs w:val="27"/>
          <w:lang w:eastAsia="ru-RU"/>
        </w:rPr>
        <w:t> - это воспалительная реакция конъюнктивы на различные воздействия, характеризующаяся гиперемией и отеком век, слизистой оболочки глаза, характерным отделяемым в конъюнктивальной полости, образованием фолликулов и/или сосочков.</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Конъюнквальная инъекция</w:t>
      </w:r>
      <w:r w:rsidRPr="00E14F12">
        <w:rPr>
          <w:rFonts w:ascii="Times New Roman" w:eastAsia="Times New Roman" w:hAnsi="Times New Roman" w:cs="Times New Roman"/>
          <w:color w:val="222222"/>
          <w:sz w:val="27"/>
          <w:szCs w:val="27"/>
          <w:lang w:eastAsia="ru-RU"/>
        </w:rPr>
        <w:t>  - пассивная дилатация конъюнктивальных сосудов</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Фолликулы</w:t>
      </w:r>
      <w:r w:rsidRPr="00E14F12">
        <w:rPr>
          <w:rFonts w:ascii="Times New Roman" w:eastAsia="Times New Roman" w:hAnsi="Times New Roman" w:cs="Times New Roman"/>
          <w:color w:val="222222"/>
          <w:sz w:val="27"/>
          <w:szCs w:val="27"/>
          <w:lang w:eastAsia="ru-RU"/>
        </w:rPr>
        <w:t> представляют собой желтовато-белые, дискретные, круглые возвышения конъюнктивы, образующиеся в результате лимфоцитарной реакции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Сосочки</w:t>
      </w:r>
      <w:r w:rsidRPr="00E14F12">
        <w:rPr>
          <w:rFonts w:ascii="Times New Roman" w:eastAsia="Times New Roman" w:hAnsi="Times New Roman" w:cs="Times New Roman"/>
          <w:color w:val="222222"/>
          <w:sz w:val="27"/>
          <w:szCs w:val="27"/>
          <w:lang w:eastAsia="ru-RU"/>
        </w:rPr>
        <w:t> образуются в результате реактивной, опосредованной гистамином сосудистой реакции за счет отека и инфильтрации конъюнктивы полиморфоядерными гранулоцитами, лимфоцитами и плазматическими клетками.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Конъюнктивальные мембраны</w:t>
      </w:r>
      <w:r w:rsidRPr="00E14F12">
        <w:rPr>
          <w:rFonts w:ascii="Times New Roman" w:eastAsia="Times New Roman" w:hAnsi="Times New Roman" w:cs="Times New Roman"/>
          <w:color w:val="222222"/>
          <w:sz w:val="27"/>
          <w:szCs w:val="27"/>
          <w:lang w:eastAsia="ru-RU"/>
        </w:rPr>
        <w:t>  -  фибринозный экссудат, который проник в поверхностные слои эпителия конъюнктивы</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Конъюнктивит</w:t>
      </w:r>
      <w:r w:rsidRPr="00E14F12">
        <w:rPr>
          <w:rFonts w:ascii="Times New Roman" w:eastAsia="Times New Roman" w:hAnsi="Times New Roman" w:cs="Times New Roman"/>
          <w:color w:val="222222"/>
          <w:sz w:val="27"/>
          <w:szCs w:val="27"/>
          <w:lang w:eastAsia="ru-RU"/>
        </w:rPr>
        <w:t> - это воспалительная реакция конъюнктивы на различные воздействия, характеризующаяся гиперемией и отеком век, слизистой оболочки глаза, характерным отделяемым в конъюнктивальной полости, образованием фолликулов и/или сосочков. [1-3].</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По этиологии конъюнктивиты делятся на следующие группы:</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Инфекционный конъюнктивит:</w:t>
      </w:r>
    </w:p>
    <w:p w:rsidR="00E14F12" w:rsidRPr="00E14F12" w:rsidRDefault="00E14F12" w:rsidP="00E14F1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Бактериальный</w:t>
      </w:r>
    </w:p>
    <w:p w:rsidR="00E14F12" w:rsidRPr="00E14F12" w:rsidRDefault="00E14F12" w:rsidP="00E14F1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Вирусный</w:t>
      </w:r>
    </w:p>
    <w:p w:rsidR="00E14F12" w:rsidRPr="00E14F12" w:rsidRDefault="00E14F12" w:rsidP="00E14F1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Хламидийный</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Неинфекционный конъюнктивит:</w:t>
      </w:r>
    </w:p>
    <w:p w:rsidR="00E14F12" w:rsidRPr="00E14F12" w:rsidRDefault="00E14F12" w:rsidP="00E14F1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Аллергический</w:t>
      </w:r>
    </w:p>
    <w:p w:rsidR="00E14F12" w:rsidRPr="00E14F12" w:rsidRDefault="00E14F12" w:rsidP="00E14F1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Конъюнктивит при синдроме «сухого глаза»</w:t>
      </w:r>
    </w:p>
    <w:p w:rsidR="00E14F12" w:rsidRPr="00E14F12" w:rsidRDefault="00E14F12" w:rsidP="00E14F1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Конъюнктивит неуточненный</w:t>
      </w:r>
    </w:p>
    <w:p w:rsidR="00E14F12" w:rsidRPr="00E14F12" w:rsidRDefault="00E14F12" w:rsidP="00E14F1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Другие уточненные болезни конъюнктивы</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Бактериальный конъюнктивит (БК)</w:t>
      </w:r>
      <w:r w:rsidRPr="00E14F12">
        <w:rPr>
          <w:rFonts w:ascii="Times New Roman" w:eastAsia="Times New Roman" w:hAnsi="Times New Roman" w:cs="Times New Roman"/>
          <w:color w:val="222222"/>
          <w:sz w:val="27"/>
          <w:szCs w:val="27"/>
          <w:lang w:eastAsia="ru-RU"/>
        </w:rPr>
        <w:t> - воспалительная реакция конъюнктивы развивается в результате внедрения бактериального агента. Кокки, прежде всего стафилококки, наиболее частая причина развития инфекционного поражения конъюнктивы. Наиболее опасные возбудители - Neisseria gonorrhoeae, Pseudomonas aeruginosa</w:t>
      </w:r>
      <w:r w:rsidRPr="00E14F12">
        <w:rPr>
          <w:rFonts w:ascii="Times New Roman" w:eastAsia="Times New Roman" w:hAnsi="Times New Roman" w:cs="Times New Roman"/>
          <w:i/>
          <w:iCs/>
          <w:color w:val="333333"/>
          <w:sz w:val="27"/>
          <w:szCs w:val="27"/>
          <w:lang w:eastAsia="ru-RU"/>
        </w:rPr>
        <w:t> </w:t>
      </w:r>
      <w:r w:rsidRPr="00E14F12">
        <w:rPr>
          <w:rFonts w:ascii="Times New Roman" w:eastAsia="Times New Roman" w:hAnsi="Times New Roman" w:cs="Times New Roman"/>
          <w:color w:val="222222"/>
          <w:sz w:val="27"/>
          <w:szCs w:val="27"/>
          <w:lang w:eastAsia="ru-RU"/>
        </w:rPr>
        <w:t>– вызывающие тяжелый острый конъюнктивит, при котором, нередко, в процесс вовлекается роговица [1-4].</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Вирусный конъюнктивит (ВК)</w:t>
      </w:r>
      <w:r w:rsidRPr="00E14F12">
        <w:rPr>
          <w:rFonts w:ascii="Times New Roman" w:eastAsia="Times New Roman" w:hAnsi="Times New Roman" w:cs="Times New Roman"/>
          <w:color w:val="222222"/>
          <w:sz w:val="27"/>
          <w:szCs w:val="27"/>
          <w:lang w:eastAsia="ru-RU"/>
        </w:rPr>
        <w:t> - воспалительная реакция конъюнктивы развивается в результате внедрения вирусного агента и наиболее часто встречаемая клиническая форма протекает по типу эпидемического аденовирусного конъюнктивита [1,2,3,5].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Хламидийный конъюнктивит (паратрахома) (ХК) - </w:t>
      </w:r>
      <w:r w:rsidRPr="00E14F12">
        <w:rPr>
          <w:rFonts w:ascii="Times New Roman" w:eastAsia="Times New Roman" w:hAnsi="Times New Roman" w:cs="Times New Roman"/>
          <w:color w:val="222222"/>
          <w:sz w:val="27"/>
          <w:szCs w:val="27"/>
          <w:lang w:eastAsia="ru-RU"/>
        </w:rPr>
        <w:t>воспалительная реакция конъюнктивы развивается в результате воздействия на ткани глаза Chlamydia trachomatis [1,2,3,6].</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Аллергический конъюнктивит (АК) - </w:t>
      </w:r>
      <w:r w:rsidRPr="00E14F12">
        <w:rPr>
          <w:rFonts w:ascii="Times New Roman" w:eastAsia="Times New Roman" w:hAnsi="Times New Roman" w:cs="Times New Roman"/>
          <w:color w:val="222222"/>
          <w:sz w:val="27"/>
          <w:szCs w:val="27"/>
          <w:lang w:eastAsia="ru-RU"/>
        </w:rPr>
        <w:t>воспалительная реакция конъюнктивы развивается в результате воздействия на ткани глаза различных аллергенов [1,2,3,7].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lastRenderedPageBreak/>
        <w:t>Конъюнктивит при синдроме «сухого глаза» (СК)</w:t>
      </w:r>
      <w:r w:rsidRPr="00E14F12">
        <w:rPr>
          <w:rFonts w:ascii="Times New Roman" w:eastAsia="Times New Roman" w:hAnsi="Times New Roman" w:cs="Times New Roman"/>
          <w:color w:val="222222"/>
          <w:sz w:val="27"/>
          <w:szCs w:val="27"/>
          <w:lang w:eastAsia="ru-RU"/>
        </w:rPr>
        <w:t> - воспалительная реакция конъюнктивы, развивается в результате изменения гомеостаза слезной пленки и сопровождается офтальмологическими симптомами, в развитии которых этиологическую роль играют нестабильность, гиперосмолярность слезной пленки, воспаление и повреждение глазной поверхности, а также нейросенсорные изменения [1,2, 3, 8].</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Конъюнктивит у новорожденного -</w:t>
      </w:r>
      <w:r w:rsidRPr="00E14F12">
        <w:rPr>
          <w:rFonts w:ascii="Times New Roman" w:eastAsia="Times New Roman" w:hAnsi="Times New Roman" w:cs="Times New Roman"/>
          <w:color w:val="222222"/>
          <w:sz w:val="27"/>
          <w:szCs w:val="27"/>
          <w:lang w:eastAsia="ru-RU"/>
        </w:rPr>
        <w:t> любой конъюнктивит с отделяемым, возникающий в первые 28 дней жизни ребенка.</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По типу течения:</w:t>
      </w:r>
    </w:p>
    <w:p w:rsidR="00E14F12" w:rsidRPr="00E14F12" w:rsidRDefault="00E14F12" w:rsidP="00E14F12">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Острый конъюнктивит</w:t>
      </w:r>
    </w:p>
    <w:p w:rsidR="00E14F12" w:rsidRPr="00E14F12" w:rsidRDefault="00E14F12" w:rsidP="00E14F12">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Хронический конъюнктивит</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Патогенез острого конъюнктивита.</w:t>
      </w:r>
      <w:r w:rsidRPr="00E14F12">
        <w:rPr>
          <w:rFonts w:ascii="Times New Roman" w:eastAsia="Times New Roman" w:hAnsi="Times New Roman" w:cs="Times New Roman"/>
          <w:color w:val="222222"/>
          <w:sz w:val="27"/>
          <w:szCs w:val="27"/>
          <w:lang w:eastAsia="ru-RU"/>
        </w:rPr>
        <w:t> Острая воспалительная реакция, характеризующаяся отеком различной степени выраженности, возникающим при транссудации и экссудации белка и клеток плазмы конъюнктивальных капилляров в интерстициальное пространство соединительной ткани, дилатацией конъюнктивальных сосудов с развитием инъекции различной степени выраженности.  [1-9].</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Патогенез хронического конъюнктивита. </w:t>
      </w:r>
      <w:r w:rsidRPr="00E14F12">
        <w:rPr>
          <w:rFonts w:ascii="Times New Roman" w:eastAsia="Times New Roman" w:hAnsi="Times New Roman" w:cs="Times New Roman"/>
          <w:color w:val="222222"/>
          <w:sz w:val="27"/>
          <w:szCs w:val="27"/>
          <w:lang w:eastAsia="ru-RU"/>
        </w:rPr>
        <w:t>Хронический конъюнктивит характеризуется патологическими изменениями структуры и морфологии эпителиальных клеток, изменением количества бокаловидных клеток, развитием эпителиальной гиперплазии и метаплазии, ксероза, лимфоцитарной и плазмоцитарной инфильтрации. Субэпителиальные изменения носят характер реактивной лимфоидной гиперплазии [1-9].</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Конъюнктивиты находятся в числе наиболее широко распространенных заболеваний глаз, по данным РОССТАТа в РФ в 2023г. было зарегистрировано 926459 случаев данного заболевания среди взрослого населения и 404112 случаев среди детей.</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Конъюнктивит Н10</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Н10.0 – слизисто-гнойный конъюнктивит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Н10.1 – острый атопический конъюнктивит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Н10.2 – другие острые конъюнктивиты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Н10.3 – острый конъюнктивит неуточненный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Н10.4 – хронический конъюнктивит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Н10.5 – блефароконъюнктивит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Н10.8 – другие конъюнктивиты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Н10.9 – конъюнктивит неуточненный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 11.8 - другие уточненные болезни конъюнктивы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Р39.1 - конъюнктивит у новорожденного</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Конъюнктивиты классифицируют по этиологии и типу течения [1-7].</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Кинические проявления конъюнктивита зависят от этиологии заболевания [1-7].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Жалобы: </w:t>
      </w:r>
      <w:r w:rsidRPr="00E14F12">
        <w:rPr>
          <w:rFonts w:ascii="Times New Roman" w:eastAsia="Times New Roman" w:hAnsi="Times New Roman" w:cs="Times New Roman"/>
          <w:color w:val="222222"/>
          <w:sz w:val="27"/>
          <w:szCs w:val="27"/>
          <w:lang w:eastAsia="ru-RU"/>
        </w:rPr>
        <w:t>пациенты с конъюнктивитами могут предъявлять жалобы на покраснение и отек век, покраснение глаз, отделяемое различного характера, слезотечение, зуд, жжение, ощущение «песка» в глазах. При инфекционном конъюнктивите основная жалоба на отделяемое и слезотечение. При неинфекционном конъюнктивите - на зуд, жжение, ощущение «песка» в глазах. Дети с конъюнктивитами часто жалоб не предъявляют, по особенностям поведения (трут глаза, слезотечение, частые мигательные движения и др.) на проявление симптомов обращают внимание родители.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Клинические признаки конъюнктивита:</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Общие неспецифические клинические признаки конъюнктивита:</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отек и гиперемия век.</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конъюнктивальная или смешанная инъекция.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отек конъюнктивы различной степени выраженности.</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фолликулярная реакция конъюнктивы.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сосочковая реакция конъюнктивы.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отделяемое различного характера (серозное, слизистое, слизисто-гнойное, гнойное)</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Специфические клинические признаки конъюнктивита:</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Инфекционный конъюнктивит:</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Бактериальный конъюнктивит (БК) </w:t>
      </w:r>
      <w:r w:rsidRPr="00E14F12">
        <w:rPr>
          <w:rFonts w:ascii="Times New Roman" w:eastAsia="Times New Roman" w:hAnsi="Times New Roman" w:cs="Times New Roman"/>
          <w:color w:val="222222"/>
          <w:sz w:val="27"/>
          <w:szCs w:val="27"/>
          <w:lang w:eastAsia="ru-RU"/>
        </w:rPr>
        <w:t>- возникает при первичном инфицировании конъюнктивы глаза бактериальным возбудителем. Может сопровождаться заболеваниями кожи, носоглотки, синуситом, отитом и др. органов, а так же на фоне хронического блефарита, синдрома «сухого глаза», поражения слезоотводящих путей. Характерным признаком является гнойное отделяемое. [1-4].</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Гонококковый конъюнктивит</w:t>
      </w:r>
      <w:r w:rsidRPr="00E14F12">
        <w:rPr>
          <w:rFonts w:ascii="Times New Roman" w:eastAsia="Times New Roman" w:hAnsi="Times New Roman" w:cs="Times New Roman"/>
          <w:color w:val="222222"/>
          <w:sz w:val="27"/>
          <w:szCs w:val="27"/>
          <w:lang w:eastAsia="ru-RU"/>
        </w:rPr>
        <w:t> (гонобленнорея, конъюнктивит бленнорейный).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lastRenderedPageBreak/>
        <w:t>Конъюнктивит, вызванный гонококком, развивается молниеносно, протекает агрессивно, с обильным гнойным отделяемым цвета  «мясных помоев», выраженным химозом и отеком век. Высокий риск поражения роговицы от язвы роговицы до гибели глаза [1, 2, 3, 10].</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Вирусный конъюнктивит (ВК).</w:t>
      </w:r>
      <w:r w:rsidRPr="00E14F12">
        <w:rPr>
          <w:rFonts w:ascii="Times New Roman" w:eastAsia="Times New Roman" w:hAnsi="Times New Roman" w:cs="Times New Roman"/>
          <w:color w:val="222222"/>
          <w:sz w:val="27"/>
          <w:szCs w:val="27"/>
          <w:lang w:eastAsia="ru-RU"/>
        </w:rPr>
        <w:t> Острый вирусный конъюнктивит возникает при первичном инфицировании конъюнктивы глаза вирусными агентами.</w:t>
      </w:r>
      <w:del w:id="0" w:author="Unknown">
        <w:r w:rsidRPr="00E14F12">
          <w:rPr>
            <w:rFonts w:ascii="Times New Roman" w:eastAsia="Times New Roman" w:hAnsi="Times New Roman" w:cs="Times New Roman"/>
            <w:color w:val="222222"/>
            <w:sz w:val="27"/>
            <w:szCs w:val="27"/>
            <w:lang w:eastAsia="ru-RU"/>
          </w:rPr>
          <w:delText> </w:delText>
        </w:r>
      </w:del>
      <w:r w:rsidRPr="00E14F12">
        <w:rPr>
          <w:rFonts w:ascii="Times New Roman" w:eastAsia="Times New Roman" w:hAnsi="Times New Roman" w:cs="Times New Roman"/>
          <w:color w:val="222222"/>
          <w:sz w:val="27"/>
          <w:szCs w:val="27"/>
          <w:lang w:eastAsia="ru-RU"/>
        </w:rPr>
        <w:t>ВК бывает спорадическим или с эпидемическими вспышками.</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Характерным признаком ВК является болезненная регионарная лимфаденопатия, фолликулярная реакция конъюнктивы, мембраны, субконъюнктивальные кровоизлияния различного размера (от точечных до разлитых) [1, 2, 3,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Неинфекционный конъюнктивит:</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Аллергический и аутоиммунный конъюнктивит (АК) </w:t>
      </w:r>
      <w:r w:rsidRPr="00E14F12">
        <w:rPr>
          <w:rFonts w:ascii="Times New Roman" w:eastAsia="Times New Roman" w:hAnsi="Times New Roman" w:cs="Times New Roman"/>
          <w:color w:val="222222"/>
          <w:sz w:val="27"/>
          <w:szCs w:val="27"/>
          <w:lang w:eastAsia="ru-RU"/>
        </w:rPr>
        <w:t>- воспалительная реакция конъюнктивы на воздействие аллергенов или иммунных комплексов. Развивается как следствие IgE-опосредованной аллергии, бывает сезонной, круглогодичной.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Наиболее частые формы АК:</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поллинозные конъюнктивиты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хронический круглогодичный аллергический конъюнктивит [1, 2, 3, 7].</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Поллинозный конъюнктивит - возбудитель - пыльца трав, злаковых, деревьев. Конкретное время обострения. Характерные признаки — зуд, отек век, конъюнктивы, фолликулярная реакция. [2, 3, 7, 14].</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Хронический круглогодичный аллергический конъюнктивит —  хроническое воспаление конъюнктивы с минимальными клиническими проявлениями, но упорными жалобами на жжение, отделяемое, зуд век. Основные причины - домашняя пыль, средства бытовой химии, перхоть и шерсть животных, перо, пух, пищевые продукты.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Лекарственный конъюнктивит - воспаление конъюнктивы, возникающее  реакция гиперчувствительности на воздействие лекарственных средств при местном, реже при системном применении. Возникает на лекарственные средства, консервант глазных капель или лекарственную основу. Имеет острое или хроническое течение. Характерный признак — более выраженная инъекция конъюнктивы в месте контакта с лекарственным препаратом. [1, 2, 3, 12].</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lastRenderedPageBreak/>
        <w:t>Конъюнктивит при синдроме «сухого глаза»</w:t>
      </w:r>
      <w:r w:rsidRPr="00E14F12">
        <w:rPr>
          <w:rFonts w:ascii="Times New Roman" w:eastAsia="Times New Roman" w:hAnsi="Times New Roman" w:cs="Times New Roman"/>
          <w:color w:val="222222"/>
          <w:sz w:val="27"/>
          <w:szCs w:val="27"/>
          <w:lang w:eastAsia="ru-RU"/>
        </w:rPr>
        <w:t> - поражение конъюнктивы, вызванное потерей гомеостаза слезной пленки и сопровождающееся симптомами, в развитии которых этиологическую роль играют нестабильность, гиперосмолярность слезной пленки, воспаление и повреждение глазной поверхности, а также нейросенсорные изменения. Характерные жалобы - ощущение песка, инородного тела, дискомфорт, быстрая утомляемость, колебание остроты зрения (имеется несоответствие жалоб пациента и тяжести клинической картины).</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Характерная клиническая картина - отек бульбарной конъюнктивы с формированием горизонтальных конъюнктивальных складок, слизистое или слизисто-нитчатое отделяемое в нижнем конъюнктивальном своде [1, 2, 3, 8].</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Крупнопапиллярный конъюнктивит </w:t>
      </w:r>
      <w:r w:rsidRPr="00E14F12">
        <w:rPr>
          <w:rFonts w:ascii="Times New Roman" w:eastAsia="Times New Roman" w:hAnsi="Times New Roman" w:cs="Times New Roman"/>
          <w:color w:val="222222"/>
          <w:sz w:val="27"/>
          <w:szCs w:val="27"/>
          <w:lang w:eastAsia="ru-RU"/>
        </w:rPr>
        <w:t>возникает на фоне длительного контакта с инородным телом (МКЛ, глазные протезы, швы и др.). Характерные клинические признаки - </w:t>
      </w:r>
      <w:r w:rsidRPr="00E14F12">
        <w:rPr>
          <w:rFonts w:ascii="Times New Roman" w:eastAsia="Times New Roman" w:hAnsi="Times New Roman" w:cs="Times New Roman"/>
          <w:i/>
          <w:iCs/>
          <w:color w:val="333333"/>
          <w:sz w:val="27"/>
          <w:szCs w:val="27"/>
          <w:lang w:eastAsia="ru-RU"/>
        </w:rPr>
        <w:t>крупные или гигантские — диаметром 1 мм и более — сосочки на тарзальной части конъюнктивы верхнего века. Не характерны зуд, поражение лимба, наличие других аллергических реакций  [1, 2, 3, 12].</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Другие уточненные болезни конъюнктивы — включает а</w:t>
      </w:r>
      <w:r w:rsidRPr="00E14F12">
        <w:rPr>
          <w:rFonts w:ascii="Times New Roman" w:eastAsia="Times New Roman" w:hAnsi="Times New Roman" w:cs="Times New Roman"/>
          <w:color w:val="222222"/>
          <w:sz w:val="27"/>
          <w:szCs w:val="27"/>
          <w:lang w:eastAsia="ru-RU"/>
        </w:rPr>
        <w:t>трофию конъюнктивы,  </w:t>
      </w:r>
      <w:r w:rsidRPr="00E14F12">
        <w:rPr>
          <w:rFonts w:ascii="Times New Roman" w:eastAsia="Times New Roman" w:hAnsi="Times New Roman" w:cs="Times New Roman"/>
          <w:i/>
          <w:iCs/>
          <w:color w:val="333333"/>
          <w:sz w:val="27"/>
          <w:szCs w:val="27"/>
          <w:lang w:eastAsia="ru-RU"/>
        </w:rPr>
        <w:t>а</w:t>
      </w:r>
      <w:r w:rsidRPr="00E14F12">
        <w:rPr>
          <w:rFonts w:ascii="Times New Roman" w:eastAsia="Times New Roman" w:hAnsi="Times New Roman" w:cs="Times New Roman"/>
          <w:color w:val="222222"/>
          <w:sz w:val="27"/>
          <w:szCs w:val="27"/>
          <w:lang w:eastAsia="ru-RU"/>
        </w:rPr>
        <w:t>трофию конъюнктивы старческую, гипертрофия конъюнктивы лимфоидную, лимфангиэктазию  конъюнктивы и псевдоптеригиум </w:t>
      </w:r>
      <w:r w:rsidRPr="00E14F12">
        <w:rPr>
          <w:rFonts w:ascii="Times New Roman" w:eastAsia="Times New Roman" w:hAnsi="Times New Roman" w:cs="Times New Roman"/>
          <w:i/>
          <w:iCs/>
          <w:color w:val="333333"/>
          <w:sz w:val="27"/>
          <w:szCs w:val="27"/>
          <w:lang w:eastAsia="ru-RU"/>
        </w:rPr>
        <w:t>[1, 2, 3, 8]</w:t>
      </w:r>
      <w:r w:rsidRPr="00E14F12">
        <w:rPr>
          <w:rFonts w:ascii="Times New Roman" w:eastAsia="Times New Roman" w:hAnsi="Times New Roman" w:cs="Times New Roman"/>
          <w:color w:val="222222"/>
          <w:sz w:val="27"/>
          <w:szCs w:val="27"/>
          <w:lang w:eastAsia="ru-RU"/>
        </w:rPr>
        <w:t>.</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Осложнения конъюнктивитов.</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Частота развития и структура осложнений конъюнктивитов зависят от этиологической формы, длительности и тяжести течения, адекватности диагностики и лечения.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Возможными осложнениями конъюнктивитов являются: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рубцовые изменения конъюнктивы;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кератит;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язва роговицы;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энтропион, экстропион, трихиаз, симблефарон.</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E14F12">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диагностики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Критерии установления диагноза</w:t>
      </w:r>
      <w:r w:rsidRPr="00E14F12">
        <w:rPr>
          <w:rFonts w:ascii="Times New Roman" w:eastAsia="Times New Roman" w:hAnsi="Times New Roman" w:cs="Times New Roman"/>
          <w:color w:val="222222"/>
          <w:sz w:val="27"/>
          <w:szCs w:val="27"/>
          <w:lang w:eastAsia="ru-RU"/>
        </w:rPr>
        <w:t> конъюнктивит включают:</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анализ жалоб и анамнеза заболевания;  </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данные офтальмологического осмотра;</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результаты лабораторных диагностических исследований;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результаты инструментальных диагностических исследований;</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2.1 Жалобы и анамнез</w:t>
      </w:r>
    </w:p>
    <w:p w:rsidR="00E14F12" w:rsidRPr="00E14F12" w:rsidRDefault="00E14F12" w:rsidP="00E14F12">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сбор анамнеза и жалоб всем пациентам с конъюнктивитами для установления или уточнения диагноза [1, 2, 3].</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1. Жалобы на покраснение и отек век, покраснение глаз, отделяемое различного характера, слезотечение, зуд, жжение, ощущение «песка» в глазах и т.д. При инфекционном конъюнктивите основная жалоба на отделяемое и слезотечение. При неинфекционном конъюнктивите - на зуд, жжение, ощущение «песка» в глазах. Дети с конъюнктивитами часто жалоб не предъявляют, по особенностям поведения (трут глаза, слезотечение, частые мигательные движения и др.) на проявление симптомов обращают внимание родители.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2. При опросе следует обращать внимание на характер начала и развития заболевания (остро или постепенно), наличие контакта с пациентами, страдающими острым конъюнктивитом или системным вирусным заболеванием, сезонность развития заболевания, ухудшение состояния при нахождении в агрессивных условиях (кондиционер, перелет в самолете, баня, сауна и др.), длительная работа за компьютером.</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3. Наличие/ отсутствие операций и травм органа зрения.</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4. Аллергоанамнез. Для детей — и/или аллергоанамнез родителей.</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5. Следует уточнить наличие общих заболеваний, установленных специалистами.</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Физикальное обследование не показано. Рекомендовано проведение пальпации околоушных и подчелюстных лимфоузлов у пациентов с подозрением на инфекционный конъюнктивит.</w:t>
      </w:r>
    </w:p>
    <w:p w:rsidR="00E14F12" w:rsidRPr="00E14F12" w:rsidRDefault="00E14F12" w:rsidP="00E14F12">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направлять к профильным специалистам (врач-ревматолог, врач-дерматолог, врач-аллерголог, врач-пульмонолог, врач-терапевт, врач-педиатр, врач-гематолог, врач-оториноларинголог, врач-уролог, врач-гинеколог</w:t>
      </w:r>
      <w:r w:rsidRPr="00E14F12">
        <w:rPr>
          <w:rFonts w:ascii="Times New Roman" w:eastAsia="Times New Roman" w:hAnsi="Times New Roman" w:cs="Times New Roman"/>
          <w:i/>
          <w:iCs/>
          <w:color w:val="333333"/>
          <w:sz w:val="27"/>
          <w:szCs w:val="27"/>
          <w:lang w:eastAsia="ru-RU"/>
        </w:rPr>
        <w:t>) </w:t>
      </w:r>
      <w:r w:rsidRPr="00E14F12">
        <w:rPr>
          <w:rFonts w:ascii="Times New Roman" w:eastAsia="Times New Roman" w:hAnsi="Times New Roman" w:cs="Times New Roman"/>
          <w:color w:val="222222"/>
          <w:sz w:val="27"/>
          <w:szCs w:val="27"/>
          <w:lang w:eastAsia="ru-RU"/>
        </w:rPr>
        <w:t>пациентов с конъюнктивитами и подозрением или установленными сопутствующими системными и синдромными заболеваниями с целью уточнения диагноза и/или активности системных и синдромных заболеваний, что важно для дальнейшей тактики лечения пациента [1-3].</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 </w:t>
      </w:r>
      <w:r w:rsidRPr="00E14F12">
        <w:rPr>
          <w:rFonts w:ascii="Times New Roman" w:eastAsia="Times New Roman" w:hAnsi="Times New Roman" w:cs="Times New Roman"/>
          <w:i/>
          <w:iCs/>
          <w:color w:val="333333"/>
          <w:sz w:val="27"/>
          <w:szCs w:val="27"/>
          <w:lang w:eastAsia="ru-RU"/>
        </w:rPr>
        <w:t>выбор профиля специалиста определяется в зависимости от предполагаемого или наличия у пациента системного или синдромного заболевания и риска системных осложнений.</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Назначение дополнительных методов лабораторной диагностики проводится с целью уточнения диагноза, выявления системных и синдромных заболеваний, ассоциированных с конъюнктивитом, что важно для дальнейшей тактики лечения пациента. Решение о выборе и назначении дополнительных лабораторных методов исследования принимается по результатам базового обследования врачом-офтальмологоми/или специалистами другого профиля (врач-ревматолог, врач-дерматолог, врач-аллерголог, врач-пульмонолог, врач-терапевт, врач-педиатр, врач-гематолог, врач-оториноларинголог, врач-уролог, врач-гинеколог).</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 </w:t>
      </w:r>
      <w:r w:rsidRPr="00E14F12">
        <w:rPr>
          <w:rFonts w:ascii="Times New Roman" w:eastAsia="Times New Roman" w:hAnsi="Times New Roman" w:cs="Times New Roman"/>
          <w:i/>
          <w:iCs/>
          <w:color w:val="333333"/>
          <w:sz w:val="27"/>
          <w:szCs w:val="27"/>
          <w:lang w:eastAsia="ru-RU"/>
        </w:rPr>
        <w:t>По решению врача-офтальмолога может быть назначено дополнительное лабораторное исследование:</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lastRenderedPageBreak/>
        <w:t>1. Проведение микробиологического исследования мазка содержимого конъюнктивальной полости.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2. Цитологическое исследование соскоба с конъюнктивы.</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На этапе постановки диагноза и повторных обследований:</w:t>
      </w:r>
    </w:p>
    <w:p w:rsidR="00E14F12" w:rsidRPr="00E14F12" w:rsidRDefault="00E14F12" w:rsidP="00E14F12">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визометрия всем пациентам с конъюнктивитом с целью выявления снижения остроты зрения и возможности её коррекции после выздоровления [1-3].</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14F12" w:rsidRPr="00E14F12" w:rsidRDefault="00E14F12" w:rsidP="00E14F12">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наружный осмотр глаза всем пациентам с конъюнктивитом с целью выявления изменений кожи лица, век, наличия отеков, асимметрий, сопутствующих конъюнктивиту [2-8, 10].</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14F12" w:rsidRPr="00E14F12" w:rsidRDefault="00E14F12" w:rsidP="00E14F12">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биомикроскопия переднего отдела глаза всем пациентам с конъюнктивитом с целью выявления признаков воспаления, дегенеративных изменений и/или наличия осложнений конъюнктивита в переднем отделе глаза [1-3].</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14F12" w:rsidRPr="00E14F12" w:rsidRDefault="00E14F12" w:rsidP="00E14F12">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офтальмотонометрия пациентам с конъюнктивитом с подозрением на отклонение ВГД от нормы (гипотония, офтальмогипертензия)  [1-3].</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2.5 Иные диагностические исследования</w:t>
      </w:r>
    </w:p>
    <w:p w:rsidR="00E14F12" w:rsidRPr="00E14F12" w:rsidRDefault="00E14F12" w:rsidP="00E14F12">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lastRenderedPageBreak/>
        <w:t>Рекомендуется</w:t>
      </w:r>
      <w:r w:rsidRPr="00E14F12">
        <w:rPr>
          <w:rFonts w:ascii="Times New Roman" w:eastAsia="Times New Roman" w:hAnsi="Times New Roman" w:cs="Times New Roman"/>
          <w:color w:val="222222"/>
          <w:sz w:val="27"/>
          <w:szCs w:val="27"/>
          <w:lang w:eastAsia="ru-RU"/>
        </w:rPr>
        <w:t> постановка теста Ширмера для определения показателя слезопродукции.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E14F12">
        <w:rPr>
          <w:rFonts w:ascii="Times New Roman" w:eastAsia="Times New Roman" w:hAnsi="Times New Roman" w:cs="Times New Roman"/>
          <w:color w:val="222222"/>
          <w:sz w:val="27"/>
          <w:szCs w:val="27"/>
          <w:lang w:eastAsia="ru-RU"/>
        </w:rPr>
        <w:t> [2, 3, 8]</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14F12" w:rsidRPr="00E14F12" w:rsidRDefault="00E14F12" w:rsidP="00E14F12">
      <w:pPr>
        <w:spacing w:before="750" w:after="450" w:line="240" w:lineRule="auto"/>
        <w:outlineLvl w:val="1"/>
        <w:rPr>
          <w:rFonts w:ascii="Times New Roman" w:eastAsia="Times New Roman" w:hAnsi="Times New Roman" w:cs="Times New Roman"/>
          <w:b/>
          <w:bCs/>
          <w:color w:val="222222"/>
          <w:sz w:val="33"/>
          <w:szCs w:val="33"/>
          <w:lang w:eastAsia="ru-RU"/>
        </w:rPr>
      </w:pPr>
      <w:r w:rsidRPr="00E14F12">
        <w:rPr>
          <w:rFonts w:ascii="Times New Roman" w:eastAsia="Times New Roman" w:hAnsi="Times New Roman" w:cs="Times New Roman"/>
          <w:b/>
          <w:bCs/>
          <w:color w:val="222222"/>
          <w:sz w:val="33"/>
          <w:szCs w:val="33"/>
          <w:lang w:eastAsia="ru-RU"/>
        </w:rPr>
        <w:t>3.1 Консервативное лечение</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Цель лечения – элиминация возбудителя, купирование активного воспаления на основе локального и системного применения лекарственных препаратов, достижение клинического выздоровления и/или длительной, желательно нефармакологической ремиссии, сохранение зрительных функций.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Тактика лечения определяется этиологией воспалительного процесса, риском развития осложнений конъюнктивита и снижения зрительных функций, наличием ассоциированной системной и синдромной патологии и сопутствующих заболеваний.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Лечение конъюнктивита осуществляется врачом-офтальмологом, при наличии ассоциированного системного или синдромного заболевания – в тесном контакте с профильными специалистами (врачом-ревматологом, врачом-дерматологом, врачом-аллергологом, врачом-гинекологом, врачом-урологом и др.).</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Врач-офтальмолог проводит местную терапию, определяет показания к назначению и коррекции системного лечения, осуществляет контроль за развитием возможных локальных и системных осложнений терапии в случаях отсутствия системного заболевания.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lastRenderedPageBreak/>
        <w:t>Специалисты общего профиля, в соответствии с установленными этиологическими причинами, проводят терапию в соответствии с Федеральными клиническими рекомендациями по лечению основного заболевания, осуществляют мониторинг соматического состояния пациентов и нежелательных явлений системной терапии.</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Пациенты (родители пациентов) должны быть проинформированы о достоинствах и возможных побочных эффектах терапии.</w:t>
      </w:r>
    </w:p>
    <w:p w:rsidR="00E14F12" w:rsidRPr="00E14F12" w:rsidRDefault="00E14F12" w:rsidP="00E14F12">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назначение S01А - противомикробные препараты: S01AE фторхинолоны (офлоксацин** в соответствии с инструкцией применяется у детей с 1 года,  ципрофлоксацин** в соответствии с инструкцией применяется применяется у детей с 0, левофлоксацин** в соответствии с инструкцией применяется применяется у детей с 1 года, моксифлоксацин** в соответствии с инструкцией применяется применяется у детей с 1 года); S01AA антибиотики (нетилмицин в соответствии с инструкцией применяется применяется у детей с 3 лет; в тобрамицин соответствии с инструкцией применяется применяется у детей с 2 мес.); S01AA Антибиотики (тетрациклин в соответствии с инструкцией применяется применяется у детей с 8 лет); S01AA Антибиотики (эритромицин в соответствии с инструкцией применяется применяется у детей с 0); хлорамфеникол в соответствии с инструкцией применяется применяется у детей с 4 недель от рождения; S01AA20 Антибиотики в комбинациях с другими средствами (Колистемитат натрия+Ролитетрациклин+Хлорамфеникол в соответствии с инструкцией применяется применяется у детей с 8 лет) пациентам с инфекционным конъюнктивитом (бактериальным, хламидийным) или при подозрении/профилактике вторичной бактериальной инфекции при конъюнктивите другой этиологии с антибактериальной целью [1-4, 13-25].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местная терапия антибиотиками рекомендуется в качестве этиотропной терапии для лечения инфекционного конъюнктивита (бактериального, хламидийного) или при подозрении/профилактике вторичной бактериальной инфекции при конъюнктивите другой этиологии с антибактериальной целью</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 xml:space="preserve">Сведения о способе применения лекарственного препарата, дозе и длительности его приема: офлоксацин** по 1-2 капли раз в 4-6 часов, ципрофлоксацин** по 1-2 капли раз в 4 часа, левофлоксацин** по 1-2 капли каждые 2 часа до 8 раз в сутки, </w:t>
      </w:r>
      <w:r w:rsidRPr="00E14F12">
        <w:rPr>
          <w:rFonts w:ascii="Times New Roman" w:eastAsia="Times New Roman" w:hAnsi="Times New Roman" w:cs="Times New Roman"/>
          <w:i/>
          <w:iCs/>
          <w:color w:val="333333"/>
          <w:sz w:val="27"/>
          <w:szCs w:val="27"/>
          <w:lang w:eastAsia="ru-RU"/>
        </w:rPr>
        <w:lastRenderedPageBreak/>
        <w:t>моксифлоксацин** по 1 капле 3 раза в день.  Курс лечения может продолжаться 5-10 дней [5, 85].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дозе и длительности его приема: нетилмицин по 1-2 капли 3 раза в сутки, тобрамицин** по 1-2 кап. каждые 4 часа.  Курс лечения может продолжаться 5-10 дней [17].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дозе и длительности его приема: тетрациклин**, глазная мазь, по 0,5-1 см от 3-4 раза в день. Курс лечения может продолжаться 5-7 дней [17].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эритромицин, глазная мазь, дозе и длительности его приема: по 0,5-1 см от раза в день, при хламидийном конъюнктивите – до 5-7 раз в день. Курс лечения может продолжаться 5-10 дней [17].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хлорамфеникол, дозе и длительности его приема: по 1 капле каждые 3–4 раза в день. Курс лечения может продолжаться 5-10 дней [3, 4, 17].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колистемитат натрия+</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тетрациклин+хлорамфеникол**, глазная мазь, дозе и длительности его приема: по 1-1,5 см от 3-4 раза в день. Курс лечения может продолжаться от 7-8 до 14 дней [3, 4, 17].</w:t>
      </w:r>
    </w:p>
    <w:p w:rsidR="00E14F12" w:rsidRPr="00E14F12" w:rsidRDefault="00E14F12" w:rsidP="00E14F12">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назначение противомикробных препаратов для местного применения S01АХ – другие противомикробные препараты (пиклоксидин; бензилдиметил-миристоиламино-пропиламмоний) взрослым пациентам с инфекционным конъюнктивитом (бактериальным, хламидийным) или при подозрении/профилактике вторичной бактериальной инфекции при конъюнктивите другой этиологии с антибактериальной целью [28].</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местная антисептическая терапия рекомендуется в качестве этиотропной терапии для лечения инфекционного конъюнктивита (бактериального, хламидийного) или при подозрении/профилактике вторичной бактериальной инфекции при конъюнктивите другой этиологии с антисептической целью.</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пиклоксидин, дозе и длительности его приема: по 1 капле от 2 до 6 раз/сут для взрослых и по 1 кап 6 раз/сут для детей. Курс лечения может продолжаться 10 дней [3,16,27].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 xml:space="preserve">препарата бензилдиметил-миристоиламино-пропиламмоний, дозе и длительности его приема: инстилляции </w:t>
      </w:r>
      <w:r w:rsidRPr="00E14F12">
        <w:rPr>
          <w:rFonts w:ascii="Times New Roman" w:eastAsia="Times New Roman" w:hAnsi="Times New Roman" w:cs="Times New Roman"/>
          <w:i/>
          <w:iCs/>
          <w:color w:val="333333"/>
          <w:sz w:val="27"/>
          <w:szCs w:val="27"/>
          <w:lang w:eastAsia="ru-RU"/>
        </w:rPr>
        <w:lastRenderedPageBreak/>
        <w:t>по 1-2 капле 4-6 раз/сут. Курс лечения может продолжаться 5-14 дней [3, 16, 26, 27].</w:t>
      </w:r>
    </w:p>
    <w:p w:rsidR="00E14F12" w:rsidRPr="00E14F12" w:rsidRDefault="00E14F12" w:rsidP="00E14F12">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назначение противовирусных препаратов (S01АD противовирусные препараты) (интерферон альфа-2b+дифенгидрамин) пациентам с инфекционным конъюнктивитом (вирусным) с противовирусной целью</w:t>
      </w:r>
      <w:r w:rsidRPr="00E14F12">
        <w:rPr>
          <w:rFonts w:ascii="Times New Roman" w:eastAsia="Times New Roman" w:hAnsi="Times New Roman" w:cs="Times New Roman"/>
          <w:i/>
          <w:iCs/>
          <w:color w:val="333333"/>
          <w:sz w:val="27"/>
          <w:szCs w:val="27"/>
          <w:lang w:eastAsia="ru-RU"/>
        </w:rPr>
        <w:t> [</w:t>
      </w:r>
      <w:r w:rsidRPr="00E14F12">
        <w:rPr>
          <w:rFonts w:ascii="Times New Roman" w:eastAsia="Times New Roman" w:hAnsi="Times New Roman" w:cs="Times New Roman"/>
          <w:color w:val="222222"/>
          <w:sz w:val="27"/>
          <w:szCs w:val="27"/>
          <w:lang w:eastAsia="ru-RU"/>
        </w:rPr>
        <w:t>3, 28, 29, 30].</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местная противовирусная терапия рекомендуется в качестве этиотропной терапии для лечения инфекционного конъюнктивита (вирусного) с противовирусной целью.</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интерферон альфа-2b+дифенгидрамин, дозе и длительности его приема: по 1-2 капле 6-8 раз/сут. По мере купирования воспалительного процесса число инстилляций снижается до 2-3 раз/сут. Курс лечения – до исчезновения симптомов заболевания [3,28, 29].</w:t>
      </w:r>
    </w:p>
    <w:p w:rsidR="00E14F12" w:rsidRPr="00E14F12" w:rsidRDefault="00E14F12" w:rsidP="00E14F12">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назначение противовирусных препаратов (S03D другие препараты для лечения заболеваний глаз и уха) (аминобензойная кислота) пациентам с инфекционным конъюнктивитом (вирусным) с противовирусной целью [3, 28, 29, 30].</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местная противовирусная терапия рекомендуется в качестве этиотропной терапии для лечения инфекционного конъюнктивита (вирусного) с противовирусной целью.</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аминобензойная кислота, дозе и длительности его приема: по 1-2 капле 6-8 раз/сут. Курс лечения – до исчезновения симптомов заболевания. После клинического выздоровления продолжать инстилляции по 2 капле 3 раз/сут. Курс лечения – 7 дней [31].</w:t>
      </w:r>
    </w:p>
    <w:p w:rsidR="00E14F12" w:rsidRPr="00E14F12" w:rsidRDefault="00E14F12" w:rsidP="00E14F12">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назначение местных иммуностимуляторов (L03AX другие иммуностимуляторы) (дезоксирибонуклеат натрия) пациентам с инфекционным конъюнктивитом (вирусным) с иммуностимулирующей целью [31, 32]</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w:t>
      </w:r>
      <w:r w:rsidRPr="00E14F12">
        <w:rPr>
          <w:rFonts w:ascii="Times New Roman" w:eastAsia="Times New Roman" w:hAnsi="Times New Roman" w:cs="Times New Roman"/>
          <w:i/>
          <w:iCs/>
          <w:color w:val="333333"/>
          <w:sz w:val="27"/>
          <w:szCs w:val="27"/>
          <w:lang w:eastAsia="ru-RU"/>
        </w:rPr>
        <w:t> местная иммуностимулирующая терапия рекомендуется в качестве этиотропной терапии для лечения инфекционного конъюнктивита (вирусного) с целью активизации противовирусного иммунитета.</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lastRenderedPageBreak/>
        <w:t>Сведения о способе применения лекарственного препарата дезоксирибонуклеат натрия, дозе и длительности его приема: по 1-2 капле 2-3 раз/сут. Курс лечения – 14-45 дней [31, 32].</w:t>
      </w:r>
    </w:p>
    <w:p w:rsidR="00E14F12" w:rsidRPr="00E14F12" w:rsidRDefault="00E14F12" w:rsidP="00E14F1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назначение противоаллергических препаратов (S01GX другие противоаллергические препараты) (олопатадин 0,1%; 0,2%; эпинастин в соответствии с инструкцией применяется у детей с 12 лет; кромоглициевая кислота в соответствии с инструкцией применяется у детей с 2 лет (с осторожностью), с 4 лет) пациентам с неинфекционным конъюнктивитом (аллергическим) или при подозрении на аллергическую реакцию при конъюнктивите другой этиологии с противоаллергической целью [35;37].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Местная противоаллергическая терапия является этиотропным лечением у пациентов с неинфекционным конъюнктивитом (аллергическим) или при подозрении на аллергическую реакцию при конъюнктивите другой этиологии с противоаллергической целью.</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олопатадин 0,1%; 0,2%, дозе и длительности его приема: по 1 капле 2 раз/сут с интервалом 8 час.  Курс лечения – 14-45 дней [36,37].</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эпинастин, дозе и длительности его приема: по 1 капле 2 раз/сут. Курс лечения – до исчезновения клинических симптомов конъюнктивита, не более 8 недель. [38].</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кромоглициевая кислота, дозе и длительности его приема: по 1 капле 4 раз/сут. Курс лечения – до исчезновения клинических симптомов конъюнктивита. [35-38].</w:t>
      </w:r>
    </w:p>
    <w:p w:rsidR="00E14F12" w:rsidRPr="00E14F12" w:rsidRDefault="00E14F12" w:rsidP="00E14F12">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назначение деконгестантов и противоаллергических средств, применяемых в офтальмологии (S01GА Симпатомиметики, используемые в качестве деконгестантов) (дифенгидрамин + нафазолин в соответствии с инструкцией применяется у детей с 2 лет) пациентам с неинфекционным конъюнктивитом (аллергическим) или при подозрении на аллергическую реакцию при конъюнктивите другой этиологии с противоаллергической целью [39].</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–3)</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 xml:space="preserve">Местная противоаллергическая терапия является этиотропным лечением у пациентов с неинфекционным конъюнктивитом (аллергическим) или при подозрении на аллергическую реакцию при </w:t>
      </w:r>
      <w:r w:rsidRPr="00E14F12">
        <w:rPr>
          <w:rFonts w:ascii="Times New Roman" w:eastAsia="Times New Roman" w:hAnsi="Times New Roman" w:cs="Times New Roman"/>
          <w:i/>
          <w:iCs/>
          <w:color w:val="333333"/>
          <w:sz w:val="27"/>
          <w:szCs w:val="27"/>
          <w:lang w:eastAsia="ru-RU"/>
        </w:rPr>
        <w:lastRenderedPageBreak/>
        <w:t>конъюнктивите другой этиологии с противоаллергической целью. Сведения о способе применения лекарственного препарата дифенгидрамин + нафазолин, дозе и длительности его приема: при явлениях аллергического конъюнктивита по 1-2 капле раз в 6-8 час. до исчезновения клинических симптомов.  При сохранении симптомов более 72 часов следует прекратить применение препарата [39].</w:t>
      </w:r>
    </w:p>
    <w:p w:rsidR="00E14F12" w:rsidRPr="00E14F12" w:rsidRDefault="00E14F12" w:rsidP="00E14F12">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назначение глюкокортикостероидов для местного применения (S01BA Кортикостероиды) (дексаметазон 0,1%, гидрокортизон</w:t>
      </w:r>
      <w:r w:rsidRPr="00E14F12">
        <w:rPr>
          <w:rFonts w:ascii="Times New Roman" w:eastAsia="Times New Roman" w:hAnsi="Times New Roman" w:cs="Times New Roman"/>
          <w:i/>
          <w:iCs/>
          <w:color w:val="333333"/>
          <w:sz w:val="27"/>
          <w:szCs w:val="27"/>
          <w:lang w:eastAsia="ru-RU"/>
        </w:rPr>
        <w:t>**</w:t>
      </w:r>
      <w:r w:rsidRPr="00E14F12">
        <w:rPr>
          <w:rFonts w:ascii="Times New Roman" w:eastAsia="Times New Roman" w:hAnsi="Times New Roman" w:cs="Times New Roman"/>
          <w:color w:val="222222"/>
          <w:sz w:val="27"/>
          <w:szCs w:val="27"/>
          <w:lang w:eastAsia="ru-RU"/>
        </w:rPr>
        <w:t> 0,5%, 1%, 2,5% глазная мазь, фторметолон 0,1%, глазные капли в соответствии с инструкцией применяются у детей с 2 лет) пациентам с неинфекционным конъюнктивитом (аллергическим) или при выраженной воспалительной реакции в подостром периоде инфекционного конъюнктивита с противоаллергической и противовоспалительной целью [2,31,40,41]</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i/>
          <w:iCs/>
          <w:color w:val="333333"/>
          <w:sz w:val="27"/>
          <w:szCs w:val="27"/>
          <w:lang w:eastAsia="ru-RU"/>
        </w:rPr>
        <w:t> Местная противоаллергическая и противовоспалительная терапия является этиотропным лечением у пациентов с неинфекционным конъюнктивитом (аллергическим) или при подозрении на аллергическую реакцию при конъюнктивите другой этиологии с противоаллергической целью, а также при выраженной воспалительной реакции при конъюнктивитах другой этиологии.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дексаметазон 0,1%, дозе и длительности его приема: по 1 кап 3-5 раз/сут до исчезновения клинических симптомов. Курс лечения - не более 3 недель [2,31,40,41]</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гидрокортизон** 0,5%,1%, 2,5%, глазная мазь, дозе и длительности его приема: в конъюнктивальный мешок вводят 1 см 2-3 раза в день. Курс лечения - не более 3 недель. [2,31,40,41].</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фторметолон 0,1%, дозе и длительности его приема: по 1-2 кап 2-4 раза в день до исчезновения клинических симптомов.  Курс лечения - не более 3 недель [2,31,40,41].</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При использовании глюкокортикостероидов для местного применения необходим контроль внутриглазного давления с целью профилактики его повышения и контроль состояния переднего отдела глаза с целью избежания развития осложнений [2,31,40,41].</w:t>
      </w:r>
    </w:p>
    <w:p w:rsidR="00E14F12" w:rsidRPr="00E14F12" w:rsidRDefault="00E14F12" w:rsidP="00E14F12">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 xml:space="preserve">назначение в виде глазных капель нестероидных противовоспалительных препаратов (S01BC НПВП) (диклофенак** 0,1%, </w:t>
      </w:r>
      <w:r w:rsidRPr="00E14F12">
        <w:rPr>
          <w:rFonts w:ascii="Times New Roman" w:eastAsia="Times New Roman" w:hAnsi="Times New Roman" w:cs="Times New Roman"/>
          <w:color w:val="222222"/>
          <w:sz w:val="27"/>
          <w:szCs w:val="27"/>
          <w:lang w:eastAsia="ru-RU"/>
        </w:rPr>
        <w:lastRenderedPageBreak/>
        <w:t>бромфенак 0,09%, противопоказаны пациентам до 18 лет) взрослым пациентам с неинфекционным конъюнктивитом с противовоспалительной целью [2, 31,42-45].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местная терапия НПВП рекомендуется в качестве симптоматической терапии для лечения неинфекционного конъюнктивита при выраженных явлениях воспаления.</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диклофенак**0,1%, дозе и длительности его приема: по 1 капле 3-4 раза/сут. Курс лечения может продолжаться от 1 до 2 недель [2, 31,42-45].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бромфенак 0,09%, дозе и длительности его приема: инстилляции по 1 капле в 1-2 раза в день от 1 до 2 недель. [2, 31,42-45]</w:t>
      </w:r>
    </w:p>
    <w:p w:rsidR="00E14F12" w:rsidRPr="00E14F12" w:rsidRDefault="00E14F12" w:rsidP="00E14F12">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назначение S01СА кортикостероиды и противомикробные средства в комбинациях (дексаметазон 0,1%+тобромицин 0,3% в соответствие с инструкцией применяется у детей старше 2 лет; дексаметазон 1мг/мл +левофлоксацин</w:t>
      </w:r>
      <w:r w:rsidRPr="00E14F12">
        <w:rPr>
          <w:rFonts w:ascii="Times New Roman" w:eastAsia="Times New Roman" w:hAnsi="Times New Roman" w:cs="Times New Roman"/>
          <w:i/>
          <w:iCs/>
          <w:color w:val="333333"/>
          <w:sz w:val="27"/>
          <w:szCs w:val="27"/>
          <w:lang w:eastAsia="ru-RU"/>
        </w:rPr>
        <w:t> 5</w:t>
      </w:r>
      <w:r w:rsidRPr="00E14F12">
        <w:rPr>
          <w:rFonts w:ascii="Times New Roman" w:eastAsia="Times New Roman" w:hAnsi="Times New Roman" w:cs="Times New Roman"/>
          <w:color w:val="222222"/>
          <w:sz w:val="27"/>
          <w:szCs w:val="27"/>
          <w:lang w:eastAsia="ru-RU"/>
        </w:rPr>
        <w:t>мг/мл; тобромицин 3мг/мл+фторметолон1 мг/мл),</w:t>
      </w:r>
      <w:r w:rsidRPr="00E14F12">
        <w:rPr>
          <w:rFonts w:ascii="Times New Roman" w:eastAsia="Times New Roman" w:hAnsi="Times New Roman" w:cs="Times New Roman"/>
          <w:i/>
          <w:iCs/>
          <w:color w:val="333333"/>
          <w:sz w:val="27"/>
          <w:szCs w:val="27"/>
          <w:lang w:eastAsia="ru-RU"/>
        </w:rPr>
        <w:t> </w:t>
      </w:r>
      <w:r w:rsidRPr="00E14F12">
        <w:rPr>
          <w:rFonts w:ascii="Times New Roman" w:eastAsia="Times New Roman" w:hAnsi="Times New Roman" w:cs="Times New Roman"/>
          <w:color w:val="222222"/>
          <w:sz w:val="27"/>
          <w:szCs w:val="27"/>
          <w:lang w:eastAsia="ru-RU"/>
        </w:rPr>
        <w:t>пациентам с неинфекционным конъюнктивитом с противовоспалительной и антибактериальной целью [2,31,46].</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Инстилляции глюкокортикостероидов в комбинациях с антибиотиками назначаются в качестве симптоматической терапии при неинфекционном конъюнктивите, сопровождающимся выраженным воспалительным процессом и присоединением или риском присоединения бактериальной флоры.</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дексаметазон 0,1%+тобромицин 0,3%,</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дозе и длительности его приема: инстилляции по 1-2 капле раз в 4-6 час.; дексаметазон 0,1%+неомицин 3500 Ед; дексаметазон 0,1%+левофлоксацин 0,5%, дозе и длительности его приема: инстилляции по 1-2 капле каждые 2 часа до 8 раз в сутки, затем по 1-2 капли 4 раза в сутки; фторметолон 0,1%+тобромицин 0,3%, дозе и длительности его приема: инстилляции по 1-2 капли каждые 4-6 часов. Курс лечения от 5 дней, не более 2-3 недель.</w:t>
      </w:r>
    </w:p>
    <w:p w:rsidR="00E14F12" w:rsidRPr="00E14F12" w:rsidRDefault="00E14F12" w:rsidP="00E14F12">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 xml:space="preserve">назначение кортикостероидов с умеренной активностью в комбинации с антибиотиками (D07СB) (дексаметазон 0,3мг + гентамицин 5мг, </w:t>
      </w:r>
      <w:r w:rsidRPr="00E14F12">
        <w:rPr>
          <w:rFonts w:ascii="Times New Roman" w:eastAsia="Times New Roman" w:hAnsi="Times New Roman" w:cs="Times New Roman"/>
          <w:color w:val="222222"/>
          <w:sz w:val="27"/>
          <w:szCs w:val="27"/>
          <w:lang w:eastAsia="ru-RU"/>
        </w:rPr>
        <w:lastRenderedPageBreak/>
        <w:t>глазная мазь) пациентам с неинфекционным конъюнктивитом с противовоспалительной и антибактериальной целью. Применяется только у взрослых пациентов. [2,31,46].</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Инстилляции дексаметазона в комбинации с антибиотиками назначаются в качестве симптоматической терапии при неинфекционном конъюнктивите, сопровождающимся выраженным воспалительным процессом и/или присоединением или риском присоединения бактериальной флоры.</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дексаметазон 0,3мг+гентамицин 5 мг, дозе и длительности его приема: глазная мазь - по 1 см от 2-3 раза/сут. Курс лечения от 5 дней, не более 2-3 недель [2,31,46].</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При использовании глюкокортикостероидов для местного применения необходим контроль внутриглазного давления с целью профилактики его повышения и контроль состояния переднего отдела глаза с целью избежания развития осложнений [2,31,46].</w:t>
      </w:r>
    </w:p>
    <w:p w:rsidR="00E14F12" w:rsidRPr="00E14F12" w:rsidRDefault="00E14F12" w:rsidP="00E14F12">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назначение слезозаместительной терапии пациентам с неинфекционными конъюнктивитами и/или клиническими проявлениями синдрома «сухого глаза» с целью купирования его симптомов [8].</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доказательств–5)</w:t>
      </w:r>
    </w:p>
    <w:p w:rsidR="00E14F12" w:rsidRPr="00E14F12" w:rsidRDefault="00E14F12" w:rsidP="00E14F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назначение S01XA – другие препараты, применяемые в офтальмологии иммунодепрессанта циклоспорин пациентам с синдромом «сухого глаза» с противовоспалительной целью при неэффективности слезозаместительной терапии [2,31].</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Инстилляции циклоспорина назначаются в качестве этиотропной терапии при неинфекционном конъюнктивите (синдром «сухого глаза»), при неэффективности слезозаместительной терапии [2,8,31].</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циклоспорин, дозе и длительности его приема: глазные капли -  инстилляции по 1 капле 1-2 раза/сут. Курс лечения не менее 2 мес. [2,8].</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 </w:t>
      </w:r>
      <w:r w:rsidRPr="00E14F12">
        <w:rPr>
          <w:rFonts w:ascii="Times New Roman" w:eastAsia="Times New Roman" w:hAnsi="Times New Roman" w:cs="Times New Roman"/>
          <w:i/>
          <w:iCs/>
          <w:color w:val="333333"/>
          <w:sz w:val="27"/>
          <w:szCs w:val="27"/>
          <w:lang w:eastAsia="ru-RU"/>
        </w:rPr>
        <w:t>Назначение всех препаратов осуществляется с учетом возрастных ограничений согласно инструкции.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Хирургическое лечение</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Не применяется.</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Не требуется.</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14F12" w:rsidRPr="00E14F12" w:rsidRDefault="00E14F12" w:rsidP="00E14F12">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w:t>
      </w:r>
      <w:r w:rsidRPr="00E14F12">
        <w:rPr>
          <w:rFonts w:ascii="Times New Roman" w:eastAsia="Times New Roman" w:hAnsi="Times New Roman" w:cs="Times New Roman"/>
          <w:color w:val="222222"/>
          <w:sz w:val="27"/>
          <w:szCs w:val="27"/>
          <w:lang w:eastAsia="ru-RU"/>
        </w:rPr>
        <w:t> соблюдение санитарно-гигиенического режима в целях профилактики конъюнктивита [3].</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доказательств–5)</w:t>
      </w:r>
    </w:p>
    <w:p w:rsidR="00E14F12" w:rsidRPr="00E14F12" w:rsidRDefault="00E14F12" w:rsidP="00E14F12">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Рекомендуется </w:t>
      </w:r>
      <w:r w:rsidRPr="00E14F12">
        <w:rPr>
          <w:rFonts w:ascii="Times New Roman" w:eastAsia="Times New Roman" w:hAnsi="Times New Roman" w:cs="Times New Roman"/>
          <w:color w:val="222222"/>
          <w:sz w:val="27"/>
          <w:szCs w:val="27"/>
          <w:lang w:eastAsia="ru-RU"/>
        </w:rPr>
        <w:t> профилактику инфекционных заболеваний глаз у новорожденных проводить во время первичного туалета новорожденного закладыванием за нижнее веко однократно тетрациклин** 1% (глазная мазь) полоска длинной от 0,5до 1 см. [48-53].</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доказательств–5) </w:t>
      </w:r>
      <w:r w:rsidRPr="00E14F1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тетрациклин** мазь глазная 1% - закладывают за нижнее веко однократно в день</w:t>
      </w:r>
      <w:r w:rsidRPr="00E14F12">
        <w:rPr>
          <w:rFonts w:ascii="Times New Roman" w:eastAsia="Times New Roman" w:hAnsi="Times New Roman" w:cs="Times New Roman"/>
          <w:color w:val="222222"/>
          <w:sz w:val="27"/>
          <w:szCs w:val="27"/>
          <w:lang w:eastAsia="ru-RU"/>
        </w:rPr>
        <w:t> [47-52].</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Комментарии: </w:t>
      </w:r>
      <w:r w:rsidRPr="00E14F12">
        <w:rPr>
          <w:rFonts w:ascii="Times New Roman" w:eastAsia="Times New Roman" w:hAnsi="Times New Roman" w:cs="Times New Roman"/>
          <w:i/>
          <w:iCs/>
          <w:color w:val="333333"/>
          <w:sz w:val="27"/>
          <w:szCs w:val="27"/>
          <w:lang w:eastAsia="ru-RU"/>
        </w:rPr>
        <w:t>первичная профилактика инфекционных заболеваний глаз у новорожденных, в первую очередь гонобленнореи, осуществляется в соответствии с Клиническими рекомендациями «Базовая медицинская помощь новорожденному в родильном зале и в послеродовом отделении»</w:t>
      </w:r>
      <w:r w:rsidRPr="00E14F12">
        <w:rPr>
          <w:rFonts w:ascii="Times New Roman" w:eastAsia="Times New Roman" w:hAnsi="Times New Roman" w:cs="Times New Roman"/>
          <w:color w:val="222222"/>
          <w:sz w:val="27"/>
          <w:szCs w:val="27"/>
          <w:lang w:eastAsia="ru-RU"/>
        </w:rPr>
        <w:t> </w:t>
      </w:r>
      <w:r w:rsidRPr="00E14F12">
        <w:rPr>
          <w:rFonts w:ascii="Times New Roman" w:eastAsia="Times New Roman" w:hAnsi="Times New Roman" w:cs="Times New Roman"/>
          <w:i/>
          <w:iCs/>
          <w:color w:val="333333"/>
          <w:sz w:val="27"/>
          <w:szCs w:val="27"/>
          <w:lang w:eastAsia="ru-RU"/>
        </w:rPr>
        <w:t>[47-52].</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Плановая медицинская помощь осуществляется в амбулаторных условиях.</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Этапы оказания медицинской помощи</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1. амбулаторно-поликлиническая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Медицинские показания к госпитализации в медицинскую организацию</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Не требуется.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Основания выписки пациента из медицинской организации: не требуется.</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Прогноз течения конъюнктивита благоприятный, во многом определяется этиопатогенетической формой заболевания. Предикторами хорошего функционального прогноза являются легкое течение воспалительного процесса в глазу, а также своевременное назначение местной терапии.</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Предикторами низкого функционального прогноза являются: тяжелое течение и развитие осложнений конъюнктивита, резистентность к проводимой терапии, длительное течение заболевания.</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062"/>
        <w:gridCol w:w="3138"/>
      </w:tblGrid>
      <w:tr w:rsidR="00E14F12" w:rsidRPr="00E14F12" w:rsidTr="00E14F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t>Оценка выполнения</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Да/Нет</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Да/Нет</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Да/Нет</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Назначено консервативное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Да/Нет</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Достигнуто клиническое выздоровление и/или длительная ремиссия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Да/Нет</w:t>
            </w:r>
          </w:p>
        </w:tc>
      </w:tr>
    </w:tbl>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Список литературы</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Hashmi MF, Gurnani B. et al.  Сonjunctivitis.  2024 Jan 26.</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David BenEzra Blepharitis and Conjunctivitis. Guidelines for diagnosis and treatment //Editonal glosa – 2006 – 248 p.</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Нероев В.В., Вахова Е.С. Заболевания конъюнктивы // в кн.: Офтальмология. Национальное руководство/ Под редакцией Аветисова С.Э., Егорова Е.А., Мошетовой Л.К., Нероева В.В., Тахчиди Х.П., М.: ГЭОТАР-Медиа, 2018. – С.418.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Pippin MM, Le JK. Bacterial Сonjunctivitis. 2023 Aug 17.</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Solano D, Fu L, Czyz CN. Viral Conjunctivitis. 2023 Aug 28.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Mohseni M, Sung S, Takov V. Chlamydia. 2023 Aug 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Baab S, Le PH, Gurnani B, Kinzer EE. Allergic Сonjunctivitis. 2024 Jan 26.</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Коллектив авторов. Синдром «сухого глаза» в клинических примерах:научно обоснованный подход к терапии. М: Изд-во «Офтальмология», 2020.-104 с. ISBN 978-5-903624-54-6.</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xml:space="preserve">Сайдашева Э.И., Малиновская Н.А., Панчишена В.М. Инфекционно-воспалительные заболевания глаза и его придаточного аппарата в </w:t>
      </w:r>
      <w:r w:rsidRPr="00E14F12">
        <w:rPr>
          <w:rFonts w:ascii="Times New Roman" w:eastAsia="Times New Roman" w:hAnsi="Times New Roman" w:cs="Times New Roman"/>
          <w:color w:val="222222"/>
          <w:sz w:val="27"/>
          <w:szCs w:val="27"/>
          <w:lang w:eastAsia="ru-RU"/>
        </w:rPr>
        <w:lastRenderedPageBreak/>
        <w:t>неонатальном возрасте // Учебное пособие для врачей – СПб: Изд. СЗГМУ им. И.И. Мечникова, 2018. – 40 с.</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Costumbrado J, Ng DK, Ghassemzadeh S.  Gonococcal  Conjunctivitis. 2022 Sep 12.</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Castillo M, Scott NW et al. Topical anthihistamines and mast cell stabilisers for treating seasonal and perennial allergic conjunctivitis. Cochrane Database Syst Rev. 2015 Jun 1;2015(6):CD009566. doi: 10.1002/14651858.CD009566.</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Messmer E.M. Oculare allergien//Ophthalmologe. – 2005. - №5. – P.527 – 543.</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Graham DB, Tripp J. Оfloxacin. 2023 Jun 26.</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Майчук Ю.Ф. Острый конъюнктивит //Cоnsilium provisorum. – 2004. - №2. – С. 22 – 24.</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Ocular inflammatory disease //Ed. J.J. Kanski, C.E. Pavesio, S.J. Tuft. – Elsevier Mosby, 2006. – P, 38 – 42.</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Майчук Ю.Ф. Алгоритмы терапии бактериальных конъюнктивитов и кератитов // Справочник поликлинического врача. – 2005. - №4. – С.73 – 76.</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Sheikh A. et al. Antibiotics versus placebo for acute bacterial conjunctivitis //Cochrane Database of Systematic Reviews. – 2012. – №. 9.</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Sheikh A., Hurwitz B. Topical antibiotics for acute bacterial conjunctivitis: Cochrane systematic review and meta-analysis update //Br J Gen Pract. – 2005. – Т. 55. – №. 521. – С. 962-964.</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Lohr JA, Austin RD, Grossman M, Hayden GF, Knowlton GM, Dudley SM. Comparison of three topical antimicrobials for acute bacterial conjunctivitis. //Pediatr Infect Dis J. – 1988. – v.7(9). – P 626-629.</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Adenis J. P. et al. Ciprofloxacin ophthalmic solution versus rifamycin ophthalmic solution for the treatment of conjunctivitis and blepharitis //European journal of ophthalmology. – 1995. – Т. 5. – №. 2. – С. 82-87.</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xml:space="preserve">Lichtenstein S. J. et al. Efficacy and safety of 0.5% levofloxacin ophthalmic solution for the treatment of bacterial conjunctivitis in pediatric patients //Journal </w:t>
      </w:r>
      <w:r w:rsidRPr="00E14F12">
        <w:rPr>
          <w:rFonts w:ascii="Times New Roman" w:eastAsia="Times New Roman" w:hAnsi="Times New Roman" w:cs="Times New Roman"/>
          <w:color w:val="222222"/>
          <w:sz w:val="27"/>
          <w:szCs w:val="27"/>
          <w:lang w:eastAsia="ru-RU"/>
        </w:rPr>
        <w:lastRenderedPageBreak/>
        <w:t>of American Association for Pediatric Ophthalmology and Strabismus. – 2003. – Т. 7. – №. 5. – С. 317-324.</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Hwang D. G. et al. A phase III, placebo controlled clinical trial of 0.5% levofloxacin ophthalmic solution for the treatment of bacterial conjunctivitis //British journal of ophthalmology. – 2003. – Т. 87. – №. 8. – С. 1004-1009.</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McDonald M. B. et al. Efficacy and safety of besifloxacin ophthalmic suspension 0.6% compared with moxifloxacin ophthalmic solution 0.5% for treating bacterial conjunctivitis //Ophthalmology. – 2009. – Т. 116. – №. 9. – С. 1615-1623. e1.</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Protzko E. et al. Phase 3 safety comparisons for 1.0% azithromycin in polymeric mucoadhesive eye drops versus 0.3% tobramycin eye drops for bacterial conjunctivitis //Investigative ophthalmology &amp; visual science. – 2007. – Т. 48. – №. 8. – С. 3425-3429</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Егоров А. Е. Офлоксацин 0, 3% глазные капли и мазь в современной терапии воспалительно-инфекционных заболеваний глаз (обзор литературы) //РМЖ. Клиническая офтальмология. – 2012. – Т. 13. – №. 3.</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Астахов Ю. С. и др. Исследование переносимости и клинической эффективности препарата «Окомистин» в комбинации с препаратом «Офтальмоферон» в сравнении с монотерапией препаратом «Офтальмоферон» при лечении аденовирусных заболеваний глаз //Офтальмологические ведомости. – 2013. – Т. 6. – №. 4.</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Рейтузов В.А. Применение Окомистина® для лечения и профилактики инфекционно- воспалительных заболеваний глаз. Terra Medica. – 2010. – №. 4. C 20-23.</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Майчук Ю.Ф. Острый конъюнктивит //Cоnsilium provisorum. – 2004. - №2. – С. 22 – 24</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Майчук Ю.Ф. Офтальмоферон в офтальмологической практике //Окулист. – 2006. -№3. – С.4 – 6.</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Яни Е.В., Позднякова В.В., Селиверстова К.Е. Эффективность противовирусного и иммунотропного препарата Интерферон-Офтальмо в терапии аденовирусных офтальмоинфекций. Российский офтальмологический журнал; Т.16, №1, С.112-118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lastRenderedPageBreak/>
        <w:t>Руководство для практикующих врачей под редакцией Егорова Е.А. Рациональная фармакотерапия в офтальмологии.- М. -Из-во: “Литтера” 2004, 960с</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Корнеева А.В., Лоскутов И. А. Перспективы применения аминобензойной кислоты в офтальмологической практике. Медицинский совет. №5 (2024)</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Позднякова В. В., Вахова Е. С. Современная комплексная фармакотерапия аллергических заболеваний глаз //Эффективная фармакотерапия. – 2013. – №. 23. – С. 41-44.</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Aguilar A. J. Comparative study of clinical efficacy and tolerance in seasonal allergic conjunctivitis management with 0.1% olopatadine hydrochloride versus 0.05% ketotifen fumarate //Acta Ophthalmologica Scandinavica. – 2000. – Т. 78. – С. 52-55.</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Kam KW, Chen LJ, Wat N, Young AL.Topical Olopatadine in the Treatment of Allergic Conjunctivitis: A Systematic Review and Meta-analysis. Ocul Immunol Inflamm. 2017 Oct;25(5):663-677. Doi: 10.3109/09273948.2016.1158282.</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Jha M, Moshirfar M. Epinastine. 2023 Jul 18.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Kam KW, Chen LJ, Wat N, Young AL. Topical Olopatadine in the Treatment of Allergic Conjunctivitis: A Systematic Review and Meta-analysis. Ocul Immunol Inflamm. 2017 Oct;25(5):663-677. doi: 10.3109/09273948.2016.1158282.</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Castillo M, Scott NW, Mustafa MZ, Mustafa MS, Azuara-Blanco A. Topical antihistamines and mast cell stabilisers for treating seasonal and perennial allergic conjunctivitis.  Cochrane Database Syst Rev. 2015 Jun 1;2015(6):CD009566. doi: 10.1002/14651858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Нафикова В.Г., Мальханов В.Б., Гумерова Е.И. Сравнительное изучение терапевтической эффективности Полинадима и Опатанола при монотерапии аллергических конъюнктивитов.Сборник научных трудов научно-практической конференции по офтальмохирургии с международным участием, Уфа — 2012. Под редакцией профессора М. М. Бикбова.</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Holland EJ, Fingeret M, Mah FS.Use of Topical Steroids in Conjunctivitis: A Review of the Evidence. Cornea. 2019 Aug;38(8):1062-1067. doi: 10.1097/ICO.0000000000001982</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lastRenderedPageBreak/>
        <w:t>Albietz J, Douglas I, Napper G. Ocular therapeutics. Clin Exp Optom. 2007 Mar; 90(2):141-2. doi: 10.1111/j.1444-0938.2007.00126.x</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Miyake-Kashima M., Takano Y., Tanaka M., Satake Y., Kawakita T., Dogru M., Asano-Kato N., Fukagawa K., Fujishima H. Comparision of 0.1 % bromfenac sodium and 0.1 % pemirolast potassium for the treatment of allergic conjunctivitis. Jpn. J. Ophthalmol. 2004; 48:587–590. DOI: 10.1007/s10384-004-0127-2</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Fujishima H., Fukagawa K., Takano Y., Tanaka M., Okamoto S., Miyazaki D., Yamada J., Fukushima A., Uchio E., Nakagawa Y. Comparison of efficacy of bromfenac sodium 0.1 % ophthalmic solution and fluorometholone 0.02 % ophthalmic suspension for the treatment of allergic conjunctivitis, J. Ocul. Pharmacol. Ther. 2009; 25(3):265–270. DOI: 10.1089/jop.2008.0121</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Матюхина Е.Н. Применение бромфенака в офтальмологической практике (обзор литературы). Офтальмология. 2021;18(4):784–790.</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Максимов М.Л., Звегинцева А.А., Каннер И.Д., Лапкин Н.М. Возможности применения бромфенака в офтальмологической практике. Клиническая офтальмология. 2021;21(4):241–248. DOI: 10.32364/2311-7729-2021-21-4-241-248.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Zhao L, Sun YJ, Pan ZQ. Topical Steroids and Antibiotics for Adult Blepharokeratoconjunctivitis (BKC): A Meta-Analysis of Randomized Clinical Trials. J Ophthalmol. 2021 Jan 8; 2021:3467620. doi: 10.1155/2021/3467620.</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Хойт К.С., Тейлор Д. Детская офтальмология: в 2 томах // Пер. с англ. под общ. ред. Е.И. Сидоренко. М.: Изд. Панфилова, 2015. Т.1. Раздел 3. Глава 12. Неонатальный конъюнктивит: С. 104-108.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Kapoor V., Evans J., Vedula S. Interventions for preventing ophthalmia neonatorum (Review) // Cochrane Database Syst. Rev. 2020. № 9. P. 1–237.</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Kimberlin D.W. et al. Prevention of Neonatal Ophthalmia // Red Book. 31-st ed. 2018. P. 51.</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American Medical Association. Ocular Prophylaxis for Gonococcal Ophthalmia Neonatorum // JAMA. 2019. Vol. 321, P. 39 –398.</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 xml:space="preserve">Приказ МЗ РФ от 05.05.2000г. №149 (пункт 4.3.12.) О внесении изменений и дополнений в приказ МЗ РФ от 26.11.97 n 345 "О совершенствовании </w:t>
      </w:r>
      <w:r w:rsidRPr="00E14F12">
        <w:rPr>
          <w:rFonts w:ascii="Times New Roman" w:eastAsia="Times New Roman" w:hAnsi="Times New Roman" w:cs="Times New Roman"/>
          <w:color w:val="222222"/>
          <w:sz w:val="27"/>
          <w:szCs w:val="27"/>
          <w:lang w:eastAsia="ru-RU"/>
        </w:rPr>
        <w:lastRenderedPageBreak/>
        <w:t>мероприятий по профилактике внутрибольничных инфекций в акушерских стационарах"</w:t>
      </w:r>
    </w:p>
    <w:p w:rsidR="00E14F12" w:rsidRPr="00E14F12" w:rsidRDefault="00E14F12" w:rsidP="00E14F12">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Клинические рекомендации «Базовая медицинская помощь новорожденному в родильном зале и в послеродовом отделении», Министерство Здравоохранения Российской Федерации, 2015 год. Разработано при участии Межрегиональной органзации «Ассоциация неонатологов».</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Арестова Н.Н. </w:t>
      </w:r>
      <w:r w:rsidRPr="00E14F12">
        <w:rPr>
          <w:rFonts w:ascii="Times New Roman" w:eastAsia="Times New Roman" w:hAnsi="Times New Roman" w:cs="Times New Roman"/>
          <w:color w:val="222222"/>
          <w:sz w:val="27"/>
          <w:szCs w:val="27"/>
          <w:lang w:eastAsia="ru-RU"/>
        </w:rPr>
        <w:t>д.м.н., ведущий научный сотрудник отдела патологии глаз у детей ФГБУ «НМИЦ ГБ им. Гельмгольца» Министерства Здравоохранения Российской Федерации,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Бржеский В.В. </w:t>
      </w:r>
      <w:r w:rsidRPr="00E14F12">
        <w:rPr>
          <w:rFonts w:ascii="Times New Roman" w:eastAsia="Times New Roman" w:hAnsi="Times New Roman" w:cs="Times New Roman"/>
          <w:color w:val="222222"/>
          <w:sz w:val="27"/>
          <w:szCs w:val="27"/>
          <w:lang w:eastAsia="ru-RU"/>
        </w:rPr>
        <w:t>д.м.н., профессор, заведующий кафедрой офтальмологии ФГБОУ ВО СпбГПМУ,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Гришина Е.Е. </w:t>
      </w:r>
      <w:r w:rsidRPr="00E14F12">
        <w:rPr>
          <w:rFonts w:ascii="Times New Roman" w:eastAsia="Times New Roman" w:hAnsi="Times New Roman" w:cs="Times New Roman"/>
          <w:color w:val="222222"/>
          <w:sz w:val="27"/>
          <w:szCs w:val="27"/>
          <w:lang w:eastAsia="ru-RU"/>
        </w:rPr>
        <w:t>д.м.н., профессор, профессор кафедры офтальмологии и оптометрии  ФУВ ГБУЗ МО МОНИКИ им. М.Ф. Владимирского,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Дроздова Е.А.</w:t>
      </w:r>
      <w:r w:rsidRPr="00E14F12">
        <w:rPr>
          <w:rFonts w:ascii="Times New Roman" w:eastAsia="Times New Roman" w:hAnsi="Times New Roman" w:cs="Times New Roman"/>
          <w:color w:val="222222"/>
          <w:sz w:val="27"/>
          <w:szCs w:val="27"/>
          <w:lang w:eastAsia="ru-RU"/>
        </w:rPr>
        <w:t>, д.м.н., доцент, профессор кафедры глазных болезней ФГБОУВО ЮУГМУ Минздрава России,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Каспарова Е.А</w:t>
      </w:r>
      <w:r w:rsidRPr="00E14F12">
        <w:rPr>
          <w:rFonts w:ascii="Times New Roman" w:eastAsia="Times New Roman" w:hAnsi="Times New Roman" w:cs="Times New Roman"/>
          <w:color w:val="222222"/>
          <w:sz w:val="27"/>
          <w:szCs w:val="27"/>
          <w:lang w:eastAsia="ru-RU"/>
        </w:rPr>
        <w:t>. к.м.н., ведущий научный сотрудник отдела патологии оптических сред глаза ФГБНУ «НИИГБ»,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Лебедев О.</w:t>
      </w:r>
      <w:r w:rsidRPr="00E14F12">
        <w:rPr>
          <w:rFonts w:ascii="Times New Roman" w:eastAsia="Times New Roman" w:hAnsi="Times New Roman" w:cs="Times New Roman"/>
          <w:color w:val="222222"/>
          <w:sz w:val="27"/>
          <w:szCs w:val="27"/>
          <w:lang w:eastAsia="ru-RU"/>
        </w:rPr>
        <w:t>И. д.м.н., профессор, заведующий кафедрой офтальмологии Омской государственной медицинской академии,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Майчук Д.</w:t>
      </w:r>
      <w:r w:rsidRPr="00E14F12">
        <w:rPr>
          <w:rFonts w:ascii="Times New Roman" w:eastAsia="Times New Roman" w:hAnsi="Times New Roman" w:cs="Times New Roman"/>
          <w:color w:val="222222"/>
          <w:sz w:val="27"/>
          <w:szCs w:val="27"/>
          <w:lang w:eastAsia="ru-RU"/>
        </w:rPr>
        <w:t>Ю. д.м.н., заведующий отделом терапевтической офтальмологии ФГАУ «НМИЦ «МНТК «Микрохирургия глаза» им. акад. С.Н. Федорова» МЗ РФ</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lastRenderedPageBreak/>
        <w:t>Маркова Е.</w:t>
      </w:r>
      <w:r w:rsidRPr="00E14F12">
        <w:rPr>
          <w:rFonts w:ascii="Times New Roman" w:eastAsia="Times New Roman" w:hAnsi="Times New Roman" w:cs="Times New Roman"/>
          <w:color w:val="222222"/>
          <w:sz w:val="27"/>
          <w:szCs w:val="27"/>
          <w:lang w:eastAsia="ru-RU"/>
        </w:rPr>
        <w:t>Ю. д.м.н., заведующая отделом микрохирургии и функциональной реабилитации глаза у детей ФГАУ «НМИЦ «МНТК «Микрохирургия глаза» им. акад. С.Н. Федорова» МЗ РФ,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Обрубов А.</w:t>
      </w:r>
      <w:r w:rsidRPr="00E14F12">
        <w:rPr>
          <w:rFonts w:ascii="Times New Roman" w:eastAsia="Times New Roman" w:hAnsi="Times New Roman" w:cs="Times New Roman"/>
          <w:color w:val="222222"/>
          <w:sz w:val="27"/>
          <w:szCs w:val="27"/>
          <w:lang w:eastAsia="ru-RU"/>
        </w:rPr>
        <w:t>С. к.м.н., доцент кафедры офтальмологии ФГБОУ ДПО РМАНПО Минздрава России; врач-офтальмолог стационара Московского городского офтальмологического центра ГБУЗ ГКБ им. С.П. Боткина,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Панова И.Е.</w:t>
      </w:r>
      <w:r w:rsidRPr="00E14F12">
        <w:rPr>
          <w:rFonts w:ascii="Times New Roman" w:eastAsia="Times New Roman" w:hAnsi="Times New Roman" w:cs="Times New Roman"/>
          <w:color w:val="222222"/>
          <w:sz w:val="27"/>
          <w:szCs w:val="27"/>
          <w:lang w:eastAsia="ru-RU"/>
        </w:rPr>
        <w:t>, д.м.н., профессор, заместитель директора по научной работе СПб филиала ФГАУ «НМИЦ «МНТК «Микрохирургия глаза» им. акад. С.Н.Федорова» Минздрава РФ,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Половинкина Г.В. </w:t>
      </w:r>
      <w:r w:rsidRPr="00E14F12">
        <w:rPr>
          <w:rFonts w:ascii="Times New Roman" w:eastAsia="Times New Roman" w:hAnsi="Times New Roman" w:cs="Times New Roman"/>
          <w:color w:val="222222"/>
          <w:sz w:val="27"/>
          <w:szCs w:val="27"/>
          <w:lang w:eastAsia="ru-RU"/>
        </w:rPr>
        <w:t>Врач-офтальмолог офтальмологического отделения СПб ГБУЗ ДЦ7; эксперт по контролю качества мед.помощи, оказываемой пациентам врачами отделения №1 (патологии переднего отрезка глаза),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Рикс И.А. </w:t>
      </w:r>
      <w:r w:rsidRPr="00E14F12">
        <w:rPr>
          <w:rFonts w:ascii="Times New Roman" w:eastAsia="Times New Roman" w:hAnsi="Times New Roman" w:cs="Times New Roman"/>
          <w:color w:val="222222"/>
          <w:sz w:val="27"/>
          <w:szCs w:val="27"/>
          <w:lang w:eastAsia="ru-RU"/>
        </w:rPr>
        <w:t>к.м.н., Заведующая Отделением Офтальмологии многопрофильной клиники «Наше здоровье»,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Сайдашева Э.И. </w:t>
      </w:r>
      <w:r w:rsidRPr="00E14F12">
        <w:rPr>
          <w:rFonts w:ascii="Times New Roman" w:eastAsia="Times New Roman" w:hAnsi="Times New Roman" w:cs="Times New Roman"/>
          <w:color w:val="222222"/>
          <w:sz w:val="27"/>
          <w:szCs w:val="27"/>
          <w:lang w:eastAsia="ru-RU"/>
        </w:rPr>
        <w:t>д.м.н., профессор кафедры офтальмологии ФГБОУ ВО СЗГМУ им. И.И. Мечникова МЗ РФ, главный детский офтальмолог МЗ РФ в СЗФО,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Сафонова Т.Н. </w:t>
      </w:r>
      <w:r w:rsidRPr="00E14F12">
        <w:rPr>
          <w:rFonts w:ascii="Times New Roman" w:eastAsia="Times New Roman" w:hAnsi="Times New Roman" w:cs="Times New Roman"/>
          <w:color w:val="222222"/>
          <w:sz w:val="27"/>
          <w:szCs w:val="27"/>
          <w:lang w:eastAsia="ru-RU"/>
        </w:rPr>
        <w:t>к.м.н., ведущий научный сотрудник ФГБНУ НИИ Глазных болезней им. М.М. Краснова,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Сенченко Н.Я. </w:t>
      </w:r>
      <w:r w:rsidRPr="00E14F12">
        <w:rPr>
          <w:rFonts w:ascii="Times New Roman" w:eastAsia="Times New Roman" w:hAnsi="Times New Roman" w:cs="Times New Roman"/>
          <w:color w:val="222222"/>
          <w:sz w:val="27"/>
          <w:szCs w:val="27"/>
          <w:lang w:eastAsia="ru-RU"/>
        </w:rPr>
        <w:t>к.м.н., "Заслуженный врач РФ" , главный врач глазных клиник доктора Беликовой, Москва,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Слонимский А.Ю. </w:t>
      </w:r>
      <w:r w:rsidRPr="00E14F12">
        <w:rPr>
          <w:rFonts w:ascii="Times New Roman" w:eastAsia="Times New Roman" w:hAnsi="Times New Roman" w:cs="Times New Roman"/>
          <w:color w:val="222222"/>
          <w:sz w:val="27"/>
          <w:szCs w:val="27"/>
          <w:lang w:eastAsia="ru-RU"/>
        </w:rPr>
        <w:t>д.м.н., профессор, Московская Глазная Клиника,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Субботина  И.Н. </w:t>
      </w:r>
      <w:r w:rsidRPr="00E14F12">
        <w:rPr>
          <w:rFonts w:ascii="Times New Roman" w:eastAsia="Times New Roman" w:hAnsi="Times New Roman" w:cs="Times New Roman"/>
          <w:color w:val="222222"/>
          <w:sz w:val="27"/>
          <w:szCs w:val="27"/>
          <w:lang w:eastAsia="ru-RU"/>
        </w:rPr>
        <w:t xml:space="preserve">д.м.н., профессор. Пермский государственный медицинский университет имени академика Е.А. Вагнера, член ООО </w:t>
      </w:r>
      <w:r w:rsidRPr="00E14F12">
        <w:rPr>
          <w:rFonts w:ascii="Times New Roman" w:eastAsia="Times New Roman" w:hAnsi="Times New Roman" w:cs="Times New Roman"/>
          <w:color w:val="222222"/>
          <w:sz w:val="27"/>
          <w:szCs w:val="27"/>
          <w:lang w:eastAsia="ru-RU"/>
        </w:rPr>
        <w:lastRenderedPageBreak/>
        <w:t>«Ассоциация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Труфанов С.В. </w:t>
      </w:r>
      <w:r w:rsidRPr="00E14F12">
        <w:rPr>
          <w:rFonts w:ascii="Times New Roman" w:eastAsia="Times New Roman" w:hAnsi="Times New Roman" w:cs="Times New Roman"/>
          <w:color w:val="222222"/>
          <w:sz w:val="27"/>
          <w:szCs w:val="27"/>
          <w:lang w:eastAsia="ru-RU"/>
        </w:rPr>
        <w:t>д.м.н., заместитель директора по научной работе многопрофильной клиники «Наше здоровье»,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Чернакова Г.М. </w:t>
      </w:r>
      <w:r w:rsidRPr="00E14F12">
        <w:rPr>
          <w:rFonts w:ascii="Times New Roman" w:eastAsia="Times New Roman" w:hAnsi="Times New Roman" w:cs="Times New Roman"/>
          <w:color w:val="222222"/>
          <w:sz w:val="27"/>
          <w:szCs w:val="27"/>
          <w:lang w:eastAsia="ru-RU"/>
        </w:rPr>
        <w:t>к.м.н., доцент, Заведующая консультативным  отделением Московского городского офтальмологического центра ГБУЗ ГЛБ им. С.П. Боткина,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Чехова Т.А. </w:t>
      </w:r>
      <w:r w:rsidRPr="00E14F12">
        <w:rPr>
          <w:rFonts w:ascii="Times New Roman" w:eastAsia="Times New Roman" w:hAnsi="Times New Roman" w:cs="Times New Roman"/>
          <w:color w:val="222222"/>
          <w:sz w:val="27"/>
          <w:szCs w:val="27"/>
          <w:lang w:eastAsia="ru-RU"/>
        </w:rPr>
        <w:t>к.м.н., Зав терапевтическим отделением Новосибирского филиала ФГАУ «НМИЦ МНТК «Микрохирургия глаза» им. акад. С.Н. Федорова» МЗ РФ,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Яни Е.В. </w:t>
      </w:r>
      <w:r w:rsidRPr="00E14F12">
        <w:rPr>
          <w:rFonts w:ascii="Times New Roman" w:eastAsia="Times New Roman" w:hAnsi="Times New Roman" w:cs="Times New Roman"/>
          <w:color w:val="222222"/>
          <w:sz w:val="27"/>
          <w:szCs w:val="27"/>
          <w:lang w:eastAsia="ru-RU"/>
        </w:rPr>
        <w:t>к.м.н.,  начальник отдела инфекционных и аллергических заболеваний глаз ФГБУ «НМИЦ ГБ им. Гельмгольца» Министерства Здравоохранения Российской Федерации, член ООО «Ассоциация врачей-офтальмологов», член ООО «Общество офтальмологов России».</w:t>
      </w:r>
    </w:p>
    <w:p w:rsidR="00E14F12" w:rsidRPr="00E14F12" w:rsidRDefault="00E14F12" w:rsidP="00E14F12">
      <w:pPr>
        <w:numPr>
          <w:ilvl w:val="0"/>
          <w:numId w:val="29"/>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Янченко С.В. </w:t>
      </w:r>
      <w:r w:rsidRPr="00E14F12">
        <w:rPr>
          <w:rFonts w:ascii="Times New Roman" w:eastAsia="Times New Roman" w:hAnsi="Times New Roman" w:cs="Times New Roman"/>
          <w:color w:val="222222"/>
          <w:sz w:val="27"/>
          <w:szCs w:val="27"/>
          <w:lang w:eastAsia="ru-RU"/>
        </w:rPr>
        <w:t>д.м.н., доцент,  профессор кафедры офтальмологии БГМИ, врач высшей категории, член ООО «Ассоциация врачей-офтальмологов», член ООО «Общество офтальмологов России».</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Конфликт интересов</w:t>
      </w:r>
      <w:r w:rsidRPr="00E14F12">
        <w:rPr>
          <w:rFonts w:ascii="Times New Roman" w:eastAsia="Times New Roman" w:hAnsi="Times New Roman" w:cs="Times New Roman"/>
          <w:color w:val="222222"/>
          <w:sz w:val="27"/>
          <w:szCs w:val="27"/>
          <w:lang w:eastAsia="ru-RU"/>
        </w:rPr>
        <w:t>: отсутствует</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E14F12" w:rsidRPr="00E14F12" w:rsidRDefault="00E14F12" w:rsidP="00E14F12">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Врачи-офтальмологи;</w:t>
      </w:r>
    </w:p>
    <w:p w:rsidR="00E14F12" w:rsidRPr="00E14F12" w:rsidRDefault="00E14F12" w:rsidP="00E14F12">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Врачи общей практики (семейные врачи) </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E14F12">
        <w:rPr>
          <w:rFonts w:ascii="Times New Roman" w:eastAsia="Times New Roman" w:hAnsi="Times New Roman" w:cs="Times New Roman"/>
          <w:color w:val="222222"/>
          <w:sz w:val="27"/>
          <w:szCs w:val="27"/>
          <w:lang w:eastAsia="ru-RU"/>
        </w:rPr>
        <w:t xml:space="preserve">поиск в электронных базах данных, анализ современных научных разработок по проблеме конъюнктивитов в России и за рубежом; обобщение практического опыта российских и зарубежных специалистов; библиотечные ресурсы. Описание методов, использованных для сбора/селекции доказательств: доказательной базой для рекомендаций являются публикации, вошедшие в </w:t>
      </w:r>
      <w:r w:rsidRPr="00E14F12">
        <w:rPr>
          <w:rFonts w:ascii="Times New Roman" w:eastAsia="Times New Roman" w:hAnsi="Times New Roman" w:cs="Times New Roman"/>
          <w:color w:val="222222"/>
          <w:sz w:val="27"/>
          <w:szCs w:val="27"/>
          <w:lang w:eastAsia="ru-RU"/>
        </w:rPr>
        <w:lastRenderedPageBreak/>
        <w:t>Кохрайновскую библиотеку, базы данных EMBASE и MEDLINE, а также монографии и статьи в ведущих специализированных рецензируемых отечественных медицинских журналах по данной тематике. Глубина поиска составляла 10 лет. Методы, использованные для оценки качества и силы доказательств: консенсус экспертов, оценка значимости в соответствии с рейтинговой схемой.</w:t>
      </w:r>
      <w:r w:rsidRPr="00E14F12">
        <w:rPr>
          <w:rFonts w:ascii="Times New Roman" w:eastAsia="Times New Roman" w:hAnsi="Times New Roman" w:cs="Times New Roman"/>
          <w:b/>
          <w:bCs/>
          <w:color w:val="222222"/>
          <w:sz w:val="27"/>
          <w:szCs w:val="27"/>
          <w:lang w:eastAsia="ru-RU"/>
        </w:rPr>
        <w:t> </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Таблица 1. </w:t>
      </w:r>
      <w:r w:rsidRPr="00E14F1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14F12" w:rsidRPr="00E14F12" w:rsidTr="00E14F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t>Расшифровка</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Несравнительные исследования, описание клинического случая</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Имеется лишь обоснование механизма действия или мнение экспертов</w:t>
            </w:r>
            <w:r w:rsidRPr="00E14F12">
              <w:rPr>
                <w:rFonts w:ascii="Verdana" w:eastAsia="Times New Roman" w:hAnsi="Verdana" w:cs="Times New Roman"/>
                <w:b/>
                <w:bCs/>
                <w:sz w:val="27"/>
                <w:szCs w:val="27"/>
                <w:lang w:eastAsia="ru-RU"/>
              </w:rPr>
              <w:t>  </w:t>
            </w:r>
          </w:p>
        </w:tc>
      </w:tr>
    </w:tbl>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14F12" w:rsidRPr="00E14F12" w:rsidTr="00E14F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t> Расшифровка</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E14F12" w:rsidRPr="00E14F12" w:rsidTr="00E14F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F12" w:rsidRPr="00E14F12" w:rsidRDefault="00E14F12" w:rsidP="00E14F12">
            <w:pPr>
              <w:spacing w:after="0" w:line="240" w:lineRule="atLeast"/>
              <w:jc w:val="both"/>
              <w:rPr>
                <w:rFonts w:ascii="Verdana" w:eastAsia="Times New Roman" w:hAnsi="Verdana" w:cs="Times New Roman"/>
                <w:b/>
                <w:bCs/>
                <w:sz w:val="27"/>
                <w:szCs w:val="27"/>
                <w:lang w:eastAsia="ru-RU"/>
              </w:rPr>
            </w:pPr>
            <w:r w:rsidRPr="00E14F12">
              <w:rPr>
                <w:rFonts w:ascii="Verdana" w:eastAsia="Times New Roman" w:hAnsi="Verdana" w:cs="Times New Roman"/>
                <w:b/>
                <w:bCs/>
                <w:sz w:val="27"/>
                <w:szCs w:val="27"/>
                <w:lang w:eastAsia="ru-RU"/>
              </w:rPr>
              <w:t>Расшифровка</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14F12" w:rsidRPr="00E14F12" w:rsidTr="00E14F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F12" w:rsidRPr="00E14F12" w:rsidRDefault="00E14F12" w:rsidP="00E14F12">
            <w:pPr>
              <w:spacing w:after="0" w:line="240" w:lineRule="atLeast"/>
              <w:jc w:val="both"/>
              <w:rPr>
                <w:rFonts w:ascii="Verdana" w:eastAsia="Times New Roman" w:hAnsi="Verdana" w:cs="Times New Roman"/>
                <w:sz w:val="27"/>
                <w:szCs w:val="27"/>
                <w:lang w:eastAsia="ru-RU"/>
              </w:rPr>
            </w:pPr>
            <w:r w:rsidRPr="00E14F1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E14F12">
              <w:rPr>
                <w:rFonts w:ascii="Verdana" w:eastAsia="Times New Roman" w:hAnsi="Verdana" w:cs="Times New Roman"/>
                <w:b/>
                <w:bCs/>
                <w:sz w:val="27"/>
                <w:szCs w:val="27"/>
                <w:lang w:eastAsia="ru-RU"/>
              </w:rPr>
              <w:t> </w:t>
            </w:r>
          </w:p>
        </w:tc>
      </w:tr>
    </w:tbl>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14F12" w:rsidRPr="00E14F12" w:rsidRDefault="00E14F12" w:rsidP="00E14F12">
      <w:pPr>
        <w:numPr>
          <w:ilvl w:val="0"/>
          <w:numId w:val="31"/>
        </w:numPr>
        <w:spacing w:after="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6" w:history="1">
        <w:r w:rsidRPr="00E14F12">
          <w:rPr>
            <w:rFonts w:ascii="Times New Roman" w:eastAsia="Times New Roman" w:hAnsi="Times New Roman" w:cs="Times New Roman"/>
            <w:color w:val="1976D2"/>
            <w:sz w:val="27"/>
            <w:szCs w:val="27"/>
            <w:u w:val="single"/>
            <w:lang w:eastAsia="ru-RU"/>
          </w:rPr>
          <w:t>http://grls.rosminzdrav.ru</w:t>
        </w:r>
      </w:hyperlink>
    </w:p>
    <w:p w:rsidR="00E14F12" w:rsidRPr="00E14F12" w:rsidRDefault="00E14F12" w:rsidP="00E14F12">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w:t>
      </w:r>
    </w:p>
    <w:p w:rsidR="00E14F12" w:rsidRPr="00E14F12" w:rsidRDefault="00E14F12" w:rsidP="00E14F12">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Номенклатура медицинских услуг. Приказ Министерства здравоохранения РФ от 13 октября 2017 г. N 804н «Об утверждении номенклатуры медицинских услуг».</w:t>
      </w:r>
    </w:p>
    <w:p w:rsidR="00E14F12" w:rsidRPr="00E14F12" w:rsidRDefault="00E14F12" w:rsidP="00E14F12">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от 21.11.2011 № 323 Ф3.</w:t>
      </w:r>
    </w:p>
    <w:p w:rsidR="00E14F12" w:rsidRPr="00E14F12" w:rsidRDefault="00E14F12" w:rsidP="00E14F12">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Порядок оказания медицинской помощи взрослому населению при заболеваниях глаза, его придаточного аппарата и орбиты. Приказ Министерства здравоохранения России от 12.11.2012 № 902н «Об утверждении Порядка оказания медицинской помощи взрослому населению при заболеваниях глаза, его придаточного аппарата и орбиты».</w:t>
      </w:r>
    </w:p>
    <w:p w:rsidR="00E14F12" w:rsidRPr="00E14F12" w:rsidRDefault="00E14F12" w:rsidP="00E14F12">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Перечень жизненно необходимых и важнейших лекарственных препаратов для медицинского применения на 2020 год. Распоряжение Правительства РФ от 12.10.2019 N 2406-р (ред. от 26.04.2020) «Об утверждении перечня жизненно необходимых и важнейших лекарственных препаратов на 2020 год,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E14F12" w:rsidRPr="00E14F12" w:rsidRDefault="00E14F12" w:rsidP="00E14F12">
      <w:pPr>
        <w:spacing w:after="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2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5A8C3E" id="Прямоугольник 1" o:spid="_x0000_s1026" alt="https://cr.minzdrav.gov.ru/schema/62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Op29g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LsU6nb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Конъюнктивит – воспаление слизистой оболочки глаза - при отсутствии своевременной диагностики и лечения может приводить к вовлечению в процесс роговицы и снижению остроты зрения.</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Конъюнктивиты - полиморфная группа заболеваний, причиной возникновения которых являются бактерии, вирусы, аллергические агенты и другие неинфекционные процессы.</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Пациент с установленным инфекционным (вирусным) конъюнктивитом является источником инфекции, представляет опасность для окружающих и нуждается в изоляции.</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Пациент должен быть информирован о возможных симптомах конъюнктивита и его осложнений, необходимости при их появлении срочного обращения к врачу-офтальмологу. Необходимо срочное обращение к врачу-офтальмологу при появлении любого из нижеперечисленных симптомов: светобоязнь, боль, снижение и/или затуманивание зрения, изменение цвета радужки, размеров и формы зрачка.</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Необходимо строгое соблюдение всех назначений врача-офтальмолога и врачей смежных специальностей (ревматолога, дерматолога, терапевта, педиатра, уролога, гинеколога и др).</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Пациент должен владеть информацией о возможных побочных эффектах терапии, а также необходимости срочного обращения к врачу-офтальмологу (врачам смежных специальностей) при их развитии.</w:t>
      </w:r>
    </w:p>
    <w:p w:rsidR="00E14F12" w:rsidRPr="00E14F12" w:rsidRDefault="00E14F12" w:rsidP="00E14F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F12">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E14F12" w:rsidRPr="00E14F12" w:rsidRDefault="00E14F12" w:rsidP="00E14F12">
      <w:pPr>
        <w:spacing w:after="240" w:line="390" w:lineRule="atLeast"/>
        <w:jc w:val="both"/>
        <w:rPr>
          <w:rFonts w:ascii="Times New Roman" w:eastAsia="Times New Roman" w:hAnsi="Times New Roman" w:cs="Times New Roman"/>
          <w:color w:val="222222"/>
          <w:sz w:val="27"/>
          <w:szCs w:val="27"/>
          <w:lang w:eastAsia="ru-RU"/>
        </w:rPr>
      </w:pPr>
      <w:r w:rsidRPr="00E14F12">
        <w:rPr>
          <w:rFonts w:ascii="Times New Roman" w:eastAsia="Times New Roman" w:hAnsi="Times New Roman" w:cs="Times New Roman"/>
          <w:color w:val="222222"/>
          <w:sz w:val="27"/>
          <w:szCs w:val="27"/>
          <w:lang w:eastAsia="ru-RU"/>
        </w:rPr>
        <w:t>Шкалы оценки, вопросники и другие оценочные инструменты состояния пациента не используются.</w:t>
      </w:r>
    </w:p>
    <w:p w:rsidR="00A118B2" w:rsidRDefault="00A118B2">
      <w:bookmarkStart w:id="1" w:name="_GoBack"/>
      <w:bookmarkEnd w:id="1"/>
    </w:p>
    <w:sectPr w:rsidR="00A11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CC5"/>
    <w:multiLevelType w:val="multilevel"/>
    <w:tmpl w:val="99FE3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46317"/>
    <w:multiLevelType w:val="multilevel"/>
    <w:tmpl w:val="4D2A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7314E"/>
    <w:multiLevelType w:val="multilevel"/>
    <w:tmpl w:val="948AE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F3219A"/>
    <w:multiLevelType w:val="multilevel"/>
    <w:tmpl w:val="7A3E0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080F1D"/>
    <w:multiLevelType w:val="multilevel"/>
    <w:tmpl w:val="0E66E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E092B"/>
    <w:multiLevelType w:val="multilevel"/>
    <w:tmpl w:val="D6B21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5D2880"/>
    <w:multiLevelType w:val="multilevel"/>
    <w:tmpl w:val="FA2C2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650A4D"/>
    <w:multiLevelType w:val="multilevel"/>
    <w:tmpl w:val="AFF60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CC5162"/>
    <w:multiLevelType w:val="multilevel"/>
    <w:tmpl w:val="C776B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E16D3F"/>
    <w:multiLevelType w:val="multilevel"/>
    <w:tmpl w:val="A7F88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D3120C"/>
    <w:multiLevelType w:val="multilevel"/>
    <w:tmpl w:val="38D48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364D49"/>
    <w:multiLevelType w:val="multilevel"/>
    <w:tmpl w:val="6CF2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D31B53"/>
    <w:multiLevelType w:val="multilevel"/>
    <w:tmpl w:val="F4D4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5A766A"/>
    <w:multiLevelType w:val="multilevel"/>
    <w:tmpl w:val="FF3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8A3F44"/>
    <w:multiLevelType w:val="multilevel"/>
    <w:tmpl w:val="A5FC5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EF04C4"/>
    <w:multiLevelType w:val="multilevel"/>
    <w:tmpl w:val="2646D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FD469C"/>
    <w:multiLevelType w:val="multilevel"/>
    <w:tmpl w:val="250CA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B05ADC"/>
    <w:multiLevelType w:val="multilevel"/>
    <w:tmpl w:val="F9F27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DC0D17"/>
    <w:multiLevelType w:val="multilevel"/>
    <w:tmpl w:val="BF469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B762DC"/>
    <w:multiLevelType w:val="multilevel"/>
    <w:tmpl w:val="DEF29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1C7A71"/>
    <w:multiLevelType w:val="multilevel"/>
    <w:tmpl w:val="1CF2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142CF9"/>
    <w:multiLevelType w:val="multilevel"/>
    <w:tmpl w:val="279E4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A625B1"/>
    <w:multiLevelType w:val="multilevel"/>
    <w:tmpl w:val="4294A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AC30A7E"/>
    <w:multiLevelType w:val="multilevel"/>
    <w:tmpl w:val="78720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9D645B"/>
    <w:multiLevelType w:val="multilevel"/>
    <w:tmpl w:val="8836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5D5099"/>
    <w:multiLevelType w:val="multilevel"/>
    <w:tmpl w:val="8CF8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36442B"/>
    <w:multiLevelType w:val="multilevel"/>
    <w:tmpl w:val="E836D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A1601B"/>
    <w:multiLevelType w:val="multilevel"/>
    <w:tmpl w:val="715E8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0F6E38"/>
    <w:multiLevelType w:val="multilevel"/>
    <w:tmpl w:val="438C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833795"/>
    <w:multiLevelType w:val="multilevel"/>
    <w:tmpl w:val="0B3A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DB090B"/>
    <w:multiLevelType w:val="multilevel"/>
    <w:tmpl w:val="2D92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3"/>
  </w:num>
  <w:num w:numId="3">
    <w:abstractNumId w:val="12"/>
  </w:num>
  <w:num w:numId="4">
    <w:abstractNumId w:val="9"/>
  </w:num>
  <w:num w:numId="5">
    <w:abstractNumId w:val="28"/>
  </w:num>
  <w:num w:numId="6">
    <w:abstractNumId w:val="21"/>
  </w:num>
  <w:num w:numId="7">
    <w:abstractNumId w:val="15"/>
  </w:num>
  <w:num w:numId="8">
    <w:abstractNumId w:val="2"/>
  </w:num>
  <w:num w:numId="9">
    <w:abstractNumId w:val="16"/>
  </w:num>
  <w:num w:numId="10">
    <w:abstractNumId w:val="18"/>
  </w:num>
  <w:num w:numId="11">
    <w:abstractNumId w:val="23"/>
  </w:num>
  <w:num w:numId="12">
    <w:abstractNumId w:val="7"/>
  </w:num>
  <w:num w:numId="13">
    <w:abstractNumId w:val="17"/>
  </w:num>
  <w:num w:numId="14">
    <w:abstractNumId w:val="25"/>
  </w:num>
  <w:num w:numId="15">
    <w:abstractNumId w:val="24"/>
  </w:num>
  <w:num w:numId="16">
    <w:abstractNumId w:val="29"/>
  </w:num>
  <w:num w:numId="17">
    <w:abstractNumId w:val="14"/>
  </w:num>
  <w:num w:numId="18">
    <w:abstractNumId w:val="8"/>
  </w:num>
  <w:num w:numId="19">
    <w:abstractNumId w:val="0"/>
  </w:num>
  <w:num w:numId="20">
    <w:abstractNumId w:val="19"/>
  </w:num>
  <w:num w:numId="21">
    <w:abstractNumId w:val="11"/>
  </w:num>
  <w:num w:numId="22">
    <w:abstractNumId w:val="27"/>
  </w:num>
  <w:num w:numId="23">
    <w:abstractNumId w:val="30"/>
  </w:num>
  <w:num w:numId="24">
    <w:abstractNumId w:val="5"/>
  </w:num>
  <w:num w:numId="25">
    <w:abstractNumId w:val="6"/>
  </w:num>
  <w:num w:numId="26">
    <w:abstractNumId w:val="26"/>
  </w:num>
  <w:num w:numId="27">
    <w:abstractNumId w:val="20"/>
  </w:num>
  <w:num w:numId="28">
    <w:abstractNumId w:val="22"/>
  </w:num>
  <w:num w:numId="29">
    <w:abstractNumId w:val="3"/>
  </w:num>
  <w:num w:numId="30">
    <w:abstractNumId w:val="1"/>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937"/>
    <w:rsid w:val="00227937"/>
    <w:rsid w:val="00A118B2"/>
    <w:rsid w:val="00E14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F0608-A96C-4B84-913E-F3ED31B76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14F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14F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4F1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14F12"/>
    <w:rPr>
      <w:rFonts w:ascii="Times New Roman" w:eastAsia="Times New Roman" w:hAnsi="Times New Roman" w:cs="Times New Roman"/>
      <w:b/>
      <w:bCs/>
      <w:sz w:val="36"/>
      <w:szCs w:val="36"/>
      <w:lang w:eastAsia="ru-RU"/>
    </w:rPr>
  </w:style>
  <w:style w:type="character" w:customStyle="1" w:styleId="gray">
    <w:name w:val="gray"/>
    <w:basedOn w:val="a0"/>
    <w:rsid w:val="00E14F12"/>
  </w:style>
  <w:style w:type="paragraph" w:styleId="a3">
    <w:name w:val="Normal (Web)"/>
    <w:basedOn w:val="a"/>
    <w:uiPriority w:val="99"/>
    <w:semiHidden/>
    <w:unhideWhenUsed/>
    <w:rsid w:val="00E14F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14F12"/>
    <w:rPr>
      <w:b/>
      <w:bCs/>
    </w:rPr>
  </w:style>
  <w:style w:type="character" w:styleId="a5">
    <w:name w:val="Emphasis"/>
    <w:basedOn w:val="a0"/>
    <w:uiPriority w:val="20"/>
    <w:qFormat/>
    <w:rsid w:val="00E14F12"/>
    <w:rPr>
      <w:i/>
      <w:iCs/>
    </w:rPr>
  </w:style>
  <w:style w:type="character" w:styleId="a6">
    <w:name w:val="Hyperlink"/>
    <w:basedOn w:val="a0"/>
    <w:uiPriority w:val="99"/>
    <w:semiHidden/>
    <w:unhideWhenUsed/>
    <w:rsid w:val="00E14F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920">
      <w:bodyDiv w:val="1"/>
      <w:marLeft w:val="0"/>
      <w:marRight w:val="0"/>
      <w:marTop w:val="0"/>
      <w:marBottom w:val="0"/>
      <w:divBdr>
        <w:top w:val="none" w:sz="0" w:space="0" w:color="auto"/>
        <w:left w:val="none" w:sz="0" w:space="0" w:color="auto"/>
        <w:bottom w:val="none" w:sz="0" w:space="0" w:color="auto"/>
        <w:right w:val="none" w:sz="0" w:space="0" w:color="auto"/>
      </w:divBdr>
      <w:divsChild>
        <w:div w:id="1447964797">
          <w:marLeft w:val="0"/>
          <w:marRight w:val="0"/>
          <w:marTop w:val="0"/>
          <w:marBottom w:val="0"/>
          <w:divBdr>
            <w:top w:val="none" w:sz="0" w:space="0" w:color="auto"/>
            <w:left w:val="none" w:sz="0" w:space="0" w:color="auto"/>
            <w:bottom w:val="single" w:sz="36" w:space="0" w:color="D3D3E8"/>
            <w:right w:val="none" w:sz="0" w:space="0" w:color="auto"/>
          </w:divBdr>
          <w:divsChild>
            <w:div w:id="1958874969">
              <w:marLeft w:val="0"/>
              <w:marRight w:val="0"/>
              <w:marTop w:val="0"/>
              <w:marBottom w:val="0"/>
              <w:divBdr>
                <w:top w:val="none" w:sz="0" w:space="0" w:color="auto"/>
                <w:left w:val="none" w:sz="0" w:space="0" w:color="auto"/>
                <w:bottom w:val="none" w:sz="0" w:space="0" w:color="auto"/>
                <w:right w:val="none" w:sz="0" w:space="0" w:color="auto"/>
              </w:divBdr>
              <w:divsChild>
                <w:div w:id="1418601455">
                  <w:marLeft w:val="0"/>
                  <w:marRight w:val="0"/>
                  <w:marTop w:val="0"/>
                  <w:marBottom w:val="0"/>
                  <w:divBdr>
                    <w:top w:val="none" w:sz="0" w:space="0" w:color="auto"/>
                    <w:left w:val="none" w:sz="0" w:space="0" w:color="auto"/>
                    <w:bottom w:val="none" w:sz="0" w:space="0" w:color="auto"/>
                    <w:right w:val="none" w:sz="0" w:space="0" w:color="auto"/>
                  </w:divBdr>
                </w:div>
                <w:div w:id="1761412222">
                  <w:marLeft w:val="600"/>
                  <w:marRight w:val="450"/>
                  <w:marTop w:val="0"/>
                  <w:marBottom w:val="0"/>
                  <w:divBdr>
                    <w:top w:val="none" w:sz="0" w:space="0" w:color="auto"/>
                    <w:left w:val="none" w:sz="0" w:space="0" w:color="auto"/>
                    <w:bottom w:val="none" w:sz="0" w:space="0" w:color="auto"/>
                    <w:right w:val="none" w:sz="0" w:space="0" w:color="auto"/>
                  </w:divBdr>
                  <w:divsChild>
                    <w:div w:id="171573859">
                      <w:marLeft w:val="0"/>
                      <w:marRight w:val="0"/>
                      <w:marTop w:val="0"/>
                      <w:marBottom w:val="150"/>
                      <w:divBdr>
                        <w:top w:val="none" w:sz="0" w:space="0" w:color="auto"/>
                        <w:left w:val="none" w:sz="0" w:space="0" w:color="auto"/>
                        <w:bottom w:val="none" w:sz="0" w:space="0" w:color="auto"/>
                        <w:right w:val="none" w:sz="0" w:space="0" w:color="auto"/>
                      </w:divBdr>
                    </w:div>
                    <w:div w:id="709768678">
                      <w:marLeft w:val="0"/>
                      <w:marRight w:val="0"/>
                      <w:marTop w:val="0"/>
                      <w:marBottom w:val="150"/>
                      <w:divBdr>
                        <w:top w:val="none" w:sz="0" w:space="0" w:color="auto"/>
                        <w:left w:val="none" w:sz="0" w:space="0" w:color="auto"/>
                        <w:bottom w:val="none" w:sz="0" w:space="0" w:color="auto"/>
                        <w:right w:val="none" w:sz="0" w:space="0" w:color="auto"/>
                      </w:divBdr>
                    </w:div>
                    <w:div w:id="1352028742">
                      <w:marLeft w:val="0"/>
                      <w:marRight w:val="0"/>
                      <w:marTop w:val="0"/>
                      <w:marBottom w:val="150"/>
                      <w:divBdr>
                        <w:top w:val="none" w:sz="0" w:space="0" w:color="auto"/>
                        <w:left w:val="none" w:sz="0" w:space="0" w:color="auto"/>
                        <w:bottom w:val="none" w:sz="0" w:space="0" w:color="auto"/>
                        <w:right w:val="none" w:sz="0" w:space="0" w:color="auto"/>
                      </w:divBdr>
                    </w:div>
                  </w:divsChild>
                </w:div>
                <w:div w:id="401221302">
                  <w:marLeft w:val="600"/>
                  <w:marRight w:val="450"/>
                  <w:marTop w:val="0"/>
                  <w:marBottom w:val="0"/>
                  <w:divBdr>
                    <w:top w:val="none" w:sz="0" w:space="0" w:color="auto"/>
                    <w:left w:val="none" w:sz="0" w:space="0" w:color="auto"/>
                    <w:bottom w:val="none" w:sz="0" w:space="0" w:color="auto"/>
                    <w:right w:val="none" w:sz="0" w:space="0" w:color="auto"/>
                  </w:divBdr>
                  <w:divsChild>
                    <w:div w:id="1719863078">
                      <w:marLeft w:val="0"/>
                      <w:marRight w:val="0"/>
                      <w:marTop w:val="0"/>
                      <w:marBottom w:val="150"/>
                      <w:divBdr>
                        <w:top w:val="none" w:sz="0" w:space="0" w:color="auto"/>
                        <w:left w:val="none" w:sz="0" w:space="0" w:color="auto"/>
                        <w:bottom w:val="none" w:sz="0" w:space="0" w:color="auto"/>
                        <w:right w:val="none" w:sz="0" w:space="0" w:color="auto"/>
                      </w:divBdr>
                    </w:div>
                    <w:div w:id="1083453157">
                      <w:marLeft w:val="0"/>
                      <w:marRight w:val="0"/>
                      <w:marTop w:val="0"/>
                      <w:marBottom w:val="150"/>
                      <w:divBdr>
                        <w:top w:val="none" w:sz="0" w:space="0" w:color="auto"/>
                        <w:left w:val="none" w:sz="0" w:space="0" w:color="auto"/>
                        <w:bottom w:val="none" w:sz="0" w:space="0" w:color="auto"/>
                        <w:right w:val="none" w:sz="0" w:space="0" w:color="auto"/>
                      </w:divBdr>
                    </w:div>
                  </w:divsChild>
                </w:div>
                <w:div w:id="97801008">
                  <w:marLeft w:val="0"/>
                  <w:marRight w:val="450"/>
                  <w:marTop w:val="0"/>
                  <w:marBottom w:val="0"/>
                  <w:divBdr>
                    <w:top w:val="none" w:sz="0" w:space="0" w:color="auto"/>
                    <w:left w:val="none" w:sz="0" w:space="0" w:color="auto"/>
                    <w:bottom w:val="none" w:sz="0" w:space="0" w:color="auto"/>
                    <w:right w:val="none" w:sz="0" w:space="0" w:color="auto"/>
                  </w:divBdr>
                  <w:divsChild>
                    <w:div w:id="1849368233">
                      <w:marLeft w:val="0"/>
                      <w:marRight w:val="0"/>
                      <w:marTop w:val="0"/>
                      <w:marBottom w:val="150"/>
                      <w:divBdr>
                        <w:top w:val="none" w:sz="0" w:space="0" w:color="auto"/>
                        <w:left w:val="none" w:sz="0" w:space="0" w:color="auto"/>
                        <w:bottom w:val="none" w:sz="0" w:space="0" w:color="auto"/>
                        <w:right w:val="none" w:sz="0" w:space="0" w:color="auto"/>
                      </w:divBdr>
                    </w:div>
                    <w:div w:id="1425421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89436263">
          <w:marLeft w:val="0"/>
          <w:marRight w:val="0"/>
          <w:marTop w:val="0"/>
          <w:marBottom w:val="0"/>
          <w:divBdr>
            <w:top w:val="none" w:sz="0" w:space="0" w:color="auto"/>
            <w:left w:val="none" w:sz="0" w:space="0" w:color="auto"/>
            <w:bottom w:val="none" w:sz="0" w:space="0" w:color="auto"/>
            <w:right w:val="none" w:sz="0" w:space="0" w:color="auto"/>
          </w:divBdr>
          <w:divsChild>
            <w:div w:id="1533029782">
              <w:marLeft w:val="0"/>
              <w:marRight w:val="0"/>
              <w:marTop w:val="0"/>
              <w:marBottom w:val="0"/>
              <w:divBdr>
                <w:top w:val="none" w:sz="0" w:space="0" w:color="auto"/>
                <w:left w:val="none" w:sz="0" w:space="0" w:color="auto"/>
                <w:bottom w:val="none" w:sz="0" w:space="0" w:color="auto"/>
                <w:right w:val="none" w:sz="0" w:space="0" w:color="auto"/>
              </w:divBdr>
              <w:divsChild>
                <w:div w:id="626006774">
                  <w:marLeft w:val="0"/>
                  <w:marRight w:val="0"/>
                  <w:marTop w:val="0"/>
                  <w:marBottom w:val="0"/>
                  <w:divBdr>
                    <w:top w:val="none" w:sz="0" w:space="0" w:color="auto"/>
                    <w:left w:val="none" w:sz="0" w:space="0" w:color="auto"/>
                    <w:bottom w:val="none" w:sz="0" w:space="0" w:color="auto"/>
                    <w:right w:val="none" w:sz="0" w:space="0" w:color="auto"/>
                  </w:divBdr>
                  <w:divsChild>
                    <w:div w:id="65274901">
                      <w:marLeft w:val="0"/>
                      <w:marRight w:val="0"/>
                      <w:marTop w:val="0"/>
                      <w:marBottom w:val="0"/>
                      <w:divBdr>
                        <w:top w:val="none" w:sz="0" w:space="0" w:color="auto"/>
                        <w:left w:val="none" w:sz="0" w:space="0" w:color="auto"/>
                        <w:bottom w:val="none" w:sz="0" w:space="0" w:color="auto"/>
                        <w:right w:val="none" w:sz="0" w:space="0" w:color="auto"/>
                      </w:divBdr>
                      <w:divsChild>
                        <w:div w:id="54664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045690">
                  <w:marLeft w:val="0"/>
                  <w:marRight w:val="0"/>
                  <w:marTop w:val="0"/>
                  <w:marBottom w:val="0"/>
                  <w:divBdr>
                    <w:top w:val="none" w:sz="0" w:space="0" w:color="auto"/>
                    <w:left w:val="none" w:sz="0" w:space="0" w:color="auto"/>
                    <w:bottom w:val="none" w:sz="0" w:space="0" w:color="auto"/>
                    <w:right w:val="none" w:sz="0" w:space="0" w:color="auto"/>
                  </w:divBdr>
                  <w:divsChild>
                    <w:div w:id="1062947052">
                      <w:marLeft w:val="0"/>
                      <w:marRight w:val="0"/>
                      <w:marTop w:val="0"/>
                      <w:marBottom w:val="0"/>
                      <w:divBdr>
                        <w:top w:val="none" w:sz="0" w:space="0" w:color="auto"/>
                        <w:left w:val="none" w:sz="0" w:space="0" w:color="auto"/>
                        <w:bottom w:val="none" w:sz="0" w:space="0" w:color="auto"/>
                        <w:right w:val="none" w:sz="0" w:space="0" w:color="auto"/>
                      </w:divBdr>
                      <w:divsChild>
                        <w:div w:id="16248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4019">
                  <w:marLeft w:val="0"/>
                  <w:marRight w:val="0"/>
                  <w:marTop w:val="0"/>
                  <w:marBottom w:val="0"/>
                  <w:divBdr>
                    <w:top w:val="none" w:sz="0" w:space="0" w:color="auto"/>
                    <w:left w:val="none" w:sz="0" w:space="0" w:color="auto"/>
                    <w:bottom w:val="none" w:sz="0" w:space="0" w:color="auto"/>
                    <w:right w:val="none" w:sz="0" w:space="0" w:color="auto"/>
                  </w:divBdr>
                </w:div>
                <w:div w:id="183902889">
                  <w:marLeft w:val="0"/>
                  <w:marRight w:val="0"/>
                  <w:marTop w:val="0"/>
                  <w:marBottom w:val="0"/>
                  <w:divBdr>
                    <w:top w:val="none" w:sz="0" w:space="0" w:color="auto"/>
                    <w:left w:val="none" w:sz="0" w:space="0" w:color="auto"/>
                    <w:bottom w:val="none" w:sz="0" w:space="0" w:color="auto"/>
                    <w:right w:val="none" w:sz="0" w:space="0" w:color="auto"/>
                  </w:divBdr>
                  <w:divsChild>
                    <w:div w:id="1679651384">
                      <w:marLeft w:val="0"/>
                      <w:marRight w:val="0"/>
                      <w:marTop w:val="0"/>
                      <w:marBottom w:val="0"/>
                      <w:divBdr>
                        <w:top w:val="none" w:sz="0" w:space="0" w:color="auto"/>
                        <w:left w:val="none" w:sz="0" w:space="0" w:color="auto"/>
                        <w:bottom w:val="none" w:sz="0" w:space="0" w:color="auto"/>
                        <w:right w:val="none" w:sz="0" w:space="0" w:color="auto"/>
                      </w:divBdr>
                      <w:divsChild>
                        <w:div w:id="180272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89327">
                  <w:marLeft w:val="0"/>
                  <w:marRight w:val="0"/>
                  <w:marTop w:val="0"/>
                  <w:marBottom w:val="0"/>
                  <w:divBdr>
                    <w:top w:val="none" w:sz="0" w:space="0" w:color="auto"/>
                    <w:left w:val="none" w:sz="0" w:space="0" w:color="auto"/>
                    <w:bottom w:val="none" w:sz="0" w:space="0" w:color="auto"/>
                    <w:right w:val="none" w:sz="0" w:space="0" w:color="auto"/>
                  </w:divBdr>
                  <w:divsChild>
                    <w:div w:id="1941798161">
                      <w:marLeft w:val="0"/>
                      <w:marRight w:val="0"/>
                      <w:marTop w:val="0"/>
                      <w:marBottom w:val="0"/>
                      <w:divBdr>
                        <w:top w:val="none" w:sz="0" w:space="0" w:color="auto"/>
                        <w:left w:val="none" w:sz="0" w:space="0" w:color="auto"/>
                        <w:bottom w:val="none" w:sz="0" w:space="0" w:color="auto"/>
                        <w:right w:val="none" w:sz="0" w:space="0" w:color="auto"/>
                      </w:divBdr>
                      <w:divsChild>
                        <w:div w:id="33025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25217">
                  <w:marLeft w:val="0"/>
                  <w:marRight w:val="0"/>
                  <w:marTop w:val="0"/>
                  <w:marBottom w:val="0"/>
                  <w:divBdr>
                    <w:top w:val="none" w:sz="0" w:space="0" w:color="auto"/>
                    <w:left w:val="none" w:sz="0" w:space="0" w:color="auto"/>
                    <w:bottom w:val="none" w:sz="0" w:space="0" w:color="auto"/>
                    <w:right w:val="none" w:sz="0" w:space="0" w:color="auto"/>
                  </w:divBdr>
                  <w:divsChild>
                    <w:div w:id="1987318723">
                      <w:marLeft w:val="0"/>
                      <w:marRight w:val="0"/>
                      <w:marTop w:val="0"/>
                      <w:marBottom w:val="0"/>
                      <w:divBdr>
                        <w:top w:val="none" w:sz="0" w:space="0" w:color="auto"/>
                        <w:left w:val="none" w:sz="0" w:space="0" w:color="auto"/>
                        <w:bottom w:val="none" w:sz="0" w:space="0" w:color="auto"/>
                        <w:right w:val="none" w:sz="0" w:space="0" w:color="auto"/>
                      </w:divBdr>
                      <w:divsChild>
                        <w:div w:id="59220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39754">
                  <w:marLeft w:val="0"/>
                  <w:marRight w:val="0"/>
                  <w:marTop w:val="0"/>
                  <w:marBottom w:val="0"/>
                  <w:divBdr>
                    <w:top w:val="none" w:sz="0" w:space="0" w:color="auto"/>
                    <w:left w:val="none" w:sz="0" w:space="0" w:color="auto"/>
                    <w:bottom w:val="none" w:sz="0" w:space="0" w:color="auto"/>
                    <w:right w:val="none" w:sz="0" w:space="0" w:color="auto"/>
                  </w:divBdr>
                  <w:divsChild>
                    <w:div w:id="1773815217">
                      <w:marLeft w:val="0"/>
                      <w:marRight w:val="0"/>
                      <w:marTop w:val="0"/>
                      <w:marBottom w:val="0"/>
                      <w:divBdr>
                        <w:top w:val="none" w:sz="0" w:space="0" w:color="auto"/>
                        <w:left w:val="none" w:sz="0" w:space="0" w:color="auto"/>
                        <w:bottom w:val="none" w:sz="0" w:space="0" w:color="auto"/>
                        <w:right w:val="none" w:sz="0" w:space="0" w:color="auto"/>
                      </w:divBdr>
                      <w:divsChild>
                        <w:div w:id="107801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24188">
                  <w:marLeft w:val="0"/>
                  <w:marRight w:val="0"/>
                  <w:marTop w:val="0"/>
                  <w:marBottom w:val="0"/>
                  <w:divBdr>
                    <w:top w:val="none" w:sz="0" w:space="0" w:color="auto"/>
                    <w:left w:val="none" w:sz="0" w:space="0" w:color="auto"/>
                    <w:bottom w:val="none" w:sz="0" w:space="0" w:color="auto"/>
                    <w:right w:val="none" w:sz="0" w:space="0" w:color="auto"/>
                  </w:divBdr>
                  <w:divsChild>
                    <w:div w:id="2070491688">
                      <w:marLeft w:val="0"/>
                      <w:marRight w:val="0"/>
                      <w:marTop w:val="0"/>
                      <w:marBottom w:val="0"/>
                      <w:divBdr>
                        <w:top w:val="none" w:sz="0" w:space="0" w:color="auto"/>
                        <w:left w:val="none" w:sz="0" w:space="0" w:color="auto"/>
                        <w:bottom w:val="none" w:sz="0" w:space="0" w:color="auto"/>
                        <w:right w:val="none" w:sz="0" w:space="0" w:color="auto"/>
                      </w:divBdr>
                      <w:divsChild>
                        <w:div w:id="72110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6376">
                  <w:marLeft w:val="0"/>
                  <w:marRight w:val="0"/>
                  <w:marTop w:val="0"/>
                  <w:marBottom w:val="0"/>
                  <w:divBdr>
                    <w:top w:val="none" w:sz="0" w:space="0" w:color="auto"/>
                    <w:left w:val="none" w:sz="0" w:space="0" w:color="auto"/>
                    <w:bottom w:val="none" w:sz="0" w:space="0" w:color="auto"/>
                    <w:right w:val="none" w:sz="0" w:space="0" w:color="auto"/>
                  </w:divBdr>
                  <w:divsChild>
                    <w:div w:id="953711236">
                      <w:marLeft w:val="0"/>
                      <w:marRight w:val="0"/>
                      <w:marTop w:val="0"/>
                      <w:marBottom w:val="0"/>
                      <w:divBdr>
                        <w:top w:val="none" w:sz="0" w:space="0" w:color="auto"/>
                        <w:left w:val="none" w:sz="0" w:space="0" w:color="auto"/>
                        <w:bottom w:val="none" w:sz="0" w:space="0" w:color="auto"/>
                        <w:right w:val="none" w:sz="0" w:space="0" w:color="auto"/>
                      </w:divBdr>
                      <w:divsChild>
                        <w:div w:id="103418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505355">
                  <w:marLeft w:val="0"/>
                  <w:marRight w:val="0"/>
                  <w:marTop w:val="0"/>
                  <w:marBottom w:val="0"/>
                  <w:divBdr>
                    <w:top w:val="none" w:sz="0" w:space="0" w:color="auto"/>
                    <w:left w:val="none" w:sz="0" w:space="0" w:color="auto"/>
                    <w:bottom w:val="none" w:sz="0" w:space="0" w:color="auto"/>
                    <w:right w:val="none" w:sz="0" w:space="0" w:color="auto"/>
                  </w:divBdr>
                  <w:divsChild>
                    <w:div w:id="864443924">
                      <w:marLeft w:val="0"/>
                      <w:marRight w:val="0"/>
                      <w:marTop w:val="0"/>
                      <w:marBottom w:val="0"/>
                      <w:divBdr>
                        <w:top w:val="none" w:sz="0" w:space="0" w:color="auto"/>
                        <w:left w:val="none" w:sz="0" w:space="0" w:color="auto"/>
                        <w:bottom w:val="none" w:sz="0" w:space="0" w:color="auto"/>
                        <w:right w:val="none" w:sz="0" w:space="0" w:color="auto"/>
                      </w:divBdr>
                      <w:divsChild>
                        <w:div w:id="532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7422">
                  <w:marLeft w:val="0"/>
                  <w:marRight w:val="0"/>
                  <w:marTop w:val="0"/>
                  <w:marBottom w:val="0"/>
                  <w:divBdr>
                    <w:top w:val="none" w:sz="0" w:space="0" w:color="auto"/>
                    <w:left w:val="none" w:sz="0" w:space="0" w:color="auto"/>
                    <w:bottom w:val="none" w:sz="0" w:space="0" w:color="auto"/>
                    <w:right w:val="none" w:sz="0" w:space="0" w:color="auto"/>
                  </w:divBdr>
                  <w:divsChild>
                    <w:div w:id="943196690">
                      <w:marLeft w:val="0"/>
                      <w:marRight w:val="0"/>
                      <w:marTop w:val="0"/>
                      <w:marBottom w:val="0"/>
                      <w:divBdr>
                        <w:top w:val="none" w:sz="0" w:space="0" w:color="auto"/>
                        <w:left w:val="none" w:sz="0" w:space="0" w:color="auto"/>
                        <w:bottom w:val="none" w:sz="0" w:space="0" w:color="auto"/>
                        <w:right w:val="none" w:sz="0" w:space="0" w:color="auto"/>
                      </w:divBdr>
                      <w:divsChild>
                        <w:div w:id="131401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2504">
                  <w:marLeft w:val="0"/>
                  <w:marRight w:val="0"/>
                  <w:marTop w:val="0"/>
                  <w:marBottom w:val="0"/>
                  <w:divBdr>
                    <w:top w:val="none" w:sz="0" w:space="0" w:color="auto"/>
                    <w:left w:val="none" w:sz="0" w:space="0" w:color="auto"/>
                    <w:bottom w:val="none" w:sz="0" w:space="0" w:color="auto"/>
                    <w:right w:val="none" w:sz="0" w:space="0" w:color="auto"/>
                  </w:divBdr>
                  <w:divsChild>
                    <w:div w:id="1237210039">
                      <w:marLeft w:val="0"/>
                      <w:marRight w:val="0"/>
                      <w:marTop w:val="0"/>
                      <w:marBottom w:val="0"/>
                      <w:divBdr>
                        <w:top w:val="none" w:sz="0" w:space="0" w:color="auto"/>
                        <w:left w:val="none" w:sz="0" w:space="0" w:color="auto"/>
                        <w:bottom w:val="none" w:sz="0" w:space="0" w:color="auto"/>
                        <w:right w:val="none" w:sz="0" w:space="0" w:color="auto"/>
                      </w:divBdr>
                      <w:divsChild>
                        <w:div w:id="43826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02650">
                  <w:marLeft w:val="0"/>
                  <w:marRight w:val="0"/>
                  <w:marTop w:val="0"/>
                  <w:marBottom w:val="0"/>
                  <w:divBdr>
                    <w:top w:val="none" w:sz="0" w:space="0" w:color="auto"/>
                    <w:left w:val="none" w:sz="0" w:space="0" w:color="auto"/>
                    <w:bottom w:val="none" w:sz="0" w:space="0" w:color="auto"/>
                    <w:right w:val="none" w:sz="0" w:space="0" w:color="auto"/>
                  </w:divBdr>
                  <w:divsChild>
                    <w:div w:id="455491616">
                      <w:marLeft w:val="0"/>
                      <w:marRight w:val="0"/>
                      <w:marTop w:val="0"/>
                      <w:marBottom w:val="0"/>
                      <w:divBdr>
                        <w:top w:val="none" w:sz="0" w:space="0" w:color="auto"/>
                        <w:left w:val="none" w:sz="0" w:space="0" w:color="auto"/>
                        <w:bottom w:val="none" w:sz="0" w:space="0" w:color="auto"/>
                        <w:right w:val="none" w:sz="0" w:space="0" w:color="auto"/>
                      </w:divBdr>
                      <w:divsChild>
                        <w:div w:id="172039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4030">
                  <w:marLeft w:val="0"/>
                  <w:marRight w:val="0"/>
                  <w:marTop w:val="0"/>
                  <w:marBottom w:val="0"/>
                  <w:divBdr>
                    <w:top w:val="none" w:sz="0" w:space="0" w:color="auto"/>
                    <w:left w:val="none" w:sz="0" w:space="0" w:color="auto"/>
                    <w:bottom w:val="none" w:sz="0" w:space="0" w:color="auto"/>
                    <w:right w:val="none" w:sz="0" w:space="0" w:color="auto"/>
                  </w:divBdr>
                  <w:divsChild>
                    <w:div w:id="925384281">
                      <w:marLeft w:val="0"/>
                      <w:marRight w:val="0"/>
                      <w:marTop w:val="0"/>
                      <w:marBottom w:val="0"/>
                      <w:divBdr>
                        <w:top w:val="none" w:sz="0" w:space="0" w:color="auto"/>
                        <w:left w:val="none" w:sz="0" w:space="0" w:color="auto"/>
                        <w:bottom w:val="none" w:sz="0" w:space="0" w:color="auto"/>
                        <w:right w:val="none" w:sz="0" w:space="0" w:color="auto"/>
                      </w:divBdr>
                      <w:divsChild>
                        <w:div w:id="128040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96315">
                  <w:marLeft w:val="0"/>
                  <w:marRight w:val="0"/>
                  <w:marTop w:val="0"/>
                  <w:marBottom w:val="0"/>
                  <w:divBdr>
                    <w:top w:val="none" w:sz="0" w:space="0" w:color="auto"/>
                    <w:left w:val="none" w:sz="0" w:space="0" w:color="auto"/>
                    <w:bottom w:val="none" w:sz="0" w:space="0" w:color="auto"/>
                    <w:right w:val="none" w:sz="0" w:space="0" w:color="auto"/>
                  </w:divBdr>
                  <w:divsChild>
                    <w:div w:id="1201627457">
                      <w:marLeft w:val="0"/>
                      <w:marRight w:val="0"/>
                      <w:marTop w:val="0"/>
                      <w:marBottom w:val="0"/>
                      <w:divBdr>
                        <w:top w:val="none" w:sz="0" w:space="0" w:color="auto"/>
                        <w:left w:val="none" w:sz="0" w:space="0" w:color="auto"/>
                        <w:bottom w:val="none" w:sz="0" w:space="0" w:color="auto"/>
                        <w:right w:val="none" w:sz="0" w:space="0" w:color="auto"/>
                      </w:divBdr>
                      <w:divsChild>
                        <w:div w:id="122271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57434">
                  <w:marLeft w:val="0"/>
                  <w:marRight w:val="0"/>
                  <w:marTop w:val="0"/>
                  <w:marBottom w:val="0"/>
                  <w:divBdr>
                    <w:top w:val="none" w:sz="0" w:space="0" w:color="auto"/>
                    <w:left w:val="none" w:sz="0" w:space="0" w:color="auto"/>
                    <w:bottom w:val="none" w:sz="0" w:space="0" w:color="auto"/>
                    <w:right w:val="none" w:sz="0" w:space="0" w:color="auto"/>
                  </w:divBdr>
                  <w:divsChild>
                    <w:div w:id="2008091681">
                      <w:marLeft w:val="0"/>
                      <w:marRight w:val="0"/>
                      <w:marTop w:val="0"/>
                      <w:marBottom w:val="0"/>
                      <w:divBdr>
                        <w:top w:val="none" w:sz="0" w:space="0" w:color="auto"/>
                        <w:left w:val="none" w:sz="0" w:space="0" w:color="auto"/>
                        <w:bottom w:val="none" w:sz="0" w:space="0" w:color="auto"/>
                        <w:right w:val="none" w:sz="0" w:space="0" w:color="auto"/>
                      </w:divBdr>
                      <w:divsChild>
                        <w:div w:id="213590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83177">
                  <w:marLeft w:val="0"/>
                  <w:marRight w:val="0"/>
                  <w:marTop w:val="0"/>
                  <w:marBottom w:val="0"/>
                  <w:divBdr>
                    <w:top w:val="none" w:sz="0" w:space="0" w:color="auto"/>
                    <w:left w:val="none" w:sz="0" w:space="0" w:color="auto"/>
                    <w:bottom w:val="none" w:sz="0" w:space="0" w:color="auto"/>
                    <w:right w:val="none" w:sz="0" w:space="0" w:color="auto"/>
                  </w:divBdr>
                  <w:divsChild>
                    <w:div w:id="2072263076">
                      <w:marLeft w:val="0"/>
                      <w:marRight w:val="0"/>
                      <w:marTop w:val="0"/>
                      <w:marBottom w:val="0"/>
                      <w:divBdr>
                        <w:top w:val="none" w:sz="0" w:space="0" w:color="auto"/>
                        <w:left w:val="none" w:sz="0" w:space="0" w:color="auto"/>
                        <w:bottom w:val="none" w:sz="0" w:space="0" w:color="auto"/>
                        <w:right w:val="none" w:sz="0" w:space="0" w:color="auto"/>
                      </w:divBdr>
                      <w:divsChild>
                        <w:div w:id="209277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3193">
                  <w:marLeft w:val="0"/>
                  <w:marRight w:val="0"/>
                  <w:marTop w:val="0"/>
                  <w:marBottom w:val="0"/>
                  <w:divBdr>
                    <w:top w:val="none" w:sz="0" w:space="0" w:color="auto"/>
                    <w:left w:val="none" w:sz="0" w:space="0" w:color="auto"/>
                    <w:bottom w:val="none" w:sz="0" w:space="0" w:color="auto"/>
                    <w:right w:val="none" w:sz="0" w:space="0" w:color="auto"/>
                  </w:divBdr>
                  <w:divsChild>
                    <w:div w:id="1959139837">
                      <w:marLeft w:val="0"/>
                      <w:marRight w:val="0"/>
                      <w:marTop w:val="0"/>
                      <w:marBottom w:val="0"/>
                      <w:divBdr>
                        <w:top w:val="none" w:sz="0" w:space="0" w:color="auto"/>
                        <w:left w:val="none" w:sz="0" w:space="0" w:color="auto"/>
                        <w:bottom w:val="none" w:sz="0" w:space="0" w:color="auto"/>
                        <w:right w:val="none" w:sz="0" w:space="0" w:color="auto"/>
                      </w:divBdr>
                      <w:divsChild>
                        <w:div w:id="17873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6773">
                  <w:marLeft w:val="0"/>
                  <w:marRight w:val="0"/>
                  <w:marTop w:val="0"/>
                  <w:marBottom w:val="0"/>
                  <w:divBdr>
                    <w:top w:val="none" w:sz="0" w:space="0" w:color="auto"/>
                    <w:left w:val="none" w:sz="0" w:space="0" w:color="auto"/>
                    <w:bottom w:val="none" w:sz="0" w:space="0" w:color="auto"/>
                    <w:right w:val="none" w:sz="0" w:space="0" w:color="auto"/>
                  </w:divBdr>
                  <w:divsChild>
                    <w:div w:id="106629002">
                      <w:marLeft w:val="0"/>
                      <w:marRight w:val="0"/>
                      <w:marTop w:val="0"/>
                      <w:marBottom w:val="0"/>
                      <w:divBdr>
                        <w:top w:val="none" w:sz="0" w:space="0" w:color="auto"/>
                        <w:left w:val="none" w:sz="0" w:space="0" w:color="auto"/>
                        <w:bottom w:val="none" w:sz="0" w:space="0" w:color="auto"/>
                        <w:right w:val="none" w:sz="0" w:space="0" w:color="auto"/>
                      </w:divBdr>
                      <w:divsChild>
                        <w:div w:id="20193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1988">
                  <w:marLeft w:val="0"/>
                  <w:marRight w:val="0"/>
                  <w:marTop w:val="0"/>
                  <w:marBottom w:val="0"/>
                  <w:divBdr>
                    <w:top w:val="none" w:sz="0" w:space="0" w:color="auto"/>
                    <w:left w:val="none" w:sz="0" w:space="0" w:color="auto"/>
                    <w:bottom w:val="none" w:sz="0" w:space="0" w:color="auto"/>
                    <w:right w:val="none" w:sz="0" w:space="0" w:color="auto"/>
                  </w:divBdr>
                  <w:divsChild>
                    <w:div w:id="2120025854">
                      <w:marLeft w:val="0"/>
                      <w:marRight w:val="0"/>
                      <w:marTop w:val="0"/>
                      <w:marBottom w:val="0"/>
                      <w:divBdr>
                        <w:top w:val="none" w:sz="0" w:space="0" w:color="auto"/>
                        <w:left w:val="none" w:sz="0" w:space="0" w:color="auto"/>
                        <w:bottom w:val="none" w:sz="0" w:space="0" w:color="auto"/>
                        <w:right w:val="none" w:sz="0" w:space="0" w:color="auto"/>
                      </w:divBdr>
                      <w:divsChild>
                        <w:div w:id="137265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30355">
                  <w:marLeft w:val="0"/>
                  <w:marRight w:val="0"/>
                  <w:marTop w:val="0"/>
                  <w:marBottom w:val="0"/>
                  <w:divBdr>
                    <w:top w:val="none" w:sz="0" w:space="0" w:color="auto"/>
                    <w:left w:val="none" w:sz="0" w:space="0" w:color="auto"/>
                    <w:bottom w:val="none" w:sz="0" w:space="0" w:color="auto"/>
                    <w:right w:val="none" w:sz="0" w:space="0" w:color="auto"/>
                  </w:divBdr>
                  <w:divsChild>
                    <w:div w:id="1458065562">
                      <w:marLeft w:val="0"/>
                      <w:marRight w:val="0"/>
                      <w:marTop w:val="0"/>
                      <w:marBottom w:val="0"/>
                      <w:divBdr>
                        <w:top w:val="none" w:sz="0" w:space="0" w:color="auto"/>
                        <w:left w:val="none" w:sz="0" w:space="0" w:color="auto"/>
                        <w:bottom w:val="none" w:sz="0" w:space="0" w:color="auto"/>
                        <w:right w:val="none" w:sz="0" w:space="0" w:color="auto"/>
                      </w:divBdr>
                      <w:divsChild>
                        <w:div w:id="21084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58030">
                  <w:marLeft w:val="0"/>
                  <w:marRight w:val="0"/>
                  <w:marTop w:val="0"/>
                  <w:marBottom w:val="0"/>
                  <w:divBdr>
                    <w:top w:val="none" w:sz="0" w:space="0" w:color="auto"/>
                    <w:left w:val="none" w:sz="0" w:space="0" w:color="auto"/>
                    <w:bottom w:val="none" w:sz="0" w:space="0" w:color="auto"/>
                    <w:right w:val="none" w:sz="0" w:space="0" w:color="auto"/>
                  </w:divBdr>
                  <w:divsChild>
                    <w:div w:id="1250192641">
                      <w:marLeft w:val="0"/>
                      <w:marRight w:val="0"/>
                      <w:marTop w:val="0"/>
                      <w:marBottom w:val="0"/>
                      <w:divBdr>
                        <w:top w:val="none" w:sz="0" w:space="0" w:color="auto"/>
                        <w:left w:val="none" w:sz="0" w:space="0" w:color="auto"/>
                        <w:bottom w:val="none" w:sz="0" w:space="0" w:color="auto"/>
                        <w:right w:val="none" w:sz="0" w:space="0" w:color="auto"/>
                      </w:divBdr>
                      <w:divsChild>
                        <w:div w:id="29814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12374">
                  <w:marLeft w:val="0"/>
                  <w:marRight w:val="0"/>
                  <w:marTop w:val="0"/>
                  <w:marBottom w:val="0"/>
                  <w:divBdr>
                    <w:top w:val="none" w:sz="0" w:space="0" w:color="auto"/>
                    <w:left w:val="none" w:sz="0" w:space="0" w:color="auto"/>
                    <w:bottom w:val="none" w:sz="0" w:space="0" w:color="auto"/>
                    <w:right w:val="none" w:sz="0" w:space="0" w:color="auto"/>
                  </w:divBdr>
                  <w:divsChild>
                    <w:div w:id="190414762">
                      <w:marLeft w:val="0"/>
                      <w:marRight w:val="0"/>
                      <w:marTop w:val="0"/>
                      <w:marBottom w:val="0"/>
                      <w:divBdr>
                        <w:top w:val="none" w:sz="0" w:space="0" w:color="auto"/>
                        <w:left w:val="none" w:sz="0" w:space="0" w:color="auto"/>
                        <w:bottom w:val="none" w:sz="0" w:space="0" w:color="auto"/>
                        <w:right w:val="none" w:sz="0" w:space="0" w:color="auto"/>
                      </w:divBdr>
                      <w:divsChild>
                        <w:div w:id="1769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69398">
                  <w:marLeft w:val="0"/>
                  <w:marRight w:val="0"/>
                  <w:marTop w:val="0"/>
                  <w:marBottom w:val="0"/>
                  <w:divBdr>
                    <w:top w:val="none" w:sz="0" w:space="0" w:color="auto"/>
                    <w:left w:val="none" w:sz="0" w:space="0" w:color="auto"/>
                    <w:bottom w:val="none" w:sz="0" w:space="0" w:color="auto"/>
                    <w:right w:val="none" w:sz="0" w:space="0" w:color="auto"/>
                  </w:divBdr>
                  <w:divsChild>
                    <w:div w:id="1263762588">
                      <w:marLeft w:val="0"/>
                      <w:marRight w:val="0"/>
                      <w:marTop w:val="0"/>
                      <w:marBottom w:val="0"/>
                      <w:divBdr>
                        <w:top w:val="none" w:sz="0" w:space="0" w:color="auto"/>
                        <w:left w:val="none" w:sz="0" w:space="0" w:color="auto"/>
                        <w:bottom w:val="none" w:sz="0" w:space="0" w:color="auto"/>
                        <w:right w:val="none" w:sz="0" w:space="0" w:color="auto"/>
                      </w:divBdr>
                      <w:divsChild>
                        <w:div w:id="127490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1236">
                  <w:marLeft w:val="0"/>
                  <w:marRight w:val="0"/>
                  <w:marTop w:val="0"/>
                  <w:marBottom w:val="0"/>
                  <w:divBdr>
                    <w:top w:val="none" w:sz="0" w:space="0" w:color="auto"/>
                    <w:left w:val="none" w:sz="0" w:space="0" w:color="auto"/>
                    <w:bottom w:val="none" w:sz="0" w:space="0" w:color="auto"/>
                    <w:right w:val="none" w:sz="0" w:space="0" w:color="auto"/>
                  </w:divBdr>
                  <w:divsChild>
                    <w:div w:id="135418913">
                      <w:marLeft w:val="0"/>
                      <w:marRight w:val="0"/>
                      <w:marTop w:val="0"/>
                      <w:marBottom w:val="0"/>
                      <w:divBdr>
                        <w:top w:val="none" w:sz="0" w:space="0" w:color="auto"/>
                        <w:left w:val="none" w:sz="0" w:space="0" w:color="auto"/>
                        <w:bottom w:val="none" w:sz="0" w:space="0" w:color="auto"/>
                        <w:right w:val="none" w:sz="0" w:space="0" w:color="auto"/>
                      </w:divBdr>
                      <w:divsChild>
                        <w:div w:id="822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51485">
                  <w:marLeft w:val="0"/>
                  <w:marRight w:val="0"/>
                  <w:marTop w:val="0"/>
                  <w:marBottom w:val="0"/>
                  <w:divBdr>
                    <w:top w:val="none" w:sz="0" w:space="0" w:color="auto"/>
                    <w:left w:val="none" w:sz="0" w:space="0" w:color="auto"/>
                    <w:bottom w:val="none" w:sz="0" w:space="0" w:color="auto"/>
                    <w:right w:val="none" w:sz="0" w:space="0" w:color="auto"/>
                  </w:divBdr>
                  <w:divsChild>
                    <w:div w:id="1548759639">
                      <w:marLeft w:val="0"/>
                      <w:marRight w:val="0"/>
                      <w:marTop w:val="0"/>
                      <w:marBottom w:val="0"/>
                      <w:divBdr>
                        <w:top w:val="none" w:sz="0" w:space="0" w:color="auto"/>
                        <w:left w:val="none" w:sz="0" w:space="0" w:color="auto"/>
                        <w:bottom w:val="none" w:sz="0" w:space="0" w:color="auto"/>
                        <w:right w:val="none" w:sz="0" w:space="0" w:color="auto"/>
                      </w:divBdr>
                      <w:divsChild>
                        <w:div w:id="73119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31113">
                  <w:marLeft w:val="0"/>
                  <w:marRight w:val="0"/>
                  <w:marTop w:val="0"/>
                  <w:marBottom w:val="0"/>
                  <w:divBdr>
                    <w:top w:val="none" w:sz="0" w:space="0" w:color="auto"/>
                    <w:left w:val="none" w:sz="0" w:space="0" w:color="auto"/>
                    <w:bottom w:val="none" w:sz="0" w:space="0" w:color="auto"/>
                    <w:right w:val="none" w:sz="0" w:space="0" w:color="auto"/>
                  </w:divBdr>
                  <w:divsChild>
                    <w:div w:id="1486126237">
                      <w:marLeft w:val="0"/>
                      <w:marRight w:val="0"/>
                      <w:marTop w:val="0"/>
                      <w:marBottom w:val="0"/>
                      <w:divBdr>
                        <w:top w:val="none" w:sz="0" w:space="0" w:color="auto"/>
                        <w:left w:val="none" w:sz="0" w:space="0" w:color="auto"/>
                        <w:bottom w:val="none" w:sz="0" w:space="0" w:color="auto"/>
                        <w:right w:val="none" w:sz="0" w:space="0" w:color="auto"/>
                      </w:divBdr>
                      <w:divsChild>
                        <w:div w:id="60951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81440">
                  <w:marLeft w:val="0"/>
                  <w:marRight w:val="0"/>
                  <w:marTop w:val="0"/>
                  <w:marBottom w:val="0"/>
                  <w:divBdr>
                    <w:top w:val="none" w:sz="0" w:space="0" w:color="auto"/>
                    <w:left w:val="none" w:sz="0" w:space="0" w:color="auto"/>
                    <w:bottom w:val="none" w:sz="0" w:space="0" w:color="auto"/>
                    <w:right w:val="none" w:sz="0" w:space="0" w:color="auto"/>
                  </w:divBdr>
                  <w:divsChild>
                    <w:div w:id="224800271">
                      <w:marLeft w:val="0"/>
                      <w:marRight w:val="0"/>
                      <w:marTop w:val="0"/>
                      <w:marBottom w:val="0"/>
                      <w:divBdr>
                        <w:top w:val="none" w:sz="0" w:space="0" w:color="auto"/>
                        <w:left w:val="none" w:sz="0" w:space="0" w:color="auto"/>
                        <w:bottom w:val="none" w:sz="0" w:space="0" w:color="auto"/>
                        <w:right w:val="none" w:sz="0" w:space="0" w:color="auto"/>
                      </w:divBdr>
                      <w:divsChild>
                        <w:div w:id="115090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ls.rosminzdrav.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8691</Words>
  <Characters>49540</Characters>
  <Application>Microsoft Office Word</Application>
  <DocSecurity>0</DocSecurity>
  <Lines>412</Lines>
  <Paragraphs>116</Paragraphs>
  <ScaleCrop>false</ScaleCrop>
  <Company/>
  <LinksUpToDate>false</LinksUpToDate>
  <CharactersWithSpaces>58115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2024-09-18T07:46:00Z</dcterms:created>
  <dcterms:modified xsi:type="dcterms:W3CDTF">2024-09-18T07:47:00Z</dcterms:modified>
</cp:coreProperties>
</file>